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C4D50" w14:textId="77777777" w:rsidR="00015E2E" w:rsidRPr="00073CFE" w:rsidRDefault="00015E2E" w:rsidP="00015E2E">
      <w:pPr>
        <w:pBdr>
          <w:top w:val="single" w:sz="4" w:space="1" w:color="auto"/>
          <w:left w:val="single" w:sz="4" w:space="4" w:color="auto"/>
          <w:bottom w:val="single" w:sz="4" w:space="1" w:color="auto"/>
          <w:right w:val="single" w:sz="4" w:space="4" w:color="auto"/>
        </w:pBdr>
        <w:shd w:val="clear" w:color="auto" w:fill="BDD6EE"/>
        <w:rPr>
          <w:b/>
          <w:color w:val="000000" w:themeColor="text1"/>
          <w:sz w:val="26"/>
          <w:szCs w:val="26"/>
        </w:rPr>
      </w:pPr>
      <w:r w:rsidRPr="00073CFE">
        <w:rPr>
          <w:b/>
          <w:color w:val="000000" w:themeColor="text1"/>
          <w:sz w:val="28"/>
        </w:rPr>
        <w:t xml:space="preserve">A-I – </w:t>
      </w:r>
      <w:r w:rsidRPr="00073CFE">
        <w:rPr>
          <w:b/>
          <w:color w:val="000000" w:themeColor="text1"/>
          <w:sz w:val="26"/>
          <w:szCs w:val="26"/>
        </w:rPr>
        <w:t>Základní informace o žádosti o akreditaci</w:t>
      </w:r>
    </w:p>
    <w:p w14:paraId="6EBEC795" w14:textId="77777777" w:rsidR="00015E2E" w:rsidRPr="00073CFE" w:rsidRDefault="00015E2E" w:rsidP="00015E2E">
      <w:pPr>
        <w:rPr>
          <w:b/>
          <w:color w:val="000000" w:themeColor="text1"/>
          <w:sz w:val="28"/>
        </w:rPr>
      </w:pPr>
    </w:p>
    <w:p w14:paraId="27FB90F2" w14:textId="77777777" w:rsidR="00015E2E" w:rsidRPr="00073CFE" w:rsidRDefault="00015E2E" w:rsidP="00015E2E">
      <w:pPr>
        <w:tabs>
          <w:tab w:val="left" w:pos="3828"/>
        </w:tabs>
        <w:spacing w:after="240"/>
        <w:rPr>
          <w:b/>
          <w:color w:val="000000" w:themeColor="text1"/>
          <w:sz w:val="28"/>
        </w:rPr>
      </w:pPr>
      <w:r w:rsidRPr="00073CFE">
        <w:rPr>
          <w:b/>
          <w:color w:val="000000" w:themeColor="text1"/>
          <w:sz w:val="28"/>
        </w:rPr>
        <w:t xml:space="preserve">Název vysoké školy: </w:t>
      </w:r>
      <w:r w:rsidRPr="00073CFE">
        <w:rPr>
          <w:b/>
          <w:color w:val="000000" w:themeColor="text1"/>
          <w:sz w:val="28"/>
        </w:rPr>
        <w:tab/>
        <w:t>Univerzita Tomáše Bati ve Zlíně</w:t>
      </w:r>
    </w:p>
    <w:p w14:paraId="78F46A74" w14:textId="77777777" w:rsidR="00015E2E" w:rsidRPr="00073CFE" w:rsidRDefault="00015E2E" w:rsidP="00015E2E">
      <w:pPr>
        <w:tabs>
          <w:tab w:val="left" w:pos="3828"/>
        </w:tabs>
        <w:spacing w:after="240"/>
        <w:ind w:left="3686" w:hanging="3686"/>
        <w:rPr>
          <w:b/>
          <w:color w:val="000000" w:themeColor="text1"/>
          <w:sz w:val="28"/>
        </w:rPr>
      </w:pPr>
    </w:p>
    <w:p w14:paraId="53A4DC79" w14:textId="77777777" w:rsidR="00015E2E" w:rsidRPr="00073CFE" w:rsidRDefault="00015E2E" w:rsidP="00015E2E">
      <w:pPr>
        <w:tabs>
          <w:tab w:val="left" w:pos="3828"/>
        </w:tabs>
        <w:spacing w:after="240"/>
        <w:rPr>
          <w:b/>
          <w:color w:val="000000" w:themeColor="text1"/>
          <w:sz w:val="28"/>
        </w:rPr>
      </w:pPr>
      <w:r w:rsidRPr="00073CFE">
        <w:rPr>
          <w:b/>
          <w:color w:val="000000" w:themeColor="text1"/>
          <w:sz w:val="28"/>
        </w:rPr>
        <w:t xml:space="preserve">Název součásti vysoké školy: </w:t>
      </w:r>
      <w:r w:rsidRPr="00073CFE">
        <w:rPr>
          <w:b/>
          <w:color w:val="000000" w:themeColor="text1"/>
          <w:sz w:val="28"/>
        </w:rPr>
        <w:tab/>
        <w:t>Fakulta managementu a ekonomiky</w:t>
      </w:r>
    </w:p>
    <w:p w14:paraId="76AB035E" w14:textId="77777777" w:rsidR="00015E2E" w:rsidRPr="00073CFE" w:rsidRDefault="00015E2E" w:rsidP="00015E2E">
      <w:pPr>
        <w:tabs>
          <w:tab w:val="left" w:pos="3828"/>
        </w:tabs>
        <w:spacing w:after="240"/>
        <w:ind w:left="3544" w:hanging="3544"/>
        <w:rPr>
          <w:b/>
          <w:color w:val="000000" w:themeColor="text1"/>
          <w:sz w:val="28"/>
        </w:rPr>
      </w:pPr>
    </w:p>
    <w:p w14:paraId="19AD1F31" w14:textId="77777777" w:rsidR="00015E2E" w:rsidRPr="00073CFE" w:rsidRDefault="00015E2E" w:rsidP="00015E2E">
      <w:pPr>
        <w:tabs>
          <w:tab w:val="left" w:pos="3828"/>
        </w:tabs>
        <w:rPr>
          <w:b/>
          <w:color w:val="000000" w:themeColor="text1"/>
          <w:sz w:val="28"/>
        </w:rPr>
      </w:pPr>
      <w:r w:rsidRPr="00073CFE">
        <w:rPr>
          <w:b/>
          <w:color w:val="000000" w:themeColor="text1"/>
          <w:sz w:val="28"/>
        </w:rPr>
        <w:t>Název spolupracující instituce:</w:t>
      </w:r>
    </w:p>
    <w:p w14:paraId="21925FF6" w14:textId="77777777" w:rsidR="00015E2E" w:rsidRPr="00073CFE" w:rsidRDefault="00015E2E" w:rsidP="00015E2E">
      <w:pPr>
        <w:tabs>
          <w:tab w:val="left" w:pos="3828"/>
        </w:tabs>
        <w:spacing w:after="240"/>
        <w:rPr>
          <w:b/>
          <w:color w:val="000000" w:themeColor="text1"/>
          <w:sz w:val="28"/>
        </w:rPr>
      </w:pPr>
    </w:p>
    <w:p w14:paraId="07782CF3" w14:textId="77777777" w:rsidR="00015E2E" w:rsidRPr="00073CFE" w:rsidRDefault="00015E2E" w:rsidP="00015E2E">
      <w:pPr>
        <w:tabs>
          <w:tab w:val="left" w:pos="3828"/>
        </w:tabs>
        <w:rPr>
          <w:b/>
          <w:color w:val="000000" w:themeColor="text1"/>
          <w:sz w:val="28"/>
        </w:rPr>
      </w:pPr>
      <w:r w:rsidRPr="00073CFE">
        <w:rPr>
          <w:b/>
          <w:color w:val="000000" w:themeColor="text1"/>
          <w:sz w:val="28"/>
        </w:rPr>
        <w:t>Název studijního programu:</w:t>
      </w:r>
      <w:r w:rsidRPr="00073CFE">
        <w:rPr>
          <w:b/>
          <w:color w:val="000000" w:themeColor="text1"/>
          <w:sz w:val="28"/>
        </w:rPr>
        <w:tab/>
      </w:r>
      <w:r w:rsidR="007F207E" w:rsidRPr="00073CFE">
        <w:rPr>
          <w:b/>
          <w:color w:val="000000" w:themeColor="text1"/>
          <w:sz w:val="28"/>
        </w:rPr>
        <w:t>Finance</w:t>
      </w:r>
    </w:p>
    <w:p w14:paraId="28610BD1" w14:textId="77777777" w:rsidR="00015E2E" w:rsidRPr="00073CFE" w:rsidRDefault="00015E2E" w:rsidP="00015E2E">
      <w:pPr>
        <w:tabs>
          <w:tab w:val="left" w:pos="3828"/>
        </w:tabs>
        <w:spacing w:after="240"/>
        <w:rPr>
          <w:b/>
          <w:color w:val="000000" w:themeColor="text1"/>
          <w:sz w:val="28"/>
        </w:rPr>
      </w:pPr>
    </w:p>
    <w:p w14:paraId="2E0F2AD7" w14:textId="77777777" w:rsidR="00015E2E" w:rsidRPr="00073CFE" w:rsidRDefault="00015E2E" w:rsidP="00015E2E">
      <w:pPr>
        <w:tabs>
          <w:tab w:val="left" w:pos="3828"/>
        </w:tabs>
        <w:ind w:left="3544" w:hanging="3544"/>
        <w:rPr>
          <w:color w:val="000000" w:themeColor="text1"/>
          <w:sz w:val="28"/>
        </w:rPr>
      </w:pPr>
      <w:r w:rsidRPr="00073CFE">
        <w:rPr>
          <w:b/>
          <w:color w:val="000000" w:themeColor="text1"/>
          <w:sz w:val="28"/>
        </w:rPr>
        <w:t>Typ žádosti o akreditaci:</w:t>
      </w:r>
      <w:r w:rsidRPr="00073CFE">
        <w:rPr>
          <w:color w:val="000000" w:themeColor="text1"/>
          <w:sz w:val="28"/>
        </w:rPr>
        <w:tab/>
      </w:r>
      <w:r w:rsidRPr="00073CFE">
        <w:rPr>
          <w:color w:val="000000" w:themeColor="text1"/>
          <w:sz w:val="28"/>
        </w:rPr>
        <w:tab/>
      </w:r>
      <w:r w:rsidRPr="00073CFE">
        <w:rPr>
          <w:b/>
          <w:color w:val="000000" w:themeColor="text1"/>
          <w:sz w:val="28"/>
        </w:rPr>
        <w:t>udělení akreditace</w:t>
      </w:r>
      <w:r w:rsidRPr="00073CFE">
        <w:rPr>
          <w:color w:val="000000" w:themeColor="text1"/>
          <w:sz w:val="28"/>
        </w:rPr>
        <w:t xml:space="preserve"> </w:t>
      </w:r>
    </w:p>
    <w:p w14:paraId="16EB52C0" w14:textId="77777777" w:rsidR="00015E2E" w:rsidRPr="00073CFE" w:rsidRDefault="00015E2E" w:rsidP="00015E2E">
      <w:pPr>
        <w:tabs>
          <w:tab w:val="left" w:pos="3828"/>
        </w:tabs>
        <w:spacing w:after="240"/>
        <w:rPr>
          <w:b/>
          <w:color w:val="000000" w:themeColor="text1"/>
          <w:sz w:val="28"/>
        </w:rPr>
      </w:pPr>
    </w:p>
    <w:p w14:paraId="5CD23EA7" w14:textId="77777777" w:rsidR="00015E2E" w:rsidRPr="00073CFE" w:rsidRDefault="00015E2E" w:rsidP="00015E2E">
      <w:pPr>
        <w:tabs>
          <w:tab w:val="left" w:pos="3828"/>
        </w:tabs>
        <w:spacing w:after="240"/>
        <w:ind w:left="3825" w:hanging="3825"/>
        <w:rPr>
          <w:b/>
          <w:color w:val="000000" w:themeColor="text1"/>
          <w:sz w:val="28"/>
        </w:rPr>
      </w:pPr>
      <w:r w:rsidRPr="00073CFE">
        <w:rPr>
          <w:b/>
          <w:color w:val="000000" w:themeColor="text1"/>
          <w:sz w:val="28"/>
        </w:rPr>
        <w:t>Schvalující orgán:</w:t>
      </w:r>
      <w:r w:rsidRPr="00073CFE">
        <w:rPr>
          <w:b/>
          <w:color w:val="000000" w:themeColor="text1"/>
          <w:sz w:val="28"/>
        </w:rPr>
        <w:tab/>
      </w:r>
      <w:r w:rsidRPr="00073CFE">
        <w:rPr>
          <w:b/>
          <w:color w:val="000000" w:themeColor="text1"/>
          <w:sz w:val="28"/>
        </w:rPr>
        <w:tab/>
        <w:t>Vědecká rada FaME UTB, Rada pro vnitřní hodnocení UTB</w:t>
      </w:r>
    </w:p>
    <w:p w14:paraId="08BA81A2" w14:textId="77777777" w:rsidR="00015E2E" w:rsidRPr="00073CFE" w:rsidRDefault="00015E2E" w:rsidP="00015E2E">
      <w:pPr>
        <w:tabs>
          <w:tab w:val="left" w:pos="3828"/>
        </w:tabs>
        <w:spacing w:after="240"/>
        <w:rPr>
          <w:b/>
          <w:color w:val="000000" w:themeColor="text1"/>
          <w:sz w:val="28"/>
        </w:rPr>
      </w:pPr>
    </w:p>
    <w:p w14:paraId="760BEC14" w14:textId="77777777" w:rsidR="009E3F1A" w:rsidRDefault="00015E2E" w:rsidP="00015E2E">
      <w:pPr>
        <w:tabs>
          <w:tab w:val="left" w:pos="3828"/>
        </w:tabs>
        <w:spacing w:after="120"/>
        <w:ind w:left="3827" w:hanging="3827"/>
        <w:rPr>
          <w:b/>
          <w:color w:val="000000" w:themeColor="text1"/>
          <w:sz w:val="28"/>
        </w:rPr>
      </w:pPr>
      <w:r w:rsidRPr="00C655C9">
        <w:rPr>
          <w:b/>
          <w:color w:val="000000" w:themeColor="text1"/>
          <w:sz w:val="28"/>
        </w:rPr>
        <w:t>Datum schválení žádosti:</w:t>
      </w:r>
      <w:r w:rsidR="00E67C3F" w:rsidRPr="00C655C9">
        <w:rPr>
          <w:b/>
          <w:color w:val="000000" w:themeColor="text1"/>
          <w:sz w:val="28"/>
        </w:rPr>
        <w:tab/>
        <w:t xml:space="preserve">schváleno Vědeckou radou FaME dne </w:t>
      </w:r>
    </w:p>
    <w:p w14:paraId="426CBF5D" w14:textId="77777777" w:rsidR="00015E2E" w:rsidRPr="00C655C9" w:rsidRDefault="009E3F1A" w:rsidP="00015E2E">
      <w:pPr>
        <w:tabs>
          <w:tab w:val="left" w:pos="3828"/>
        </w:tabs>
        <w:spacing w:after="120"/>
        <w:ind w:left="3827" w:hanging="3827"/>
        <w:rPr>
          <w:b/>
          <w:color w:val="000000" w:themeColor="text1"/>
          <w:sz w:val="28"/>
        </w:rPr>
      </w:pPr>
      <w:r>
        <w:rPr>
          <w:b/>
          <w:color w:val="000000" w:themeColor="text1"/>
          <w:sz w:val="28"/>
        </w:rPr>
        <w:tab/>
      </w:r>
      <w:r>
        <w:rPr>
          <w:b/>
          <w:color w:val="000000" w:themeColor="text1"/>
          <w:sz w:val="28"/>
        </w:rPr>
        <w:tab/>
      </w:r>
      <w:r w:rsidR="00DB368D">
        <w:rPr>
          <w:b/>
          <w:color w:val="000000" w:themeColor="text1"/>
          <w:sz w:val="28"/>
        </w:rPr>
        <w:t>21.</w:t>
      </w:r>
      <w:r>
        <w:rPr>
          <w:b/>
          <w:color w:val="000000" w:themeColor="text1"/>
          <w:sz w:val="28"/>
        </w:rPr>
        <w:t xml:space="preserve"> </w:t>
      </w:r>
      <w:r w:rsidR="00DB368D">
        <w:rPr>
          <w:b/>
          <w:color w:val="000000" w:themeColor="text1"/>
          <w:sz w:val="28"/>
        </w:rPr>
        <w:t>února 2020</w:t>
      </w:r>
    </w:p>
    <w:p w14:paraId="60F6359D" w14:textId="77777777" w:rsidR="00015E2E" w:rsidRPr="00C655C9" w:rsidRDefault="00015E2E" w:rsidP="00015E2E">
      <w:pPr>
        <w:tabs>
          <w:tab w:val="left" w:pos="3828"/>
        </w:tabs>
        <w:spacing w:after="240"/>
        <w:rPr>
          <w:b/>
          <w:color w:val="000000" w:themeColor="text1"/>
          <w:sz w:val="28"/>
        </w:rPr>
      </w:pPr>
    </w:p>
    <w:p w14:paraId="6073B847" w14:textId="0C7656FE" w:rsidR="00015E2E" w:rsidRPr="00C655C9" w:rsidRDefault="00015E2E" w:rsidP="00015E2E">
      <w:pPr>
        <w:tabs>
          <w:tab w:val="left" w:pos="3828"/>
        </w:tabs>
        <w:spacing w:after="120"/>
        <w:rPr>
          <w:b/>
          <w:color w:val="000000" w:themeColor="text1"/>
          <w:sz w:val="28"/>
        </w:rPr>
      </w:pPr>
      <w:r w:rsidRPr="00C655C9">
        <w:rPr>
          <w:b/>
          <w:color w:val="000000" w:themeColor="text1"/>
          <w:sz w:val="28"/>
        </w:rPr>
        <w:t xml:space="preserve">Odkaz na elektronickou podobu žádosti: </w:t>
      </w:r>
      <w:r w:rsidR="00B23A19" w:rsidRPr="00E3286A">
        <w:rPr>
          <w:color w:val="000000" w:themeColor="text1"/>
          <w:sz w:val="28"/>
        </w:rPr>
        <w:t>ke stažení</w:t>
      </w:r>
      <w:r w:rsidR="00C655C9" w:rsidRPr="00E3286A">
        <w:rPr>
          <w:b/>
          <w:color w:val="000000" w:themeColor="text1"/>
          <w:sz w:val="28"/>
        </w:rPr>
        <w:t xml:space="preserve"> </w:t>
      </w:r>
      <w:r w:rsidR="00A37F1D">
        <w:fldChar w:fldCharType="begin"/>
      </w:r>
      <w:ins w:id="0" w:author="Michal Pilík" w:date="2020-08-31T15:13:00Z">
        <w:r w:rsidR="00A37F1D">
          <w:instrText>HYPERLINK "https://utbcz-my.sharepoint.com/:f:/g/personal/pilik_utb_cz/Eq0IAp9ARUJDg413-XxnZ-4BmcXh9qoUbaKoGFDU5rxbCw?e=FAm6Fs"</w:instrText>
        </w:r>
      </w:ins>
      <w:del w:id="1" w:author="Michal Pilík" w:date="2020-08-31T15:13:00Z">
        <w:r w:rsidR="00A37F1D" w:rsidDel="00A37F1D">
          <w:delInstrText xml:space="preserve"> HYPERLINK "https://utbcz-my.sharepoint.com/:f:/g/personal/pilik_utb_cz/Eq0IAp9ARUJDg413-XxnZ-4BmcXh9qoUbaKoGFDU5rxbCw?e=N5rrOj" </w:delInstrText>
        </w:r>
      </w:del>
      <w:ins w:id="2" w:author="Michal Pilík" w:date="2020-08-31T15:13:00Z"/>
      <w:r w:rsidR="00A37F1D">
        <w:fldChar w:fldCharType="separate"/>
      </w:r>
      <w:r w:rsidR="00E3286A" w:rsidRPr="00E3286A">
        <w:rPr>
          <w:rStyle w:val="Hypertextovodkaz"/>
          <w:sz w:val="28"/>
        </w:rPr>
        <w:t>zde</w:t>
      </w:r>
      <w:r w:rsidR="00A37F1D">
        <w:rPr>
          <w:rStyle w:val="Hypertextovodkaz"/>
          <w:sz w:val="28"/>
        </w:rPr>
        <w:fldChar w:fldCharType="end"/>
      </w:r>
      <w:bookmarkStart w:id="3" w:name="_GoBack"/>
      <w:bookmarkEnd w:id="3"/>
    </w:p>
    <w:p w14:paraId="52715961" w14:textId="77777777" w:rsidR="00015E2E" w:rsidRPr="00C655C9" w:rsidRDefault="00015E2E" w:rsidP="00015E2E">
      <w:pPr>
        <w:tabs>
          <w:tab w:val="left" w:pos="3828"/>
        </w:tabs>
        <w:spacing w:after="240"/>
        <w:rPr>
          <w:b/>
          <w:color w:val="000000" w:themeColor="text1"/>
          <w:sz w:val="28"/>
        </w:rPr>
      </w:pPr>
    </w:p>
    <w:p w14:paraId="617EB30E" w14:textId="77777777" w:rsidR="00015E2E" w:rsidRPr="00C655C9" w:rsidRDefault="00015E2E" w:rsidP="00015E2E">
      <w:pPr>
        <w:tabs>
          <w:tab w:val="left" w:pos="3828"/>
        </w:tabs>
        <w:rPr>
          <w:b/>
          <w:color w:val="000000" w:themeColor="text1"/>
          <w:sz w:val="28"/>
        </w:rPr>
      </w:pPr>
      <w:r w:rsidRPr="00C655C9">
        <w:rPr>
          <w:b/>
          <w:color w:val="000000" w:themeColor="text1"/>
          <w:sz w:val="28"/>
        </w:rPr>
        <w:t>Odkazy na relevantní vnitřní předpisy:</w:t>
      </w:r>
    </w:p>
    <w:p w14:paraId="54A8119A" w14:textId="77777777" w:rsidR="00015E2E" w:rsidRPr="00C655C9" w:rsidRDefault="00015E2E" w:rsidP="00015E2E">
      <w:pPr>
        <w:spacing w:after="120"/>
        <w:rPr>
          <w:b/>
          <w:color w:val="000000" w:themeColor="text1"/>
          <w:sz w:val="28"/>
        </w:rPr>
      </w:pPr>
      <w:r w:rsidRPr="00C655C9">
        <w:rPr>
          <w:color w:val="000000" w:themeColor="text1"/>
          <w:sz w:val="24"/>
        </w:rPr>
        <w:t xml:space="preserve">Vnitřní předpisy UTB: </w:t>
      </w:r>
      <w:hyperlink r:id="rId11" w:history="1">
        <w:r w:rsidRPr="00C655C9">
          <w:rPr>
            <w:rStyle w:val="Hypertextovodkaz"/>
            <w:color w:val="000000" w:themeColor="text1"/>
            <w:sz w:val="24"/>
          </w:rPr>
          <w:t>https://www.utb.cz/univerzita/uredni-deska/vnitrni-normy-a-predpisy/vnitrni-predpisy/</w:t>
        </w:r>
      </w:hyperlink>
      <w:r w:rsidRPr="00C655C9">
        <w:rPr>
          <w:color w:val="000000" w:themeColor="text1"/>
          <w:sz w:val="24"/>
        </w:rPr>
        <w:t xml:space="preserve"> </w:t>
      </w:r>
    </w:p>
    <w:p w14:paraId="4EB821E7" w14:textId="77777777" w:rsidR="00015E2E" w:rsidRPr="00C655C9" w:rsidRDefault="00015E2E" w:rsidP="00015E2E">
      <w:pPr>
        <w:spacing w:after="240"/>
        <w:rPr>
          <w:color w:val="000000" w:themeColor="text1"/>
          <w:sz w:val="32"/>
        </w:rPr>
      </w:pPr>
      <w:r w:rsidRPr="00C655C9">
        <w:rPr>
          <w:color w:val="000000" w:themeColor="text1"/>
          <w:sz w:val="24"/>
        </w:rPr>
        <w:t xml:space="preserve">Vnitřní předpisy FaME: </w:t>
      </w:r>
      <w:hyperlink r:id="rId12" w:history="1">
        <w:r w:rsidR="00DC2D0A" w:rsidRPr="00C655C9">
          <w:rPr>
            <w:rStyle w:val="Hypertextovodkaz"/>
            <w:color w:val="000000" w:themeColor="text1"/>
            <w:sz w:val="24"/>
            <w:szCs w:val="24"/>
          </w:rPr>
          <w:t>https://fame.utb.cz/o-fakulte/uredni-deska/vnitrni-normy-a-predpisy/</w:t>
        </w:r>
      </w:hyperlink>
      <w:r w:rsidR="00DC2D0A" w:rsidRPr="00C655C9">
        <w:rPr>
          <w:color w:val="000000" w:themeColor="text1"/>
          <w:sz w:val="24"/>
          <w:szCs w:val="24"/>
        </w:rPr>
        <w:t xml:space="preserve"> </w:t>
      </w:r>
    </w:p>
    <w:p w14:paraId="08F97669" w14:textId="77777777" w:rsidR="00015E2E" w:rsidRPr="00C655C9" w:rsidRDefault="00015E2E" w:rsidP="00015E2E">
      <w:pPr>
        <w:rPr>
          <w:b/>
          <w:color w:val="000000" w:themeColor="text1"/>
          <w:sz w:val="28"/>
        </w:rPr>
      </w:pPr>
      <w:r w:rsidRPr="00C655C9">
        <w:rPr>
          <w:b/>
          <w:color w:val="000000" w:themeColor="text1"/>
          <w:sz w:val="28"/>
        </w:rPr>
        <w:t>Odkazy na interní stránky UTB a FaME:</w:t>
      </w:r>
    </w:p>
    <w:p w14:paraId="6540454D" w14:textId="77777777" w:rsidR="00015E2E" w:rsidRPr="00C655C9" w:rsidRDefault="00015E2E" w:rsidP="00015E2E">
      <w:pPr>
        <w:tabs>
          <w:tab w:val="left" w:pos="5387"/>
        </w:tabs>
        <w:rPr>
          <w:b/>
          <w:color w:val="000000" w:themeColor="text1"/>
          <w:sz w:val="24"/>
        </w:rPr>
      </w:pPr>
      <w:r w:rsidRPr="00C655C9">
        <w:rPr>
          <w:b/>
          <w:color w:val="000000" w:themeColor="text1"/>
          <w:sz w:val="24"/>
        </w:rPr>
        <w:t>Univerzita Tomáše Bati</w:t>
      </w:r>
      <w:r w:rsidRPr="00C655C9">
        <w:rPr>
          <w:b/>
          <w:color w:val="000000" w:themeColor="text1"/>
          <w:sz w:val="24"/>
        </w:rPr>
        <w:tab/>
        <w:t>LMS Moodle</w:t>
      </w:r>
    </w:p>
    <w:p w14:paraId="6DAF8CC9" w14:textId="77777777" w:rsidR="00015E2E" w:rsidRPr="00C655C9" w:rsidRDefault="00A37F1D" w:rsidP="00015E2E">
      <w:pPr>
        <w:tabs>
          <w:tab w:val="left" w:pos="5387"/>
        </w:tabs>
        <w:rPr>
          <w:b/>
          <w:color w:val="000000" w:themeColor="text1"/>
          <w:sz w:val="24"/>
        </w:rPr>
      </w:pPr>
      <w:hyperlink r:id="rId13" w:history="1">
        <w:r w:rsidR="00015E2E" w:rsidRPr="00C655C9">
          <w:rPr>
            <w:rStyle w:val="Hypertextovodkaz"/>
            <w:color w:val="000000" w:themeColor="text1"/>
          </w:rPr>
          <w:t>https://www.utb.cz/wp-login.php</w:t>
        </w:r>
      </w:hyperlink>
      <w:r w:rsidR="00015E2E" w:rsidRPr="00C655C9">
        <w:rPr>
          <w:color w:val="000000" w:themeColor="text1"/>
          <w:sz w:val="24"/>
        </w:rPr>
        <w:t xml:space="preserve"> </w:t>
      </w:r>
      <w:r w:rsidR="00015E2E" w:rsidRPr="00C655C9">
        <w:rPr>
          <w:color w:val="000000" w:themeColor="text1"/>
          <w:sz w:val="24"/>
        </w:rPr>
        <w:tab/>
        <w:t xml:space="preserve">Login: </w:t>
      </w:r>
      <w:r w:rsidR="006771C1" w:rsidRPr="00C655C9">
        <w:rPr>
          <w:color w:val="000000" w:themeColor="text1"/>
          <w:sz w:val="24"/>
        </w:rPr>
        <w:t>fame_</w:t>
      </w:r>
      <w:r w:rsidR="00015E2E" w:rsidRPr="00C655C9">
        <w:rPr>
          <w:color w:val="000000" w:themeColor="text1"/>
          <w:sz w:val="24"/>
        </w:rPr>
        <w:t>hodnotitel</w:t>
      </w:r>
    </w:p>
    <w:p w14:paraId="02B8F7DB" w14:textId="77777777" w:rsidR="00015E2E" w:rsidRPr="00C655C9" w:rsidRDefault="00015E2E" w:rsidP="00015E2E">
      <w:pPr>
        <w:tabs>
          <w:tab w:val="left" w:pos="5387"/>
        </w:tabs>
        <w:rPr>
          <w:b/>
          <w:color w:val="000000" w:themeColor="text1"/>
          <w:sz w:val="24"/>
        </w:rPr>
      </w:pPr>
      <w:r w:rsidRPr="00C655C9">
        <w:rPr>
          <w:b/>
          <w:color w:val="000000" w:themeColor="text1"/>
          <w:sz w:val="24"/>
        </w:rPr>
        <w:t>Fakulta managementu a ekonomiky</w:t>
      </w:r>
      <w:r w:rsidRPr="00C655C9">
        <w:rPr>
          <w:b/>
          <w:color w:val="000000" w:themeColor="text1"/>
          <w:sz w:val="24"/>
        </w:rPr>
        <w:tab/>
      </w:r>
      <w:r w:rsidRPr="00C655C9">
        <w:rPr>
          <w:color w:val="000000" w:themeColor="text1"/>
          <w:sz w:val="24"/>
        </w:rPr>
        <w:t>Heslo: Akreditace</w:t>
      </w:r>
      <w:r w:rsidR="006771C1" w:rsidRPr="00C655C9">
        <w:rPr>
          <w:color w:val="000000" w:themeColor="text1"/>
          <w:sz w:val="24"/>
        </w:rPr>
        <w:t>-</w:t>
      </w:r>
      <w:r w:rsidRPr="00C655C9">
        <w:rPr>
          <w:color w:val="000000" w:themeColor="text1"/>
          <w:sz w:val="24"/>
        </w:rPr>
        <w:t>Fame2018</w:t>
      </w:r>
    </w:p>
    <w:p w14:paraId="0D09315A" w14:textId="77777777" w:rsidR="00015E2E" w:rsidRPr="00C655C9" w:rsidRDefault="00A37F1D" w:rsidP="00015E2E">
      <w:pPr>
        <w:tabs>
          <w:tab w:val="left" w:pos="5387"/>
        </w:tabs>
        <w:rPr>
          <w:color w:val="000000" w:themeColor="text1"/>
          <w:sz w:val="24"/>
        </w:rPr>
      </w:pPr>
      <w:hyperlink r:id="rId14" w:history="1">
        <w:r w:rsidR="00015E2E" w:rsidRPr="00C655C9">
          <w:rPr>
            <w:rStyle w:val="Hypertextovodkaz"/>
            <w:color w:val="000000" w:themeColor="text1"/>
          </w:rPr>
          <w:t>https://fame.utb.cz/wp-login.php</w:t>
        </w:r>
      </w:hyperlink>
      <w:r w:rsidR="00015E2E" w:rsidRPr="00C655C9">
        <w:rPr>
          <w:color w:val="000000" w:themeColor="text1"/>
          <w:sz w:val="24"/>
        </w:rPr>
        <w:t xml:space="preserve"> </w:t>
      </w:r>
    </w:p>
    <w:p w14:paraId="34B7044B" w14:textId="77777777" w:rsidR="00015E2E" w:rsidRPr="00C655C9" w:rsidRDefault="00015E2E" w:rsidP="00015E2E">
      <w:pPr>
        <w:tabs>
          <w:tab w:val="left" w:pos="5387"/>
        </w:tabs>
        <w:rPr>
          <w:color w:val="000000" w:themeColor="text1"/>
          <w:sz w:val="24"/>
        </w:rPr>
      </w:pPr>
      <w:r w:rsidRPr="00C655C9">
        <w:rPr>
          <w:color w:val="000000" w:themeColor="text1"/>
          <w:sz w:val="24"/>
        </w:rPr>
        <w:t>Login: akreditace@utb.cz</w:t>
      </w:r>
    </w:p>
    <w:p w14:paraId="6C2C7D5D" w14:textId="77777777" w:rsidR="00015E2E" w:rsidRPr="00C655C9" w:rsidRDefault="00015E2E" w:rsidP="00015E2E">
      <w:pPr>
        <w:spacing w:after="240"/>
        <w:rPr>
          <w:b/>
          <w:color w:val="000000" w:themeColor="text1"/>
          <w:sz w:val="24"/>
        </w:rPr>
      </w:pPr>
      <w:r w:rsidRPr="00C655C9">
        <w:rPr>
          <w:color w:val="000000" w:themeColor="text1"/>
          <w:sz w:val="24"/>
        </w:rPr>
        <w:t>Heslo: akreditaceutb062018</w:t>
      </w:r>
    </w:p>
    <w:p w14:paraId="01D2385C" w14:textId="77777777" w:rsidR="00DD69E3" w:rsidRPr="00C655C9" w:rsidRDefault="00015E2E" w:rsidP="00015E2E">
      <w:pPr>
        <w:spacing w:after="240"/>
        <w:rPr>
          <w:b/>
          <w:color w:val="000000" w:themeColor="text1"/>
          <w:sz w:val="24"/>
          <w:szCs w:val="24"/>
        </w:rPr>
      </w:pPr>
      <w:r w:rsidRPr="00C655C9">
        <w:rPr>
          <w:b/>
          <w:color w:val="000000" w:themeColor="text1"/>
          <w:sz w:val="24"/>
          <w:szCs w:val="24"/>
        </w:rPr>
        <w:t xml:space="preserve">ISCED F: </w:t>
      </w:r>
    </w:p>
    <w:p w14:paraId="78C8DBF0" w14:textId="77777777" w:rsidR="002D35ED" w:rsidRPr="00073CFE" w:rsidRDefault="000F618B" w:rsidP="00015E2E">
      <w:pPr>
        <w:spacing w:after="240"/>
        <w:rPr>
          <w:b/>
          <w:color w:val="000000" w:themeColor="text1"/>
          <w:sz w:val="24"/>
          <w:szCs w:val="24"/>
        </w:rPr>
      </w:pPr>
      <w:r w:rsidRPr="00C655C9">
        <w:rPr>
          <w:b/>
          <w:color w:val="000000" w:themeColor="text1"/>
          <w:sz w:val="24"/>
          <w:szCs w:val="24"/>
        </w:rPr>
        <w:t>0412 – Finance, bankovnictví a pojišťovnictví</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F618B" w:rsidRPr="00073CFE" w14:paraId="44267C43" w14:textId="77777777" w:rsidTr="000F618B">
        <w:tc>
          <w:tcPr>
            <w:tcW w:w="9285" w:type="dxa"/>
            <w:gridSpan w:val="4"/>
            <w:tcBorders>
              <w:bottom w:val="double" w:sz="4" w:space="0" w:color="auto"/>
            </w:tcBorders>
            <w:shd w:val="clear" w:color="auto" w:fill="BDD6EE"/>
          </w:tcPr>
          <w:p w14:paraId="4CAA8112" w14:textId="77777777" w:rsidR="000F618B" w:rsidRPr="00073CFE" w:rsidRDefault="000F618B" w:rsidP="000F618B">
            <w:pPr>
              <w:jc w:val="both"/>
              <w:rPr>
                <w:b/>
                <w:color w:val="000000" w:themeColor="text1"/>
                <w:sz w:val="28"/>
              </w:rPr>
            </w:pPr>
            <w:r w:rsidRPr="00073CFE">
              <w:rPr>
                <w:b/>
                <w:color w:val="000000" w:themeColor="text1"/>
                <w:sz w:val="28"/>
              </w:rPr>
              <w:lastRenderedPageBreak/>
              <w:t xml:space="preserve">B-I – </w:t>
            </w:r>
            <w:r w:rsidRPr="00073CFE">
              <w:rPr>
                <w:b/>
                <w:color w:val="000000" w:themeColor="text1"/>
                <w:sz w:val="26"/>
                <w:szCs w:val="26"/>
              </w:rPr>
              <w:t>Charakteristika studijního programu</w:t>
            </w:r>
          </w:p>
        </w:tc>
      </w:tr>
      <w:tr w:rsidR="000F618B" w:rsidRPr="00073CFE" w14:paraId="53530597" w14:textId="77777777" w:rsidTr="000F618B">
        <w:tc>
          <w:tcPr>
            <w:tcW w:w="3168" w:type="dxa"/>
            <w:tcBorders>
              <w:bottom w:val="single" w:sz="2" w:space="0" w:color="auto"/>
            </w:tcBorders>
            <w:shd w:val="clear" w:color="auto" w:fill="F7CAAC"/>
          </w:tcPr>
          <w:p w14:paraId="1379DF53" w14:textId="77777777" w:rsidR="000F618B" w:rsidRPr="00073CFE" w:rsidRDefault="000F618B" w:rsidP="000F618B">
            <w:pPr>
              <w:jc w:val="both"/>
              <w:rPr>
                <w:b/>
                <w:color w:val="000000" w:themeColor="text1"/>
              </w:rPr>
            </w:pPr>
            <w:r w:rsidRPr="00073CFE">
              <w:rPr>
                <w:b/>
                <w:color w:val="000000" w:themeColor="text1"/>
              </w:rPr>
              <w:t>Název studijního programu</w:t>
            </w:r>
          </w:p>
        </w:tc>
        <w:tc>
          <w:tcPr>
            <w:tcW w:w="6117" w:type="dxa"/>
            <w:gridSpan w:val="3"/>
            <w:tcBorders>
              <w:bottom w:val="single" w:sz="2" w:space="0" w:color="auto"/>
            </w:tcBorders>
          </w:tcPr>
          <w:p w14:paraId="4579237B" w14:textId="77777777" w:rsidR="000F618B" w:rsidRPr="00073CFE" w:rsidRDefault="000F618B" w:rsidP="000F618B">
            <w:pPr>
              <w:rPr>
                <w:b/>
                <w:color w:val="000000" w:themeColor="text1"/>
              </w:rPr>
            </w:pPr>
            <w:r w:rsidRPr="00073CFE">
              <w:rPr>
                <w:b/>
                <w:color w:val="000000" w:themeColor="text1"/>
              </w:rPr>
              <w:t>Finance</w:t>
            </w:r>
          </w:p>
        </w:tc>
      </w:tr>
      <w:tr w:rsidR="000F618B" w:rsidRPr="00073CFE" w14:paraId="3D0449A4" w14:textId="77777777" w:rsidTr="000F618B">
        <w:tc>
          <w:tcPr>
            <w:tcW w:w="3168" w:type="dxa"/>
            <w:tcBorders>
              <w:bottom w:val="single" w:sz="2" w:space="0" w:color="auto"/>
            </w:tcBorders>
            <w:shd w:val="clear" w:color="auto" w:fill="F7CAAC"/>
          </w:tcPr>
          <w:p w14:paraId="330A5EE1" w14:textId="77777777" w:rsidR="000F618B" w:rsidRPr="00073CFE" w:rsidRDefault="000F618B" w:rsidP="000F618B">
            <w:pPr>
              <w:jc w:val="both"/>
              <w:rPr>
                <w:b/>
                <w:color w:val="000000" w:themeColor="text1"/>
              </w:rPr>
            </w:pPr>
            <w:r w:rsidRPr="00073CFE">
              <w:rPr>
                <w:b/>
                <w:color w:val="000000" w:themeColor="text1"/>
              </w:rPr>
              <w:t>Typ studijního programu</w:t>
            </w:r>
          </w:p>
        </w:tc>
        <w:tc>
          <w:tcPr>
            <w:tcW w:w="6117" w:type="dxa"/>
            <w:gridSpan w:val="3"/>
            <w:tcBorders>
              <w:bottom w:val="single" w:sz="2" w:space="0" w:color="auto"/>
            </w:tcBorders>
          </w:tcPr>
          <w:p w14:paraId="2FE69C3B" w14:textId="77777777" w:rsidR="000F618B" w:rsidRPr="00073CFE" w:rsidRDefault="000F618B" w:rsidP="000F618B">
            <w:pPr>
              <w:rPr>
                <w:color w:val="000000" w:themeColor="text1"/>
              </w:rPr>
            </w:pPr>
            <w:r w:rsidRPr="00073CFE">
              <w:rPr>
                <w:color w:val="000000" w:themeColor="text1"/>
              </w:rPr>
              <w:t>navazující magisterský</w:t>
            </w:r>
            <w:r w:rsidRPr="00073CFE">
              <w:rPr>
                <w:strike/>
                <w:color w:val="000000" w:themeColor="text1"/>
              </w:rPr>
              <w:t xml:space="preserve"> </w:t>
            </w:r>
          </w:p>
        </w:tc>
      </w:tr>
      <w:tr w:rsidR="000F618B" w:rsidRPr="00073CFE" w14:paraId="38B9A8D8" w14:textId="77777777" w:rsidTr="000F618B">
        <w:tc>
          <w:tcPr>
            <w:tcW w:w="3168" w:type="dxa"/>
            <w:tcBorders>
              <w:bottom w:val="single" w:sz="2" w:space="0" w:color="auto"/>
            </w:tcBorders>
            <w:shd w:val="clear" w:color="auto" w:fill="F7CAAC"/>
          </w:tcPr>
          <w:p w14:paraId="6889F9FC" w14:textId="77777777" w:rsidR="000F618B" w:rsidRPr="00073CFE" w:rsidRDefault="000F618B" w:rsidP="000F618B">
            <w:pPr>
              <w:jc w:val="both"/>
              <w:rPr>
                <w:b/>
                <w:color w:val="000000" w:themeColor="text1"/>
              </w:rPr>
            </w:pPr>
            <w:r w:rsidRPr="00073CFE">
              <w:rPr>
                <w:b/>
                <w:color w:val="000000" w:themeColor="text1"/>
              </w:rPr>
              <w:t>Profil studijního programu</w:t>
            </w:r>
          </w:p>
        </w:tc>
        <w:tc>
          <w:tcPr>
            <w:tcW w:w="6117" w:type="dxa"/>
            <w:gridSpan w:val="3"/>
            <w:tcBorders>
              <w:bottom w:val="single" w:sz="2" w:space="0" w:color="auto"/>
            </w:tcBorders>
          </w:tcPr>
          <w:p w14:paraId="1048177C" w14:textId="77777777" w:rsidR="000F618B" w:rsidRPr="00073CFE" w:rsidRDefault="000F618B" w:rsidP="000F618B">
            <w:pPr>
              <w:rPr>
                <w:color w:val="000000" w:themeColor="text1"/>
              </w:rPr>
            </w:pPr>
            <w:r w:rsidRPr="00073CFE">
              <w:rPr>
                <w:color w:val="000000" w:themeColor="text1"/>
              </w:rPr>
              <w:t xml:space="preserve">akademicky zaměřený </w:t>
            </w:r>
          </w:p>
        </w:tc>
      </w:tr>
      <w:tr w:rsidR="000F618B" w:rsidRPr="00073CFE" w14:paraId="732A5B9C" w14:textId="77777777" w:rsidTr="000F618B">
        <w:tc>
          <w:tcPr>
            <w:tcW w:w="3168" w:type="dxa"/>
            <w:tcBorders>
              <w:bottom w:val="single" w:sz="2" w:space="0" w:color="auto"/>
            </w:tcBorders>
            <w:shd w:val="clear" w:color="auto" w:fill="F7CAAC"/>
          </w:tcPr>
          <w:p w14:paraId="458F342B" w14:textId="77777777" w:rsidR="000F618B" w:rsidRPr="00073CFE" w:rsidRDefault="000F618B" w:rsidP="000F618B">
            <w:pPr>
              <w:jc w:val="both"/>
              <w:rPr>
                <w:b/>
                <w:color w:val="000000" w:themeColor="text1"/>
              </w:rPr>
            </w:pPr>
            <w:r w:rsidRPr="00073CFE">
              <w:rPr>
                <w:b/>
                <w:color w:val="000000" w:themeColor="text1"/>
              </w:rPr>
              <w:t>Forma studia</w:t>
            </w:r>
          </w:p>
        </w:tc>
        <w:tc>
          <w:tcPr>
            <w:tcW w:w="6117" w:type="dxa"/>
            <w:gridSpan w:val="3"/>
            <w:tcBorders>
              <w:bottom w:val="single" w:sz="2" w:space="0" w:color="auto"/>
            </w:tcBorders>
          </w:tcPr>
          <w:p w14:paraId="21D13D53" w14:textId="77777777" w:rsidR="000F618B" w:rsidRPr="00073CFE" w:rsidRDefault="000F618B" w:rsidP="000F618B">
            <w:pPr>
              <w:rPr>
                <w:color w:val="000000" w:themeColor="text1"/>
              </w:rPr>
            </w:pPr>
            <w:r w:rsidRPr="00073CFE">
              <w:rPr>
                <w:color w:val="000000" w:themeColor="text1"/>
              </w:rPr>
              <w:t xml:space="preserve">prezenční </w:t>
            </w:r>
          </w:p>
        </w:tc>
      </w:tr>
      <w:tr w:rsidR="000F618B" w:rsidRPr="00073CFE" w14:paraId="6A35EB09" w14:textId="77777777" w:rsidTr="000F618B">
        <w:tc>
          <w:tcPr>
            <w:tcW w:w="3168" w:type="dxa"/>
            <w:tcBorders>
              <w:bottom w:val="single" w:sz="2" w:space="0" w:color="auto"/>
            </w:tcBorders>
            <w:shd w:val="clear" w:color="auto" w:fill="F7CAAC"/>
          </w:tcPr>
          <w:p w14:paraId="3B09744C" w14:textId="77777777" w:rsidR="000F618B" w:rsidRPr="00073CFE" w:rsidRDefault="000F618B" w:rsidP="000F618B">
            <w:pPr>
              <w:jc w:val="both"/>
              <w:rPr>
                <w:b/>
                <w:color w:val="000000" w:themeColor="text1"/>
              </w:rPr>
            </w:pPr>
            <w:r w:rsidRPr="00073CFE">
              <w:rPr>
                <w:b/>
                <w:color w:val="000000" w:themeColor="text1"/>
              </w:rPr>
              <w:t>Standardní doba studia</w:t>
            </w:r>
          </w:p>
        </w:tc>
        <w:tc>
          <w:tcPr>
            <w:tcW w:w="6117" w:type="dxa"/>
            <w:gridSpan w:val="3"/>
            <w:tcBorders>
              <w:bottom w:val="single" w:sz="2" w:space="0" w:color="auto"/>
            </w:tcBorders>
          </w:tcPr>
          <w:p w14:paraId="74BF4E90" w14:textId="77777777" w:rsidR="000F618B" w:rsidRPr="00073CFE" w:rsidRDefault="000F618B" w:rsidP="000F618B">
            <w:pPr>
              <w:rPr>
                <w:color w:val="000000" w:themeColor="text1"/>
              </w:rPr>
            </w:pPr>
            <w:r w:rsidRPr="00073CFE">
              <w:rPr>
                <w:color w:val="000000" w:themeColor="text1"/>
              </w:rPr>
              <w:t>2</w:t>
            </w:r>
          </w:p>
        </w:tc>
      </w:tr>
      <w:tr w:rsidR="000F618B" w:rsidRPr="00073CFE" w14:paraId="76E0F560" w14:textId="77777777" w:rsidTr="000F618B">
        <w:tc>
          <w:tcPr>
            <w:tcW w:w="3168" w:type="dxa"/>
            <w:tcBorders>
              <w:bottom w:val="single" w:sz="2" w:space="0" w:color="auto"/>
            </w:tcBorders>
            <w:shd w:val="clear" w:color="auto" w:fill="F7CAAC"/>
          </w:tcPr>
          <w:p w14:paraId="3186BADF" w14:textId="77777777" w:rsidR="000F618B" w:rsidRPr="00073CFE" w:rsidRDefault="000F618B" w:rsidP="000F618B">
            <w:pPr>
              <w:jc w:val="both"/>
              <w:rPr>
                <w:b/>
                <w:color w:val="000000" w:themeColor="text1"/>
              </w:rPr>
            </w:pPr>
            <w:r w:rsidRPr="00073CFE">
              <w:rPr>
                <w:b/>
                <w:color w:val="000000" w:themeColor="text1"/>
              </w:rPr>
              <w:t>Jazyk studia</w:t>
            </w:r>
          </w:p>
        </w:tc>
        <w:tc>
          <w:tcPr>
            <w:tcW w:w="6117" w:type="dxa"/>
            <w:gridSpan w:val="3"/>
            <w:tcBorders>
              <w:bottom w:val="single" w:sz="2" w:space="0" w:color="auto"/>
            </w:tcBorders>
          </w:tcPr>
          <w:p w14:paraId="18BBC77E" w14:textId="77777777" w:rsidR="000F618B" w:rsidRPr="00073CFE" w:rsidRDefault="00E37D89" w:rsidP="000F618B">
            <w:pPr>
              <w:rPr>
                <w:color w:val="000000" w:themeColor="text1"/>
              </w:rPr>
            </w:pPr>
            <w:r w:rsidRPr="00073CFE">
              <w:rPr>
                <w:color w:val="000000" w:themeColor="text1"/>
              </w:rPr>
              <w:t>anglický</w:t>
            </w:r>
          </w:p>
        </w:tc>
      </w:tr>
      <w:tr w:rsidR="000F618B" w:rsidRPr="00073CFE" w14:paraId="4E93F608" w14:textId="77777777" w:rsidTr="000F618B">
        <w:tc>
          <w:tcPr>
            <w:tcW w:w="3168" w:type="dxa"/>
            <w:tcBorders>
              <w:bottom w:val="single" w:sz="2" w:space="0" w:color="auto"/>
            </w:tcBorders>
            <w:shd w:val="clear" w:color="auto" w:fill="F7CAAC"/>
          </w:tcPr>
          <w:p w14:paraId="2F326474" w14:textId="77777777" w:rsidR="000F618B" w:rsidRPr="00073CFE" w:rsidRDefault="000F618B" w:rsidP="000F618B">
            <w:pPr>
              <w:jc w:val="both"/>
              <w:rPr>
                <w:b/>
                <w:color w:val="000000" w:themeColor="text1"/>
              </w:rPr>
            </w:pPr>
            <w:r w:rsidRPr="00073CFE">
              <w:rPr>
                <w:b/>
                <w:color w:val="000000" w:themeColor="text1"/>
              </w:rPr>
              <w:t>Udělovaný akademický titul</w:t>
            </w:r>
          </w:p>
        </w:tc>
        <w:tc>
          <w:tcPr>
            <w:tcW w:w="6117" w:type="dxa"/>
            <w:gridSpan w:val="3"/>
            <w:tcBorders>
              <w:bottom w:val="single" w:sz="2" w:space="0" w:color="auto"/>
            </w:tcBorders>
          </w:tcPr>
          <w:p w14:paraId="3B44844B" w14:textId="77777777" w:rsidR="000F618B" w:rsidRPr="00073CFE" w:rsidRDefault="000F618B" w:rsidP="000F618B">
            <w:pPr>
              <w:rPr>
                <w:color w:val="000000" w:themeColor="text1"/>
              </w:rPr>
            </w:pPr>
            <w:r w:rsidRPr="00073CFE">
              <w:rPr>
                <w:color w:val="000000" w:themeColor="text1"/>
              </w:rPr>
              <w:t>Ing.</w:t>
            </w:r>
          </w:p>
        </w:tc>
      </w:tr>
      <w:tr w:rsidR="000F618B" w:rsidRPr="00073CFE" w14:paraId="7B45CF88" w14:textId="77777777" w:rsidTr="000F618B">
        <w:tc>
          <w:tcPr>
            <w:tcW w:w="3168" w:type="dxa"/>
            <w:tcBorders>
              <w:bottom w:val="single" w:sz="2" w:space="0" w:color="auto"/>
            </w:tcBorders>
            <w:shd w:val="clear" w:color="auto" w:fill="F7CAAC"/>
          </w:tcPr>
          <w:p w14:paraId="1D526102" w14:textId="77777777" w:rsidR="000F618B" w:rsidRPr="00073CFE" w:rsidRDefault="000F618B" w:rsidP="000F618B">
            <w:pPr>
              <w:jc w:val="both"/>
              <w:rPr>
                <w:b/>
                <w:color w:val="000000" w:themeColor="text1"/>
              </w:rPr>
            </w:pPr>
            <w:r w:rsidRPr="00073CFE">
              <w:rPr>
                <w:b/>
                <w:color w:val="000000" w:themeColor="text1"/>
              </w:rPr>
              <w:t>Rigorózní řízení</w:t>
            </w:r>
          </w:p>
        </w:tc>
        <w:tc>
          <w:tcPr>
            <w:tcW w:w="1543" w:type="dxa"/>
            <w:tcBorders>
              <w:bottom w:val="single" w:sz="2" w:space="0" w:color="auto"/>
            </w:tcBorders>
          </w:tcPr>
          <w:p w14:paraId="7C6043DE" w14:textId="77777777" w:rsidR="000F618B" w:rsidRPr="00073CFE" w:rsidRDefault="000F618B" w:rsidP="000F618B">
            <w:pPr>
              <w:rPr>
                <w:color w:val="000000" w:themeColor="text1"/>
              </w:rPr>
            </w:pPr>
            <w:r w:rsidRPr="00073CFE">
              <w:rPr>
                <w:color w:val="000000" w:themeColor="text1"/>
              </w:rPr>
              <w:t>ne</w:t>
            </w:r>
          </w:p>
        </w:tc>
        <w:tc>
          <w:tcPr>
            <w:tcW w:w="2835" w:type="dxa"/>
            <w:tcBorders>
              <w:bottom w:val="single" w:sz="2" w:space="0" w:color="auto"/>
            </w:tcBorders>
            <w:shd w:val="clear" w:color="auto" w:fill="F7CAAC"/>
          </w:tcPr>
          <w:p w14:paraId="14189A0E" w14:textId="77777777" w:rsidR="000F618B" w:rsidRPr="00073CFE" w:rsidRDefault="000F618B" w:rsidP="000F618B">
            <w:pPr>
              <w:rPr>
                <w:b/>
                <w:bCs/>
                <w:color w:val="000000" w:themeColor="text1"/>
              </w:rPr>
            </w:pPr>
            <w:r w:rsidRPr="00073CFE">
              <w:rPr>
                <w:b/>
                <w:bCs/>
                <w:color w:val="000000" w:themeColor="text1"/>
              </w:rPr>
              <w:t>Udělovaný akademický titul</w:t>
            </w:r>
          </w:p>
        </w:tc>
        <w:tc>
          <w:tcPr>
            <w:tcW w:w="1739" w:type="dxa"/>
            <w:tcBorders>
              <w:bottom w:val="single" w:sz="2" w:space="0" w:color="auto"/>
            </w:tcBorders>
          </w:tcPr>
          <w:p w14:paraId="0EDACF0D" w14:textId="77777777" w:rsidR="000F618B" w:rsidRPr="00073CFE" w:rsidRDefault="000F618B" w:rsidP="000F618B">
            <w:pPr>
              <w:rPr>
                <w:color w:val="000000" w:themeColor="text1"/>
              </w:rPr>
            </w:pPr>
          </w:p>
        </w:tc>
      </w:tr>
      <w:tr w:rsidR="000F618B" w:rsidRPr="00073CFE" w14:paraId="0FD1C750" w14:textId="77777777" w:rsidTr="000F618B">
        <w:tc>
          <w:tcPr>
            <w:tcW w:w="3168" w:type="dxa"/>
            <w:tcBorders>
              <w:bottom w:val="single" w:sz="2" w:space="0" w:color="auto"/>
            </w:tcBorders>
            <w:shd w:val="clear" w:color="auto" w:fill="F7CAAC"/>
          </w:tcPr>
          <w:p w14:paraId="40377BE2" w14:textId="77777777" w:rsidR="000F618B" w:rsidRPr="00073CFE" w:rsidRDefault="000F618B" w:rsidP="000F618B">
            <w:pPr>
              <w:jc w:val="both"/>
              <w:rPr>
                <w:b/>
                <w:color w:val="000000" w:themeColor="text1"/>
              </w:rPr>
            </w:pPr>
            <w:r w:rsidRPr="00073CFE">
              <w:rPr>
                <w:b/>
                <w:color w:val="000000" w:themeColor="text1"/>
              </w:rPr>
              <w:t>Garant studijního programu</w:t>
            </w:r>
          </w:p>
        </w:tc>
        <w:tc>
          <w:tcPr>
            <w:tcW w:w="6117" w:type="dxa"/>
            <w:gridSpan w:val="3"/>
            <w:tcBorders>
              <w:bottom w:val="single" w:sz="2" w:space="0" w:color="auto"/>
            </w:tcBorders>
          </w:tcPr>
          <w:p w14:paraId="2B986119" w14:textId="77777777" w:rsidR="000F618B" w:rsidRPr="00073CFE" w:rsidRDefault="000F618B" w:rsidP="000F618B">
            <w:pPr>
              <w:rPr>
                <w:b/>
                <w:color w:val="000000" w:themeColor="text1"/>
              </w:rPr>
            </w:pPr>
            <w:r w:rsidRPr="00073CFE">
              <w:rPr>
                <w:b/>
                <w:color w:val="000000" w:themeColor="text1"/>
              </w:rPr>
              <w:t>prof. Dr. Ing. Drahomíra Pavelková</w:t>
            </w:r>
          </w:p>
        </w:tc>
      </w:tr>
      <w:tr w:rsidR="000F618B" w:rsidRPr="00073CFE" w14:paraId="72C9B1D1" w14:textId="77777777" w:rsidTr="000F618B">
        <w:tc>
          <w:tcPr>
            <w:tcW w:w="3168" w:type="dxa"/>
            <w:tcBorders>
              <w:top w:val="single" w:sz="2" w:space="0" w:color="auto"/>
              <w:left w:val="single" w:sz="2" w:space="0" w:color="auto"/>
              <w:bottom w:val="single" w:sz="2" w:space="0" w:color="auto"/>
              <w:right w:val="single" w:sz="2" w:space="0" w:color="auto"/>
            </w:tcBorders>
            <w:shd w:val="clear" w:color="auto" w:fill="F7CAAC"/>
          </w:tcPr>
          <w:p w14:paraId="7DD8099F" w14:textId="77777777" w:rsidR="000F618B" w:rsidRPr="00073CFE" w:rsidRDefault="000F618B" w:rsidP="000F618B">
            <w:pPr>
              <w:jc w:val="both"/>
              <w:rPr>
                <w:b/>
                <w:color w:val="000000" w:themeColor="text1"/>
              </w:rPr>
            </w:pPr>
            <w:r w:rsidRPr="00073CFE">
              <w:rPr>
                <w:b/>
                <w:color w:val="000000" w:themeColor="text1"/>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63F6167D" w14:textId="77777777" w:rsidR="000F618B" w:rsidRPr="00073CFE" w:rsidRDefault="000F618B" w:rsidP="000F618B">
            <w:pPr>
              <w:rPr>
                <w:color w:val="000000" w:themeColor="text1"/>
              </w:rPr>
            </w:pPr>
            <w:r w:rsidRPr="00073CFE">
              <w:rPr>
                <w:color w:val="000000" w:themeColor="text1"/>
              </w:rPr>
              <w:t>ne</w:t>
            </w:r>
          </w:p>
        </w:tc>
      </w:tr>
      <w:tr w:rsidR="000F618B" w:rsidRPr="00073CFE" w14:paraId="2E8CAE52" w14:textId="77777777" w:rsidTr="000F618B">
        <w:tc>
          <w:tcPr>
            <w:tcW w:w="3168" w:type="dxa"/>
            <w:tcBorders>
              <w:top w:val="single" w:sz="2" w:space="0" w:color="auto"/>
              <w:left w:val="single" w:sz="2" w:space="0" w:color="auto"/>
              <w:bottom w:val="single" w:sz="2" w:space="0" w:color="auto"/>
              <w:right w:val="single" w:sz="2" w:space="0" w:color="auto"/>
            </w:tcBorders>
            <w:shd w:val="clear" w:color="auto" w:fill="F7CAAC"/>
          </w:tcPr>
          <w:p w14:paraId="3EB79B28" w14:textId="77777777" w:rsidR="000F618B" w:rsidRPr="00073CFE" w:rsidRDefault="000F618B" w:rsidP="000F618B">
            <w:pPr>
              <w:jc w:val="both"/>
              <w:rPr>
                <w:b/>
                <w:color w:val="000000" w:themeColor="text1"/>
              </w:rPr>
            </w:pPr>
            <w:r w:rsidRPr="00073CFE">
              <w:rPr>
                <w:b/>
                <w:color w:val="000000" w:themeColor="text1"/>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24C82DAB" w14:textId="77777777" w:rsidR="000F618B" w:rsidRPr="00073CFE" w:rsidRDefault="000F618B" w:rsidP="000F618B">
            <w:pPr>
              <w:rPr>
                <w:color w:val="000000" w:themeColor="text1"/>
              </w:rPr>
            </w:pPr>
            <w:r w:rsidRPr="00073CFE">
              <w:rPr>
                <w:color w:val="000000" w:themeColor="text1"/>
              </w:rPr>
              <w:t>ne</w:t>
            </w:r>
          </w:p>
        </w:tc>
      </w:tr>
      <w:tr w:rsidR="000F618B" w:rsidRPr="00073CFE" w14:paraId="5FBA5740" w14:textId="77777777" w:rsidTr="000F618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66085847" w14:textId="77777777" w:rsidR="000F618B" w:rsidRPr="00073CFE" w:rsidRDefault="000F618B" w:rsidP="000F618B">
            <w:pPr>
              <w:jc w:val="both"/>
              <w:rPr>
                <w:b/>
                <w:color w:val="000000" w:themeColor="text1"/>
              </w:rPr>
            </w:pPr>
            <w:r w:rsidRPr="00073CFE">
              <w:rPr>
                <w:b/>
                <w:color w:val="000000" w:themeColor="text1"/>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692F897C" w14:textId="77777777" w:rsidR="000F618B" w:rsidRPr="00073CFE" w:rsidRDefault="000F618B" w:rsidP="000F618B">
            <w:pPr>
              <w:rPr>
                <w:color w:val="000000" w:themeColor="text1"/>
              </w:rPr>
            </w:pPr>
          </w:p>
        </w:tc>
      </w:tr>
      <w:tr w:rsidR="000F618B" w:rsidRPr="00073CFE" w14:paraId="6E861D7F" w14:textId="77777777" w:rsidTr="000F618B">
        <w:tc>
          <w:tcPr>
            <w:tcW w:w="9285" w:type="dxa"/>
            <w:gridSpan w:val="4"/>
            <w:tcBorders>
              <w:top w:val="single" w:sz="2" w:space="0" w:color="auto"/>
            </w:tcBorders>
            <w:shd w:val="clear" w:color="auto" w:fill="F7CAAC"/>
          </w:tcPr>
          <w:p w14:paraId="0AB22019" w14:textId="77777777" w:rsidR="000F618B" w:rsidRPr="00073CFE" w:rsidRDefault="000F618B" w:rsidP="000F618B">
            <w:pPr>
              <w:jc w:val="both"/>
              <w:rPr>
                <w:color w:val="000000" w:themeColor="text1"/>
              </w:rPr>
            </w:pPr>
            <w:r w:rsidRPr="00073CFE">
              <w:rPr>
                <w:b/>
                <w:color w:val="000000" w:themeColor="text1"/>
              </w:rPr>
              <w:t>Oblast(i) vzdělávání a u kombinovaného studijního programu podíl jednotlivých oblastí vzdělávání v %</w:t>
            </w:r>
          </w:p>
        </w:tc>
      </w:tr>
      <w:tr w:rsidR="000F618B" w:rsidRPr="00073CFE" w14:paraId="301F9EC3" w14:textId="77777777" w:rsidTr="000F618B">
        <w:trPr>
          <w:trHeight w:val="1198"/>
        </w:trPr>
        <w:tc>
          <w:tcPr>
            <w:tcW w:w="9285" w:type="dxa"/>
            <w:gridSpan w:val="4"/>
            <w:shd w:val="clear" w:color="auto" w:fill="FFFFFF"/>
          </w:tcPr>
          <w:p w14:paraId="2A2676BE" w14:textId="77777777" w:rsidR="000F618B" w:rsidRPr="00073CFE" w:rsidRDefault="000F618B" w:rsidP="000F618B">
            <w:pPr>
              <w:rPr>
                <w:color w:val="000000" w:themeColor="text1"/>
              </w:rPr>
            </w:pPr>
          </w:p>
          <w:p w14:paraId="20A61631" w14:textId="77777777" w:rsidR="000F618B" w:rsidRPr="00073CFE" w:rsidRDefault="000F618B" w:rsidP="000F618B">
            <w:pPr>
              <w:rPr>
                <w:color w:val="000000" w:themeColor="text1"/>
              </w:rPr>
            </w:pPr>
            <w:r w:rsidRPr="00073CFE">
              <w:rPr>
                <w:color w:val="000000" w:themeColor="text1"/>
              </w:rPr>
              <w:t>Ekonomické obory (100%)</w:t>
            </w:r>
          </w:p>
          <w:p w14:paraId="1EAE0E00" w14:textId="77777777" w:rsidR="000F618B" w:rsidRPr="00073CFE" w:rsidRDefault="000F618B" w:rsidP="000F618B">
            <w:pPr>
              <w:rPr>
                <w:color w:val="000000" w:themeColor="text1"/>
              </w:rPr>
            </w:pPr>
          </w:p>
          <w:p w14:paraId="165BD252" w14:textId="77777777" w:rsidR="000F618B" w:rsidRPr="00073CFE" w:rsidRDefault="000F618B" w:rsidP="000F618B">
            <w:pPr>
              <w:rPr>
                <w:color w:val="000000" w:themeColor="text1"/>
              </w:rPr>
            </w:pPr>
          </w:p>
          <w:p w14:paraId="5BA04FBB" w14:textId="77777777" w:rsidR="000F618B" w:rsidRPr="00073CFE" w:rsidRDefault="000F618B" w:rsidP="000F618B">
            <w:pPr>
              <w:rPr>
                <w:color w:val="000000" w:themeColor="text1"/>
              </w:rPr>
            </w:pPr>
          </w:p>
        </w:tc>
      </w:tr>
      <w:tr w:rsidR="000F618B" w:rsidRPr="00073CFE" w14:paraId="39B726D7" w14:textId="77777777" w:rsidTr="000F618B">
        <w:trPr>
          <w:trHeight w:val="70"/>
        </w:trPr>
        <w:tc>
          <w:tcPr>
            <w:tcW w:w="9285" w:type="dxa"/>
            <w:gridSpan w:val="4"/>
            <w:shd w:val="clear" w:color="auto" w:fill="F7CAAC"/>
          </w:tcPr>
          <w:p w14:paraId="481A72E9" w14:textId="77777777" w:rsidR="000F618B" w:rsidRPr="00073CFE" w:rsidRDefault="000F618B" w:rsidP="000F618B">
            <w:pPr>
              <w:rPr>
                <w:color w:val="000000" w:themeColor="text1"/>
              </w:rPr>
            </w:pPr>
            <w:r w:rsidRPr="00073CFE">
              <w:rPr>
                <w:b/>
                <w:color w:val="000000" w:themeColor="text1"/>
              </w:rPr>
              <w:t>Cíle studia ve studijním programu</w:t>
            </w:r>
          </w:p>
        </w:tc>
      </w:tr>
      <w:tr w:rsidR="000F618B" w:rsidRPr="00073CFE" w14:paraId="62DE0F57" w14:textId="77777777" w:rsidTr="000F618B">
        <w:trPr>
          <w:trHeight w:val="2108"/>
        </w:trPr>
        <w:tc>
          <w:tcPr>
            <w:tcW w:w="9285" w:type="dxa"/>
            <w:gridSpan w:val="4"/>
            <w:shd w:val="clear" w:color="auto" w:fill="FFFFFF"/>
          </w:tcPr>
          <w:p w14:paraId="4259E9E9" w14:textId="77777777" w:rsidR="000F618B" w:rsidRPr="00073CFE" w:rsidRDefault="000F618B" w:rsidP="000F618B">
            <w:pPr>
              <w:jc w:val="both"/>
              <w:rPr>
                <w:color w:val="000000" w:themeColor="text1"/>
              </w:rPr>
            </w:pPr>
            <w:r w:rsidRPr="00073CFE">
              <w:rPr>
                <w:color w:val="000000" w:themeColor="text1"/>
              </w:rPr>
              <w:t xml:space="preserve">Studijní program Finance poskytuje obecný základ a možnost specializovat se ve </w:t>
            </w:r>
            <w:r w:rsidR="00E37D89" w:rsidRPr="00073CFE">
              <w:rPr>
                <w:color w:val="000000" w:themeColor="text1"/>
              </w:rPr>
              <w:t>dvou</w:t>
            </w:r>
            <w:r w:rsidRPr="00073CFE">
              <w:rPr>
                <w:color w:val="000000" w:themeColor="text1"/>
              </w:rPr>
              <w:t xml:space="preserve"> specializacích: </w:t>
            </w:r>
            <w:r w:rsidR="00E37D89" w:rsidRPr="00073CFE">
              <w:rPr>
                <w:color w:val="000000" w:themeColor="text1"/>
              </w:rPr>
              <w:t xml:space="preserve">Corporate Finance a </w:t>
            </w:r>
            <w:r w:rsidRPr="00073CFE">
              <w:rPr>
                <w:color w:val="000000" w:themeColor="text1"/>
              </w:rPr>
              <w:t>Finan</w:t>
            </w:r>
            <w:r w:rsidR="00E37D89" w:rsidRPr="00073CFE">
              <w:rPr>
                <w:color w:val="000000" w:themeColor="text1"/>
              </w:rPr>
              <w:t>cial Markets and Technologies</w:t>
            </w:r>
            <w:r w:rsidRPr="00073CFE">
              <w:rPr>
                <w:color w:val="000000" w:themeColor="text1"/>
              </w:rPr>
              <w:t>. Na základě znalostí a dovedností získaných během studia tohoto studijního programu dokáže absolvent vyhodnotit ekonomickou situaci podnikatelského subjektu, či instituce státního nebo veřejného sektoru, zmapovat jeho potenciál, stejně jako myšlenkově zhodnotit systémové problémy pramenící z hodnot a vzájemných vazeb, které se nachází uvnitř ekonomických systémů. V rámci studijního programu je kladen důraz na vzájemné propojení jednotlivých funkcí finančního managementu a ekonomickou evaluaci manažerských rozhodnutí.</w:t>
            </w:r>
          </w:p>
          <w:p w14:paraId="0E6F6764" w14:textId="77777777" w:rsidR="000F618B" w:rsidRPr="00073CFE" w:rsidRDefault="000F618B" w:rsidP="000F618B">
            <w:pPr>
              <w:jc w:val="both"/>
              <w:rPr>
                <w:color w:val="000000" w:themeColor="text1"/>
              </w:rPr>
            </w:pPr>
            <w:r w:rsidRPr="00073CFE">
              <w:rPr>
                <w:color w:val="000000" w:themeColor="text1"/>
              </w:rPr>
              <w:t xml:space="preserve">Cílem studia je vybavit studující pokročilými znalostmi z oblasti ekonomie, práva, finančního řízení při zohlednění aktuálních trendů a poznatků; specifickými znalostmi v rámci profilujících předmětů dle jednotlivých specializací zaměřených na problematiku podnikových financí, finančních trhů, finančních technologií, daňové a účetní problematiky včetně mezinárodního kontextu a kontrolních mechanismů.  Cílem je rozvinout a intenzivně posilovat schopnost se samostatně rozhodovat na základě kritického zhodnocení podkladů a kritické diskuse za využití odborné argumentace, podněcovat ke společensky odpovědnému podnikání a odpovědnosti, vychovávat k týmové práci, rozvinout a upevnit profesní jazykové kompetence zejména v anglickém jazyce, využívat odpovídajícími způsobem specializované programové vybavení. </w:t>
            </w:r>
          </w:p>
        </w:tc>
      </w:tr>
      <w:tr w:rsidR="000F618B" w:rsidRPr="00073CFE" w14:paraId="0D9E6559" w14:textId="77777777" w:rsidTr="000F618B">
        <w:trPr>
          <w:trHeight w:val="187"/>
        </w:trPr>
        <w:tc>
          <w:tcPr>
            <w:tcW w:w="9285" w:type="dxa"/>
            <w:gridSpan w:val="4"/>
            <w:shd w:val="clear" w:color="auto" w:fill="F7CAAC"/>
          </w:tcPr>
          <w:p w14:paraId="7BFF564B" w14:textId="77777777" w:rsidR="000F618B" w:rsidRPr="00073CFE" w:rsidRDefault="000F618B" w:rsidP="000F618B">
            <w:pPr>
              <w:jc w:val="both"/>
              <w:rPr>
                <w:color w:val="000000" w:themeColor="text1"/>
              </w:rPr>
            </w:pPr>
            <w:r w:rsidRPr="00073CFE">
              <w:rPr>
                <w:b/>
                <w:color w:val="000000" w:themeColor="text1"/>
              </w:rPr>
              <w:t>Profil absolventa studijního programu</w:t>
            </w:r>
          </w:p>
        </w:tc>
      </w:tr>
      <w:tr w:rsidR="000F618B" w:rsidRPr="00073CFE" w14:paraId="47EF399E" w14:textId="77777777" w:rsidTr="000F618B">
        <w:trPr>
          <w:trHeight w:val="2694"/>
        </w:trPr>
        <w:tc>
          <w:tcPr>
            <w:tcW w:w="9285" w:type="dxa"/>
            <w:gridSpan w:val="4"/>
            <w:shd w:val="clear" w:color="auto" w:fill="FFFFFF"/>
          </w:tcPr>
          <w:p w14:paraId="10A2C29B" w14:textId="77777777" w:rsidR="00317BC0" w:rsidRPr="00073CFE" w:rsidRDefault="00317BC0" w:rsidP="00317BC0">
            <w:pPr>
              <w:jc w:val="both"/>
              <w:rPr>
                <w:color w:val="000000" w:themeColor="text1"/>
                <w:shd w:val="clear" w:color="auto" w:fill="FFFFFF"/>
              </w:rPr>
            </w:pPr>
            <w:r w:rsidRPr="00073CFE">
              <w:rPr>
                <w:color w:val="000000" w:themeColor="text1"/>
              </w:rPr>
              <w:t xml:space="preserve">Magisterský studijní program </w:t>
            </w:r>
            <w:r w:rsidRPr="00073CFE">
              <w:rPr>
                <w:b/>
                <w:bCs/>
                <w:color w:val="000000" w:themeColor="text1"/>
              </w:rPr>
              <w:t>Finance</w:t>
            </w:r>
            <w:r w:rsidRPr="00073CFE">
              <w:rPr>
                <w:color w:val="000000" w:themeColor="text1"/>
              </w:rPr>
              <w:t xml:space="preserve"> je univerzálně zaměřen na oblast finančního řízení organizace a celostní pochopení ekonomických souvislostí pro přijímání manažerských rozhodnutí. Absolvent studijního programu získá v rámci studia znalosti ze širokého spektra specializovaných disciplín, je schopen vnímat rozmanitost trhu a jeho vývoj, má finanční předvídavost s ohledem na externí podmínky vývoje legislativy a ekonomiky, je schopen analyzovat, plánovat a řídit strukturu majetku a kapitálu, výnosů, nákladů, peněžních toků a optimalizovat je. Základní jádro studijního programu tvoří disciplíny teoretického základu v podobě mikro- a makroekonomických souvislostí, principů veřejných financí a finančního řízení organizací, a dalších specializovaných profilujících disciplín, tak aby byl absolvent schopen zastávat různé funkce ve středních a vyšších manažerských pozicích výrobních a obchodních podniků, podniků služeb, finančních institucí, neziskových organizací, poradenských a auditorských společností, společností poskytujících daňové poradenství, institucí státního a veřejného sektoru. Absolvent MSP může působit na pozicích např. finančního manažera, controllera, finančního analytika, investičního specialistu, manažera devizových obchodů, firemního bankéře, analytika kreditních rizik, specialisty back office, FinTech analytika, projektového manažera pro aplikaci finančních technologií</w:t>
            </w:r>
            <w:r w:rsidRPr="00073CFE">
              <w:rPr>
                <w:color w:val="000000" w:themeColor="text1"/>
                <w:shd w:val="clear" w:color="auto" w:fill="FFFFFF"/>
              </w:rPr>
              <w:t>, apod.</w:t>
            </w:r>
          </w:p>
          <w:p w14:paraId="4F105B6C" w14:textId="77777777" w:rsidR="00317BC0" w:rsidRPr="00073CFE" w:rsidRDefault="00317BC0" w:rsidP="00317BC0">
            <w:pPr>
              <w:jc w:val="both"/>
              <w:rPr>
                <w:color w:val="000000" w:themeColor="text1"/>
              </w:rPr>
            </w:pPr>
          </w:p>
          <w:p w14:paraId="41901108" w14:textId="77777777" w:rsidR="00317BC0" w:rsidRPr="00073CFE" w:rsidRDefault="00317BC0" w:rsidP="00317BC0">
            <w:pPr>
              <w:jc w:val="both"/>
              <w:rPr>
                <w:b/>
                <w:color w:val="000000" w:themeColor="text1"/>
              </w:rPr>
            </w:pPr>
            <w:r w:rsidRPr="00073CFE">
              <w:rPr>
                <w:b/>
                <w:color w:val="000000" w:themeColor="text1"/>
              </w:rPr>
              <w:t>Odborné znalosti</w:t>
            </w:r>
          </w:p>
          <w:p w14:paraId="4EEA2EBB" w14:textId="77777777" w:rsidR="00317BC0" w:rsidRPr="00073CFE" w:rsidRDefault="00317BC0" w:rsidP="00317BC0">
            <w:pPr>
              <w:jc w:val="both"/>
              <w:rPr>
                <w:color w:val="000000" w:themeColor="text1"/>
              </w:rPr>
            </w:pPr>
            <w:r w:rsidRPr="00073CFE">
              <w:rPr>
                <w:color w:val="000000" w:themeColor="text1"/>
              </w:rPr>
              <w:t xml:space="preserve">V rámci předmětů společného základu studijního programu </w:t>
            </w:r>
            <w:r w:rsidRPr="00073CFE">
              <w:rPr>
                <w:b/>
                <w:color w:val="000000" w:themeColor="text1"/>
              </w:rPr>
              <w:t xml:space="preserve">Finance </w:t>
            </w:r>
            <w:r w:rsidRPr="00073CFE">
              <w:rPr>
                <w:color w:val="000000" w:themeColor="text1"/>
              </w:rPr>
              <w:t>absolvent získá následující odborné znalosti, kdy:</w:t>
            </w:r>
          </w:p>
          <w:p w14:paraId="090F9913"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pokročilé ekonomické kategorie a principy z pohledu současné mikroekonomické a makroekonomické teorie a rozumí pokročilým souvislostem ekonomických pojmů a kategorií,</w:t>
            </w:r>
          </w:p>
          <w:p w14:paraId="367018E9" w14:textId="77777777" w:rsidR="00317BC0" w:rsidRPr="00073CFE" w:rsidRDefault="00317BC0" w:rsidP="00896B4C">
            <w:pPr>
              <w:pStyle w:val="Odstavecseseznamem"/>
              <w:numPr>
                <w:ilvl w:val="0"/>
                <w:numId w:val="39"/>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lastRenderedPageBreak/>
              <w:t>má přehled o legislativním rámci fungování ekonomických subjektů,</w:t>
            </w:r>
          </w:p>
          <w:p w14:paraId="05788687"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z oblasti veřejných financí, rozpočtu a daňové soustavy,</w:t>
            </w:r>
          </w:p>
          <w:p w14:paraId="7BCDA163"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 zná pokročilé systémy řízení podnikových financí, finanční analýzy a finančního plánování,</w:t>
            </w:r>
          </w:p>
          <w:p w14:paraId="1AB54396"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ovládá problematiku konceptů řízení výkonnosti a klíčových faktorů ovlivňujících výkonnost podniku (KPI),</w:t>
            </w:r>
          </w:p>
          <w:p w14:paraId="36EE8545"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principy manažerské etiky,</w:t>
            </w:r>
          </w:p>
          <w:p w14:paraId="777B6F3F"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pokročilých matematicko-statistických metod využitelných při zpracování a analýze ekonomických dat.</w:t>
            </w:r>
          </w:p>
          <w:p w14:paraId="5567B327" w14:textId="77777777" w:rsidR="00317BC0" w:rsidRPr="00073CFE" w:rsidRDefault="00317BC0" w:rsidP="00317BC0">
            <w:pPr>
              <w:jc w:val="both"/>
              <w:rPr>
                <w:color w:val="000000" w:themeColor="text1"/>
              </w:rPr>
            </w:pPr>
          </w:p>
          <w:p w14:paraId="0650D555"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00E37D89" w:rsidRPr="00073CFE">
              <w:rPr>
                <w:b/>
                <w:color w:val="000000" w:themeColor="text1"/>
                <w:shd w:val="clear" w:color="auto" w:fill="FFFFFF"/>
              </w:rPr>
              <w:t>Corporate Finance</w:t>
            </w:r>
            <w:r w:rsidRPr="00073CFE">
              <w:rPr>
                <w:b/>
                <w:color w:val="000000" w:themeColor="text1"/>
                <w:shd w:val="clear" w:color="auto" w:fill="FFFFFF"/>
              </w:rPr>
              <w:t xml:space="preserve"> </w:t>
            </w:r>
            <w:r w:rsidRPr="00073CFE">
              <w:rPr>
                <w:color w:val="000000" w:themeColor="text1"/>
              </w:rPr>
              <w:t>absolvent získá další odborné znalosti, kdy:</w:t>
            </w:r>
          </w:p>
          <w:p w14:paraId="6614E283" w14:textId="77777777" w:rsidR="00317BC0"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zná aktuální trendy a jednotlivé moderní nástroje a metody manažerského účetnictví pro účely ekonomického řízení organizace a zajištění kvalitních informací pro manažery,</w:t>
            </w:r>
          </w:p>
          <w:p w14:paraId="4A42A41D" w14:textId="77777777" w:rsidR="00317BC0" w:rsidRPr="00073CFE" w:rsidRDefault="006D61E5"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má</w:t>
            </w:r>
            <w:r w:rsidR="00317BC0" w:rsidRPr="00073CFE">
              <w:rPr>
                <w:rFonts w:ascii="Times New Roman" w:hAnsi="Times New Roman"/>
                <w:color w:val="000000" w:themeColor="text1"/>
                <w:sz w:val="20"/>
                <w:szCs w:val="20"/>
              </w:rPr>
              <w:t xml:space="preserve"> pokročilé znalosti metod a nástrojů controllingu,</w:t>
            </w:r>
          </w:p>
          <w:p w14:paraId="799ED548"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principy a metody oceňování a řízení hodnoty podniku, orientuje se v problematice fúzí, akvizic, restrukturalizace a likvidace podniků,</w:t>
            </w:r>
          </w:p>
          <w:p w14:paraId="5D6928CF"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problematiky peněžních a kapitálových trhů, umí analyzovat jejich vliv na kapitálovou strukturu organizací a na náklady na kapitál; má znalosti v oblasti investičního bankovnictví, orientuje se v problematice pojistných operací,</w:t>
            </w:r>
          </w:p>
          <w:p w14:paraId="264F7E91"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ovládá problematiku globálních aspektů mezinárodního obchodu a platebních instrumentů, orientuje se v problematice zajišťovacích instrumentů v zahraničním obchodě,</w:t>
            </w:r>
          </w:p>
          <w:p w14:paraId="52B753B2" w14:textId="77777777" w:rsidR="00BA6BDE" w:rsidRPr="00073CFE" w:rsidRDefault="00BA6BDE"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praktiky finančního reportingu,</w:t>
            </w:r>
          </w:p>
          <w:p w14:paraId="5E12B764" w14:textId="2AD2C18E" w:rsidR="00317BC0"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 xml:space="preserve">ovládá </w:t>
            </w:r>
            <w:r w:rsidR="00ED4CC7">
              <w:rPr>
                <w:rFonts w:ascii="Times New Roman" w:hAnsi="Times New Roman"/>
                <w:color w:val="000000" w:themeColor="text1"/>
                <w:sz w:val="20"/>
                <w:szCs w:val="20"/>
              </w:rPr>
              <w:t>problematiku finančního reportingu</w:t>
            </w:r>
            <w:r w:rsidRPr="00073CFE">
              <w:rPr>
                <w:rFonts w:ascii="Times New Roman" w:hAnsi="Times New Roman"/>
                <w:color w:val="000000" w:themeColor="text1"/>
                <w:sz w:val="20"/>
                <w:szCs w:val="20"/>
              </w:rPr>
              <w:t>, orientuje se v problematice mezinárodního účetnictví a auditu,</w:t>
            </w:r>
          </w:p>
          <w:p w14:paraId="0F126E78" w14:textId="77777777" w:rsidR="00317BC0"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má pokročilé znalosti v oblasti daní a finančního práva</w:t>
            </w:r>
            <w:r w:rsidR="006D61E5" w:rsidRPr="00073CFE">
              <w:rPr>
                <w:rFonts w:ascii="Times New Roman" w:hAnsi="Times New Roman"/>
                <w:color w:val="000000" w:themeColor="text1"/>
                <w:sz w:val="20"/>
                <w:szCs w:val="20"/>
              </w:rPr>
              <w:t>.</w:t>
            </w:r>
          </w:p>
          <w:p w14:paraId="51249DBA" w14:textId="77777777" w:rsidR="00317BC0" w:rsidRPr="00073CFE" w:rsidRDefault="00317BC0" w:rsidP="00317BC0">
            <w:pPr>
              <w:pStyle w:val="Odstavecseseznamem"/>
              <w:spacing w:after="0" w:line="240" w:lineRule="auto"/>
              <w:jc w:val="both"/>
              <w:rPr>
                <w:rFonts w:ascii="Times New Roman" w:hAnsi="Times New Roman"/>
                <w:color w:val="000000" w:themeColor="text1"/>
                <w:sz w:val="20"/>
                <w:szCs w:val="20"/>
              </w:rPr>
            </w:pPr>
          </w:p>
          <w:p w14:paraId="04C3C1E4"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Pr="00073CFE">
              <w:rPr>
                <w:b/>
                <w:color w:val="000000" w:themeColor="text1"/>
                <w:shd w:val="clear" w:color="auto" w:fill="FFFFFF"/>
              </w:rPr>
              <w:t>Finan</w:t>
            </w:r>
            <w:r w:rsidR="00E37D89" w:rsidRPr="00073CFE">
              <w:rPr>
                <w:b/>
                <w:color w:val="000000" w:themeColor="text1"/>
                <w:shd w:val="clear" w:color="auto" w:fill="FFFFFF"/>
              </w:rPr>
              <w:t>cial Markets and Technologies</w:t>
            </w:r>
            <w:r w:rsidRPr="00073CFE">
              <w:rPr>
                <w:b/>
                <w:color w:val="000000" w:themeColor="text1"/>
                <w:shd w:val="clear" w:color="auto" w:fill="FFFFFF"/>
              </w:rPr>
              <w:t xml:space="preserve"> </w:t>
            </w:r>
            <w:r w:rsidRPr="00073CFE">
              <w:rPr>
                <w:color w:val="000000" w:themeColor="text1"/>
              </w:rPr>
              <w:t>absolvent získá další odborné znalosti, kdy:</w:t>
            </w:r>
          </w:p>
          <w:p w14:paraId="64F1E8B8"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problematiky peněžních a kapitálových trhů, umí analyzovat jejich vliv na kapitálovou strukturu organizací a náklady na kapitál,</w:t>
            </w:r>
          </w:p>
          <w:p w14:paraId="2F79D115"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způsoby a postupy obchodování na kapitálových trzích a tvorbu portfolia,</w:t>
            </w:r>
          </w:p>
          <w:p w14:paraId="6F56DE3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orientuje se v problematice dopadů behaviorálních faktorů na investiční rozhodování,</w:t>
            </w:r>
          </w:p>
          <w:p w14:paraId="729861D6"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zná principy fundamentální a technické analýzy, </w:t>
            </w:r>
          </w:p>
          <w:p w14:paraId="5AEE37D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ovládá problematiku globálních aspektů mezinárodního obchodu a platebních instrumentů, orientuje se v problematice zajišťovacích instrumentů v zahraničním obchodě,</w:t>
            </w:r>
          </w:p>
          <w:p w14:paraId="7FE2137D" w14:textId="77777777" w:rsidR="00BA6BDE" w:rsidRPr="00073CFE" w:rsidRDefault="00BA6BDE"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praktiky finančního reportingu,</w:t>
            </w:r>
          </w:p>
          <w:p w14:paraId="1F12AC6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má pokročilé znalosti v oblasti investičního bankovnictví a finančního inženýrství, </w:t>
            </w:r>
          </w:p>
          <w:p w14:paraId="2A6DC1E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orientuje se v problematice pojistných operací,</w:t>
            </w:r>
          </w:p>
          <w:p w14:paraId="4FB51290"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v oblasti digitalizace a finančních technologií a jejich aplikací v řízení podnikatelských subjektů a finančních institucí; zná problematiku technologie blockchainu, umělé inteligence a perspektivy jejich dalšího potenciálního využití,</w:t>
            </w:r>
          </w:p>
          <w:p w14:paraId="7095EF02"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orientuje se v problematice řízení tržních, podnikatelských a finančních rizik.</w:t>
            </w:r>
          </w:p>
          <w:p w14:paraId="42FF119E" w14:textId="77777777" w:rsidR="00317BC0" w:rsidRPr="00073CFE" w:rsidRDefault="00317BC0" w:rsidP="00317BC0">
            <w:pPr>
              <w:jc w:val="both"/>
              <w:rPr>
                <w:b/>
                <w:color w:val="000000" w:themeColor="text1"/>
              </w:rPr>
            </w:pPr>
          </w:p>
          <w:p w14:paraId="4E53B7D5" w14:textId="77777777" w:rsidR="00317BC0" w:rsidRPr="00073CFE" w:rsidRDefault="00317BC0" w:rsidP="00317BC0">
            <w:pPr>
              <w:jc w:val="both"/>
              <w:rPr>
                <w:b/>
                <w:color w:val="000000" w:themeColor="text1"/>
              </w:rPr>
            </w:pPr>
            <w:r w:rsidRPr="00073CFE">
              <w:rPr>
                <w:b/>
                <w:color w:val="000000" w:themeColor="text1"/>
              </w:rPr>
              <w:t>Odborné dovednosti</w:t>
            </w:r>
          </w:p>
          <w:p w14:paraId="7CC0539F" w14:textId="77777777" w:rsidR="00317BC0" w:rsidRPr="00073CFE" w:rsidRDefault="00317BC0" w:rsidP="00317BC0">
            <w:pPr>
              <w:jc w:val="both"/>
              <w:rPr>
                <w:color w:val="000000" w:themeColor="text1"/>
              </w:rPr>
            </w:pPr>
            <w:r w:rsidRPr="00073CFE">
              <w:rPr>
                <w:color w:val="000000" w:themeColor="text1"/>
              </w:rPr>
              <w:t xml:space="preserve">V rámci předmětů společného základu studijního programu </w:t>
            </w:r>
            <w:r w:rsidRPr="00073CFE">
              <w:rPr>
                <w:b/>
                <w:color w:val="000000" w:themeColor="text1"/>
              </w:rPr>
              <w:t xml:space="preserve">Finance </w:t>
            </w:r>
            <w:r w:rsidRPr="00073CFE">
              <w:rPr>
                <w:color w:val="000000" w:themeColor="text1"/>
              </w:rPr>
              <w:t>absolvent získá následující odborné dovednosti:</w:t>
            </w:r>
          </w:p>
          <w:p w14:paraId="7954F484"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zvládá porovnat pohledy pokročilých ekonomických modelů na klíčové ekonomické kategorie a mechanismy včetně zhodnocení jejich aplikace na aktuální hospodářsko-politické problémy,</w:t>
            </w:r>
          </w:p>
          <w:p w14:paraId="4B357299"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samostatně aplikovat základní mechanismy fungování podniko-hospodářských a veřejno-správních procesů,</w:t>
            </w:r>
          </w:p>
          <w:p w14:paraId="5C7A4128"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zhodnotit finanční zdraví organizace a její výkonnost, identifikovat KPI, připravit finanční plán, umí aplikovat tyto nástroje pro účely manažerského rozhodování a navrhnout opatření pro zvýšení výkonnosti, umí evaluovat dopady manažerských rozhodnutí do hospodaření organizace; na základě odborné reflexe dovede odpovídajícím způsobem přizpůsobovat a obhájit svá rozhodnutí,</w:t>
            </w:r>
          </w:p>
          <w:p w14:paraId="592272BF"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 organizaci,</w:t>
            </w:r>
          </w:p>
          <w:p w14:paraId="1998F3B6"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při řešení ekonomických a správních manažerských problémů umí odpovídajícím způsobem využít informační technologie včetně počítačového zpracování dat a elektronické prezentace výstupů jejich zpracování. </w:t>
            </w:r>
          </w:p>
          <w:p w14:paraId="1BCA5D4B" w14:textId="77777777" w:rsidR="00317BC0" w:rsidRPr="00073CFE" w:rsidRDefault="00317BC0" w:rsidP="00317BC0">
            <w:pPr>
              <w:jc w:val="both"/>
              <w:rPr>
                <w:color w:val="000000" w:themeColor="text1"/>
              </w:rPr>
            </w:pPr>
          </w:p>
          <w:p w14:paraId="3D69C75C"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00E37D89" w:rsidRPr="00073CFE">
              <w:rPr>
                <w:b/>
                <w:color w:val="000000" w:themeColor="text1"/>
                <w:shd w:val="clear" w:color="auto" w:fill="FFFFFF"/>
              </w:rPr>
              <w:t>Corporate Finance</w:t>
            </w:r>
            <w:r w:rsidRPr="00073CFE">
              <w:rPr>
                <w:b/>
                <w:color w:val="000000" w:themeColor="text1"/>
                <w:shd w:val="clear" w:color="auto" w:fill="FFFFFF"/>
              </w:rPr>
              <w:t xml:space="preserve"> </w:t>
            </w:r>
            <w:r w:rsidRPr="00073CFE">
              <w:rPr>
                <w:color w:val="000000" w:themeColor="text1"/>
              </w:rPr>
              <w:t>absolvent získá další odborné dovednosti, kdy:</w:t>
            </w:r>
          </w:p>
          <w:p w14:paraId="1E11E858"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samostatně posoudit a zhodnotit majetkovou a kapitálovou strukturu organizace a stanovit a zdůvodnit způsob jeho financování ve vztahu k výkonnosti a efektivity vynaložených nákladů,</w:t>
            </w:r>
          </w:p>
          <w:p w14:paraId="300B3C3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umí aplikovat pokročilé nástroje řízení nákladů, sestavit kalkulaci nákladů a cen s využitím pokročilých metod manažerského účetnictví, </w:t>
            </w:r>
          </w:p>
          <w:p w14:paraId="3A12691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aplikovat nástroje controllingu pro efektivní řízení podniku,</w:t>
            </w:r>
          </w:p>
          <w:p w14:paraId="6F577AE3"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zjistit hodnotu podniku a identifikovat faktory, které ji ovlivňují,</w:t>
            </w:r>
          </w:p>
          <w:p w14:paraId="0A125240"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analyzovat situaci na finančních trzích a aplikovat ji do manažerských rozhodnutí řízení podniku;</w:t>
            </w:r>
          </w:p>
          <w:p w14:paraId="7BEA176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využít instrumenty bankovního a pojišťovacího trhu pro financování a řízení rizik podniku,</w:t>
            </w:r>
          </w:p>
          <w:p w14:paraId="5E917096"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plnit daňové povinnosti organizace,</w:t>
            </w:r>
          </w:p>
          <w:p w14:paraId="0C990921"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sestavit výkazy podle IFRS.</w:t>
            </w:r>
          </w:p>
          <w:p w14:paraId="65FFFA46" w14:textId="77777777" w:rsidR="00317BC0" w:rsidRPr="00073CFE" w:rsidRDefault="00317BC0" w:rsidP="00317BC0">
            <w:pPr>
              <w:pStyle w:val="Odstavecseseznamem"/>
              <w:spacing w:after="0" w:line="240" w:lineRule="auto"/>
              <w:jc w:val="both"/>
              <w:rPr>
                <w:rFonts w:ascii="Times New Roman" w:hAnsi="Times New Roman"/>
                <w:color w:val="000000" w:themeColor="text1"/>
                <w:sz w:val="20"/>
                <w:szCs w:val="20"/>
              </w:rPr>
            </w:pPr>
          </w:p>
          <w:p w14:paraId="28312D9E"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Pr="00073CFE">
              <w:rPr>
                <w:b/>
                <w:color w:val="000000" w:themeColor="text1"/>
                <w:shd w:val="clear" w:color="auto" w:fill="FFFFFF"/>
              </w:rPr>
              <w:t>Finan</w:t>
            </w:r>
            <w:r w:rsidR="00E37D89" w:rsidRPr="00073CFE">
              <w:rPr>
                <w:b/>
                <w:color w:val="000000" w:themeColor="text1"/>
                <w:shd w:val="clear" w:color="auto" w:fill="FFFFFF"/>
              </w:rPr>
              <w:t>cial Markets and Technologies</w:t>
            </w:r>
            <w:r w:rsidRPr="00073CFE">
              <w:rPr>
                <w:b/>
                <w:color w:val="000000" w:themeColor="text1"/>
                <w:shd w:val="clear" w:color="auto" w:fill="FFFFFF"/>
              </w:rPr>
              <w:t xml:space="preserve"> </w:t>
            </w:r>
            <w:r w:rsidRPr="00073CFE">
              <w:rPr>
                <w:color w:val="000000" w:themeColor="text1"/>
              </w:rPr>
              <w:t>absolvent získá další odborné dovednosti, kdy:</w:t>
            </w:r>
          </w:p>
          <w:p w14:paraId="01AFC63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analyzovat situaci na finančních trzích a aplikovat ji do manažerských rozhodnutí;</w:t>
            </w:r>
          </w:p>
          <w:p w14:paraId="4F54E2B5"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využívat nástroje fundamentální a technické analýzy v rámci investičního rozhodování na finančních trzích,</w:t>
            </w:r>
          </w:p>
          <w:p w14:paraId="068A1DB7"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umí obchodovat na kapitálových trzích a sestavit investiční portfolio, </w:t>
            </w:r>
          </w:p>
          <w:p w14:paraId="7BA2A56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vyhodnotit efektivnost investic,</w:t>
            </w:r>
          </w:p>
          <w:p w14:paraId="29B176C1"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analyzovat a využít instrumenty bankovního a pojišťovacího trhu,</w:t>
            </w:r>
          </w:p>
          <w:p w14:paraId="1825A574"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zjistit hodnotu podniku a faktory, které ji ovlivňují;</w:t>
            </w:r>
          </w:p>
          <w:p w14:paraId="774916B9"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aplikovat a využívat pokročilé finanční technologie v systému řízení podnikatelských subjektů a finančních institucí;</w:t>
            </w:r>
          </w:p>
          <w:p w14:paraId="49F9B144"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klasifikovat a vyhodnotit rizika a navrhnout opatření pro jejich efektivní řízení.</w:t>
            </w:r>
          </w:p>
          <w:p w14:paraId="0B125380" w14:textId="77777777" w:rsidR="00317BC0" w:rsidRPr="00073CFE" w:rsidRDefault="00317BC0" w:rsidP="00317BC0">
            <w:pPr>
              <w:pStyle w:val="Odstavecseseznamem"/>
              <w:spacing w:after="0" w:line="240" w:lineRule="auto"/>
              <w:jc w:val="both"/>
              <w:rPr>
                <w:rFonts w:ascii="Times New Roman" w:hAnsi="Times New Roman"/>
                <w:b/>
                <w:color w:val="000000" w:themeColor="text1"/>
                <w:sz w:val="20"/>
                <w:szCs w:val="20"/>
              </w:rPr>
            </w:pPr>
          </w:p>
          <w:p w14:paraId="591A0826" w14:textId="77777777" w:rsidR="00317BC0" w:rsidRPr="00073CFE" w:rsidRDefault="00317BC0" w:rsidP="00317BC0">
            <w:pPr>
              <w:jc w:val="both"/>
              <w:rPr>
                <w:b/>
                <w:color w:val="000000" w:themeColor="text1"/>
              </w:rPr>
            </w:pPr>
            <w:r w:rsidRPr="00073CFE">
              <w:rPr>
                <w:b/>
                <w:color w:val="000000" w:themeColor="text1"/>
              </w:rPr>
              <w:t>Obecné způsobilosti</w:t>
            </w:r>
          </w:p>
          <w:p w14:paraId="56B791EA" w14:textId="77777777" w:rsidR="00317BC0" w:rsidRPr="00073CFE" w:rsidRDefault="00317BC0" w:rsidP="00317BC0">
            <w:pPr>
              <w:jc w:val="both"/>
              <w:rPr>
                <w:color w:val="000000" w:themeColor="text1"/>
              </w:rPr>
            </w:pPr>
            <w:r w:rsidRPr="00073CFE">
              <w:rPr>
                <w:color w:val="000000" w:themeColor="text1"/>
              </w:rPr>
              <w:t xml:space="preserve">Absolvent </w:t>
            </w:r>
            <w:r w:rsidR="00E37D89" w:rsidRPr="00073CFE">
              <w:rPr>
                <w:color w:val="000000" w:themeColor="text1"/>
              </w:rPr>
              <w:t xml:space="preserve">obou </w:t>
            </w:r>
            <w:r w:rsidRPr="00073CFE">
              <w:rPr>
                <w:color w:val="000000" w:themeColor="text1"/>
              </w:rPr>
              <w:t xml:space="preserve">uvedených specializací studijního programu </w:t>
            </w:r>
            <w:r w:rsidRPr="00073CFE">
              <w:rPr>
                <w:b/>
                <w:color w:val="000000" w:themeColor="text1"/>
              </w:rPr>
              <w:t>Finance</w:t>
            </w:r>
            <w:r w:rsidRPr="00073CFE">
              <w:rPr>
                <w:color w:val="000000" w:themeColor="text1"/>
              </w:rPr>
              <w:t>:</w:t>
            </w:r>
          </w:p>
          <w:p w14:paraId="5B659E5D"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zvládá prezentovat nabyté znalosti v anglickém jazyce, a dokáže v tomto jazyce i komunikovat v rámci řídících a organizačních procesů;</w:t>
            </w:r>
          </w:p>
          <w:p w14:paraId="64794640"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B88F7B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samostatně a odpovědně se rozhodovat a koordinovat pracovní činnosti v rámci týmové spolupráce;</w:t>
            </w:r>
          </w:p>
          <w:p w14:paraId="7094FC7A"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14:paraId="1EA6C6F7"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p>
          <w:p w14:paraId="7F2BA1E8" w14:textId="77777777" w:rsidR="000F618B"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získá komplexní systémový pohled na finanční řízení organizace a umí samostatně řešit základní otázky jejího rozvoje.</w:t>
            </w:r>
          </w:p>
        </w:tc>
      </w:tr>
      <w:tr w:rsidR="000F618B" w:rsidRPr="00073CFE" w14:paraId="00AFD476" w14:textId="77777777" w:rsidTr="000F618B">
        <w:trPr>
          <w:trHeight w:val="185"/>
        </w:trPr>
        <w:tc>
          <w:tcPr>
            <w:tcW w:w="9285" w:type="dxa"/>
            <w:gridSpan w:val="4"/>
            <w:shd w:val="clear" w:color="auto" w:fill="F7CAAC"/>
          </w:tcPr>
          <w:p w14:paraId="3F823173" w14:textId="77777777" w:rsidR="000F618B" w:rsidRPr="00073CFE" w:rsidRDefault="000F618B" w:rsidP="000F618B">
            <w:pPr>
              <w:rPr>
                <w:color w:val="000000" w:themeColor="text1"/>
              </w:rPr>
            </w:pPr>
            <w:r w:rsidRPr="00073CFE">
              <w:rPr>
                <w:b/>
                <w:color w:val="000000" w:themeColor="text1"/>
              </w:rPr>
              <w:lastRenderedPageBreak/>
              <w:t>Pravidla a podmínky pro tvorbu studijních plánů</w:t>
            </w:r>
          </w:p>
        </w:tc>
      </w:tr>
      <w:tr w:rsidR="000F618B" w:rsidRPr="00073CFE" w14:paraId="7A21F397" w14:textId="77777777" w:rsidTr="000F618B">
        <w:trPr>
          <w:trHeight w:val="1556"/>
        </w:trPr>
        <w:tc>
          <w:tcPr>
            <w:tcW w:w="9285" w:type="dxa"/>
            <w:gridSpan w:val="4"/>
            <w:shd w:val="clear" w:color="auto" w:fill="FFFFFF"/>
          </w:tcPr>
          <w:p w14:paraId="74765183" w14:textId="77777777" w:rsidR="000F618B" w:rsidRPr="00073CFE" w:rsidRDefault="000F618B" w:rsidP="000F618B">
            <w:pPr>
              <w:jc w:val="both"/>
              <w:rPr>
                <w:color w:val="000000" w:themeColor="text1"/>
              </w:rPr>
            </w:pPr>
            <w:r w:rsidRPr="00073CFE">
              <w:rPr>
                <w:color w:val="000000" w:themeColor="text1"/>
              </w:rPr>
              <w:t xml:space="preserve">Magisterský studijní program Finance je studijní program se </w:t>
            </w:r>
            <w:r w:rsidR="005A7775">
              <w:rPr>
                <w:color w:val="000000" w:themeColor="text1"/>
              </w:rPr>
              <w:t>dvěma</w:t>
            </w:r>
            <w:r w:rsidRPr="00073CFE">
              <w:rPr>
                <w:color w:val="000000" w:themeColor="text1"/>
              </w:rPr>
              <w:t xml:space="preserve"> specializacemi v prezenční formě studia. Každá specializace má předměty společného základu a předměty specializační. Využívá se kreditový systém ECTS</w:t>
            </w:r>
            <w:r w:rsidR="00955290" w:rsidRPr="00073CFE">
              <w:rPr>
                <w:color w:val="000000" w:themeColor="text1"/>
              </w:rPr>
              <w:t xml:space="preserve">, </w:t>
            </w:r>
            <w:r w:rsidR="00E90B76">
              <w:t xml:space="preserve">1 kredit ECTS odpovídá 20 h studijní zátěže. </w:t>
            </w:r>
            <w:r w:rsidRPr="00073CFE">
              <w:rPr>
                <w:color w:val="000000" w:themeColor="text1"/>
              </w:rPr>
              <w:t>Vyučovací hodina trvá 50 minut. Studijní plán se skládá z</w:t>
            </w:r>
            <w:r w:rsidR="005A7775">
              <w:rPr>
                <w:color w:val="000000" w:themeColor="text1"/>
              </w:rPr>
              <w:t> </w:t>
            </w:r>
            <w:r w:rsidRPr="00073CFE">
              <w:rPr>
                <w:color w:val="000000" w:themeColor="text1"/>
              </w:rPr>
              <w:t>povinných</w:t>
            </w:r>
            <w:r w:rsidR="005A7775">
              <w:rPr>
                <w:color w:val="000000" w:themeColor="text1"/>
              </w:rPr>
              <w:t xml:space="preserve"> a</w:t>
            </w:r>
            <w:r w:rsidR="00955290" w:rsidRPr="00073CFE">
              <w:rPr>
                <w:color w:val="000000" w:themeColor="text1"/>
              </w:rPr>
              <w:t xml:space="preserve"> </w:t>
            </w:r>
            <w:r w:rsidRPr="00073CFE">
              <w:rPr>
                <w:color w:val="000000" w:themeColor="text1"/>
              </w:rPr>
              <w:t xml:space="preserve">povinně volitelných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w:t>
            </w:r>
            <w:r w:rsidR="009C3905" w:rsidRPr="00073CFE">
              <w:rPr>
                <w:color w:val="000000" w:themeColor="text1"/>
              </w:rPr>
              <w:t xml:space="preserve">odborná </w:t>
            </w:r>
            <w:r w:rsidRPr="00073CFE">
              <w:rPr>
                <w:color w:val="000000" w:themeColor="text1"/>
              </w:rPr>
              <w:t>zkouška ze tří tematických okruhů.</w:t>
            </w:r>
          </w:p>
        </w:tc>
      </w:tr>
      <w:tr w:rsidR="000F618B" w:rsidRPr="00073CFE" w14:paraId="03D58F1D" w14:textId="77777777" w:rsidTr="000F618B">
        <w:trPr>
          <w:trHeight w:val="258"/>
        </w:trPr>
        <w:tc>
          <w:tcPr>
            <w:tcW w:w="9285" w:type="dxa"/>
            <w:gridSpan w:val="4"/>
            <w:shd w:val="clear" w:color="auto" w:fill="F7CAAC"/>
          </w:tcPr>
          <w:p w14:paraId="038AEDE8" w14:textId="77777777" w:rsidR="000F618B" w:rsidRPr="00073CFE" w:rsidRDefault="000F618B" w:rsidP="000F618B">
            <w:pPr>
              <w:rPr>
                <w:color w:val="000000" w:themeColor="text1"/>
              </w:rPr>
            </w:pPr>
            <w:r w:rsidRPr="00073CFE">
              <w:rPr>
                <w:b/>
                <w:color w:val="000000" w:themeColor="text1"/>
              </w:rPr>
              <w:t xml:space="preserve"> Podmínky k přijetí ke studiu</w:t>
            </w:r>
          </w:p>
        </w:tc>
      </w:tr>
      <w:tr w:rsidR="000F618B" w:rsidRPr="00073CFE" w14:paraId="55135599" w14:textId="77777777" w:rsidTr="000F618B">
        <w:trPr>
          <w:trHeight w:val="1327"/>
        </w:trPr>
        <w:tc>
          <w:tcPr>
            <w:tcW w:w="9285" w:type="dxa"/>
            <w:gridSpan w:val="4"/>
            <w:shd w:val="clear" w:color="auto" w:fill="FFFFFF"/>
          </w:tcPr>
          <w:p w14:paraId="32DFF6FF" w14:textId="77777777" w:rsidR="000F618B" w:rsidRPr="00073CFE" w:rsidRDefault="000F618B" w:rsidP="009C3905">
            <w:pPr>
              <w:widowControl w:val="0"/>
              <w:overflowPunct w:val="0"/>
              <w:autoSpaceDE w:val="0"/>
              <w:autoSpaceDN w:val="0"/>
              <w:adjustRightInd w:val="0"/>
              <w:spacing w:after="80"/>
              <w:ind w:left="-30"/>
              <w:jc w:val="both"/>
              <w:textAlignment w:val="baseline"/>
              <w:rPr>
                <w:b/>
                <w:color w:val="000000" w:themeColor="text1"/>
              </w:rPr>
            </w:pPr>
            <w:r w:rsidRPr="00073CFE">
              <w:rPr>
                <w:color w:val="000000" w:themeColor="text1"/>
              </w:rPr>
              <w:t>Ke studiu mohou být přijati a zapsáni pouze uchazeči, kteří absolvovali bakalářské studium. Uchazeči musí vykonat přijímací zkoušku, kterou organizuje fakulta, a to z oblastí Mikroekonomie a Makroekonomie.</w:t>
            </w:r>
          </w:p>
        </w:tc>
      </w:tr>
      <w:tr w:rsidR="000F618B" w:rsidRPr="00073CFE" w14:paraId="465B08F6" w14:textId="77777777" w:rsidTr="000F618B">
        <w:trPr>
          <w:trHeight w:val="268"/>
        </w:trPr>
        <w:tc>
          <w:tcPr>
            <w:tcW w:w="9285" w:type="dxa"/>
            <w:gridSpan w:val="4"/>
            <w:shd w:val="clear" w:color="auto" w:fill="F7CAAC"/>
          </w:tcPr>
          <w:p w14:paraId="61C7BAED" w14:textId="77777777" w:rsidR="000F618B" w:rsidRPr="00073CFE" w:rsidRDefault="000F618B" w:rsidP="000F618B">
            <w:pPr>
              <w:rPr>
                <w:b/>
                <w:color w:val="000000" w:themeColor="text1"/>
              </w:rPr>
            </w:pPr>
            <w:r w:rsidRPr="00073CFE">
              <w:rPr>
                <w:b/>
                <w:color w:val="000000" w:themeColor="text1"/>
              </w:rPr>
              <w:lastRenderedPageBreak/>
              <w:t>Návaznost na další typy studijních programů</w:t>
            </w:r>
          </w:p>
        </w:tc>
      </w:tr>
      <w:tr w:rsidR="000F618B" w:rsidRPr="00073CFE" w14:paraId="4A4D47CB" w14:textId="77777777" w:rsidTr="000F618B">
        <w:trPr>
          <w:trHeight w:val="1931"/>
        </w:trPr>
        <w:tc>
          <w:tcPr>
            <w:tcW w:w="9285" w:type="dxa"/>
            <w:gridSpan w:val="4"/>
            <w:shd w:val="clear" w:color="auto" w:fill="FFFFFF"/>
          </w:tcPr>
          <w:p w14:paraId="2D73B0AA" w14:textId="77777777" w:rsidR="000F618B" w:rsidRPr="00073CFE" w:rsidRDefault="000F618B" w:rsidP="000F618B">
            <w:pPr>
              <w:jc w:val="both"/>
              <w:rPr>
                <w:color w:val="000000" w:themeColor="text1"/>
              </w:rPr>
            </w:pPr>
            <w:r w:rsidRPr="00073CFE">
              <w:rPr>
                <w:color w:val="000000" w:themeColor="text1"/>
              </w:rPr>
              <w:t>Na magisterský studijní program Finance navazují doktorské studijní programy Finance a Ekonomi</w:t>
            </w:r>
            <w:r w:rsidR="005A7775">
              <w:rPr>
                <w:color w:val="000000" w:themeColor="text1"/>
              </w:rPr>
              <w:t>cs</w:t>
            </w:r>
            <w:r w:rsidRPr="00073CFE">
              <w:rPr>
                <w:color w:val="000000" w:themeColor="text1"/>
              </w:rPr>
              <w:t xml:space="preserve"> a</w:t>
            </w:r>
            <w:r w:rsidR="005A7775">
              <w:rPr>
                <w:color w:val="000000" w:themeColor="text1"/>
              </w:rPr>
              <w:t>nd</w:t>
            </w:r>
            <w:r w:rsidRPr="00073CFE">
              <w:rPr>
                <w:color w:val="000000" w:themeColor="text1"/>
              </w:rPr>
              <w:t xml:space="preserve"> </w:t>
            </w:r>
            <w:r w:rsidR="005A7775">
              <w:rPr>
                <w:color w:val="000000" w:themeColor="text1"/>
              </w:rPr>
              <w:t>M</w:t>
            </w:r>
            <w:r w:rsidRPr="00073CFE">
              <w:rPr>
                <w:color w:val="000000" w:themeColor="text1"/>
              </w:rPr>
              <w:t>anagement.</w:t>
            </w:r>
          </w:p>
        </w:tc>
      </w:tr>
    </w:tbl>
    <w:p w14:paraId="11C80F04" w14:textId="77777777" w:rsidR="000F618B" w:rsidRPr="00073CFE" w:rsidRDefault="000F618B" w:rsidP="000F618B">
      <w:pPr>
        <w:rPr>
          <w:color w:val="000000" w:themeColor="text1"/>
        </w:rPr>
      </w:pPr>
    </w:p>
    <w:p w14:paraId="42F4BEE1" w14:textId="77777777" w:rsidR="000F618B" w:rsidRPr="00073CFE" w:rsidRDefault="000F618B" w:rsidP="000F618B">
      <w:pPr>
        <w:spacing w:after="160" w:line="259" w:lineRule="auto"/>
        <w:rPr>
          <w:color w:val="000000" w:themeColor="text1"/>
        </w:rPr>
      </w:pPr>
      <w:r w:rsidRPr="00073CFE">
        <w:rPr>
          <w:color w:val="000000" w:themeColor="text1"/>
        </w:rPr>
        <w:br w:type="page"/>
      </w:r>
    </w:p>
    <w:p w14:paraId="424BA0F2" w14:textId="77777777" w:rsidR="000F618B" w:rsidRPr="00073CFE" w:rsidRDefault="000F618B" w:rsidP="000F618B">
      <w:pPr>
        <w:spacing w:after="160" w:line="259" w:lineRule="auto"/>
        <w:rPr>
          <w:color w:val="000000" w:themeColor="text1"/>
        </w:rPr>
      </w:pPr>
    </w:p>
    <w:p w14:paraId="6A6A2A45" w14:textId="77777777" w:rsidR="000F618B" w:rsidRPr="00073CFE" w:rsidRDefault="000F618B" w:rsidP="000F618B">
      <w:pPr>
        <w:spacing w:before="4000" w:after="3400"/>
        <w:jc w:val="center"/>
        <w:rPr>
          <w:rFonts w:asciiTheme="minorHAnsi" w:hAnsiTheme="minorHAnsi"/>
          <w:b/>
          <w:color w:val="000000" w:themeColor="text1"/>
          <w:sz w:val="52"/>
          <w:szCs w:val="52"/>
        </w:rPr>
      </w:pPr>
      <w:r w:rsidRPr="00073CFE">
        <w:rPr>
          <w:rFonts w:asciiTheme="minorHAnsi" w:hAnsiTheme="minorHAnsi"/>
          <w:b/>
          <w:color w:val="000000" w:themeColor="text1"/>
          <w:sz w:val="52"/>
          <w:szCs w:val="52"/>
        </w:rPr>
        <w:t>B-IIa: Studijní plány akademicky zaměřeného magisterského studijního programu Finance</w:t>
      </w:r>
    </w:p>
    <w:p w14:paraId="05E4886A" w14:textId="77777777" w:rsidR="000F618B" w:rsidRPr="00073CFE" w:rsidRDefault="000F618B" w:rsidP="000F618B">
      <w:pPr>
        <w:spacing w:after="160" w:line="259" w:lineRule="auto"/>
        <w:rPr>
          <w:color w:val="000000" w:themeColor="text1"/>
        </w:rPr>
      </w:pPr>
    </w:p>
    <w:p w14:paraId="2B51FAD7" w14:textId="77777777" w:rsidR="000F618B" w:rsidRPr="00073CFE" w:rsidRDefault="000F618B" w:rsidP="000F618B">
      <w:pPr>
        <w:spacing w:after="160" w:line="259" w:lineRule="auto"/>
        <w:rPr>
          <w:color w:val="000000" w:themeColor="text1"/>
        </w:rPr>
      </w:pPr>
    </w:p>
    <w:p w14:paraId="0310C3A8" w14:textId="77777777" w:rsidR="000F618B" w:rsidRPr="00073CFE" w:rsidRDefault="000F618B" w:rsidP="000F618B">
      <w:pPr>
        <w:spacing w:after="160" w:line="259" w:lineRule="auto"/>
        <w:rPr>
          <w:color w:val="000000" w:themeColor="text1"/>
        </w:rPr>
      </w:pPr>
    </w:p>
    <w:p w14:paraId="352EA454" w14:textId="77777777" w:rsidR="000F618B" w:rsidRPr="00073CFE" w:rsidRDefault="000F618B" w:rsidP="000F618B">
      <w:pPr>
        <w:spacing w:after="160" w:line="259" w:lineRule="auto"/>
        <w:rPr>
          <w:color w:val="000000" w:themeColor="text1"/>
        </w:rPr>
      </w:pPr>
    </w:p>
    <w:p w14:paraId="5962E902" w14:textId="77777777" w:rsidR="000F618B" w:rsidRPr="00073CFE" w:rsidRDefault="000F618B" w:rsidP="000F618B">
      <w:pPr>
        <w:spacing w:after="160" w:line="259" w:lineRule="auto"/>
        <w:rPr>
          <w:color w:val="000000" w:themeColor="text1"/>
        </w:rPr>
      </w:pPr>
    </w:p>
    <w:p w14:paraId="4291CEF0" w14:textId="77777777" w:rsidR="000F618B" w:rsidRPr="00073CFE" w:rsidRDefault="000F618B" w:rsidP="000F618B">
      <w:pPr>
        <w:spacing w:after="160" w:line="259" w:lineRule="auto"/>
        <w:rPr>
          <w:color w:val="000000" w:themeColor="text1"/>
        </w:rPr>
      </w:pPr>
    </w:p>
    <w:p w14:paraId="6EBCA587" w14:textId="77777777" w:rsidR="000F618B" w:rsidRPr="00073CFE" w:rsidRDefault="000F618B" w:rsidP="000F618B">
      <w:pPr>
        <w:spacing w:after="160" w:line="259" w:lineRule="auto"/>
        <w:rPr>
          <w:color w:val="000000" w:themeColor="text1"/>
        </w:rPr>
      </w:pPr>
    </w:p>
    <w:p w14:paraId="56270BCD" w14:textId="77777777" w:rsidR="000F618B" w:rsidRPr="00073CFE" w:rsidRDefault="000F618B" w:rsidP="000F618B">
      <w:pPr>
        <w:spacing w:after="160" w:line="259" w:lineRule="auto"/>
        <w:rPr>
          <w:color w:val="000000" w:themeColor="text1"/>
        </w:rPr>
      </w:pPr>
    </w:p>
    <w:p w14:paraId="32FC96B5" w14:textId="77777777" w:rsidR="000F618B" w:rsidRPr="00073CFE" w:rsidRDefault="000F618B" w:rsidP="000F618B">
      <w:pPr>
        <w:spacing w:after="160" w:line="259" w:lineRule="auto"/>
        <w:rPr>
          <w:color w:val="000000" w:themeColor="text1"/>
        </w:rPr>
      </w:pPr>
    </w:p>
    <w:p w14:paraId="1F2E726D" w14:textId="77777777" w:rsidR="00D73436" w:rsidRPr="00073CFE" w:rsidRDefault="00D73436">
      <w:pPr>
        <w:spacing w:after="160" w:line="259" w:lineRule="auto"/>
        <w:rPr>
          <w:rFonts w:asciiTheme="minorHAnsi" w:hAnsiTheme="minorHAnsi"/>
          <w:b/>
          <w:color w:val="000000" w:themeColor="text1"/>
          <w:sz w:val="52"/>
          <w:szCs w:val="52"/>
        </w:rPr>
      </w:pP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284"/>
        <w:gridCol w:w="566"/>
        <w:gridCol w:w="851"/>
        <w:gridCol w:w="709"/>
        <w:gridCol w:w="2618"/>
        <w:gridCol w:w="642"/>
        <w:gridCol w:w="814"/>
      </w:tblGrid>
      <w:tr w:rsidR="00D73436" w:rsidRPr="00073CFE" w14:paraId="190920C4" w14:textId="77777777" w:rsidTr="00AF2A67">
        <w:tc>
          <w:tcPr>
            <w:tcW w:w="9711" w:type="dxa"/>
            <w:gridSpan w:val="8"/>
            <w:tcBorders>
              <w:bottom w:val="double" w:sz="4" w:space="0" w:color="auto"/>
            </w:tcBorders>
            <w:shd w:val="clear" w:color="auto" w:fill="BDD6EE"/>
          </w:tcPr>
          <w:p w14:paraId="53E87CD0" w14:textId="77777777" w:rsidR="00D73436" w:rsidRPr="00073CFE" w:rsidRDefault="00D73436" w:rsidP="00AF2A67">
            <w:pPr>
              <w:jc w:val="both"/>
              <w:rPr>
                <w:b/>
                <w:color w:val="000000" w:themeColor="text1"/>
                <w:sz w:val="28"/>
              </w:rPr>
            </w:pPr>
            <w:r w:rsidRPr="00073CFE">
              <w:rPr>
                <w:b/>
                <w:color w:val="000000" w:themeColor="text1"/>
                <w:sz w:val="28"/>
              </w:rPr>
              <w:t>B-IIa – Studijní plány a návrh témat prací (bakalářské a magisterské studijní programy)</w:t>
            </w:r>
          </w:p>
        </w:tc>
      </w:tr>
      <w:tr w:rsidR="00D73436" w:rsidRPr="00073CFE" w14:paraId="38F4442E" w14:textId="77777777" w:rsidTr="00AF2A67">
        <w:tc>
          <w:tcPr>
            <w:tcW w:w="3511" w:type="dxa"/>
            <w:gridSpan w:val="2"/>
            <w:shd w:val="clear" w:color="auto" w:fill="F7CAAC"/>
          </w:tcPr>
          <w:p w14:paraId="0E3AB395" w14:textId="77777777" w:rsidR="00D73436" w:rsidRPr="00073CFE" w:rsidRDefault="00D73436" w:rsidP="00AF2A67">
            <w:pPr>
              <w:rPr>
                <w:b/>
                <w:color w:val="000000" w:themeColor="text1"/>
                <w:sz w:val="22"/>
              </w:rPr>
            </w:pPr>
            <w:r w:rsidRPr="00073CFE">
              <w:rPr>
                <w:b/>
                <w:color w:val="000000" w:themeColor="text1"/>
                <w:sz w:val="22"/>
              </w:rPr>
              <w:t>Označení studijního plánu</w:t>
            </w:r>
          </w:p>
        </w:tc>
        <w:tc>
          <w:tcPr>
            <w:tcW w:w="6200" w:type="dxa"/>
            <w:gridSpan w:val="6"/>
          </w:tcPr>
          <w:p w14:paraId="7D080D54" w14:textId="77777777" w:rsidR="00D73436" w:rsidRPr="00073CFE" w:rsidRDefault="00D73436" w:rsidP="00AF2A67">
            <w:pPr>
              <w:rPr>
                <w:b/>
                <w:color w:val="000000" w:themeColor="text1"/>
                <w:sz w:val="22"/>
              </w:rPr>
            </w:pPr>
            <w:r w:rsidRPr="00073CFE">
              <w:rPr>
                <w:b/>
                <w:color w:val="000000" w:themeColor="text1"/>
                <w:sz w:val="22"/>
              </w:rPr>
              <w:t>Finance – prezenční forma studia</w:t>
            </w:r>
          </w:p>
        </w:tc>
      </w:tr>
      <w:tr w:rsidR="00D73436" w:rsidRPr="00073CFE" w14:paraId="41CA661B" w14:textId="77777777" w:rsidTr="00AF2A67">
        <w:tc>
          <w:tcPr>
            <w:tcW w:w="3227" w:type="dxa"/>
            <w:shd w:val="clear" w:color="auto" w:fill="F7CAAC"/>
          </w:tcPr>
          <w:p w14:paraId="0DE86B83" w14:textId="77777777" w:rsidR="00D73436" w:rsidRPr="00073CFE" w:rsidRDefault="00D73436" w:rsidP="00AF2A67">
            <w:pPr>
              <w:jc w:val="both"/>
              <w:rPr>
                <w:b/>
                <w:color w:val="000000" w:themeColor="text1"/>
              </w:rPr>
            </w:pPr>
            <w:r w:rsidRPr="00073CFE">
              <w:rPr>
                <w:b/>
                <w:color w:val="000000" w:themeColor="text1"/>
                <w:sz w:val="22"/>
              </w:rPr>
              <w:t>Název předmětu</w:t>
            </w:r>
          </w:p>
        </w:tc>
        <w:tc>
          <w:tcPr>
            <w:tcW w:w="850" w:type="dxa"/>
            <w:gridSpan w:val="2"/>
            <w:shd w:val="clear" w:color="auto" w:fill="F7CAAC"/>
          </w:tcPr>
          <w:p w14:paraId="2871290E" w14:textId="77777777" w:rsidR="00D73436" w:rsidRPr="00073CFE" w:rsidRDefault="00D73436" w:rsidP="00AF2A67">
            <w:pPr>
              <w:jc w:val="both"/>
              <w:rPr>
                <w:b/>
                <w:color w:val="000000" w:themeColor="text1"/>
                <w:sz w:val="22"/>
              </w:rPr>
            </w:pPr>
            <w:r w:rsidRPr="00073CFE">
              <w:rPr>
                <w:b/>
                <w:color w:val="000000" w:themeColor="text1"/>
                <w:sz w:val="22"/>
              </w:rPr>
              <w:t>Rozsah</w:t>
            </w:r>
          </w:p>
          <w:p w14:paraId="1840B4DC" w14:textId="77777777" w:rsidR="00D73436" w:rsidRPr="00073CFE" w:rsidRDefault="00D73436" w:rsidP="00AF2A67">
            <w:pPr>
              <w:jc w:val="both"/>
              <w:rPr>
                <w:b/>
                <w:color w:val="000000" w:themeColor="text1"/>
              </w:rPr>
            </w:pPr>
            <w:r w:rsidRPr="00073CFE">
              <w:rPr>
                <w:color w:val="000000" w:themeColor="text1"/>
                <w:sz w:val="21"/>
                <w:szCs w:val="21"/>
              </w:rPr>
              <w:t>p-c-s</w:t>
            </w:r>
          </w:p>
        </w:tc>
        <w:tc>
          <w:tcPr>
            <w:tcW w:w="851" w:type="dxa"/>
            <w:shd w:val="clear" w:color="auto" w:fill="F7CAAC"/>
          </w:tcPr>
          <w:p w14:paraId="05672D4C" w14:textId="77777777" w:rsidR="00D73436" w:rsidRPr="00073CFE" w:rsidRDefault="00D73436" w:rsidP="00AF2A67">
            <w:pPr>
              <w:jc w:val="both"/>
              <w:rPr>
                <w:b/>
                <w:color w:val="000000" w:themeColor="text1"/>
                <w:sz w:val="22"/>
              </w:rPr>
            </w:pPr>
            <w:r w:rsidRPr="00073CFE">
              <w:rPr>
                <w:b/>
                <w:color w:val="000000" w:themeColor="text1"/>
                <w:sz w:val="22"/>
              </w:rPr>
              <w:t>způsob  ověř.</w:t>
            </w:r>
          </w:p>
        </w:tc>
        <w:tc>
          <w:tcPr>
            <w:tcW w:w="709" w:type="dxa"/>
            <w:shd w:val="clear" w:color="auto" w:fill="F7CAAC"/>
          </w:tcPr>
          <w:p w14:paraId="62417A20" w14:textId="77777777" w:rsidR="00D73436" w:rsidRPr="00073CFE" w:rsidRDefault="00D73436" w:rsidP="00AF2A67">
            <w:pPr>
              <w:jc w:val="both"/>
              <w:rPr>
                <w:b/>
                <w:color w:val="000000" w:themeColor="text1"/>
                <w:sz w:val="22"/>
              </w:rPr>
            </w:pPr>
            <w:r w:rsidRPr="00073CFE">
              <w:rPr>
                <w:b/>
                <w:color w:val="000000" w:themeColor="text1"/>
                <w:sz w:val="22"/>
              </w:rPr>
              <w:t xml:space="preserve"> počet kred.</w:t>
            </w:r>
          </w:p>
        </w:tc>
        <w:tc>
          <w:tcPr>
            <w:tcW w:w="2618" w:type="dxa"/>
            <w:shd w:val="clear" w:color="auto" w:fill="F7CAAC"/>
          </w:tcPr>
          <w:p w14:paraId="04F6FC57" w14:textId="77777777" w:rsidR="00D73436" w:rsidRPr="00073CFE" w:rsidRDefault="00D73436" w:rsidP="00AF2A67">
            <w:pPr>
              <w:jc w:val="both"/>
              <w:rPr>
                <w:b/>
                <w:color w:val="000000" w:themeColor="text1"/>
                <w:sz w:val="22"/>
              </w:rPr>
            </w:pPr>
            <w:r w:rsidRPr="00073CFE">
              <w:rPr>
                <w:b/>
                <w:color w:val="000000" w:themeColor="text1"/>
                <w:sz w:val="22"/>
              </w:rPr>
              <w:t>vyučující</w:t>
            </w:r>
          </w:p>
        </w:tc>
        <w:tc>
          <w:tcPr>
            <w:tcW w:w="642" w:type="dxa"/>
            <w:shd w:val="clear" w:color="auto" w:fill="F7CAAC"/>
          </w:tcPr>
          <w:p w14:paraId="123B3980" w14:textId="77777777" w:rsidR="00D73436" w:rsidRPr="00073CFE" w:rsidRDefault="00D73436" w:rsidP="00AF2A67">
            <w:pPr>
              <w:jc w:val="both"/>
              <w:rPr>
                <w:b/>
                <w:color w:val="000000" w:themeColor="text1"/>
                <w:sz w:val="22"/>
              </w:rPr>
            </w:pPr>
            <w:r w:rsidRPr="00073CFE">
              <w:rPr>
                <w:b/>
                <w:color w:val="000000" w:themeColor="text1"/>
                <w:sz w:val="22"/>
              </w:rPr>
              <w:t>dop. roč./sem.</w:t>
            </w:r>
          </w:p>
        </w:tc>
        <w:tc>
          <w:tcPr>
            <w:tcW w:w="814" w:type="dxa"/>
            <w:shd w:val="clear" w:color="auto" w:fill="F7CAAC"/>
          </w:tcPr>
          <w:p w14:paraId="05199734" w14:textId="77777777" w:rsidR="00D73436" w:rsidRPr="00073CFE" w:rsidRDefault="00D73436" w:rsidP="00AF2A67">
            <w:pPr>
              <w:jc w:val="both"/>
              <w:rPr>
                <w:b/>
                <w:color w:val="000000" w:themeColor="text1"/>
                <w:sz w:val="22"/>
              </w:rPr>
            </w:pPr>
            <w:r w:rsidRPr="00073CFE">
              <w:rPr>
                <w:b/>
                <w:color w:val="000000" w:themeColor="text1"/>
                <w:sz w:val="22"/>
              </w:rPr>
              <w:t>profil. základ</w:t>
            </w:r>
          </w:p>
        </w:tc>
      </w:tr>
      <w:tr w:rsidR="00D73436" w:rsidRPr="00073CFE" w14:paraId="1F936F18" w14:textId="77777777" w:rsidTr="00AF2A67">
        <w:tc>
          <w:tcPr>
            <w:tcW w:w="9711" w:type="dxa"/>
            <w:gridSpan w:val="8"/>
            <w:shd w:val="clear" w:color="auto" w:fill="C5E0B3" w:themeFill="accent6" w:themeFillTint="66"/>
          </w:tcPr>
          <w:p w14:paraId="0CBBE6D7" w14:textId="77777777" w:rsidR="00D73436" w:rsidRPr="00073CFE" w:rsidRDefault="00D73436" w:rsidP="003820E2">
            <w:pPr>
              <w:jc w:val="center"/>
              <w:rPr>
                <w:b/>
                <w:color w:val="000000" w:themeColor="text1"/>
                <w:sz w:val="24"/>
                <w:szCs w:val="24"/>
              </w:rPr>
            </w:pPr>
            <w:r w:rsidRPr="00073CFE">
              <w:rPr>
                <w:b/>
                <w:color w:val="000000" w:themeColor="text1"/>
                <w:sz w:val="24"/>
                <w:szCs w:val="24"/>
              </w:rPr>
              <w:t>Povinné předměty společného základu</w:t>
            </w:r>
          </w:p>
        </w:tc>
      </w:tr>
      <w:tr w:rsidR="00D73436" w:rsidRPr="00073CFE" w14:paraId="5AFB9816" w14:textId="77777777" w:rsidTr="00AF2A67">
        <w:tc>
          <w:tcPr>
            <w:tcW w:w="3227" w:type="dxa"/>
          </w:tcPr>
          <w:p w14:paraId="7619ACE7" w14:textId="77777777" w:rsidR="00D73436" w:rsidRPr="00073CFE" w:rsidRDefault="00D73436" w:rsidP="00AF2A67">
            <w:pPr>
              <w:rPr>
                <w:color w:val="000000" w:themeColor="text1"/>
              </w:rPr>
            </w:pPr>
            <w:r w:rsidRPr="00073CFE">
              <w:rPr>
                <w:color w:val="000000" w:themeColor="text1"/>
                <w:szCs w:val="17"/>
                <w:shd w:val="clear" w:color="auto" w:fill="FFFFFF"/>
              </w:rPr>
              <w:t>Quantitative Decision-making Methods</w:t>
            </w:r>
          </w:p>
        </w:tc>
        <w:tc>
          <w:tcPr>
            <w:tcW w:w="850" w:type="dxa"/>
            <w:gridSpan w:val="2"/>
          </w:tcPr>
          <w:p w14:paraId="520B1B2B" w14:textId="77777777" w:rsidR="00D73436" w:rsidRPr="00073CFE" w:rsidRDefault="00D73436" w:rsidP="00AF2A67">
            <w:pPr>
              <w:jc w:val="both"/>
              <w:rPr>
                <w:color w:val="000000" w:themeColor="text1"/>
              </w:rPr>
            </w:pPr>
            <w:r w:rsidRPr="00073CFE">
              <w:rPr>
                <w:color w:val="000000" w:themeColor="text1"/>
              </w:rPr>
              <w:t>26-26-0</w:t>
            </w:r>
          </w:p>
        </w:tc>
        <w:tc>
          <w:tcPr>
            <w:tcW w:w="851" w:type="dxa"/>
          </w:tcPr>
          <w:p w14:paraId="0F1E2734" w14:textId="77777777" w:rsidR="00D73436" w:rsidRPr="00073CFE" w:rsidRDefault="00D73436" w:rsidP="00AF2A67">
            <w:pPr>
              <w:rPr>
                <w:color w:val="000000" w:themeColor="text1"/>
              </w:rPr>
            </w:pPr>
            <w:r w:rsidRPr="00073CFE">
              <w:rPr>
                <w:color w:val="000000" w:themeColor="text1"/>
              </w:rPr>
              <w:t>zp, zk</w:t>
            </w:r>
          </w:p>
        </w:tc>
        <w:tc>
          <w:tcPr>
            <w:tcW w:w="709" w:type="dxa"/>
          </w:tcPr>
          <w:p w14:paraId="12D29C8F" w14:textId="77777777" w:rsidR="00D73436" w:rsidRPr="00073CFE" w:rsidRDefault="00D73436" w:rsidP="00AF2A67">
            <w:pPr>
              <w:jc w:val="both"/>
              <w:rPr>
                <w:color w:val="000000" w:themeColor="text1"/>
              </w:rPr>
            </w:pPr>
            <w:r w:rsidRPr="00073CFE">
              <w:rPr>
                <w:color w:val="000000" w:themeColor="text1"/>
              </w:rPr>
              <w:t>5</w:t>
            </w:r>
          </w:p>
        </w:tc>
        <w:tc>
          <w:tcPr>
            <w:tcW w:w="2618" w:type="dxa"/>
          </w:tcPr>
          <w:p w14:paraId="34CCC2F0" w14:textId="77777777" w:rsidR="00D73436" w:rsidRPr="00073CFE" w:rsidRDefault="00D73436" w:rsidP="00AF2A67">
            <w:pPr>
              <w:jc w:val="both"/>
              <w:rPr>
                <w:color w:val="000000" w:themeColor="text1"/>
              </w:rPr>
            </w:pPr>
            <w:r w:rsidRPr="00073CFE">
              <w:rPr>
                <w:b/>
                <w:color w:val="000000" w:themeColor="text1"/>
              </w:rPr>
              <w:t xml:space="preserve">Mgr. Alena Kolčavová, Ph.D. </w:t>
            </w:r>
          </w:p>
          <w:p w14:paraId="2E5F3260" w14:textId="5FBC274F" w:rsidR="00D73436" w:rsidRPr="00073CFE" w:rsidRDefault="00D73436" w:rsidP="00AF2A67">
            <w:pPr>
              <w:jc w:val="both"/>
              <w:rPr>
                <w:color w:val="000000" w:themeColor="text1"/>
              </w:rPr>
            </w:pPr>
            <w:r w:rsidRPr="00073CFE">
              <w:rPr>
                <w:color w:val="000000" w:themeColor="text1"/>
              </w:rPr>
              <w:t xml:space="preserve">Kolčavová </w:t>
            </w:r>
            <w:ins w:id="4" w:author="Bronislava Neubauerová" w:date="2020-08-25T12:43:00Z">
              <w:r w:rsidR="00CC4CBD">
                <w:rPr>
                  <w:color w:val="000000" w:themeColor="text1"/>
                </w:rPr>
                <w:t>10</w:t>
              </w:r>
            </w:ins>
            <w:del w:id="5" w:author="Bronislava Neubauerová" w:date="2020-08-25T12:43:00Z">
              <w:r w:rsidRPr="00073CFE" w:rsidDel="00CC4CBD">
                <w:rPr>
                  <w:color w:val="000000" w:themeColor="text1"/>
                </w:rPr>
                <w:delText>6</w:delText>
              </w:r>
            </w:del>
            <w:r w:rsidRPr="00073CFE">
              <w:rPr>
                <w:color w:val="000000" w:themeColor="text1"/>
              </w:rPr>
              <w:t>0%</w:t>
            </w:r>
          </w:p>
          <w:p w14:paraId="151C67C4" w14:textId="503CDF5C" w:rsidR="00D73436" w:rsidRPr="00073CFE" w:rsidRDefault="00D73436" w:rsidP="00AF2A67">
            <w:pPr>
              <w:jc w:val="both"/>
              <w:rPr>
                <w:color w:val="000000" w:themeColor="text1"/>
              </w:rPr>
            </w:pPr>
            <w:del w:id="6" w:author="Bronislava Neubauerová" w:date="2020-08-25T12:43:00Z">
              <w:r w:rsidRPr="00073CFE" w:rsidDel="00CC4CBD">
                <w:rPr>
                  <w:color w:val="000000" w:themeColor="text1"/>
                </w:rPr>
                <w:delText>Zimola 40%</w:delText>
              </w:r>
            </w:del>
          </w:p>
        </w:tc>
        <w:tc>
          <w:tcPr>
            <w:tcW w:w="642" w:type="dxa"/>
          </w:tcPr>
          <w:p w14:paraId="7DC58A57"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1E591807" w14:textId="77777777" w:rsidR="00D73436" w:rsidRPr="00073CFE" w:rsidRDefault="00D73436" w:rsidP="00AF2A67">
            <w:pPr>
              <w:jc w:val="center"/>
              <w:rPr>
                <w:color w:val="000000" w:themeColor="text1"/>
              </w:rPr>
            </w:pPr>
            <w:r w:rsidRPr="00073CFE">
              <w:rPr>
                <w:color w:val="000000" w:themeColor="text1"/>
              </w:rPr>
              <w:t>P</w:t>
            </w:r>
          </w:p>
        </w:tc>
      </w:tr>
      <w:tr w:rsidR="00D73436" w:rsidRPr="00073CFE" w14:paraId="34200230" w14:textId="77777777" w:rsidTr="00AF2A67">
        <w:tc>
          <w:tcPr>
            <w:tcW w:w="3227" w:type="dxa"/>
          </w:tcPr>
          <w:p w14:paraId="01067224" w14:textId="77777777" w:rsidR="00D73436" w:rsidRPr="00073CFE" w:rsidRDefault="00D73436" w:rsidP="00AF2A67">
            <w:pPr>
              <w:rPr>
                <w:color w:val="000000" w:themeColor="text1"/>
              </w:rPr>
            </w:pPr>
            <w:r w:rsidRPr="00073CFE">
              <w:rPr>
                <w:color w:val="000000" w:themeColor="text1"/>
              </w:rPr>
              <w:t>Microeconomics II</w:t>
            </w:r>
          </w:p>
        </w:tc>
        <w:tc>
          <w:tcPr>
            <w:tcW w:w="850" w:type="dxa"/>
            <w:gridSpan w:val="2"/>
          </w:tcPr>
          <w:p w14:paraId="6F558300" w14:textId="77777777" w:rsidR="00D73436" w:rsidRPr="00073CFE" w:rsidRDefault="00D73436" w:rsidP="00AF2A67">
            <w:pPr>
              <w:jc w:val="both"/>
              <w:rPr>
                <w:color w:val="000000" w:themeColor="text1"/>
              </w:rPr>
            </w:pPr>
            <w:r w:rsidRPr="00073CFE">
              <w:rPr>
                <w:color w:val="000000" w:themeColor="text1"/>
              </w:rPr>
              <w:t>26-0-26</w:t>
            </w:r>
          </w:p>
        </w:tc>
        <w:tc>
          <w:tcPr>
            <w:tcW w:w="851" w:type="dxa"/>
          </w:tcPr>
          <w:p w14:paraId="3E8F927C" w14:textId="77777777" w:rsidR="00D73436" w:rsidRPr="00073CFE" w:rsidRDefault="00D73436" w:rsidP="00AF2A67">
            <w:pPr>
              <w:jc w:val="both"/>
              <w:rPr>
                <w:color w:val="000000" w:themeColor="text1"/>
              </w:rPr>
            </w:pPr>
            <w:r w:rsidRPr="00073CFE">
              <w:rPr>
                <w:color w:val="000000" w:themeColor="text1"/>
              </w:rPr>
              <w:t>zp, zk</w:t>
            </w:r>
          </w:p>
        </w:tc>
        <w:tc>
          <w:tcPr>
            <w:tcW w:w="709" w:type="dxa"/>
          </w:tcPr>
          <w:p w14:paraId="24F36B40" w14:textId="77777777" w:rsidR="00D73436" w:rsidRPr="00073CFE" w:rsidRDefault="00D73436" w:rsidP="00AF2A67">
            <w:pPr>
              <w:jc w:val="both"/>
              <w:rPr>
                <w:color w:val="000000" w:themeColor="text1"/>
              </w:rPr>
            </w:pPr>
            <w:r w:rsidRPr="00073CFE">
              <w:rPr>
                <w:color w:val="000000" w:themeColor="text1"/>
              </w:rPr>
              <w:t>5</w:t>
            </w:r>
          </w:p>
        </w:tc>
        <w:tc>
          <w:tcPr>
            <w:tcW w:w="2618" w:type="dxa"/>
          </w:tcPr>
          <w:p w14:paraId="296645AD" w14:textId="77777777" w:rsidR="00D73436" w:rsidRPr="00073CFE" w:rsidRDefault="00D73436" w:rsidP="00AF2A67">
            <w:pPr>
              <w:jc w:val="both"/>
              <w:rPr>
                <w:b/>
                <w:color w:val="000000" w:themeColor="text1"/>
              </w:rPr>
            </w:pPr>
            <w:r w:rsidRPr="00073CFE">
              <w:rPr>
                <w:b/>
                <w:color w:val="000000" w:themeColor="text1"/>
              </w:rPr>
              <w:t>doc. Ing. Zuzana Dohnalová, Ph.D.</w:t>
            </w:r>
          </w:p>
          <w:p w14:paraId="538BC601" w14:textId="77777777" w:rsidR="00D73436" w:rsidRPr="00073CFE" w:rsidRDefault="00D73436" w:rsidP="00AF2A67">
            <w:pPr>
              <w:jc w:val="both"/>
              <w:rPr>
                <w:color w:val="000000" w:themeColor="text1"/>
              </w:rPr>
            </w:pPr>
            <w:r w:rsidRPr="00073CFE">
              <w:rPr>
                <w:color w:val="000000" w:themeColor="text1"/>
              </w:rPr>
              <w:t>Dohnalová 100%</w:t>
            </w:r>
          </w:p>
        </w:tc>
        <w:tc>
          <w:tcPr>
            <w:tcW w:w="642" w:type="dxa"/>
          </w:tcPr>
          <w:p w14:paraId="3437EB22"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604437DD" w14:textId="77777777" w:rsidR="00D73436" w:rsidRPr="00073CFE" w:rsidRDefault="00D73436" w:rsidP="00AF2A67">
            <w:pPr>
              <w:jc w:val="center"/>
              <w:rPr>
                <w:color w:val="000000" w:themeColor="text1"/>
              </w:rPr>
            </w:pPr>
            <w:r w:rsidRPr="00073CFE">
              <w:rPr>
                <w:color w:val="000000" w:themeColor="text1"/>
              </w:rPr>
              <w:t>ZT</w:t>
            </w:r>
          </w:p>
        </w:tc>
      </w:tr>
      <w:tr w:rsidR="00D73436" w:rsidRPr="00073CFE" w14:paraId="0EEB055B" w14:textId="77777777" w:rsidTr="00AF2A67">
        <w:tc>
          <w:tcPr>
            <w:tcW w:w="3227" w:type="dxa"/>
          </w:tcPr>
          <w:p w14:paraId="4B00AA4D" w14:textId="77777777" w:rsidR="00D73436" w:rsidRPr="00073CFE" w:rsidRDefault="00D73436" w:rsidP="00AF2A67">
            <w:pPr>
              <w:rPr>
                <w:color w:val="000000" w:themeColor="text1"/>
              </w:rPr>
            </w:pPr>
            <w:r w:rsidRPr="00073CFE">
              <w:rPr>
                <w:color w:val="000000" w:themeColor="text1"/>
              </w:rPr>
              <w:t>Corporate Finance II</w:t>
            </w:r>
          </w:p>
        </w:tc>
        <w:tc>
          <w:tcPr>
            <w:tcW w:w="850" w:type="dxa"/>
            <w:gridSpan w:val="2"/>
          </w:tcPr>
          <w:p w14:paraId="73923505" w14:textId="77777777" w:rsidR="00D73436" w:rsidRPr="00073CFE" w:rsidRDefault="00D73436" w:rsidP="00AF2A67">
            <w:pPr>
              <w:jc w:val="both"/>
              <w:rPr>
                <w:color w:val="000000" w:themeColor="text1"/>
              </w:rPr>
            </w:pPr>
            <w:r w:rsidRPr="00073CFE">
              <w:rPr>
                <w:color w:val="000000" w:themeColor="text1"/>
              </w:rPr>
              <w:t>26-0-26</w:t>
            </w:r>
          </w:p>
        </w:tc>
        <w:tc>
          <w:tcPr>
            <w:tcW w:w="851" w:type="dxa"/>
          </w:tcPr>
          <w:p w14:paraId="4B08F3FB" w14:textId="77777777" w:rsidR="00D73436" w:rsidRPr="00073CFE" w:rsidRDefault="00D73436" w:rsidP="00AF2A67">
            <w:pPr>
              <w:jc w:val="both"/>
              <w:rPr>
                <w:color w:val="000000" w:themeColor="text1"/>
              </w:rPr>
            </w:pPr>
            <w:r w:rsidRPr="00073CFE">
              <w:rPr>
                <w:color w:val="000000" w:themeColor="text1"/>
              </w:rPr>
              <w:t>zp, zk</w:t>
            </w:r>
          </w:p>
        </w:tc>
        <w:tc>
          <w:tcPr>
            <w:tcW w:w="709" w:type="dxa"/>
          </w:tcPr>
          <w:p w14:paraId="3184C511" w14:textId="77777777" w:rsidR="00D73436" w:rsidRPr="00073CFE" w:rsidRDefault="00D73436" w:rsidP="00AF2A67">
            <w:pPr>
              <w:jc w:val="both"/>
              <w:rPr>
                <w:color w:val="000000" w:themeColor="text1"/>
              </w:rPr>
            </w:pPr>
            <w:r w:rsidRPr="00073CFE">
              <w:rPr>
                <w:color w:val="000000" w:themeColor="text1"/>
              </w:rPr>
              <w:t>5</w:t>
            </w:r>
          </w:p>
        </w:tc>
        <w:tc>
          <w:tcPr>
            <w:tcW w:w="2618" w:type="dxa"/>
          </w:tcPr>
          <w:p w14:paraId="4D88F1B2" w14:textId="77777777" w:rsidR="00D73436" w:rsidRPr="00073CFE" w:rsidRDefault="00D73436" w:rsidP="00AF2A67">
            <w:pPr>
              <w:jc w:val="both"/>
              <w:rPr>
                <w:b/>
                <w:color w:val="000000" w:themeColor="text1"/>
              </w:rPr>
            </w:pPr>
            <w:r w:rsidRPr="00073CFE">
              <w:rPr>
                <w:b/>
                <w:color w:val="000000" w:themeColor="text1"/>
              </w:rPr>
              <w:t>prof. Dr. Ing. Drahomíra Pavelková</w:t>
            </w:r>
          </w:p>
          <w:p w14:paraId="19AD0F4F" w14:textId="77777777" w:rsidR="00D73436" w:rsidRPr="00073CFE" w:rsidRDefault="00D73436" w:rsidP="00AF2A67">
            <w:pPr>
              <w:jc w:val="both"/>
              <w:rPr>
                <w:bCs/>
                <w:color w:val="000000" w:themeColor="text1"/>
              </w:rPr>
            </w:pPr>
            <w:r w:rsidRPr="00073CFE">
              <w:rPr>
                <w:bCs/>
                <w:color w:val="000000" w:themeColor="text1"/>
              </w:rPr>
              <w:t>Pavelková 50%</w:t>
            </w:r>
          </w:p>
          <w:p w14:paraId="1F3114C8" w14:textId="77777777" w:rsidR="00D73436" w:rsidRPr="00073CFE" w:rsidRDefault="00D73436" w:rsidP="00AF2A67">
            <w:pPr>
              <w:jc w:val="both"/>
              <w:rPr>
                <w:b/>
                <w:color w:val="000000" w:themeColor="text1"/>
              </w:rPr>
            </w:pPr>
            <w:r w:rsidRPr="00073CFE">
              <w:rPr>
                <w:bCs/>
                <w:color w:val="000000" w:themeColor="text1"/>
              </w:rPr>
              <w:t>Knápková 50%</w:t>
            </w:r>
          </w:p>
        </w:tc>
        <w:tc>
          <w:tcPr>
            <w:tcW w:w="642" w:type="dxa"/>
          </w:tcPr>
          <w:p w14:paraId="38F6F048"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746CD9C3" w14:textId="77777777" w:rsidR="00D73436" w:rsidRPr="00073CFE" w:rsidRDefault="00D73436" w:rsidP="00AF2A67">
            <w:pPr>
              <w:jc w:val="center"/>
              <w:rPr>
                <w:color w:val="000000" w:themeColor="text1"/>
              </w:rPr>
            </w:pPr>
            <w:r w:rsidRPr="00073CFE">
              <w:rPr>
                <w:color w:val="000000" w:themeColor="text1"/>
              </w:rPr>
              <w:t>ZT</w:t>
            </w:r>
          </w:p>
        </w:tc>
      </w:tr>
      <w:tr w:rsidR="00D73436" w:rsidRPr="00073CFE" w14:paraId="75B7F6B2" w14:textId="77777777" w:rsidTr="00AF2A67">
        <w:tc>
          <w:tcPr>
            <w:tcW w:w="3227" w:type="dxa"/>
          </w:tcPr>
          <w:p w14:paraId="69391CBE" w14:textId="77777777" w:rsidR="00D73436" w:rsidRPr="00073CFE" w:rsidRDefault="00D73436" w:rsidP="00AF2A67">
            <w:pPr>
              <w:rPr>
                <w:bCs/>
                <w:color w:val="000000" w:themeColor="text1"/>
              </w:rPr>
            </w:pPr>
            <w:r w:rsidRPr="00073CFE">
              <w:rPr>
                <w:bCs/>
                <w:color w:val="000000" w:themeColor="text1"/>
              </w:rPr>
              <w:t>Public Finance</w:t>
            </w:r>
          </w:p>
        </w:tc>
        <w:tc>
          <w:tcPr>
            <w:tcW w:w="850" w:type="dxa"/>
            <w:gridSpan w:val="2"/>
          </w:tcPr>
          <w:p w14:paraId="4F109710" w14:textId="77777777" w:rsidR="00D73436" w:rsidRPr="00073CFE" w:rsidRDefault="00D73436" w:rsidP="00AF2A67">
            <w:pPr>
              <w:jc w:val="both"/>
              <w:rPr>
                <w:color w:val="000000" w:themeColor="text1"/>
              </w:rPr>
            </w:pPr>
            <w:r w:rsidRPr="00073CFE">
              <w:rPr>
                <w:color w:val="000000" w:themeColor="text1"/>
              </w:rPr>
              <w:t>26-0-13</w:t>
            </w:r>
          </w:p>
        </w:tc>
        <w:tc>
          <w:tcPr>
            <w:tcW w:w="851" w:type="dxa"/>
          </w:tcPr>
          <w:p w14:paraId="4A802C2F" w14:textId="77777777" w:rsidR="00D73436" w:rsidRPr="00073CFE" w:rsidRDefault="00D73436" w:rsidP="00AF2A67">
            <w:pPr>
              <w:rPr>
                <w:color w:val="000000" w:themeColor="text1"/>
              </w:rPr>
            </w:pPr>
            <w:r w:rsidRPr="00073CFE">
              <w:rPr>
                <w:color w:val="000000" w:themeColor="text1"/>
              </w:rPr>
              <w:t>zp, zk</w:t>
            </w:r>
          </w:p>
        </w:tc>
        <w:tc>
          <w:tcPr>
            <w:tcW w:w="709" w:type="dxa"/>
          </w:tcPr>
          <w:p w14:paraId="322BEC14" w14:textId="77777777" w:rsidR="00D73436" w:rsidRPr="00073CFE" w:rsidRDefault="00D73436" w:rsidP="00AF2A67">
            <w:pPr>
              <w:jc w:val="both"/>
              <w:rPr>
                <w:color w:val="000000" w:themeColor="text1"/>
              </w:rPr>
            </w:pPr>
            <w:r w:rsidRPr="00073CFE">
              <w:rPr>
                <w:color w:val="000000" w:themeColor="text1"/>
              </w:rPr>
              <w:t>4</w:t>
            </w:r>
          </w:p>
        </w:tc>
        <w:tc>
          <w:tcPr>
            <w:tcW w:w="2618" w:type="dxa"/>
          </w:tcPr>
          <w:p w14:paraId="5A0C8F69" w14:textId="77777777" w:rsidR="00D73436" w:rsidRPr="00073CFE" w:rsidRDefault="00D73436" w:rsidP="00AF2A67">
            <w:pPr>
              <w:jc w:val="both"/>
              <w:rPr>
                <w:b/>
                <w:color w:val="000000" w:themeColor="text1"/>
              </w:rPr>
            </w:pPr>
            <w:r w:rsidRPr="00073CFE">
              <w:rPr>
                <w:b/>
                <w:color w:val="000000" w:themeColor="text1"/>
              </w:rPr>
              <w:t>Ing. Eliška Kozubíková, Ph.D.</w:t>
            </w:r>
          </w:p>
          <w:p w14:paraId="2EE68850" w14:textId="77777777" w:rsidR="00D73436" w:rsidRPr="00073CFE" w:rsidRDefault="00D73436" w:rsidP="00AF2A67">
            <w:pPr>
              <w:jc w:val="both"/>
              <w:rPr>
                <w:color w:val="000000" w:themeColor="text1"/>
              </w:rPr>
            </w:pPr>
            <w:r w:rsidRPr="00073CFE">
              <w:rPr>
                <w:color w:val="000000" w:themeColor="text1"/>
              </w:rPr>
              <w:t>Kozubíková 100%</w:t>
            </w:r>
          </w:p>
        </w:tc>
        <w:tc>
          <w:tcPr>
            <w:tcW w:w="642" w:type="dxa"/>
          </w:tcPr>
          <w:p w14:paraId="5D081E62"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1B826DB8" w14:textId="77777777" w:rsidR="00D73436" w:rsidRPr="00073CFE" w:rsidRDefault="00D73436" w:rsidP="00AF2A67">
            <w:pPr>
              <w:jc w:val="center"/>
              <w:rPr>
                <w:color w:val="000000" w:themeColor="text1"/>
              </w:rPr>
            </w:pPr>
            <w:r w:rsidRPr="00073CFE">
              <w:rPr>
                <w:color w:val="000000" w:themeColor="text1"/>
              </w:rPr>
              <w:t>PZ</w:t>
            </w:r>
          </w:p>
        </w:tc>
      </w:tr>
      <w:tr w:rsidR="001137E5" w:rsidRPr="00073CFE" w14:paraId="1A0964A0" w14:textId="77777777" w:rsidTr="00AF2A67">
        <w:tc>
          <w:tcPr>
            <w:tcW w:w="3227" w:type="dxa"/>
          </w:tcPr>
          <w:p w14:paraId="2D7FF61D" w14:textId="77777777" w:rsidR="001137E5" w:rsidRPr="00073CFE" w:rsidRDefault="001137E5" w:rsidP="001137E5">
            <w:pPr>
              <w:rPr>
                <w:bCs/>
                <w:color w:val="000000" w:themeColor="text1"/>
              </w:rPr>
            </w:pPr>
            <w:r w:rsidRPr="00073CFE">
              <w:rPr>
                <w:bCs/>
                <w:color w:val="000000" w:themeColor="text1"/>
              </w:rPr>
              <w:t>Corporate Valuation</w:t>
            </w:r>
          </w:p>
          <w:p w14:paraId="21117C4C" w14:textId="77777777" w:rsidR="001137E5" w:rsidRPr="00073CFE" w:rsidRDefault="001137E5" w:rsidP="001137E5">
            <w:pPr>
              <w:rPr>
                <w:bCs/>
                <w:color w:val="000000" w:themeColor="text1"/>
              </w:rPr>
            </w:pPr>
          </w:p>
        </w:tc>
        <w:tc>
          <w:tcPr>
            <w:tcW w:w="850" w:type="dxa"/>
            <w:gridSpan w:val="2"/>
          </w:tcPr>
          <w:p w14:paraId="36DA2735" w14:textId="77777777" w:rsidR="001137E5" w:rsidRPr="00073CFE" w:rsidRDefault="001137E5" w:rsidP="001137E5">
            <w:pPr>
              <w:jc w:val="both"/>
              <w:rPr>
                <w:color w:val="000000" w:themeColor="text1"/>
              </w:rPr>
            </w:pPr>
            <w:r w:rsidRPr="00073CFE">
              <w:rPr>
                <w:color w:val="000000" w:themeColor="text1"/>
              </w:rPr>
              <w:t>26-0-</w:t>
            </w:r>
            <w:r w:rsidR="00A84656" w:rsidRPr="00073CFE">
              <w:rPr>
                <w:color w:val="000000" w:themeColor="text1"/>
              </w:rPr>
              <w:t>13</w:t>
            </w:r>
          </w:p>
        </w:tc>
        <w:tc>
          <w:tcPr>
            <w:tcW w:w="851" w:type="dxa"/>
          </w:tcPr>
          <w:p w14:paraId="6A1EED8D"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3F8C1722" w14:textId="77777777" w:rsidR="001137E5" w:rsidRPr="00073CFE" w:rsidRDefault="00A84656" w:rsidP="001137E5">
            <w:pPr>
              <w:jc w:val="both"/>
              <w:rPr>
                <w:color w:val="000000" w:themeColor="text1"/>
              </w:rPr>
            </w:pPr>
            <w:r w:rsidRPr="00073CFE">
              <w:rPr>
                <w:color w:val="000000" w:themeColor="text1"/>
              </w:rPr>
              <w:t>4</w:t>
            </w:r>
          </w:p>
        </w:tc>
        <w:tc>
          <w:tcPr>
            <w:tcW w:w="2618" w:type="dxa"/>
          </w:tcPr>
          <w:p w14:paraId="7C60562E" w14:textId="77777777" w:rsidR="001137E5" w:rsidRPr="00073CFE" w:rsidRDefault="001137E5" w:rsidP="001137E5">
            <w:pPr>
              <w:jc w:val="both"/>
              <w:rPr>
                <w:b/>
                <w:color w:val="000000" w:themeColor="text1"/>
              </w:rPr>
            </w:pPr>
            <w:r w:rsidRPr="00073CFE">
              <w:rPr>
                <w:b/>
                <w:color w:val="000000" w:themeColor="text1"/>
              </w:rPr>
              <w:t>Ing. Přemysl Pálka, Ph.D.</w:t>
            </w:r>
          </w:p>
          <w:p w14:paraId="16D712F5" w14:textId="77777777" w:rsidR="001137E5" w:rsidRPr="00073CFE" w:rsidRDefault="001137E5" w:rsidP="001137E5">
            <w:pPr>
              <w:jc w:val="both"/>
              <w:rPr>
                <w:color w:val="000000" w:themeColor="text1"/>
              </w:rPr>
            </w:pPr>
            <w:r w:rsidRPr="00073CFE">
              <w:rPr>
                <w:color w:val="000000" w:themeColor="text1"/>
              </w:rPr>
              <w:t>Pálka 70%</w:t>
            </w:r>
          </w:p>
          <w:p w14:paraId="53FEF860" w14:textId="77777777" w:rsidR="001137E5" w:rsidRPr="00073CFE" w:rsidRDefault="001137E5" w:rsidP="001137E5">
            <w:pPr>
              <w:jc w:val="both"/>
              <w:rPr>
                <w:color w:val="000000" w:themeColor="text1"/>
              </w:rPr>
            </w:pPr>
            <w:r w:rsidRPr="00073CFE">
              <w:rPr>
                <w:color w:val="000000" w:themeColor="text1"/>
              </w:rPr>
              <w:t xml:space="preserve">Blahová </w:t>
            </w:r>
            <w:r w:rsidR="00DC1F75" w:rsidRPr="00073CFE">
              <w:rPr>
                <w:color w:val="000000" w:themeColor="text1"/>
              </w:rPr>
              <w:t>3</w:t>
            </w:r>
            <w:r w:rsidRPr="00073CFE">
              <w:rPr>
                <w:color w:val="000000" w:themeColor="text1"/>
              </w:rPr>
              <w:t>0%</w:t>
            </w:r>
          </w:p>
        </w:tc>
        <w:tc>
          <w:tcPr>
            <w:tcW w:w="642" w:type="dxa"/>
          </w:tcPr>
          <w:p w14:paraId="778B5DA1"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3893D2C3" w14:textId="77777777" w:rsidR="001137E5" w:rsidRPr="00073CFE" w:rsidRDefault="001137E5" w:rsidP="001137E5">
            <w:pPr>
              <w:jc w:val="center"/>
              <w:rPr>
                <w:color w:val="000000" w:themeColor="text1"/>
              </w:rPr>
            </w:pPr>
            <w:r w:rsidRPr="00073CFE">
              <w:rPr>
                <w:color w:val="000000" w:themeColor="text1"/>
              </w:rPr>
              <w:t>PZ</w:t>
            </w:r>
          </w:p>
        </w:tc>
      </w:tr>
      <w:tr w:rsidR="001137E5" w:rsidRPr="00073CFE" w:rsidDel="004A1FF8" w14:paraId="03C95030" w14:textId="693C695D" w:rsidTr="00AF2A67">
        <w:trPr>
          <w:del w:id="7" w:author="Drahomíra Pavelková" w:date="2020-08-26T16:22:00Z"/>
        </w:trPr>
        <w:tc>
          <w:tcPr>
            <w:tcW w:w="3227" w:type="dxa"/>
          </w:tcPr>
          <w:p w14:paraId="7566032C" w14:textId="01FD15C9" w:rsidR="001137E5" w:rsidRPr="00073CFE" w:rsidDel="004A1FF8" w:rsidRDefault="001137E5" w:rsidP="001137E5">
            <w:pPr>
              <w:rPr>
                <w:del w:id="8" w:author="Drahomíra Pavelková" w:date="2020-08-26T16:22:00Z"/>
                <w:bCs/>
                <w:color w:val="000000" w:themeColor="text1"/>
              </w:rPr>
            </w:pPr>
            <w:del w:id="9" w:author="Drahomíra Pavelková" w:date="2020-08-26T16:22:00Z">
              <w:r w:rsidRPr="00073CFE" w:rsidDel="004A1FF8">
                <w:rPr>
                  <w:bCs/>
                  <w:color w:val="000000" w:themeColor="text1"/>
                </w:rPr>
                <w:delText>Banking and Insurance II</w:delText>
              </w:r>
            </w:del>
          </w:p>
        </w:tc>
        <w:tc>
          <w:tcPr>
            <w:tcW w:w="850" w:type="dxa"/>
            <w:gridSpan w:val="2"/>
          </w:tcPr>
          <w:p w14:paraId="65949FE6" w14:textId="69585211" w:rsidR="001137E5" w:rsidRPr="00073CFE" w:rsidDel="004A1FF8" w:rsidRDefault="001137E5" w:rsidP="001137E5">
            <w:pPr>
              <w:jc w:val="both"/>
              <w:rPr>
                <w:del w:id="10" w:author="Drahomíra Pavelková" w:date="2020-08-26T16:22:00Z"/>
                <w:color w:val="000000" w:themeColor="text1"/>
              </w:rPr>
            </w:pPr>
            <w:del w:id="11" w:author="Drahomíra Pavelková" w:date="2020-08-26T16:22:00Z">
              <w:r w:rsidRPr="00073CFE" w:rsidDel="004A1FF8">
                <w:rPr>
                  <w:color w:val="000000" w:themeColor="text1"/>
                </w:rPr>
                <w:delText>26-0-13</w:delText>
              </w:r>
            </w:del>
          </w:p>
        </w:tc>
        <w:tc>
          <w:tcPr>
            <w:tcW w:w="851" w:type="dxa"/>
          </w:tcPr>
          <w:p w14:paraId="11C73092" w14:textId="53A2E47E" w:rsidR="001137E5" w:rsidRPr="00073CFE" w:rsidDel="004A1FF8" w:rsidRDefault="001137E5" w:rsidP="001137E5">
            <w:pPr>
              <w:rPr>
                <w:del w:id="12" w:author="Drahomíra Pavelková" w:date="2020-08-26T16:22:00Z"/>
                <w:color w:val="000000" w:themeColor="text1"/>
              </w:rPr>
            </w:pPr>
            <w:del w:id="13" w:author="Drahomíra Pavelková" w:date="2020-08-26T16:22:00Z">
              <w:r w:rsidRPr="00073CFE" w:rsidDel="004A1FF8">
                <w:rPr>
                  <w:color w:val="000000" w:themeColor="text1"/>
                </w:rPr>
                <w:delText>zp, zk</w:delText>
              </w:r>
            </w:del>
          </w:p>
        </w:tc>
        <w:tc>
          <w:tcPr>
            <w:tcW w:w="709" w:type="dxa"/>
          </w:tcPr>
          <w:p w14:paraId="219F07BD" w14:textId="35BFFF09" w:rsidR="001137E5" w:rsidRPr="00073CFE" w:rsidDel="004A1FF8" w:rsidRDefault="001137E5" w:rsidP="001137E5">
            <w:pPr>
              <w:jc w:val="both"/>
              <w:rPr>
                <w:del w:id="14" w:author="Drahomíra Pavelková" w:date="2020-08-26T16:22:00Z"/>
                <w:color w:val="000000" w:themeColor="text1"/>
              </w:rPr>
            </w:pPr>
            <w:del w:id="15" w:author="Drahomíra Pavelková" w:date="2020-08-26T16:22:00Z">
              <w:r w:rsidRPr="00073CFE" w:rsidDel="004A1FF8">
                <w:rPr>
                  <w:color w:val="000000" w:themeColor="text1"/>
                </w:rPr>
                <w:delText>4</w:delText>
              </w:r>
            </w:del>
          </w:p>
        </w:tc>
        <w:tc>
          <w:tcPr>
            <w:tcW w:w="2618" w:type="dxa"/>
          </w:tcPr>
          <w:p w14:paraId="6CF8A810" w14:textId="5887D22F" w:rsidR="001137E5" w:rsidRPr="00073CFE" w:rsidDel="004A1FF8" w:rsidRDefault="001137E5" w:rsidP="001137E5">
            <w:pPr>
              <w:rPr>
                <w:del w:id="16" w:author="Drahomíra Pavelková" w:date="2020-08-26T16:22:00Z"/>
                <w:b/>
                <w:bCs/>
                <w:color w:val="000000" w:themeColor="text1"/>
              </w:rPr>
            </w:pPr>
            <w:del w:id="17" w:author="Drahomíra Pavelková" w:date="2020-08-26T16:22:00Z">
              <w:r w:rsidRPr="00073CFE" w:rsidDel="004A1FF8">
                <w:rPr>
                  <w:b/>
                  <w:bCs/>
                  <w:color w:val="000000" w:themeColor="text1"/>
                </w:rPr>
                <w:delText xml:space="preserve">Ing. Mojmír Hampl, </w:delText>
              </w:r>
              <w:r w:rsidR="009469F2" w:rsidRPr="00073CFE" w:rsidDel="004A1FF8">
                <w:rPr>
                  <w:b/>
                  <w:bCs/>
                  <w:color w:val="000000" w:themeColor="text1"/>
                </w:rPr>
                <w:delText xml:space="preserve">MSc., </w:delText>
              </w:r>
              <w:r w:rsidRPr="00073CFE" w:rsidDel="004A1FF8">
                <w:rPr>
                  <w:b/>
                  <w:bCs/>
                  <w:color w:val="000000" w:themeColor="text1"/>
                </w:rPr>
                <w:delText xml:space="preserve">Ph.D. </w:delText>
              </w:r>
            </w:del>
          </w:p>
          <w:p w14:paraId="1A5455D1" w14:textId="5BC19ABF" w:rsidR="001137E5" w:rsidRPr="00073CFE" w:rsidDel="004A1FF8" w:rsidRDefault="001137E5" w:rsidP="001137E5">
            <w:pPr>
              <w:rPr>
                <w:del w:id="18" w:author="Drahomíra Pavelková" w:date="2020-08-26T16:22:00Z"/>
                <w:b/>
                <w:color w:val="000000" w:themeColor="text1"/>
              </w:rPr>
            </w:pPr>
            <w:del w:id="19" w:author="Drahomíra Pavelková" w:date="2020-08-26T16:22:00Z">
              <w:r w:rsidRPr="00073CFE" w:rsidDel="004A1FF8">
                <w:rPr>
                  <w:color w:val="000000" w:themeColor="text1"/>
                </w:rPr>
                <w:delText>Hampl 100%</w:delText>
              </w:r>
            </w:del>
          </w:p>
        </w:tc>
        <w:tc>
          <w:tcPr>
            <w:tcW w:w="642" w:type="dxa"/>
          </w:tcPr>
          <w:p w14:paraId="306CEAE6" w14:textId="04E6B2AC" w:rsidR="001137E5" w:rsidRPr="00073CFE" w:rsidDel="004A1FF8" w:rsidRDefault="001137E5" w:rsidP="001137E5">
            <w:pPr>
              <w:jc w:val="both"/>
              <w:rPr>
                <w:del w:id="20" w:author="Drahomíra Pavelková" w:date="2020-08-26T16:22:00Z"/>
                <w:color w:val="000000" w:themeColor="text1"/>
              </w:rPr>
            </w:pPr>
            <w:del w:id="21" w:author="Drahomíra Pavelková" w:date="2020-08-26T16:22:00Z">
              <w:r w:rsidRPr="00073CFE" w:rsidDel="004A1FF8">
                <w:rPr>
                  <w:color w:val="000000" w:themeColor="text1"/>
                </w:rPr>
                <w:delText>1/L</w:delText>
              </w:r>
            </w:del>
          </w:p>
        </w:tc>
        <w:tc>
          <w:tcPr>
            <w:tcW w:w="814" w:type="dxa"/>
          </w:tcPr>
          <w:p w14:paraId="5D7C4754" w14:textId="2606AD8B" w:rsidR="001137E5" w:rsidRPr="00073CFE" w:rsidDel="004A1FF8" w:rsidRDefault="001137E5" w:rsidP="001137E5">
            <w:pPr>
              <w:jc w:val="center"/>
              <w:rPr>
                <w:del w:id="22" w:author="Drahomíra Pavelková" w:date="2020-08-26T16:22:00Z"/>
                <w:color w:val="000000" w:themeColor="text1"/>
              </w:rPr>
            </w:pPr>
            <w:del w:id="23" w:author="Drahomíra Pavelková" w:date="2020-08-26T16:22:00Z">
              <w:r w:rsidRPr="00073CFE" w:rsidDel="004A1FF8">
                <w:rPr>
                  <w:color w:val="000000" w:themeColor="text1"/>
                </w:rPr>
                <w:delText>PZ</w:delText>
              </w:r>
            </w:del>
          </w:p>
        </w:tc>
      </w:tr>
      <w:tr w:rsidR="001137E5" w:rsidRPr="00073CFE" w14:paraId="05E860B6" w14:textId="77777777" w:rsidTr="00AF2A67">
        <w:tc>
          <w:tcPr>
            <w:tcW w:w="3227" w:type="dxa"/>
          </w:tcPr>
          <w:p w14:paraId="5D15FFC7" w14:textId="77777777" w:rsidR="001137E5" w:rsidRPr="00073CFE" w:rsidRDefault="001137E5" w:rsidP="001137E5">
            <w:pPr>
              <w:rPr>
                <w:color w:val="000000" w:themeColor="text1"/>
              </w:rPr>
            </w:pPr>
            <w:r w:rsidRPr="00073CFE">
              <w:rPr>
                <w:color w:val="000000" w:themeColor="text1"/>
              </w:rPr>
              <w:t>Macroeconomics II</w:t>
            </w:r>
          </w:p>
        </w:tc>
        <w:tc>
          <w:tcPr>
            <w:tcW w:w="850" w:type="dxa"/>
            <w:gridSpan w:val="2"/>
          </w:tcPr>
          <w:p w14:paraId="300253EE" w14:textId="77777777" w:rsidR="001137E5" w:rsidRPr="00073CFE" w:rsidRDefault="001137E5" w:rsidP="001137E5">
            <w:pPr>
              <w:jc w:val="both"/>
              <w:rPr>
                <w:color w:val="000000" w:themeColor="text1"/>
              </w:rPr>
            </w:pPr>
            <w:r w:rsidRPr="00073CFE">
              <w:rPr>
                <w:color w:val="000000" w:themeColor="text1"/>
              </w:rPr>
              <w:t>26-0-26</w:t>
            </w:r>
          </w:p>
        </w:tc>
        <w:tc>
          <w:tcPr>
            <w:tcW w:w="851" w:type="dxa"/>
          </w:tcPr>
          <w:p w14:paraId="645A94BF" w14:textId="77777777" w:rsidR="001137E5" w:rsidRPr="00073CFE" w:rsidRDefault="001137E5" w:rsidP="001137E5">
            <w:pPr>
              <w:rPr>
                <w:color w:val="000000" w:themeColor="text1"/>
              </w:rPr>
            </w:pPr>
            <w:r w:rsidRPr="00073CFE">
              <w:rPr>
                <w:color w:val="000000" w:themeColor="text1"/>
              </w:rPr>
              <w:t>zp, zk</w:t>
            </w:r>
          </w:p>
        </w:tc>
        <w:tc>
          <w:tcPr>
            <w:tcW w:w="709" w:type="dxa"/>
          </w:tcPr>
          <w:p w14:paraId="02094193" w14:textId="77777777" w:rsidR="001137E5" w:rsidRPr="00073CFE" w:rsidRDefault="001137E5" w:rsidP="001137E5">
            <w:pPr>
              <w:jc w:val="both"/>
              <w:rPr>
                <w:color w:val="000000" w:themeColor="text1"/>
              </w:rPr>
            </w:pPr>
            <w:r w:rsidRPr="00073CFE">
              <w:rPr>
                <w:color w:val="000000" w:themeColor="text1"/>
              </w:rPr>
              <w:t>5</w:t>
            </w:r>
          </w:p>
        </w:tc>
        <w:tc>
          <w:tcPr>
            <w:tcW w:w="2618" w:type="dxa"/>
          </w:tcPr>
          <w:p w14:paraId="3825643E" w14:textId="77777777" w:rsidR="001137E5" w:rsidRPr="00073CFE" w:rsidRDefault="001137E5" w:rsidP="001137E5">
            <w:pPr>
              <w:jc w:val="both"/>
              <w:rPr>
                <w:b/>
                <w:color w:val="000000" w:themeColor="text1"/>
              </w:rPr>
            </w:pPr>
            <w:r w:rsidRPr="00073CFE">
              <w:rPr>
                <w:b/>
                <w:color w:val="000000" w:themeColor="text1"/>
              </w:rPr>
              <w:t>doc. Ing. Jena Švarcová, Ph.D.</w:t>
            </w:r>
          </w:p>
          <w:p w14:paraId="0D836F14" w14:textId="77777777" w:rsidR="001137E5" w:rsidRPr="00073CFE" w:rsidRDefault="001137E5" w:rsidP="001137E5">
            <w:pPr>
              <w:jc w:val="both"/>
              <w:rPr>
                <w:color w:val="000000" w:themeColor="text1"/>
              </w:rPr>
            </w:pPr>
            <w:r w:rsidRPr="00073CFE">
              <w:rPr>
                <w:color w:val="000000" w:themeColor="text1"/>
              </w:rPr>
              <w:t>Švarcová 100%</w:t>
            </w:r>
          </w:p>
        </w:tc>
        <w:tc>
          <w:tcPr>
            <w:tcW w:w="642" w:type="dxa"/>
          </w:tcPr>
          <w:p w14:paraId="06490080"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39A4E4C0" w14:textId="77777777" w:rsidR="001137E5" w:rsidRPr="00073CFE" w:rsidRDefault="001137E5" w:rsidP="001137E5">
            <w:pPr>
              <w:jc w:val="center"/>
              <w:rPr>
                <w:color w:val="000000" w:themeColor="text1"/>
              </w:rPr>
            </w:pPr>
            <w:r w:rsidRPr="00073CFE">
              <w:rPr>
                <w:color w:val="000000" w:themeColor="text1"/>
              </w:rPr>
              <w:t>ZT</w:t>
            </w:r>
          </w:p>
        </w:tc>
      </w:tr>
      <w:tr w:rsidR="001137E5" w:rsidRPr="00073CFE" w14:paraId="10A0259B" w14:textId="77777777" w:rsidTr="00AF2A67">
        <w:tc>
          <w:tcPr>
            <w:tcW w:w="3227" w:type="dxa"/>
          </w:tcPr>
          <w:p w14:paraId="3ED2DA1E" w14:textId="77777777" w:rsidR="001137E5" w:rsidRPr="00073CFE" w:rsidRDefault="001137E5" w:rsidP="001137E5">
            <w:pPr>
              <w:jc w:val="both"/>
              <w:rPr>
                <w:color w:val="000000" w:themeColor="text1"/>
              </w:rPr>
            </w:pPr>
            <w:r w:rsidRPr="00073CFE">
              <w:rPr>
                <w:color w:val="000000" w:themeColor="text1"/>
              </w:rPr>
              <w:t>Managerial Information Systems</w:t>
            </w:r>
          </w:p>
        </w:tc>
        <w:tc>
          <w:tcPr>
            <w:tcW w:w="850" w:type="dxa"/>
            <w:gridSpan w:val="2"/>
          </w:tcPr>
          <w:p w14:paraId="3A068CFC" w14:textId="77777777" w:rsidR="001137E5" w:rsidRPr="00073CFE" w:rsidRDefault="001137E5" w:rsidP="001137E5">
            <w:pPr>
              <w:jc w:val="both"/>
              <w:rPr>
                <w:color w:val="000000" w:themeColor="text1"/>
              </w:rPr>
            </w:pPr>
            <w:r w:rsidRPr="00073CFE">
              <w:rPr>
                <w:color w:val="000000" w:themeColor="text1"/>
              </w:rPr>
              <w:t>26-26-0</w:t>
            </w:r>
          </w:p>
        </w:tc>
        <w:tc>
          <w:tcPr>
            <w:tcW w:w="851" w:type="dxa"/>
          </w:tcPr>
          <w:p w14:paraId="285B8274"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59A86CFD"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2D69FF60" w14:textId="77777777" w:rsidR="001137E5" w:rsidRPr="00073CFE" w:rsidRDefault="001137E5" w:rsidP="001137E5">
            <w:pPr>
              <w:jc w:val="both"/>
              <w:rPr>
                <w:b/>
                <w:color w:val="000000" w:themeColor="text1"/>
              </w:rPr>
            </w:pPr>
            <w:r w:rsidRPr="00073CFE">
              <w:rPr>
                <w:b/>
                <w:color w:val="000000" w:themeColor="text1"/>
              </w:rPr>
              <w:t>prof. Ing. Rastislav Rajnoha, PhD.</w:t>
            </w:r>
          </w:p>
          <w:p w14:paraId="5676DB11" w14:textId="77777777" w:rsidR="001137E5" w:rsidRPr="00073CFE" w:rsidRDefault="001137E5" w:rsidP="001137E5">
            <w:pPr>
              <w:jc w:val="both"/>
              <w:rPr>
                <w:color w:val="000000" w:themeColor="text1"/>
              </w:rPr>
            </w:pPr>
            <w:r w:rsidRPr="00073CFE">
              <w:rPr>
                <w:color w:val="000000" w:themeColor="text1"/>
              </w:rPr>
              <w:t>Rajnoha (100%)</w:t>
            </w:r>
          </w:p>
        </w:tc>
        <w:tc>
          <w:tcPr>
            <w:tcW w:w="642" w:type="dxa"/>
          </w:tcPr>
          <w:p w14:paraId="28BF092C"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43CFA956"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1FA37B72" w14:textId="77777777" w:rsidTr="00AF2A67">
        <w:tc>
          <w:tcPr>
            <w:tcW w:w="3227" w:type="dxa"/>
          </w:tcPr>
          <w:p w14:paraId="6ACF6B38" w14:textId="77777777" w:rsidR="001137E5" w:rsidRPr="00073CFE" w:rsidRDefault="001137E5" w:rsidP="001137E5">
            <w:pPr>
              <w:rPr>
                <w:color w:val="000000" w:themeColor="text1"/>
              </w:rPr>
            </w:pPr>
            <w:r w:rsidRPr="00073CFE">
              <w:rPr>
                <w:color w:val="000000" w:themeColor="text1"/>
              </w:rPr>
              <w:t>Business English</w:t>
            </w:r>
          </w:p>
          <w:p w14:paraId="32514139" w14:textId="77777777" w:rsidR="001137E5" w:rsidRPr="00073CFE" w:rsidRDefault="001137E5" w:rsidP="001137E5">
            <w:pPr>
              <w:rPr>
                <w:color w:val="000000" w:themeColor="text1"/>
              </w:rPr>
            </w:pPr>
          </w:p>
        </w:tc>
        <w:tc>
          <w:tcPr>
            <w:tcW w:w="850" w:type="dxa"/>
            <w:gridSpan w:val="2"/>
          </w:tcPr>
          <w:p w14:paraId="7240078A" w14:textId="77777777" w:rsidR="001137E5" w:rsidRPr="00073CFE" w:rsidRDefault="001137E5" w:rsidP="001137E5">
            <w:pPr>
              <w:jc w:val="both"/>
              <w:rPr>
                <w:color w:val="000000" w:themeColor="text1"/>
              </w:rPr>
            </w:pPr>
            <w:r w:rsidRPr="00073CFE">
              <w:rPr>
                <w:color w:val="000000" w:themeColor="text1"/>
              </w:rPr>
              <w:t>0-0-26</w:t>
            </w:r>
          </w:p>
        </w:tc>
        <w:tc>
          <w:tcPr>
            <w:tcW w:w="851" w:type="dxa"/>
          </w:tcPr>
          <w:p w14:paraId="1D6E1F30" w14:textId="77777777" w:rsidR="001137E5" w:rsidRPr="00073CFE" w:rsidRDefault="001137E5" w:rsidP="001137E5">
            <w:pPr>
              <w:jc w:val="both"/>
              <w:rPr>
                <w:color w:val="000000" w:themeColor="text1"/>
              </w:rPr>
            </w:pPr>
            <w:r w:rsidRPr="00073CFE">
              <w:rPr>
                <w:color w:val="000000" w:themeColor="text1"/>
              </w:rPr>
              <w:t>klz</w:t>
            </w:r>
          </w:p>
        </w:tc>
        <w:tc>
          <w:tcPr>
            <w:tcW w:w="709" w:type="dxa"/>
          </w:tcPr>
          <w:p w14:paraId="24AF3733" w14:textId="77777777" w:rsidR="001137E5" w:rsidRPr="00073CFE" w:rsidRDefault="001137E5" w:rsidP="001137E5">
            <w:pPr>
              <w:jc w:val="both"/>
              <w:rPr>
                <w:color w:val="000000" w:themeColor="text1"/>
              </w:rPr>
            </w:pPr>
            <w:r w:rsidRPr="00073CFE">
              <w:rPr>
                <w:color w:val="000000" w:themeColor="text1"/>
              </w:rPr>
              <w:t>3</w:t>
            </w:r>
          </w:p>
        </w:tc>
        <w:tc>
          <w:tcPr>
            <w:tcW w:w="2618" w:type="dxa"/>
          </w:tcPr>
          <w:p w14:paraId="70E5734B" w14:textId="7F982841" w:rsidR="001137E5" w:rsidRPr="00073CFE" w:rsidRDefault="001137E5" w:rsidP="001137E5">
            <w:pPr>
              <w:jc w:val="both"/>
              <w:rPr>
                <w:b/>
                <w:color w:val="000000" w:themeColor="text1"/>
              </w:rPr>
            </w:pPr>
            <w:r w:rsidRPr="00073CFE">
              <w:rPr>
                <w:b/>
                <w:color w:val="000000" w:themeColor="text1"/>
              </w:rPr>
              <w:t xml:space="preserve">Mgr. </w:t>
            </w:r>
            <w:del w:id="24" w:author="Michal Pilík" w:date="2020-08-26T08:45:00Z">
              <w:r w:rsidRPr="00073CFE" w:rsidDel="0089199B">
                <w:rPr>
                  <w:b/>
                  <w:color w:val="000000" w:themeColor="text1"/>
                </w:rPr>
                <w:delText>Eva Chmelařová</w:delText>
              </w:r>
            </w:del>
            <w:ins w:id="25" w:author="Michal Pilík" w:date="2020-08-26T08:45:00Z">
              <w:r w:rsidR="0089199B">
                <w:rPr>
                  <w:b/>
                  <w:color w:val="000000" w:themeColor="text1"/>
                </w:rPr>
                <w:t>Igor Drápala</w:t>
              </w:r>
            </w:ins>
          </w:p>
          <w:p w14:paraId="2D85074C" w14:textId="5D4A94AC" w:rsidR="001137E5" w:rsidRPr="00073CFE" w:rsidRDefault="001137E5" w:rsidP="001137E5">
            <w:pPr>
              <w:jc w:val="both"/>
              <w:rPr>
                <w:color w:val="000000" w:themeColor="text1"/>
              </w:rPr>
            </w:pPr>
            <w:del w:id="26" w:author="Michal Pilík" w:date="2020-08-26T08:45:00Z">
              <w:r w:rsidRPr="00073CFE" w:rsidDel="0089199B">
                <w:rPr>
                  <w:color w:val="000000" w:themeColor="text1"/>
                </w:rPr>
                <w:delText xml:space="preserve">Chmelařová </w:delText>
              </w:r>
            </w:del>
            <w:ins w:id="27" w:author="Michal Pilík" w:date="2020-08-26T08:45:00Z">
              <w:r w:rsidR="0089199B">
                <w:rPr>
                  <w:color w:val="000000" w:themeColor="text1"/>
                </w:rPr>
                <w:t>Drápala</w:t>
              </w:r>
              <w:r w:rsidR="0089199B" w:rsidRPr="00073CFE">
                <w:rPr>
                  <w:color w:val="000000" w:themeColor="text1"/>
                </w:rPr>
                <w:t xml:space="preserve"> </w:t>
              </w:r>
            </w:ins>
            <w:r w:rsidRPr="00073CFE">
              <w:rPr>
                <w:color w:val="000000" w:themeColor="text1"/>
              </w:rPr>
              <w:t>100%</w:t>
            </w:r>
          </w:p>
        </w:tc>
        <w:tc>
          <w:tcPr>
            <w:tcW w:w="642" w:type="dxa"/>
          </w:tcPr>
          <w:p w14:paraId="6375BC9C"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36D189E2"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221074D8" w14:textId="77777777" w:rsidTr="00AF2A67">
        <w:tc>
          <w:tcPr>
            <w:tcW w:w="3227" w:type="dxa"/>
          </w:tcPr>
          <w:p w14:paraId="5DC37DCF" w14:textId="77777777" w:rsidR="001137E5" w:rsidRPr="00073CFE" w:rsidRDefault="001137E5" w:rsidP="001137E5">
            <w:pPr>
              <w:rPr>
                <w:bCs/>
                <w:color w:val="000000" w:themeColor="text1"/>
              </w:rPr>
            </w:pPr>
            <w:r w:rsidRPr="00073CFE">
              <w:rPr>
                <w:bCs/>
                <w:color w:val="000000" w:themeColor="text1"/>
              </w:rPr>
              <w:t>International Finance</w:t>
            </w:r>
          </w:p>
        </w:tc>
        <w:tc>
          <w:tcPr>
            <w:tcW w:w="850" w:type="dxa"/>
            <w:gridSpan w:val="2"/>
          </w:tcPr>
          <w:p w14:paraId="2FBE4D49" w14:textId="77777777" w:rsidR="001137E5" w:rsidRPr="00073CFE" w:rsidRDefault="001137E5" w:rsidP="001137E5">
            <w:pPr>
              <w:jc w:val="both"/>
              <w:rPr>
                <w:color w:val="000000" w:themeColor="text1"/>
              </w:rPr>
            </w:pPr>
            <w:r w:rsidRPr="00073CFE">
              <w:rPr>
                <w:color w:val="000000" w:themeColor="text1"/>
              </w:rPr>
              <w:t>26-0-13</w:t>
            </w:r>
          </w:p>
        </w:tc>
        <w:tc>
          <w:tcPr>
            <w:tcW w:w="851" w:type="dxa"/>
          </w:tcPr>
          <w:p w14:paraId="32A7B041" w14:textId="77777777" w:rsidR="001137E5" w:rsidRPr="00073CFE" w:rsidRDefault="001137E5" w:rsidP="001137E5">
            <w:pPr>
              <w:rPr>
                <w:color w:val="000000" w:themeColor="text1"/>
              </w:rPr>
            </w:pPr>
            <w:r w:rsidRPr="00073CFE">
              <w:rPr>
                <w:color w:val="000000" w:themeColor="text1"/>
              </w:rPr>
              <w:t>zp, zk</w:t>
            </w:r>
          </w:p>
        </w:tc>
        <w:tc>
          <w:tcPr>
            <w:tcW w:w="709" w:type="dxa"/>
          </w:tcPr>
          <w:p w14:paraId="66217312"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2C4861FE" w14:textId="77777777" w:rsidR="001137E5" w:rsidRPr="00073CFE" w:rsidRDefault="001137E5" w:rsidP="001137E5">
            <w:pPr>
              <w:rPr>
                <w:b/>
                <w:color w:val="000000" w:themeColor="text1"/>
              </w:rPr>
            </w:pPr>
            <w:r w:rsidRPr="00073CFE">
              <w:rPr>
                <w:b/>
                <w:color w:val="000000" w:themeColor="text1"/>
              </w:rPr>
              <w:t>Ing. Jana Vychytilová, Ph.D.</w:t>
            </w:r>
          </w:p>
          <w:p w14:paraId="6FE408B0" w14:textId="77777777" w:rsidR="001137E5" w:rsidRPr="00073CFE" w:rsidRDefault="001137E5" w:rsidP="001137E5">
            <w:pPr>
              <w:rPr>
                <w:color w:val="000000" w:themeColor="text1"/>
              </w:rPr>
            </w:pPr>
            <w:r w:rsidRPr="00073CFE">
              <w:rPr>
                <w:color w:val="000000" w:themeColor="text1"/>
              </w:rPr>
              <w:t>Vychytilová 100%</w:t>
            </w:r>
          </w:p>
        </w:tc>
        <w:tc>
          <w:tcPr>
            <w:tcW w:w="642" w:type="dxa"/>
          </w:tcPr>
          <w:p w14:paraId="1A2E49B7" w14:textId="77777777" w:rsidR="001137E5" w:rsidRPr="00073CFE" w:rsidRDefault="00BD63FE" w:rsidP="001137E5">
            <w:pPr>
              <w:jc w:val="both"/>
              <w:rPr>
                <w:color w:val="000000" w:themeColor="text1"/>
              </w:rPr>
            </w:pPr>
            <w:r>
              <w:rPr>
                <w:color w:val="000000" w:themeColor="text1"/>
              </w:rPr>
              <w:t>1/L</w:t>
            </w:r>
          </w:p>
        </w:tc>
        <w:tc>
          <w:tcPr>
            <w:tcW w:w="814" w:type="dxa"/>
          </w:tcPr>
          <w:p w14:paraId="7CCEBC08" w14:textId="77777777" w:rsidR="001137E5" w:rsidRPr="00073CFE" w:rsidRDefault="001137E5" w:rsidP="001137E5">
            <w:pPr>
              <w:jc w:val="center"/>
              <w:rPr>
                <w:color w:val="000000" w:themeColor="text1"/>
              </w:rPr>
            </w:pPr>
            <w:r w:rsidRPr="00073CFE">
              <w:rPr>
                <w:color w:val="000000" w:themeColor="text1"/>
              </w:rPr>
              <w:t>PZ</w:t>
            </w:r>
          </w:p>
        </w:tc>
      </w:tr>
      <w:tr w:rsidR="001137E5" w:rsidRPr="00073CFE" w14:paraId="4C51BC51" w14:textId="77777777" w:rsidTr="00AF2A67">
        <w:tc>
          <w:tcPr>
            <w:tcW w:w="3227" w:type="dxa"/>
          </w:tcPr>
          <w:p w14:paraId="6C5F58B5" w14:textId="77777777" w:rsidR="001137E5" w:rsidRPr="00073CFE" w:rsidRDefault="001137E5" w:rsidP="001137E5">
            <w:pPr>
              <w:rPr>
                <w:color w:val="000000" w:themeColor="text1"/>
              </w:rPr>
            </w:pPr>
            <w:r w:rsidRPr="00073CFE">
              <w:rPr>
                <w:color w:val="000000" w:themeColor="text1"/>
              </w:rPr>
              <w:t>Econometrics</w:t>
            </w:r>
            <w:r w:rsidRPr="00073CFE">
              <w:rPr>
                <w:i/>
                <w:color w:val="000000" w:themeColor="text1"/>
              </w:rPr>
              <w:t xml:space="preserve"> </w:t>
            </w:r>
          </w:p>
        </w:tc>
        <w:tc>
          <w:tcPr>
            <w:tcW w:w="850" w:type="dxa"/>
            <w:gridSpan w:val="2"/>
          </w:tcPr>
          <w:p w14:paraId="20DB1A95" w14:textId="77777777" w:rsidR="001137E5" w:rsidRPr="00073CFE" w:rsidRDefault="001137E5" w:rsidP="001137E5">
            <w:pPr>
              <w:jc w:val="both"/>
              <w:rPr>
                <w:color w:val="000000" w:themeColor="text1"/>
              </w:rPr>
            </w:pPr>
            <w:r w:rsidRPr="00073CFE">
              <w:rPr>
                <w:color w:val="000000" w:themeColor="text1"/>
              </w:rPr>
              <w:t>13-26-0</w:t>
            </w:r>
          </w:p>
        </w:tc>
        <w:tc>
          <w:tcPr>
            <w:tcW w:w="851" w:type="dxa"/>
          </w:tcPr>
          <w:p w14:paraId="10977F4D" w14:textId="77777777" w:rsidR="001137E5" w:rsidRPr="00073CFE" w:rsidRDefault="001137E5" w:rsidP="001137E5">
            <w:pPr>
              <w:jc w:val="both"/>
              <w:rPr>
                <w:color w:val="000000" w:themeColor="text1"/>
              </w:rPr>
            </w:pPr>
            <w:r w:rsidRPr="00073CFE">
              <w:rPr>
                <w:color w:val="000000" w:themeColor="text1"/>
              </w:rPr>
              <w:t>klz</w:t>
            </w:r>
          </w:p>
        </w:tc>
        <w:tc>
          <w:tcPr>
            <w:tcW w:w="709" w:type="dxa"/>
          </w:tcPr>
          <w:p w14:paraId="1EFB7727"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3016E644" w14:textId="77777777" w:rsidR="001137E5" w:rsidRPr="00073CFE" w:rsidRDefault="001137E5" w:rsidP="001137E5">
            <w:pPr>
              <w:jc w:val="both"/>
              <w:rPr>
                <w:b/>
                <w:color w:val="000000" w:themeColor="text1"/>
              </w:rPr>
            </w:pPr>
            <w:r w:rsidRPr="00073CFE">
              <w:rPr>
                <w:b/>
                <w:color w:val="000000" w:themeColor="text1"/>
              </w:rPr>
              <w:t>Ing. Lubor Homolka, Ph.D.</w:t>
            </w:r>
          </w:p>
          <w:p w14:paraId="798C8309" w14:textId="77777777" w:rsidR="001137E5" w:rsidRPr="00073CFE" w:rsidRDefault="001137E5" w:rsidP="001137E5">
            <w:pPr>
              <w:jc w:val="both"/>
              <w:rPr>
                <w:color w:val="000000" w:themeColor="text1"/>
              </w:rPr>
            </w:pPr>
            <w:r w:rsidRPr="00073CFE">
              <w:rPr>
                <w:color w:val="000000" w:themeColor="text1"/>
              </w:rPr>
              <w:t>Homolka (60%)</w:t>
            </w:r>
          </w:p>
          <w:p w14:paraId="1E8BE349" w14:textId="77777777" w:rsidR="001137E5" w:rsidRPr="00073CFE" w:rsidRDefault="001137E5" w:rsidP="001137E5">
            <w:pPr>
              <w:jc w:val="both"/>
              <w:rPr>
                <w:color w:val="000000" w:themeColor="text1"/>
              </w:rPr>
            </w:pPr>
            <w:r w:rsidRPr="00073CFE">
              <w:rPr>
                <w:color w:val="000000" w:themeColor="text1"/>
              </w:rPr>
              <w:t>Dvorský (40%)</w:t>
            </w:r>
          </w:p>
        </w:tc>
        <w:tc>
          <w:tcPr>
            <w:tcW w:w="642" w:type="dxa"/>
          </w:tcPr>
          <w:p w14:paraId="779B3A76" w14:textId="77777777" w:rsidR="001137E5" w:rsidRPr="00073CFE" w:rsidRDefault="001137E5" w:rsidP="001137E5">
            <w:pPr>
              <w:jc w:val="both"/>
              <w:rPr>
                <w:color w:val="000000" w:themeColor="text1"/>
              </w:rPr>
            </w:pPr>
            <w:r w:rsidRPr="00073CFE">
              <w:rPr>
                <w:color w:val="000000" w:themeColor="text1"/>
              </w:rPr>
              <w:t>2/Z</w:t>
            </w:r>
          </w:p>
        </w:tc>
        <w:tc>
          <w:tcPr>
            <w:tcW w:w="814" w:type="dxa"/>
          </w:tcPr>
          <w:p w14:paraId="191EC3FF"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1B45F1DD" w14:textId="77777777" w:rsidTr="00AF2A67">
        <w:tc>
          <w:tcPr>
            <w:tcW w:w="3227" w:type="dxa"/>
          </w:tcPr>
          <w:p w14:paraId="76B24F7B" w14:textId="77777777" w:rsidR="001137E5" w:rsidRPr="00073CFE" w:rsidRDefault="001137E5" w:rsidP="001137E5">
            <w:pPr>
              <w:rPr>
                <w:color w:val="000000" w:themeColor="text1"/>
              </w:rPr>
            </w:pPr>
            <w:r w:rsidRPr="00073CFE">
              <w:rPr>
                <w:color w:val="000000" w:themeColor="text1"/>
              </w:rPr>
              <w:t>Business Ethics</w:t>
            </w:r>
          </w:p>
        </w:tc>
        <w:tc>
          <w:tcPr>
            <w:tcW w:w="850" w:type="dxa"/>
            <w:gridSpan w:val="2"/>
          </w:tcPr>
          <w:p w14:paraId="31A01CA4" w14:textId="77777777" w:rsidR="001137E5" w:rsidRPr="00073CFE" w:rsidRDefault="001137E5" w:rsidP="001137E5">
            <w:pPr>
              <w:jc w:val="both"/>
              <w:rPr>
                <w:color w:val="000000" w:themeColor="text1"/>
              </w:rPr>
            </w:pPr>
            <w:r w:rsidRPr="00073CFE">
              <w:rPr>
                <w:color w:val="000000" w:themeColor="text1"/>
              </w:rPr>
              <w:t>13-0-13</w:t>
            </w:r>
          </w:p>
        </w:tc>
        <w:tc>
          <w:tcPr>
            <w:tcW w:w="851" w:type="dxa"/>
          </w:tcPr>
          <w:p w14:paraId="66779C43" w14:textId="77777777" w:rsidR="001137E5" w:rsidRPr="00073CFE" w:rsidRDefault="001137E5" w:rsidP="001137E5">
            <w:pPr>
              <w:jc w:val="both"/>
              <w:rPr>
                <w:color w:val="000000" w:themeColor="text1"/>
              </w:rPr>
            </w:pPr>
            <w:r w:rsidRPr="00073CFE">
              <w:rPr>
                <w:color w:val="000000" w:themeColor="text1"/>
              </w:rPr>
              <w:t>klz</w:t>
            </w:r>
          </w:p>
        </w:tc>
        <w:tc>
          <w:tcPr>
            <w:tcW w:w="709" w:type="dxa"/>
          </w:tcPr>
          <w:p w14:paraId="15B2AAA2" w14:textId="77777777" w:rsidR="001137E5" w:rsidRPr="00073CFE" w:rsidRDefault="001137E5" w:rsidP="001137E5">
            <w:pPr>
              <w:jc w:val="both"/>
              <w:rPr>
                <w:color w:val="000000" w:themeColor="text1"/>
              </w:rPr>
            </w:pPr>
            <w:r w:rsidRPr="00073CFE">
              <w:rPr>
                <w:color w:val="000000" w:themeColor="text1"/>
              </w:rPr>
              <w:t>3</w:t>
            </w:r>
          </w:p>
        </w:tc>
        <w:tc>
          <w:tcPr>
            <w:tcW w:w="2618" w:type="dxa"/>
          </w:tcPr>
          <w:p w14:paraId="0248B8BC" w14:textId="77777777" w:rsidR="001137E5" w:rsidRPr="00073CFE" w:rsidRDefault="001137E5" w:rsidP="001137E5">
            <w:pPr>
              <w:jc w:val="both"/>
              <w:rPr>
                <w:b/>
                <w:color w:val="000000" w:themeColor="text1"/>
              </w:rPr>
            </w:pPr>
            <w:r w:rsidRPr="00073CFE">
              <w:rPr>
                <w:b/>
                <w:color w:val="000000" w:themeColor="text1"/>
              </w:rPr>
              <w:t>Ing. Lucie Tomancová, Ph.D.</w:t>
            </w:r>
          </w:p>
          <w:p w14:paraId="3AE3BA65" w14:textId="77777777" w:rsidR="001137E5" w:rsidRPr="00073CFE" w:rsidRDefault="001137E5" w:rsidP="001137E5">
            <w:pPr>
              <w:jc w:val="both"/>
              <w:rPr>
                <w:color w:val="000000" w:themeColor="text1"/>
              </w:rPr>
            </w:pPr>
            <w:r w:rsidRPr="00073CFE">
              <w:rPr>
                <w:color w:val="000000" w:themeColor="text1"/>
              </w:rPr>
              <w:t>Tomancová 100%</w:t>
            </w:r>
          </w:p>
        </w:tc>
        <w:tc>
          <w:tcPr>
            <w:tcW w:w="642" w:type="dxa"/>
          </w:tcPr>
          <w:p w14:paraId="4D729414" w14:textId="77777777" w:rsidR="001137E5" w:rsidRPr="00073CFE" w:rsidRDefault="001137E5" w:rsidP="001137E5">
            <w:pPr>
              <w:jc w:val="both"/>
              <w:rPr>
                <w:color w:val="000000" w:themeColor="text1"/>
              </w:rPr>
            </w:pPr>
            <w:r w:rsidRPr="00073CFE">
              <w:rPr>
                <w:color w:val="000000" w:themeColor="text1"/>
              </w:rPr>
              <w:t>2/Z</w:t>
            </w:r>
          </w:p>
        </w:tc>
        <w:tc>
          <w:tcPr>
            <w:tcW w:w="814" w:type="dxa"/>
          </w:tcPr>
          <w:p w14:paraId="3FA79683"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3B26721C" w14:textId="77777777" w:rsidTr="00AF2A67">
        <w:tc>
          <w:tcPr>
            <w:tcW w:w="3227" w:type="dxa"/>
          </w:tcPr>
          <w:p w14:paraId="655C6FB1" w14:textId="77777777" w:rsidR="001137E5" w:rsidRPr="00073CFE" w:rsidRDefault="001137E5" w:rsidP="001137E5">
            <w:pPr>
              <w:rPr>
                <w:color w:val="000000" w:themeColor="text1"/>
              </w:rPr>
            </w:pPr>
            <w:r w:rsidRPr="00073CFE">
              <w:rPr>
                <w:color w:val="000000" w:themeColor="text1"/>
              </w:rPr>
              <w:t>Basics of Law</w:t>
            </w:r>
          </w:p>
        </w:tc>
        <w:tc>
          <w:tcPr>
            <w:tcW w:w="850" w:type="dxa"/>
            <w:gridSpan w:val="2"/>
          </w:tcPr>
          <w:p w14:paraId="2635D349" w14:textId="77777777" w:rsidR="001137E5" w:rsidRPr="00073CFE" w:rsidRDefault="001137E5" w:rsidP="001137E5">
            <w:pPr>
              <w:jc w:val="both"/>
              <w:rPr>
                <w:color w:val="000000" w:themeColor="text1"/>
              </w:rPr>
            </w:pPr>
            <w:r w:rsidRPr="00073CFE">
              <w:rPr>
                <w:color w:val="000000" w:themeColor="text1"/>
              </w:rPr>
              <w:t>26-0-13</w:t>
            </w:r>
          </w:p>
        </w:tc>
        <w:tc>
          <w:tcPr>
            <w:tcW w:w="851" w:type="dxa"/>
          </w:tcPr>
          <w:p w14:paraId="79F76644"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231B3B3C"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66BC4270" w14:textId="77777777" w:rsidR="001137E5" w:rsidRPr="00073CFE" w:rsidRDefault="001137E5" w:rsidP="001137E5">
            <w:pPr>
              <w:jc w:val="both"/>
              <w:rPr>
                <w:color w:val="000000" w:themeColor="text1"/>
              </w:rPr>
            </w:pPr>
            <w:r w:rsidRPr="00073CFE">
              <w:rPr>
                <w:b/>
                <w:color w:val="000000" w:themeColor="text1"/>
              </w:rPr>
              <w:t>JUDr. Jiří Zicha, Ph.D.</w:t>
            </w:r>
          </w:p>
          <w:p w14:paraId="5F4DB421" w14:textId="77777777" w:rsidR="001137E5" w:rsidRPr="00073CFE" w:rsidRDefault="001137E5" w:rsidP="001137E5">
            <w:pPr>
              <w:jc w:val="both"/>
              <w:rPr>
                <w:color w:val="000000" w:themeColor="text1"/>
              </w:rPr>
            </w:pPr>
            <w:r w:rsidRPr="00073CFE">
              <w:rPr>
                <w:color w:val="000000" w:themeColor="text1"/>
              </w:rPr>
              <w:t>Zicha 100%</w:t>
            </w:r>
          </w:p>
        </w:tc>
        <w:tc>
          <w:tcPr>
            <w:tcW w:w="642" w:type="dxa"/>
          </w:tcPr>
          <w:p w14:paraId="43042FFA" w14:textId="77777777" w:rsidR="001137E5" w:rsidRPr="00073CFE" w:rsidRDefault="001137E5" w:rsidP="001137E5">
            <w:pPr>
              <w:jc w:val="both"/>
              <w:rPr>
                <w:color w:val="000000" w:themeColor="text1"/>
              </w:rPr>
            </w:pPr>
            <w:r w:rsidRPr="00073CFE">
              <w:rPr>
                <w:color w:val="000000" w:themeColor="text1"/>
              </w:rPr>
              <w:t>2/Z</w:t>
            </w:r>
          </w:p>
        </w:tc>
        <w:tc>
          <w:tcPr>
            <w:tcW w:w="814" w:type="dxa"/>
          </w:tcPr>
          <w:p w14:paraId="12B1696F"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2EC85BA1" w14:textId="77777777" w:rsidTr="00AF2A67">
        <w:tc>
          <w:tcPr>
            <w:tcW w:w="3227" w:type="dxa"/>
          </w:tcPr>
          <w:p w14:paraId="4CF46B25" w14:textId="77777777" w:rsidR="001137E5" w:rsidRPr="00073CFE" w:rsidRDefault="001137E5" w:rsidP="001137E5">
            <w:pPr>
              <w:rPr>
                <w:color w:val="000000" w:themeColor="text1"/>
              </w:rPr>
            </w:pPr>
            <w:r w:rsidRPr="00073CFE">
              <w:rPr>
                <w:color w:val="000000" w:themeColor="text1"/>
              </w:rPr>
              <w:t>Master’s Thesis Seminar</w:t>
            </w:r>
          </w:p>
        </w:tc>
        <w:tc>
          <w:tcPr>
            <w:tcW w:w="850" w:type="dxa"/>
            <w:gridSpan w:val="2"/>
          </w:tcPr>
          <w:p w14:paraId="57BF5583" w14:textId="77777777" w:rsidR="001137E5" w:rsidRPr="00073CFE" w:rsidRDefault="001137E5" w:rsidP="001137E5">
            <w:pPr>
              <w:jc w:val="both"/>
              <w:rPr>
                <w:color w:val="000000" w:themeColor="text1"/>
              </w:rPr>
            </w:pPr>
            <w:r w:rsidRPr="00073CFE">
              <w:rPr>
                <w:color w:val="000000" w:themeColor="text1"/>
              </w:rPr>
              <w:t>0-0-13</w:t>
            </w:r>
          </w:p>
        </w:tc>
        <w:tc>
          <w:tcPr>
            <w:tcW w:w="851" w:type="dxa"/>
          </w:tcPr>
          <w:p w14:paraId="62407215" w14:textId="77777777" w:rsidR="001137E5" w:rsidRPr="00073CFE" w:rsidRDefault="001137E5" w:rsidP="001137E5">
            <w:pPr>
              <w:jc w:val="both"/>
              <w:rPr>
                <w:color w:val="000000" w:themeColor="text1"/>
              </w:rPr>
            </w:pPr>
            <w:r w:rsidRPr="00073CFE">
              <w:rPr>
                <w:color w:val="000000" w:themeColor="text1"/>
              </w:rPr>
              <w:t>zp</w:t>
            </w:r>
          </w:p>
        </w:tc>
        <w:tc>
          <w:tcPr>
            <w:tcW w:w="709" w:type="dxa"/>
          </w:tcPr>
          <w:p w14:paraId="5D657442" w14:textId="77777777" w:rsidR="001137E5" w:rsidRPr="00073CFE" w:rsidRDefault="001137E5" w:rsidP="001137E5">
            <w:pPr>
              <w:jc w:val="both"/>
              <w:rPr>
                <w:color w:val="000000" w:themeColor="text1"/>
              </w:rPr>
            </w:pPr>
            <w:r w:rsidRPr="00073CFE">
              <w:rPr>
                <w:color w:val="000000" w:themeColor="text1"/>
              </w:rPr>
              <w:t>2</w:t>
            </w:r>
          </w:p>
        </w:tc>
        <w:tc>
          <w:tcPr>
            <w:tcW w:w="2618" w:type="dxa"/>
          </w:tcPr>
          <w:p w14:paraId="1829DFA5" w14:textId="77777777" w:rsidR="001137E5" w:rsidRPr="00E90B76" w:rsidRDefault="001137E5" w:rsidP="001137E5">
            <w:pPr>
              <w:jc w:val="both"/>
              <w:rPr>
                <w:b/>
                <w:color w:val="000000" w:themeColor="text1"/>
              </w:rPr>
            </w:pPr>
            <w:r w:rsidRPr="00E90B76">
              <w:rPr>
                <w:b/>
                <w:color w:val="000000" w:themeColor="text1"/>
              </w:rPr>
              <w:t>prof. Dr. Ing. Drahomíra Pavelková</w:t>
            </w:r>
          </w:p>
          <w:p w14:paraId="1975845A" w14:textId="77777777" w:rsidR="001137E5" w:rsidRPr="00E90B76" w:rsidRDefault="001137E5" w:rsidP="001137E5">
            <w:pPr>
              <w:jc w:val="both"/>
              <w:rPr>
                <w:b/>
                <w:color w:val="000000" w:themeColor="text1"/>
              </w:rPr>
            </w:pPr>
            <w:r w:rsidRPr="00E90B76">
              <w:rPr>
                <w:bCs/>
                <w:color w:val="000000" w:themeColor="text1"/>
              </w:rPr>
              <w:t>Pavelková</w:t>
            </w:r>
            <w:r w:rsidRPr="00E90B76">
              <w:rPr>
                <w:b/>
                <w:color w:val="000000" w:themeColor="text1"/>
              </w:rPr>
              <w:t xml:space="preserve"> </w:t>
            </w:r>
            <w:r w:rsidRPr="00E90B76">
              <w:rPr>
                <w:color w:val="000000" w:themeColor="text1"/>
              </w:rPr>
              <w:t>100%</w:t>
            </w:r>
          </w:p>
        </w:tc>
        <w:tc>
          <w:tcPr>
            <w:tcW w:w="642" w:type="dxa"/>
          </w:tcPr>
          <w:p w14:paraId="4C632824" w14:textId="77777777" w:rsidR="001137E5" w:rsidRPr="00073CFE" w:rsidRDefault="001137E5" w:rsidP="001137E5">
            <w:pPr>
              <w:rPr>
                <w:color w:val="000000" w:themeColor="text1"/>
              </w:rPr>
            </w:pPr>
            <w:r w:rsidRPr="00073CFE">
              <w:rPr>
                <w:color w:val="000000" w:themeColor="text1"/>
              </w:rPr>
              <w:t>2/Z</w:t>
            </w:r>
          </w:p>
        </w:tc>
        <w:tc>
          <w:tcPr>
            <w:tcW w:w="814" w:type="dxa"/>
          </w:tcPr>
          <w:p w14:paraId="1307D6CE"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6418EA6E" w14:textId="77777777" w:rsidTr="00AF2A67">
        <w:tc>
          <w:tcPr>
            <w:tcW w:w="3227" w:type="dxa"/>
          </w:tcPr>
          <w:p w14:paraId="576FEB34" w14:textId="77777777" w:rsidR="001137E5" w:rsidRPr="00073CFE" w:rsidRDefault="001137E5" w:rsidP="001137E5">
            <w:pPr>
              <w:rPr>
                <w:color w:val="000000" w:themeColor="text1"/>
              </w:rPr>
            </w:pPr>
            <w:r w:rsidRPr="00073CFE">
              <w:rPr>
                <w:color w:val="000000" w:themeColor="text1"/>
              </w:rPr>
              <w:t>Master’s Thesis Preparation and Work Placement</w:t>
            </w:r>
          </w:p>
        </w:tc>
        <w:tc>
          <w:tcPr>
            <w:tcW w:w="850" w:type="dxa"/>
            <w:gridSpan w:val="2"/>
          </w:tcPr>
          <w:p w14:paraId="7B9F212C" w14:textId="77777777" w:rsidR="001137E5" w:rsidRPr="00073CFE" w:rsidRDefault="001137E5" w:rsidP="001137E5">
            <w:pPr>
              <w:jc w:val="both"/>
              <w:rPr>
                <w:color w:val="000000" w:themeColor="text1"/>
              </w:rPr>
            </w:pPr>
            <w:r w:rsidRPr="00073CFE">
              <w:rPr>
                <w:color w:val="000000" w:themeColor="text1"/>
              </w:rPr>
              <w:t>0-0-0</w:t>
            </w:r>
          </w:p>
        </w:tc>
        <w:tc>
          <w:tcPr>
            <w:tcW w:w="851" w:type="dxa"/>
          </w:tcPr>
          <w:p w14:paraId="22C89BC8" w14:textId="77777777" w:rsidR="001137E5" w:rsidRPr="00073CFE" w:rsidRDefault="001137E5" w:rsidP="001137E5">
            <w:pPr>
              <w:jc w:val="both"/>
              <w:rPr>
                <w:color w:val="000000" w:themeColor="text1"/>
              </w:rPr>
            </w:pPr>
            <w:r w:rsidRPr="00073CFE">
              <w:rPr>
                <w:color w:val="000000" w:themeColor="text1"/>
              </w:rPr>
              <w:t>zp</w:t>
            </w:r>
          </w:p>
        </w:tc>
        <w:tc>
          <w:tcPr>
            <w:tcW w:w="709" w:type="dxa"/>
          </w:tcPr>
          <w:p w14:paraId="050D18CF" w14:textId="77777777" w:rsidR="001137E5" w:rsidRPr="00073CFE" w:rsidRDefault="001137E5" w:rsidP="001137E5">
            <w:pPr>
              <w:jc w:val="both"/>
              <w:rPr>
                <w:color w:val="000000" w:themeColor="text1"/>
              </w:rPr>
            </w:pPr>
            <w:r w:rsidRPr="00073CFE">
              <w:rPr>
                <w:color w:val="000000" w:themeColor="text1"/>
              </w:rPr>
              <w:t>30</w:t>
            </w:r>
          </w:p>
        </w:tc>
        <w:tc>
          <w:tcPr>
            <w:tcW w:w="2618" w:type="dxa"/>
          </w:tcPr>
          <w:p w14:paraId="627D65CF" w14:textId="77777777" w:rsidR="001137E5" w:rsidRPr="00E90B76" w:rsidRDefault="001137E5" w:rsidP="001137E5">
            <w:pPr>
              <w:jc w:val="both"/>
              <w:rPr>
                <w:b/>
                <w:color w:val="000000" w:themeColor="text1"/>
              </w:rPr>
            </w:pPr>
            <w:r w:rsidRPr="00E90B76">
              <w:rPr>
                <w:b/>
                <w:color w:val="000000" w:themeColor="text1"/>
              </w:rPr>
              <w:t>prof. Dr. Ing. Drahomíra Pavelková</w:t>
            </w:r>
          </w:p>
          <w:p w14:paraId="7FB7A145" w14:textId="77777777" w:rsidR="001137E5" w:rsidRPr="00E90B76" w:rsidRDefault="001137E5" w:rsidP="001137E5">
            <w:pPr>
              <w:jc w:val="both"/>
              <w:rPr>
                <w:bCs/>
                <w:color w:val="000000" w:themeColor="text1"/>
              </w:rPr>
            </w:pPr>
            <w:r w:rsidRPr="00E90B76">
              <w:rPr>
                <w:bCs/>
                <w:color w:val="000000" w:themeColor="text1"/>
              </w:rPr>
              <w:t>Pavelková 100%</w:t>
            </w:r>
          </w:p>
        </w:tc>
        <w:tc>
          <w:tcPr>
            <w:tcW w:w="642" w:type="dxa"/>
          </w:tcPr>
          <w:p w14:paraId="42B2C38F" w14:textId="77777777" w:rsidR="001137E5" w:rsidRPr="00073CFE" w:rsidRDefault="001137E5" w:rsidP="001137E5">
            <w:pPr>
              <w:rPr>
                <w:color w:val="000000" w:themeColor="text1"/>
              </w:rPr>
            </w:pPr>
            <w:r w:rsidRPr="00073CFE">
              <w:rPr>
                <w:color w:val="000000" w:themeColor="text1"/>
              </w:rPr>
              <w:t>2/L</w:t>
            </w:r>
          </w:p>
        </w:tc>
        <w:tc>
          <w:tcPr>
            <w:tcW w:w="814" w:type="dxa"/>
          </w:tcPr>
          <w:p w14:paraId="5F052994"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64BFC2BE" w14:textId="77777777" w:rsidTr="00AF2A67">
        <w:tc>
          <w:tcPr>
            <w:tcW w:w="9711" w:type="dxa"/>
            <w:gridSpan w:val="8"/>
            <w:shd w:val="clear" w:color="auto" w:fill="C5E0B3" w:themeFill="accent6" w:themeFillTint="66"/>
          </w:tcPr>
          <w:p w14:paraId="2AE66BBC" w14:textId="77777777" w:rsidR="001137E5" w:rsidRPr="00073CFE" w:rsidRDefault="001137E5" w:rsidP="003820E2">
            <w:pPr>
              <w:jc w:val="center"/>
              <w:rPr>
                <w:b/>
                <w:color w:val="000000" w:themeColor="text1"/>
              </w:rPr>
            </w:pPr>
            <w:r w:rsidRPr="00073CFE">
              <w:rPr>
                <w:b/>
                <w:color w:val="000000" w:themeColor="text1"/>
              </w:rPr>
              <w:t>Povinné předměty specializace Corporate Finance</w:t>
            </w:r>
          </w:p>
        </w:tc>
      </w:tr>
      <w:tr w:rsidR="001137E5" w:rsidRPr="00073CFE" w14:paraId="0287608E" w14:textId="77777777" w:rsidTr="00AF2A67">
        <w:tc>
          <w:tcPr>
            <w:tcW w:w="3227" w:type="dxa"/>
          </w:tcPr>
          <w:p w14:paraId="2B9EDCC0" w14:textId="77777777" w:rsidR="001137E5" w:rsidRPr="00073CFE" w:rsidRDefault="001137E5" w:rsidP="001137E5">
            <w:pPr>
              <w:rPr>
                <w:bCs/>
                <w:color w:val="000000" w:themeColor="text1"/>
              </w:rPr>
            </w:pPr>
            <w:r w:rsidRPr="00762BA3">
              <w:rPr>
                <w:bCs/>
                <w:color w:val="000000" w:themeColor="text1"/>
                <w:highlight w:val="yellow"/>
                <w:rPrChange w:id="28" w:author="Bronislava Neubauerová" w:date="2020-08-27T20:04:00Z">
                  <w:rPr>
                    <w:bCs/>
                    <w:color w:val="000000" w:themeColor="text1"/>
                  </w:rPr>
                </w:rPrChange>
              </w:rPr>
              <w:t>Managerial Accounting II</w:t>
            </w:r>
          </w:p>
        </w:tc>
        <w:tc>
          <w:tcPr>
            <w:tcW w:w="850" w:type="dxa"/>
            <w:gridSpan w:val="2"/>
          </w:tcPr>
          <w:p w14:paraId="0887708B" w14:textId="77777777" w:rsidR="001137E5" w:rsidRPr="00073CFE" w:rsidRDefault="001137E5" w:rsidP="001137E5">
            <w:pPr>
              <w:jc w:val="both"/>
              <w:rPr>
                <w:color w:val="000000" w:themeColor="text1"/>
              </w:rPr>
            </w:pPr>
            <w:r w:rsidRPr="00073CFE">
              <w:rPr>
                <w:color w:val="000000" w:themeColor="text1"/>
              </w:rPr>
              <w:t>26-0-26</w:t>
            </w:r>
          </w:p>
        </w:tc>
        <w:tc>
          <w:tcPr>
            <w:tcW w:w="851" w:type="dxa"/>
          </w:tcPr>
          <w:p w14:paraId="4EF54037" w14:textId="77777777" w:rsidR="001137E5" w:rsidRPr="00073CFE" w:rsidRDefault="001137E5" w:rsidP="001137E5">
            <w:pPr>
              <w:rPr>
                <w:color w:val="000000" w:themeColor="text1"/>
              </w:rPr>
            </w:pPr>
            <w:r w:rsidRPr="00073CFE">
              <w:rPr>
                <w:color w:val="000000" w:themeColor="text1"/>
              </w:rPr>
              <w:t>zp, zk</w:t>
            </w:r>
          </w:p>
        </w:tc>
        <w:tc>
          <w:tcPr>
            <w:tcW w:w="709" w:type="dxa"/>
          </w:tcPr>
          <w:p w14:paraId="31AD4EE7" w14:textId="77777777" w:rsidR="001137E5" w:rsidRPr="00073CFE" w:rsidRDefault="001137E5" w:rsidP="001137E5">
            <w:pPr>
              <w:jc w:val="both"/>
              <w:rPr>
                <w:color w:val="000000" w:themeColor="text1"/>
              </w:rPr>
            </w:pPr>
            <w:r w:rsidRPr="00073CFE">
              <w:rPr>
                <w:color w:val="000000" w:themeColor="text1"/>
              </w:rPr>
              <w:t>5</w:t>
            </w:r>
          </w:p>
        </w:tc>
        <w:tc>
          <w:tcPr>
            <w:tcW w:w="2618" w:type="dxa"/>
          </w:tcPr>
          <w:p w14:paraId="60B8D459" w14:textId="77777777" w:rsidR="001137E5" w:rsidRPr="00073CFE" w:rsidRDefault="001137E5" w:rsidP="001137E5">
            <w:pPr>
              <w:jc w:val="both"/>
              <w:rPr>
                <w:color w:val="000000" w:themeColor="text1"/>
              </w:rPr>
            </w:pPr>
            <w:r w:rsidRPr="00073CFE">
              <w:rPr>
                <w:b/>
                <w:color w:val="000000" w:themeColor="text1"/>
              </w:rPr>
              <w:t>prof. Ing. Boris Popesko, Ph.D.</w:t>
            </w:r>
          </w:p>
          <w:p w14:paraId="2DB751C5" w14:textId="77777777" w:rsidR="001137E5" w:rsidRPr="00073CFE" w:rsidRDefault="001137E5" w:rsidP="001137E5">
            <w:pPr>
              <w:jc w:val="both"/>
              <w:rPr>
                <w:b/>
                <w:color w:val="000000" w:themeColor="text1"/>
              </w:rPr>
            </w:pPr>
            <w:r w:rsidRPr="00073CFE">
              <w:rPr>
                <w:color w:val="000000" w:themeColor="text1"/>
              </w:rPr>
              <w:t>Popesko 100%</w:t>
            </w:r>
          </w:p>
        </w:tc>
        <w:tc>
          <w:tcPr>
            <w:tcW w:w="642" w:type="dxa"/>
          </w:tcPr>
          <w:p w14:paraId="6CC8BA92" w14:textId="77777777" w:rsidR="001137E5" w:rsidRPr="00073CFE" w:rsidRDefault="001137E5" w:rsidP="001137E5">
            <w:pPr>
              <w:jc w:val="both"/>
              <w:rPr>
                <w:color w:val="000000" w:themeColor="text1"/>
              </w:rPr>
            </w:pPr>
            <w:r w:rsidRPr="00073CFE">
              <w:rPr>
                <w:color w:val="000000" w:themeColor="text1"/>
              </w:rPr>
              <w:t>1/Z</w:t>
            </w:r>
          </w:p>
        </w:tc>
        <w:tc>
          <w:tcPr>
            <w:tcW w:w="814" w:type="dxa"/>
          </w:tcPr>
          <w:p w14:paraId="78AEE566" w14:textId="77777777" w:rsidR="001137E5" w:rsidRDefault="001137E5" w:rsidP="001137E5">
            <w:pPr>
              <w:jc w:val="center"/>
              <w:rPr>
                <w:ins w:id="29" w:author="Drahomíra Pavelková" w:date="2020-08-26T17:07:00Z"/>
                <w:color w:val="000000" w:themeColor="text1"/>
              </w:rPr>
            </w:pPr>
            <w:r w:rsidRPr="00073CFE">
              <w:rPr>
                <w:color w:val="000000" w:themeColor="text1"/>
              </w:rPr>
              <w:t>PZ</w:t>
            </w:r>
          </w:p>
          <w:p w14:paraId="6BAA623B" w14:textId="351B7045" w:rsidR="00A372C9" w:rsidRPr="00073CFE" w:rsidRDefault="00A372C9" w:rsidP="001137E5">
            <w:pPr>
              <w:jc w:val="center"/>
              <w:rPr>
                <w:color w:val="000000" w:themeColor="text1"/>
              </w:rPr>
            </w:pPr>
          </w:p>
        </w:tc>
      </w:tr>
      <w:tr w:rsidR="00A372C9" w:rsidRPr="00073CFE" w14:paraId="3AE3EF9C" w14:textId="77777777" w:rsidTr="00AF2A67">
        <w:trPr>
          <w:ins w:id="30" w:author="Drahomíra Pavelková" w:date="2020-08-26T17:07:00Z"/>
        </w:trPr>
        <w:tc>
          <w:tcPr>
            <w:tcW w:w="3227" w:type="dxa"/>
          </w:tcPr>
          <w:p w14:paraId="546D8E03" w14:textId="75A74FB9" w:rsidR="00A372C9" w:rsidRPr="00073CFE" w:rsidRDefault="00A372C9" w:rsidP="00A372C9">
            <w:pPr>
              <w:rPr>
                <w:ins w:id="31" w:author="Drahomíra Pavelková" w:date="2020-08-26T17:07:00Z"/>
                <w:bCs/>
                <w:color w:val="000000" w:themeColor="text1"/>
              </w:rPr>
            </w:pPr>
            <w:ins w:id="32" w:author="Drahomíra Pavelková" w:date="2020-08-26T17:07:00Z">
              <w:r w:rsidRPr="00073CFE">
                <w:rPr>
                  <w:color w:val="000000" w:themeColor="text1"/>
                </w:rPr>
                <w:t xml:space="preserve">Business Models </w:t>
              </w:r>
            </w:ins>
          </w:p>
        </w:tc>
        <w:tc>
          <w:tcPr>
            <w:tcW w:w="850" w:type="dxa"/>
            <w:gridSpan w:val="2"/>
          </w:tcPr>
          <w:p w14:paraId="09EDF18B" w14:textId="2EAA631F" w:rsidR="00A372C9" w:rsidRPr="00073CFE" w:rsidRDefault="00A372C9" w:rsidP="00A372C9">
            <w:pPr>
              <w:jc w:val="both"/>
              <w:rPr>
                <w:ins w:id="33" w:author="Drahomíra Pavelková" w:date="2020-08-26T17:07:00Z"/>
                <w:color w:val="000000" w:themeColor="text1"/>
              </w:rPr>
            </w:pPr>
            <w:ins w:id="34" w:author="Drahomíra Pavelková" w:date="2020-08-26T17:07:00Z">
              <w:r w:rsidRPr="00073CFE">
                <w:rPr>
                  <w:color w:val="000000" w:themeColor="text1"/>
                </w:rPr>
                <w:t>26-26-0</w:t>
              </w:r>
            </w:ins>
          </w:p>
        </w:tc>
        <w:tc>
          <w:tcPr>
            <w:tcW w:w="851" w:type="dxa"/>
          </w:tcPr>
          <w:p w14:paraId="08581CEB" w14:textId="59A959ED" w:rsidR="00A372C9" w:rsidRPr="00073CFE" w:rsidRDefault="00A372C9" w:rsidP="00A372C9">
            <w:pPr>
              <w:rPr>
                <w:ins w:id="35" w:author="Drahomíra Pavelková" w:date="2020-08-26T17:07:00Z"/>
                <w:color w:val="000000" w:themeColor="text1"/>
              </w:rPr>
            </w:pPr>
            <w:ins w:id="36" w:author="Drahomíra Pavelková" w:date="2020-08-26T17:07:00Z">
              <w:r w:rsidRPr="00073CFE">
                <w:rPr>
                  <w:color w:val="000000" w:themeColor="text1"/>
                </w:rPr>
                <w:t>zp, zk</w:t>
              </w:r>
            </w:ins>
          </w:p>
        </w:tc>
        <w:tc>
          <w:tcPr>
            <w:tcW w:w="709" w:type="dxa"/>
          </w:tcPr>
          <w:p w14:paraId="375A186C" w14:textId="50EBC5BE" w:rsidR="00A372C9" w:rsidRPr="00073CFE" w:rsidRDefault="00A372C9" w:rsidP="00A372C9">
            <w:pPr>
              <w:jc w:val="both"/>
              <w:rPr>
                <w:ins w:id="37" w:author="Drahomíra Pavelková" w:date="2020-08-26T17:07:00Z"/>
                <w:color w:val="000000" w:themeColor="text1"/>
              </w:rPr>
            </w:pPr>
            <w:ins w:id="38" w:author="Drahomíra Pavelková" w:date="2020-08-26T17:07:00Z">
              <w:r w:rsidRPr="00073CFE">
                <w:rPr>
                  <w:color w:val="000000" w:themeColor="text1"/>
                </w:rPr>
                <w:t>5</w:t>
              </w:r>
            </w:ins>
          </w:p>
        </w:tc>
        <w:tc>
          <w:tcPr>
            <w:tcW w:w="2618" w:type="dxa"/>
          </w:tcPr>
          <w:p w14:paraId="000DF267" w14:textId="77777777" w:rsidR="00A372C9" w:rsidRPr="00073CFE" w:rsidRDefault="00A372C9" w:rsidP="00A372C9">
            <w:pPr>
              <w:jc w:val="both"/>
              <w:rPr>
                <w:ins w:id="39" w:author="Drahomíra Pavelková" w:date="2020-08-26T17:07:00Z"/>
                <w:b/>
                <w:color w:val="000000" w:themeColor="text1"/>
              </w:rPr>
            </w:pPr>
            <w:ins w:id="40" w:author="Drahomíra Pavelková" w:date="2020-08-26T17:07:00Z">
              <w:r w:rsidRPr="00073CFE">
                <w:rPr>
                  <w:b/>
                  <w:color w:val="000000" w:themeColor="text1"/>
                </w:rPr>
                <w:t>prof. Ing. Boris Popesko, Ph.D.</w:t>
              </w:r>
            </w:ins>
          </w:p>
          <w:p w14:paraId="32190DDE" w14:textId="77777777" w:rsidR="00A372C9" w:rsidRPr="00073CFE" w:rsidRDefault="00A372C9" w:rsidP="00A372C9">
            <w:pPr>
              <w:jc w:val="both"/>
              <w:rPr>
                <w:ins w:id="41" w:author="Drahomíra Pavelková" w:date="2020-08-26T17:07:00Z"/>
                <w:color w:val="000000" w:themeColor="text1"/>
              </w:rPr>
            </w:pPr>
            <w:ins w:id="42" w:author="Drahomíra Pavelková" w:date="2020-08-26T17:07:00Z">
              <w:r w:rsidRPr="00073CFE">
                <w:rPr>
                  <w:color w:val="000000" w:themeColor="text1"/>
                </w:rPr>
                <w:t>Popesko (60%)</w:t>
              </w:r>
            </w:ins>
          </w:p>
          <w:p w14:paraId="1667B1CA" w14:textId="0635DD30" w:rsidR="00A372C9" w:rsidRPr="00073CFE" w:rsidRDefault="00A372C9" w:rsidP="00A372C9">
            <w:pPr>
              <w:jc w:val="both"/>
              <w:rPr>
                <w:ins w:id="43" w:author="Drahomíra Pavelková" w:date="2020-08-26T17:07:00Z"/>
                <w:b/>
                <w:color w:val="000000" w:themeColor="text1"/>
              </w:rPr>
            </w:pPr>
            <w:ins w:id="44" w:author="Drahomíra Pavelková" w:date="2020-08-26T17:07:00Z">
              <w:r w:rsidRPr="00073CFE">
                <w:rPr>
                  <w:color w:val="000000" w:themeColor="text1"/>
                </w:rPr>
                <w:t>Slinták (40%)</w:t>
              </w:r>
            </w:ins>
          </w:p>
        </w:tc>
        <w:tc>
          <w:tcPr>
            <w:tcW w:w="642" w:type="dxa"/>
          </w:tcPr>
          <w:p w14:paraId="231C61F5" w14:textId="5B732BE4" w:rsidR="00A372C9" w:rsidRPr="00073CFE" w:rsidRDefault="00A372C9" w:rsidP="00A372C9">
            <w:pPr>
              <w:jc w:val="both"/>
              <w:rPr>
                <w:ins w:id="45" w:author="Drahomíra Pavelková" w:date="2020-08-26T17:07:00Z"/>
                <w:color w:val="000000" w:themeColor="text1"/>
              </w:rPr>
            </w:pPr>
            <w:ins w:id="46" w:author="Drahomíra Pavelková" w:date="2020-08-26T17:07:00Z">
              <w:r w:rsidRPr="00073CFE">
                <w:rPr>
                  <w:color w:val="000000" w:themeColor="text1"/>
                </w:rPr>
                <w:t>1/Z</w:t>
              </w:r>
            </w:ins>
          </w:p>
        </w:tc>
        <w:tc>
          <w:tcPr>
            <w:tcW w:w="814" w:type="dxa"/>
          </w:tcPr>
          <w:p w14:paraId="12E6CA19" w14:textId="6C679F2B" w:rsidR="00A372C9" w:rsidRPr="00073CFE" w:rsidRDefault="00A372C9" w:rsidP="00A372C9">
            <w:pPr>
              <w:jc w:val="center"/>
              <w:rPr>
                <w:ins w:id="47" w:author="Drahomíra Pavelková" w:date="2020-08-26T17:07:00Z"/>
                <w:color w:val="000000" w:themeColor="text1"/>
              </w:rPr>
            </w:pPr>
            <w:ins w:id="48" w:author="Drahomíra Pavelková" w:date="2020-08-26T17:07:00Z">
              <w:r w:rsidRPr="00073CFE">
                <w:rPr>
                  <w:color w:val="000000" w:themeColor="text1"/>
                </w:rPr>
                <w:t>P</w:t>
              </w:r>
            </w:ins>
          </w:p>
        </w:tc>
      </w:tr>
      <w:tr w:rsidR="001137E5" w:rsidRPr="00073CFE" w14:paraId="0618A976" w14:textId="77777777" w:rsidTr="00AF2A67">
        <w:tc>
          <w:tcPr>
            <w:tcW w:w="3227" w:type="dxa"/>
          </w:tcPr>
          <w:p w14:paraId="1E8FE973" w14:textId="77777777" w:rsidR="001137E5" w:rsidRPr="00073CFE" w:rsidRDefault="001137E5" w:rsidP="001137E5">
            <w:pPr>
              <w:rPr>
                <w:bCs/>
                <w:color w:val="000000" w:themeColor="text1"/>
              </w:rPr>
            </w:pPr>
            <w:r w:rsidRPr="00073CFE">
              <w:rPr>
                <w:bCs/>
                <w:color w:val="000000" w:themeColor="text1"/>
              </w:rPr>
              <w:t>International Accounting Standards</w:t>
            </w:r>
          </w:p>
        </w:tc>
        <w:tc>
          <w:tcPr>
            <w:tcW w:w="850" w:type="dxa"/>
            <w:gridSpan w:val="2"/>
          </w:tcPr>
          <w:p w14:paraId="11FBADA9" w14:textId="77777777" w:rsidR="001137E5" w:rsidRPr="00073CFE" w:rsidRDefault="001137E5" w:rsidP="001137E5">
            <w:pPr>
              <w:jc w:val="both"/>
              <w:rPr>
                <w:color w:val="000000" w:themeColor="text1"/>
              </w:rPr>
            </w:pPr>
            <w:r w:rsidRPr="00073CFE">
              <w:rPr>
                <w:color w:val="000000" w:themeColor="text1"/>
              </w:rPr>
              <w:t>26-0-26</w:t>
            </w:r>
          </w:p>
        </w:tc>
        <w:tc>
          <w:tcPr>
            <w:tcW w:w="851" w:type="dxa"/>
          </w:tcPr>
          <w:p w14:paraId="7F41DE71"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1CFFA225" w14:textId="77777777" w:rsidR="001137E5" w:rsidRPr="00073CFE" w:rsidRDefault="001137E5" w:rsidP="001137E5">
            <w:pPr>
              <w:jc w:val="both"/>
              <w:rPr>
                <w:color w:val="000000" w:themeColor="text1"/>
              </w:rPr>
            </w:pPr>
            <w:r w:rsidRPr="00073CFE">
              <w:rPr>
                <w:color w:val="000000" w:themeColor="text1"/>
              </w:rPr>
              <w:t>5</w:t>
            </w:r>
          </w:p>
        </w:tc>
        <w:tc>
          <w:tcPr>
            <w:tcW w:w="2618" w:type="dxa"/>
          </w:tcPr>
          <w:p w14:paraId="15FC1A1E" w14:textId="77777777" w:rsidR="001137E5" w:rsidRPr="00073CFE" w:rsidRDefault="001137E5" w:rsidP="001137E5">
            <w:pPr>
              <w:jc w:val="both"/>
              <w:rPr>
                <w:b/>
                <w:color w:val="000000" w:themeColor="text1"/>
              </w:rPr>
            </w:pPr>
            <w:r w:rsidRPr="00073CFE">
              <w:rPr>
                <w:b/>
                <w:color w:val="000000" w:themeColor="text1"/>
              </w:rPr>
              <w:t>doc. Ing. Marie Paseková, Ph.D.</w:t>
            </w:r>
          </w:p>
          <w:p w14:paraId="0382BEFA" w14:textId="77777777" w:rsidR="001137E5" w:rsidRPr="00073CFE" w:rsidRDefault="001137E5" w:rsidP="001137E5">
            <w:pPr>
              <w:jc w:val="both"/>
              <w:rPr>
                <w:color w:val="000000" w:themeColor="text1"/>
              </w:rPr>
            </w:pPr>
            <w:r w:rsidRPr="00073CFE">
              <w:rPr>
                <w:color w:val="000000" w:themeColor="text1"/>
              </w:rPr>
              <w:t>Paseková 100%</w:t>
            </w:r>
          </w:p>
        </w:tc>
        <w:tc>
          <w:tcPr>
            <w:tcW w:w="642" w:type="dxa"/>
          </w:tcPr>
          <w:p w14:paraId="49E53AA3"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7A07536E" w14:textId="77777777" w:rsidR="001137E5" w:rsidRPr="00073CFE" w:rsidRDefault="001137E5" w:rsidP="001137E5">
            <w:pPr>
              <w:jc w:val="center"/>
              <w:rPr>
                <w:color w:val="000000" w:themeColor="text1"/>
              </w:rPr>
            </w:pPr>
            <w:r w:rsidRPr="00073CFE">
              <w:rPr>
                <w:color w:val="000000" w:themeColor="text1"/>
              </w:rPr>
              <w:t>PZ</w:t>
            </w:r>
          </w:p>
        </w:tc>
      </w:tr>
      <w:tr w:rsidR="00A372C9" w:rsidRPr="00073CFE" w14:paraId="28923249" w14:textId="77777777" w:rsidTr="00AF2A67">
        <w:trPr>
          <w:ins w:id="49" w:author="Drahomíra Pavelková" w:date="2020-08-26T17:06:00Z"/>
        </w:trPr>
        <w:tc>
          <w:tcPr>
            <w:tcW w:w="3227" w:type="dxa"/>
          </w:tcPr>
          <w:p w14:paraId="6328A955" w14:textId="783EB99A" w:rsidR="00A372C9" w:rsidRPr="00073CFE" w:rsidRDefault="00A372C9" w:rsidP="00A372C9">
            <w:pPr>
              <w:rPr>
                <w:ins w:id="50" w:author="Drahomíra Pavelková" w:date="2020-08-26T17:06:00Z"/>
                <w:bCs/>
                <w:color w:val="000000" w:themeColor="text1"/>
              </w:rPr>
            </w:pPr>
          </w:p>
        </w:tc>
        <w:tc>
          <w:tcPr>
            <w:tcW w:w="850" w:type="dxa"/>
            <w:gridSpan w:val="2"/>
          </w:tcPr>
          <w:p w14:paraId="29F4FEB5" w14:textId="29F6B306" w:rsidR="00A372C9" w:rsidRPr="00073CFE" w:rsidRDefault="00A372C9" w:rsidP="00A372C9">
            <w:pPr>
              <w:jc w:val="both"/>
              <w:rPr>
                <w:ins w:id="51" w:author="Drahomíra Pavelková" w:date="2020-08-26T17:06:00Z"/>
                <w:color w:val="000000" w:themeColor="text1"/>
              </w:rPr>
            </w:pPr>
          </w:p>
        </w:tc>
        <w:tc>
          <w:tcPr>
            <w:tcW w:w="851" w:type="dxa"/>
          </w:tcPr>
          <w:p w14:paraId="36DC3255" w14:textId="28218BA3" w:rsidR="00A372C9" w:rsidRPr="00073CFE" w:rsidRDefault="00A372C9" w:rsidP="00A372C9">
            <w:pPr>
              <w:jc w:val="both"/>
              <w:rPr>
                <w:ins w:id="52" w:author="Drahomíra Pavelková" w:date="2020-08-26T17:06:00Z"/>
                <w:color w:val="000000" w:themeColor="text1"/>
              </w:rPr>
            </w:pPr>
          </w:p>
        </w:tc>
        <w:tc>
          <w:tcPr>
            <w:tcW w:w="709" w:type="dxa"/>
          </w:tcPr>
          <w:p w14:paraId="3883B2C8" w14:textId="5FD5CCE0" w:rsidR="00A372C9" w:rsidRPr="00073CFE" w:rsidRDefault="00A372C9" w:rsidP="00A372C9">
            <w:pPr>
              <w:jc w:val="both"/>
              <w:rPr>
                <w:ins w:id="53" w:author="Drahomíra Pavelková" w:date="2020-08-26T17:06:00Z"/>
                <w:color w:val="000000" w:themeColor="text1"/>
              </w:rPr>
            </w:pPr>
          </w:p>
        </w:tc>
        <w:tc>
          <w:tcPr>
            <w:tcW w:w="2618" w:type="dxa"/>
          </w:tcPr>
          <w:p w14:paraId="2F6E7C92" w14:textId="678E7971" w:rsidR="00A372C9" w:rsidRPr="00073CFE" w:rsidRDefault="00A372C9" w:rsidP="00A372C9">
            <w:pPr>
              <w:jc w:val="both"/>
              <w:rPr>
                <w:ins w:id="54" w:author="Drahomíra Pavelková" w:date="2020-08-26T17:06:00Z"/>
                <w:b/>
                <w:color w:val="000000" w:themeColor="text1"/>
              </w:rPr>
            </w:pPr>
          </w:p>
        </w:tc>
        <w:tc>
          <w:tcPr>
            <w:tcW w:w="642" w:type="dxa"/>
          </w:tcPr>
          <w:p w14:paraId="3CADC5AE" w14:textId="36DBB68A" w:rsidR="00A372C9" w:rsidRPr="00073CFE" w:rsidRDefault="00A372C9" w:rsidP="00A372C9">
            <w:pPr>
              <w:jc w:val="both"/>
              <w:rPr>
                <w:ins w:id="55" w:author="Drahomíra Pavelková" w:date="2020-08-26T17:06:00Z"/>
                <w:color w:val="000000" w:themeColor="text1"/>
              </w:rPr>
            </w:pPr>
          </w:p>
        </w:tc>
        <w:tc>
          <w:tcPr>
            <w:tcW w:w="814" w:type="dxa"/>
          </w:tcPr>
          <w:p w14:paraId="7185797A" w14:textId="1C24479B" w:rsidR="00A372C9" w:rsidRPr="00073CFE" w:rsidRDefault="00A372C9" w:rsidP="00A372C9">
            <w:pPr>
              <w:jc w:val="center"/>
              <w:rPr>
                <w:ins w:id="56" w:author="Drahomíra Pavelková" w:date="2020-08-26T17:06:00Z"/>
                <w:color w:val="000000" w:themeColor="text1"/>
              </w:rPr>
            </w:pPr>
          </w:p>
        </w:tc>
      </w:tr>
      <w:tr w:rsidR="00A372C9" w:rsidRPr="00073CFE" w14:paraId="10E073CC" w14:textId="77777777" w:rsidTr="00AF2A67">
        <w:trPr>
          <w:ins w:id="57" w:author="Drahomíra Pavelková" w:date="2020-08-26T17:06:00Z"/>
        </w:trPr>
        <w:tc>
          <w:tcPr>
            <w:tcW w:w="3227" w:type="dxa"/>
          </w:tcPr>
          <w:p w14:paraId="5055A123" w14:textId="1337254B" w:rsidR="00A372C9" w:rsidRPr="00073CFE" w:rsidRDefault="00A372C9" w:rsidP="00A372C9">
            <w:pPr>
              <w:rPr>
                <w:ins w:id="58" w:author="Drahomíra Pavelková" w:date="2020-08-26T17:06:00Z"/>
                <w:color w:val="000000" w:themeColor="text1"/>
              </w:rPr>
            </w:pPr>
            <w:ins w:id="59" w:author="Drahomíra Pavelková" w:date="2020-08-26T17:07:00Z">
              <w:r w:rsidRPr="00073CFE">
                <w:rPr>
                  <w:bCs/>
                  <w:color w:val="000000" w:themeColor="text1"/>
                </w:rPr>
                <w:t>Banking and Insurance II</w:t>
              </w:r>
            </w:ins>
          </w:p>
        </w:tc>
        <w:tc>
          <w:tcPr>
            <w:tcW w:w="850" w:type="dxa"/>
            <w:gridSpan w:val="2"/>
          </w:tcPr>
          <w:p w14:paraId="0013ADE9" w14:textId="459E6CBC" w:rsidR="00A372C9" w:rsidRPr="00073CFE" w:rsidRDefault="00A372C9" w:rsidP="00A372C9">
            <w:pPr>
              <w:jc w:val="both"/>
              <w:rPr>
                <w:ins w:id="60" w:author="Drahomíra Pavelková" w:date="2020-08-26T17:06:00Z"/>
                <w:color w:val="000000" w:themeColor="text1"/>
              </w:rPr>
            </w:pPr>
            <w:ins w:id="61" w:author="Drahomíra Pavelková" w:date="2020-08-26T17:07:00Z">
              <w:r w:rsidRPr="00073CFE">
                <w:rPr>
                  <w:color w:val="000000" w:themeColor="text1"/>
                </w:rPr>
                <w:t>26-0-13</w:t>
              </w:r>
            </w:ins>
          </w:p>
        </w:tc>
        <w:tc>
          <w:tcPr>
            <w:tcW w:w="851" w:type="dxa"/>
          </w:tcPr>
          <w:p w14:paraId="0E03703B" w14:textId="69BE54DE" w:rsidR="00A372C9" w:rsidRPr="00073CFE" w:rsidRDefault="00A372C9" w:rsidP="00A372C9">
            <w:pPr>
              <w:jc w:val="both"/>
              <w:rPr>
                <w:ins w:id="62" w:author="Drahomíra Pavelková" w:date="2020-08-26T17:06:00Z"/>
                <w:color w:val="000000" w:themeColor="text1"/>
              </w:rPr>
            </w:pPr>
            <w:ins w:id="63" w:author="Drahomíra Pavelková" w:date="2020-08-26T17:07:00Z">
              <w:r w:rsidRPr="00073CFE">
                <w:rPr>
                  <w:color w:val="000000" w:themeColor="text1"/>
                </w:rPr>
                <w:t>zp, zk</w:t>
              </w:r>
            </w:ins>
          </w:p>
        </w:tc>
        <w:tc>
          <w:tcPr>
            <w:tcW w:w="709" w:type="dxa"/>
          </w:tcPr>
          <w:p w14:paraId="34F53DD5" w14:textId="45CAAA0E" w:rsidR="00A372C9" w:rsidRPr="00073CFE" w:rsidRDefault="00A372C9" w:rsidP="00A372C9">
            <w:pPr>
              <w:jc w:val="both"/>
              <w:rPr>
                <w:ins w:id="64" w:author="Drahomíra Pavelková" w:date="2020-08-26T17:06:00Z"/>
                <w:color w:val="000000" w:themeColor="text1"/>
              </w:rPr>
            </w:pPr>
            <w:ins w:id="65" w:author="Drahomíra Pavelková" w:date="2020-08-26T17:07:00Z">
              <w:r w:rsidRPr="00073CFE">
                <w:rPr>
                  <w:color w:val="000000" w:themeColor="text1"/>
                </w:rPr>
                <w:t>4</w:t>
              </w:r>
            </w:ins>
          </w:p>
        </w:tc>
        <w:tc>
          <w:tcPr>
            <w:tcW w:w="2618" w:type="dxa"/>
          </w:tcPr>
          <w:p w14:paraId="0AEABA06" w14:textId="77777777" w:rsidR="00A372C9" w:rsidRPr="00073CFE" w:rsidRDefault="00A372C9" w:rsidP="00A372C9">
            <w:pPr>
              <w:rPr>
                <w:ins w:id="66" w:author="Drahomíra Pavelková" w:date="2020-08-26T17:07:00Z"/>
                <w:b/>
                <w:bCs/>
                <w:color w:val="000000" w:themeColor="text1"/>
              </w:rPr>
            </w:pPr>
            <w:ins w:id="67" w:author="Drahomíra Pavelková" w:date="2020-08-26T17:07:00Z">
              <w:r w:rsidRPr="00073CFE">
                <w:rPr>
                  <w:b/>
                  <w:bCs/>
                  <w:color w:val="000000" w:themeColor="text1"/>
                </w:rPr>
                <w:t xml:space="preserve">Ing. Mojmír Hampl, MSc., Ph.D. </w:t>
              </w:r>
            </w:ins>
          </w:p>
          <w:p w14:paraId="3F51F6EE" w14:textId="69EF30F9" w:rsidR="00A372C9" w:rsidRPr="00073CFE" w:rsidRDefault="00A372C9" w:rsidP="00A372C9">
            <w:pPr>
              <w:jc w:val="both"/>
              <w:rPr>
                <w:ins w:id="68" w:author="Drahomíra Pavelková" w:date="2020-08-26T17:06:00Z"/>
                <w:b/>
                <w:color w:val="000000" w:themeColor="text1"/>
              </w:rPr>
            </w:pPr>
            <w:ins w:id="69" w:author="Drahomíra Pavelková" w:date="2020-08-26T17:07:00Z">
              <w:r w:rsidRPr="00073CFE">
                <w:rPr>
                  <w:color w:val="000000" w:themeColor="text1"/>
                </w:rPr>
                <w:t>Hampl 100%</w:t>
              </w:r>
            </w:ins>
          </w:p>
        </w:tc>
        <w:tc>
          <w:tcPr>
            <w:tcW w:w="642" w:type="dxa"/>
          </w:tcPr>
          <w:p w14:paraId="467AD4F6" w14:textId="1836B486" w:rsidR="00A372C9" w:rsidRPr="00073CFE" w:rsidRDefault="00A372C9" w:rsidP="00A372C9">
            <w:pPr>
              <w:jc w:val="both"/>
              <w:rPr>
                <w:ins w:id="70" w:author="Drahomíra Pavelková" w:date="2020-08-26T17:06:00Z"/>
                <w:color w:val="000000" w:themeColor="text1"/>
              </w:rPr>
            </w:pPr>
            <w:ins w:id="71" w:author="Drahomíra Pavelková" w:date="2020-08-26T17:07:00Z">
              <w:r w:rsidRPr="00073CFE">
                <w:rPr>
                  <w:color w:val="000000" w:themeColor="text1"/>
                </w:rPr>
                <w:t>1/L</w:t>
              </w:r>
            </w:ins>
          </w:p>
        </w:tc>
        <w:tc>
          <w:tcPr>
            <w:tcW w:w="814" w:type="dxa"/>
          </w:tcPr>
          <w:p w14:paraId="7148CCA9" w14:textId="05B83A05" w:rsidR="00A372C9" w:rsidRPr="00073CFE" w:rsidRDefault="00A372C9" w:rsidP="00A372C9">
            <w:pPr>
              <w:jc w:val="center"/>
              <w:rPr>
                <w:ins w:id="72" w:author="Drahomíra Pavelková" w:date="2020-08-26T17:06:00Z"/>
                <w:color w:val="000000" w:themeColor="text1"/>
              </w:rPr>
            </w:pPr>
            <w:ins w:id="73" w:author="Drahomíra Pavelková" w:date="2020-08-26T17:07:00Z">
              <w:r w:rsidRPr="00073CFE">
                <w:rPr>
                  <w:color w:val="000000" w:themeColor="text1"/>
                </w:rPr>
                <w:t>P</w:t>
              </w:r>
            </w:ins>
          </w:p>
        </w:tc>
      </w:tr>
      <w:tr w:rsidR="00A372C9" w:rsidRPr="00073CFE" w14:paraId="57FA6E60" w14:textId="77777777" w:rsidTr="00AF2A67">
        <w:tc>
          <w:tcPr>
            <w:tcW w:w="3227" w:type="dxa"/>
          </w:tcPr>
          <w:p w14:paraId="7B29C923" w14:textId="77777777" w:rsidR="00A372C9" w:rsidRPr="00073CFE" w:rsidRDefault="00A372C9" w:rsidP="00A372C9">
            <w:pPr>
              <w:rPr>
                <w:bCs/>
                <w:color w:val="000000" w:themeColor="text1"/>
              </w:rPr>
            </w:pPr>
            <w:r w:rsidRPr="00073CFE">
              <w:rPr>
                <w:bCs/>
                <w:color w:val="000000" w:themeColor="text1"/>
              </w:rPr>
              <w:t xml:space="preserve">Tax System and Financial Law </w:t>
            </w:r>
          </w:p>
        </w:tc>
        <w:tc>
          <w:tcPr>
            <w:tcW w:w="850" w:type="dxa"/>
            <w:gridSpan w:val="2"/>
          </w:tcPr>
          <w:p w14:paraId="0D16498A"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2B0FF67F"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1E7024EE"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4F457A2E" w14:textId="77777777" w:rsidR="00A372C9" w:rsidRPr="00073CFE" w:rsidRDefault="00A372C9" w:rsidP="00A372C9">
            <w:pPr>
              <w:jc w:val="both"/>
              <w:rPr>
                <w:b/>
                <w:color w:val="000000" w:themeColor="text1"/>
              </w:rPr>
            </w:pPr>
            <w:r w:rsidRPr="00073CFE">
              <w:rPr>
                <w:b/>
                <w:color w:val="000000" w:themeColor="text1"/>
              </w:rPr>
              <w:t>Ing. Eva Kramná, Ph.D.</w:t>
            </w:r>
          </w:p>
          <w:p w14:paraId="376D07A2" w14:textId="77777777" w:rsidR="00A372C9" w:rsidRPr="00073CFE" w:rsidRDefault="00A372C9" w:rsidP="00A372C9">
            <w:pPr>
              <w:jc w:val="both"/>
              <w:rPr>
                <w:color w:val="000000" w:themeColor="text1"/>
              </w:rPr>
            </w:pPr>
            <w:r w:rsidRPr="00073CFE">
              <w:rPr>
                <w:color w:val="000000" w:themeColor="text1"/>
              </w:rPr>
              <w:t>Kramná 100%</w:t>
            </w:r>
          </w:p>
        </w:tc>
        <w:tc>
          <w:tcPr>
            <w:tcW w:w="642" w:type="dxa"/>
          </w:tcPr>
          <w:p w14:paraId="6CCAB248"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7266B98" w14:textId="77777777" w:rsidR="00A372C9" w:rsidRPr="00073CFE" w:rsidRDefault="00A372C9" w:rsidP="00A372C9">
            <w:pPr>
              <w:jc w:val="center"/>
              <w:rPr>
                <w:color w:val="000000" w:themeColor="text1"/>
              </w:rPr>
            </w:pPr>
            <w:r w:rsidRPr="00073CFE">
              <w:rPr>
                <w:color w:val="000000" w:themeColor="text1"/>
              </w:rPr>
              <w:t>PZ</w:t>
            </w:r>
          </w:p>
        </w:tc>
      </w:tr>
      <w:tr w:rsidR="00A372C9" w:rsidRPr="00073CFE" w14:paraId="20E84373" w14:textId="77777777" w:rsidTr="00AF2A67">
        <w:tc>
          <w:tcPr>
            <w:tcW w:w="3227" w:type="dxa"/>
          </w:tcPr>
          <w:p w14:paraId="3D692FA4" w14:textId="77777777" w:rsidR="00A372C9" w:rsidRPr="00073CFE" w:rsidRDefault="00A372C9" w:rsidP="00A372C9">
            <w:pPr>
              <w:rPr>
                <w:bCs/>
                <w:color w:val="000000" w:themeColor="text1"/>
              </w:rPr>
            </w:pPr>
            <w:r w:rsidRPr="00073CFE">
              <w:rPr>
                <w:bCs/>
                <w:color w:val="000000" w:themeColor="text1"/>
              </w:rPr>
              <w:t>Controlling</w:t>
            </w:r>
          </w:p>
        </w:tc>
        <w:tc>
          <w:tcPr>
            <w:tcW w:w="850" w:type="dxa"/>
            <w:gridSpan w:val="2"/>
          </w:tcPr>
          <w:p w14:paraId="07558D75" w14:textId="77777777" w:rsidR="00A372C9" w:rsidRPr="00073CFE" w:rsidRDefault="00A372C9" w:rsidP="00A372C9">
            <w:pPr>
              <w:jc w:val="both"/>
              <w:rPr>
                <w:color w:val="000000" w:themeColor="text1"/>
              </w:rPr>
            </w:pPr>
            <w:r w:rsidRPr="00073CFE">
              <w:rPr>
                <w:color w:val="000000" w:themeColor="text1"/>
              </w:rPr>
              <w:t>26-0-26</w:t>
            </w:r>
          </w:p>
        </w:tc>
        <w:tc>
          <w:tcPr>
            <w:tcW w:w="851" w:type="dxa"/>
          </w:tcPr>
          <w:p w14:paraId="7820840A"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127658DD"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613BD90B" w14:textId="77777777" w:rsidR="00A372C9" w:rsidRPr="00073CFE" w:rsidRDefault="00A372C9" w:rsidP="00A372C9">
            <w:pPr>
              <w:jc w:val="both"/>
              <w:rPr>
                <w:b/>
                <w:color w:val="000000" w:themeColor="text1"/>
              </w:rPr>
            </w:pPr>
            <w:r w:rsidRPr="00073CFE">
              <w:rPr>
                <w:b/>
                <w:color w:val="000000" w:themeColor="text1"/>
              </w:rPr>
              <w:t>doc. Ing. Petr Novák, Ph.D.</w:t>
            </w:r>
          </w:p>
          <w:p w14:paraId="50027521" w14:textId="77777777" w:rsidR="00A372C9" w:rsidRPr="00073CFE" w:rsidRDefault="00A372C9" w:rsidP="00A372C9">
            <w:pPr>
              <w:jc w:val="both"/>
              <w:rPr>
                <w:color w:val="000000" w:themeColor="text1"/>
              </w:rPr>
            </w:pPr>
            <w:r w:rsidRPr="00073CFE">
              <w:rPr>
                <w:color w:val="000000" w:themeColor="text1"/>
              </w:rPr>
              <w:t>Novák 60%</w:t>
            </w:r>
          </w:p>
          <w:p w14:paraId="09544FAE" w14:textId="77777777" w:rsidR="00A372C9" w:rsidRPr="00073CFE" w:rsidRDefault="00A372C9" w:rsidP="00A372C9">
            <w:pPr>
              <w:jc w:val="both"/>
              <w:rPr>
                <w:b/>
                <w:color w:val="000000" w:themeColor="text1"/>
              </w:rPr>
            </w:pPr>
            <w:r w:rsidRPr="00073CFE">
              <w:rPr>
                <w:color w:val="000000" w:themeColor="text1"/>
              </w:rPr>
              <w:t>Zámečník 40%</w:t>
            </w:r>
          </w:p>
        </w:tc>
        <w:tc>
          <w:tcPr>
            <w:tcW w:w="642" w:type="dxa"/>
          </w:tcPr>
          <w:p w14:paraId="02816DC7"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A5D1B2C" w14:textId="77777777" w:rsidR="00A372C9" w:rsidRPr="00073CFE" w:rsidRDefault="00A372C9" w:rsidP="00A372C9">
            <w:pPr>
              <w:jc w:val="center"/>
              <w:rPr>
                <w:color w:val="000000" w:themeColor="text1"/>
              </w:rPr>
            </w:pPr>
            <w:r w:rsidRPr="00073CFE">
              <w:rPr>
                <w:color w:val="000000" w:themeColor="text1"/>
              </w:rPr>
              <w:t>PZ</w:t>
            </w:r>
          </w:p>
        </w:tc>
      </w:tr>
      <w:tr w:rsidR="00A372C9" w:rsidRPr="00073CFE" w14:paraId="2D69A3A5" w14:textId="77777777" w:rsidTr="00AF2A67">
        <w:tc>
          <w:tcPr>
            <w:tcW w:w="3227" w:type="dxa"/>
          </w:tcPr>
          <w:p w14:paraId="097062CE" w14:textId="77777777" w:rsidR="00A372C9" w:rsidRPr="00073CFE" w:rsidRDefault="00A372C9" w:rsidP="00A372C9">
            <w:pPr>
              <w:rPr>
                <w:bCs/>
                <w:color w:val="000000" w:themeColor="text1"/>
              </w:rPr>
            </w:pPr>
            <w:r w:rsidRPr="00073CFE">
              <w:rPr>
                <w:bCs/>
                <w:color w:val="000000" w:themeColor="text1"/>
              </w:rPr>
              <w:t>Financial Reporting and Audit</w:t>
            </w:r>
          </w:p>
        </w:tc>
        <w:tc>
          <w:tcPr>
            <w:tcW w:w="850" w:type="dxa"/>
            <w:gridSpan w:val="2"/>
          </w:tcPr>
          <w:p w14:paraId="378B2C03"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71244B40"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1867C020"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5F42586D" w14:textId="77777777" w:rsidR="00A372C9" w:rsidRPr="00073CFE" w:rsidRDefault="00A372C9" w:rsidP="00A372C9">
            <w:pPr>
              <w:jc w:val="both"/>
              <w:rPr>
                <w:b/>
                <w:color w:val="000000" w:themeColor="text1"/>
              </w:rPr>
            </w:pPr>
            <w:r w:rsidRPr="00073CFE">
              <w:rPr>
                <w:b/>
                <w:color w:val="000000" w:themeColor="text1"/>
              </w:rPr>
              <w:t>Ing. Milana Otrusinová, Ph.D.</w:t>
            </w:r>
          </w:p>
          <w:p w14:paraId="0F472E69" w14:textId="77777777" w:rsidR="00A372C9" w:rsidRPr="00073CFE" w:rsidRDefault="00A372C9" w:rsidP="00A372C9">
            <w:pPr>
              <w:jc w:val="both"/>
              <w:rPr>
                <w:bCs/>
                <w:color w:val="000000" w:themeColor="text1"/>
              </w:rPr>
            </w:pPr>
            <w:r w:rsidRPr="00073CFE">
              <w:rPr>
                <w:bCs/>
                <w:color w:val="000000" w:themeColor="text1"/>
              </w:rPr>
              <w:t>Otrusinová 100%</w:t>
            </w:r>
          </w:p>
        </w:tc>
        <w:tc>
          <w:tcPr>
            <w:tcW w:w="642" w:type="dxa"/>
          </w:tcPr>
          <w:p w14:paraId="38CC1955"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08F4ABA6" w14:textId="77777777" w:rsidR="00A372C9" w:rsidRPr="00073CFE" w:rsidRDefault="00A372C9" w:rsidP="00A372C9">
            <w:pPr>
              <w:jc w:val="center"/>
              <w:rPr>
                <w:color w:val="000000" w:themeColor="text1"/>
              </w:rPr>
            </w:pPr>
            <w:r w:rsidRPr="00073CFE">
              <w:rPr>
                <w:color w:val="000000" w:themeColor="text1"/>
              </w:rPr>
              <w:t>P</w:t>
            </w:r>
          </w:p>
        </w:tc>
      </w:tr>
      <w:tr w:rsidR="00A372C9" w:rsidRPr="00073CFE" w14:paraId="4E7805FE" w14:textId="77777777" w:rsidTr="00AF2A67">
        <w:tc>
          <w:tcPr>
            <w:tcW w:w="9711" w:type="dxa"/>
            <w:gridSpan w:val="8"/>
            <w:shd w:val="clear" w:color="auto" w:fill="C5E0B3" w:themeFill="accent6" w:themeFillTint="66"/>
          </w:tcPr>
          <w:p w14:paraId="48B7CE74" w14:textId="77777777" w:rsidR="00A372C9" w:rsidRPr="00073CFE" w:rsidRDefault="00A372C9" w:rsidP="00A372C9">
            <w:pPr>
              <w:jc w:val="center"/>
              <w:rPr>
                <w:color w:val="000000" w:themeColor="text1"/>
              </w:rPr>
            </w:pPr>
            <w:r w:rsidRPr="00073CFE">
              <w:rPr>
                <w:b/>
                <w:color w:val="000000" w:themeColor="text1"/>
              </w:rPr>
              <w:t>Povinné předměty specializace Financial Markets and Technologies</w:t>
            </w:r>
          </w:p>
        </w:tc>
      </w:tr>
      <w:tr w:rsidR="00A372C9" w:rsidRPr="00073CFE" w14:paraId="48905B3B" w14:textId="77777777" w:rsidTr="00AF2A67">
        <w:tc>
          <w:tcPr>
            <w:tcW w:w="3227" w:type="dxa"/>
          </w:tcPr>
          <w:p w14:paraId="6D8AB08C" w14:textId="77777777" w:rsidR="00A372C9" w:rsidRPr="00E90B76" w:rsidRDefault="00A372C9" w:rsidP="00A372C9">
            <w:pPr>
              <w:rPr>
                <w:bCs/>
                <w:color w:val="000000" w:themeColor="text1"/>
              </w:rPr>
            </w:pPr>
            <w:r w:rsidRPr="00E90B76">
              <w:rPr>
                <w:bCs/>
                <w:color w:val="000000" w:themeColor="text1"/>
              </w:rPr>
              <w:t>Portfolio Management</w:t>
            </w:r>
          </w:p>
        </w:tc>
        <w:tc>
          <w:tcPr>
            <w:tcW w:w="850" w:type="dxa"/>
            <w:gridSpan w:val="2"/>
          </w:tcPr>
          <w:p w14:paraId="7CA3CB70" w14:textId="77777777" w:rsidR="00A372C9" w:rsidRPr="00E90B76" w:rsidRDefault="00A372C9" w:rsidP="00A372C9">
            <w:pPr>
              <w:jc w:val="both"/>
              <w:rPr>
                <w:color w:val="000000" w:themeColor="text1"/>
              </w:rPr>
            </w:pPr>
            <w:r w:rsidRPr="00E90B76">
              <w:rPr>
                <w:color w:val="000000" w:themeColor="text1"/>
              </w:rPr>
              <w:t>26-0-26</w:t>
            </w:r>
          </w:p>
        </w:tc>
        <w:tc>
          <w:tcPr>
            <w:tcW w:w="851" w:type="dxa"/>
          </w:tcPr>
          <w:p w14:paraId="32C08D23" w14:textId="77777777" w:rsidR="00A372C9" w:rsidRPr="00E90B76" w:rsidRDefault="00A372C9" w:rsidP="00A372C9">
            <w:pPr>
              <w:jc w:val="both"/>
              <w:rPr>
                <w:color w:val="000000" w:themeColor="text1"/>
              </w:rPr>
            </w:pPr>
            <w:r w:rsidRPr="00E90B76">
              <w:rPr>
                <w:color w:val="000000" w:themeColor="text1"/>
              </w:rPr>
              <w:t>z, zk</w:t>
            </w:r>
          </w:p>
        </w:tc>
        <w:tc>
          <w:tcPr>
            <w:tcW w:w="709" w:type="dxa"/>
          </w:tcPr>
          <w:p w14:paraId="1FF33E86" w14:textId="77777777" w:rsidR="00A372C9" w:rsidRPr="00E90B76" w:rsidRDefault="00A372C9" w:rsidP="00A372C9">
            <w:pPr>
              <w:jc w:val="both"/>
              <w:rPr>
                <w:color w:val="000000" w:themeColor="text1"/>
              </w:rPr>
            </w:pPr>
            <w:r w:rsidRPr="00E90B76">
              <w:rPr>
                <w:color w:val="000000" w:themeColor="text1"/>
              </w:rPr>
              <w:t>5</w:t>
            </w:r>
          </w:p>
        </w:tc>
        <w:tc>
          <w:tcPr>
            <w:tcW w:w="2618" w:type="dxa"/>
          </w:tcPr>
          <w:p w14:paraId="51B2671B" w14:textId="77777777" w:rsidR="00A372C9" w:rsidRPr="00E90B76" w:rsidRDefault="00A372C9" w:rsidP="00A372C9">
            <w:pPr>
              <w:jc w:val="both"/>
              <w:rPr>
                <w:b/>
                <w:color w:val="000000" w:themeColor="text1"/>
              </w:rPr>
            </w:pPr>
            <w:r w:rsidRPr="00E90B76">
              <w:rPr>
                <w:b/>
                <w:color w:val="000000" w:themeColor="text1"/>
              </w:rPr>
              <w:t>Ing. Jana Vychytilová, Ph.D.</w:t>
            </w:r>
          </w:p>
          <w:p w14:paraId="442A5B23" w14:textId="77777777" w:rsidR="00A372C9" w:rsidRPr="00E90B76" w:rsidRDefault="00A372C9" w:rsidP="00A372C9">
            <w:pPr>
              <w:jc w:val="both"/>
              <w:rPr>
                <w:color w:val="000000" w:themeColor="text1"/>
              </w:rPr>
            </w:pPr>
            <w:r w:rsidRPr="00E90B76">
              <w:rPr>
                <w:color w:val="000000" w:themeColor="text1"/>
              </w:rPr>
              <w:t>Vychytilová 100%</w:t>
            </w:r>
          </w:p>
        </w:tc>
        <w:tc>
          <w:tcPr>
            <w:tcW w:w="642" w:type="dxa"/>
          </w:tcPr>
          <w:p w14:paraId="27F72FDF" w14:textId="77777777" w:rsidR="00A372C9" w:rsidRPr="00E90B76" w:rsidRDefault="00A372C9" w:rsidP="00A372C9">
            <w:pPr>
              <w:jc w:val="both"/>
              <w:rPr>
                <w:color w:val="000000" w:themeColor="text1"/>
              </w:rPr>
            </w:pPr>
            <w:r w:rsidRPr="00E90B76">
              <w:rPr>
                <w:color w:val="000000" w:themeColor="text1"/>
              </w:rPr>
              <w:t>1/Z</w:t>
            </w:r>
          </w:p>
        </w:tc>
        <w:tc>
          <w:tcPr>
            <w:tcW w:w="814" w:type="dxa"/>
          </w:tcPr>
          <w:p w14:paraId="50F455E7" w14:textId="77777777" w:rsidR="00A372C9" w:rsidRPr="00073CFE" w:rsidRDefault="00A372C9" w:rsidP="00A372C9">
            <w:pPr>
              <w:jc w:val="center"/>
              <w:rPr>
                <w:color w:val="000000" w:themeColor="text1"/>
              </w:rPr>
            </w:pPr>
            <w:r w:rsidRPr="00E90B76">
              <w:rPr>
                <w:color w:val="000000" w:themeColor="text1"/>
              </w:rPr>
              <w:t>PZ</w:t>
            </w:r>
          </w:p>
        </w:tc>
      </w:tr>
      <w:tr w:rsidR="00A372C9" w:rsidRPr="00073CFE" w14:paraId="1539934F" w14:textId="77777777" w:rsidTr="00AF2A67">
        <w:trPr>
          <w:ins w:id="74" w:author="Drahomíra Pavelková" w:date="2020-08-26T16:22:00Z"/>
        </w:trPr>
        <w:tc>
          <w:tcPr>
            <w:tcW w:w="3227" w:type="dxa"/>
          </w:tcPr>
          <w:p w14:paraId="49169352" w14:textId="2C308DC5" w:rsidR="00A372C9" w:rsidRPr="00E90B76" w:rsidRDefault="00A372C9" w:rsidP="00A372C9">
            <w:pPr>
              <w:rPr>
                <w:ins w:id="75" w:author="Drahomíra Pavelková" w:date="2020-08-26T16:22:00Z"/>
                <w:bCs/>
                <w:color w:val="000000" w:themeColor="text1"/>
              </w:rPr>
            </w:pPr>
            <w:ins w:id="76" w:author="Drahomíra Pavelková" w:date="2020-08-26T16:22:00Z">
              <w:r w:rsidRPr="00073CFE">
                <w:rPr>
                  <w:bCs/>
                  <w:color w:val="000000" w:themeColor="text1"/>
                </w:rPr>
                <w:t>Banking and Insurance II</w:t>
              </w:r>
            </w:ins>
          </w:p>
        </w:tc>
        <w:tc>
          <w:tcPr>
            <w:tcW w:w="850" w:type="dxa"/>
            <w:gridSpan w:val="2"/>
          </w:tcPr>
          <w:p w14:paraId="021E8C21" w14:textId="5DBB999A" w:rsidR="00A372C9" w:rsidRPr="00E90B76" w:rsidRDefault="00A372C9" w:rsidP="00A372C9">
            <w:pPr>
              <w:jc w:val="both"/>
              <w:rPr>
                <w:ins w:id="77" w:author="Drahomíra Pavelková" w:date="2020-08-26T16:22:00Z"/>
                <w:color w:val="000000" w:themeColor="text1"/>
              </w:rPr>
            </w:pPr>
            <w:ins w:id="78" w:author="Drahomíra Pavelková" w:date="2020-08-26T16:22:00Z">
              <w:r w:rsidRPr="00073CFE">
                <w:rPr>
                  <w:color w:val="000000" w:themeColor="text1"/>
                </w:rPr>
                <w:t>26-0-13</w:t>
              </w:r>
            </w:ins>
          </w:p>
        </w:tc>
        <w:tc>
          <w:tcPr>
            <w:tcW w:w="851" w:type="dxa"/>
          </w:tcPr>
          <w:p w14:paraId="68F29192" w14:textId="01009D63" w:rsidR="00A372C9" w:rsidRPr="00E90B76" w:rsidRDefault="00A372C9" w:rsidP="00A372C9">
            <w:pPr>
              <w:jc w:val="both"/>
              <w:rPr>
                <w:ins w:id="79" w:author="Drahomíra Pavelková" w:date="2020-08-26T16:22:00Z"/>
                <w:color w:val="000000" w:themeColor="text1"/>
              </w:rPr>
            </w:pPr>
            <w:ins w:id="80" w:author="Drahomíra Pavelková" w:date="2020-08-26T16:22:00Z">
              <w:r w:rsidRPr="00073CFE">
                <w:rPr>
                  <w:color w:val="000000" w:themeColor="text1"/>
                </w:rPr>
                <w:t>zp, zk</w:t>
              </w:r>
            </w:ins>
          </w:p>
        </w:tc>
        <w:tc>
          <w:tcPr>
            <w:tcW w:w="709" w:type="dxa"/>
          </w:tcPr>
          <w:p w14:paraId="3CC7881A" w14:textId="0FA29CC9" w:rsidR="00A372C9" w:rsidRPr="00E90B76" w:rsidRDefault="00A372C9" w:rsidP="00A372C9">
            <w:pPr>
              <w:jc w:val="both"/>
              <w:rPr>
                <w:ins w:id="81" w:author="Drahomíra Pavelková" w:date="2020-08-26T16:22:00Z"/>
                <w:color w:val="000000" w:themeColor="text1"/>
              </w:rPr>
            </w:pPr>
            <w:ins w:id="82" w:author="Drahomíra Pavelková" w:date="2020-08-26T16:22:00Z">
              <w:r w:rsidRPr="00073CFE">
                <w:rPr>
                  <w:color w:val="000000" w:themeColor="text1"/>
                </w:rPr>
                <w:t>4</w:t>
              </w:r>
            </w:ins>
          </w:p>
        </w:tc>
        <w:tc>
          <w:tcPr>
            <w:tcW w:w="2618" w:type="dxa"/>
          </w:tcPr>
          <w:p w14:paraId="6C6578E0" w14:textId="77777777" w:rsidR="00A372C9" w:rsidRPr="00073CFE" w:rsidRDefault="00A372C9" w:rsidP="00A372C9">
            <w:pPr>
              <w:rPr>
                <w:ins w:id="83" w:author="Drahomíra Pavelková" w:date="2020-08-26T16:22:00Z"/>
                <w:b/>
                <w:bCs/>
                <w:color w:val="000000" w:themeColor="text1"/>
              </w:rPr>
            </w:pPr>
            <w:ins w:id="84" w:author="Drahomíra Pavelková" w:date="2020-08-26T16:22:00Z">
              <w:r w:rsidRPr="00073CFE">
                <w:rPr>
                  <w:b/>
                  <w:bCs/>
                  <w:color w:val="000000" w:themeColor="text1"/>
                </w:rPr>
                <w:t xml:space="preserve">Ing. Mojmír Hampl, MSc., Ph.D. </w:t>
              </w:r>
            </w:ins>
          </w:p>
          <w:p w14:paraId="4DBD13CD" w14:textId="0BDB1503" w:rsidR="00A372C9" w:rsidRPr="00E90B76" w:rsidRDefault="00A372C9" w:rsidP="00A372C9">
            <w:pPr>
              <w:jc w:val="both"/>
              <w:rPr>
                <w:ins w:id="85" w:author="Drahomíra Pavelková" w:date="2020-08-26T16:22:00Z"/>
                <w:b/>
                <w:color w:val="000000" w:themeColor="text1"/>
              </w:rPr>
            </w:pPr>
            <w:ins w:id="86" w:author="Drahomíra Pavelková" w:date="2020-08-26T16:22:00Z">
              <w:r w:rsidRPr="00073CFE">
                <w:rPr>
                  <w:color w:val="000000" w:themeColor="text1"/>
                </w:rPr>
                <w:t>Hampl 100%</w:t>
              </w:r>
            </w:ins>
          </w:p>
        </w:tc>
        <w:tc>
          <w:tcPr>
            <w:tcW w:w="642" w:type="dxa"/>
          </w:tcPr>
          <w:p w14:paraId="69AD8ED0" w14:textId="6EC1D80C" w:rsidR="00A372C9" w:rsidRPr="00E90B76" w:rsidRDefault="00A372C9" w:rsidP="00A372C9">
            <w:pPr>
              <w:jc w:val="both"/>
              <w:rPr>
                <w:ins w:id="87" w:author="Drahomíra Pavelková" w:date="2020-08-26T16:22:00Z"/>
                <w:color w:val="000000" w:themeColor="text1"/>
              </w:rPr>
            </w:pPr>
            <w:ins w:id="88" w:author="Drahomíra Pavelková" w:date="2020-08-26T16:22:00Z">
              <w:r w:rsidRPr="00073CFE">
                <w:rPr>
                  <w:color w:val="000000" w:themeColor="text1"/>
                </w:rPr>
                <w:t>1/L</w:t>
              </w:r>
            </w:ins>
          </w:p>
        </w:tc>
        <w:tc>
          <w:tcPr>
            <w:tcW w:w="814" w:type="dxa"/>
          </w:tcPr>
          <w:p w14:paraId="424CBE9E" w14:textId="1D8A3AE6" w:rsidR="00A372C9" w:rsidRPr="00E90B76" w:rsidRDefault="00A372C9" w:rsidP="00A372C9">
            <w:pPr>
              <w:jc w:val="center"/>
              <w:rPr>
                <w:ins w:id="89" w:author="Drahomíra Pavelková" w:date="2020-08-26T16:22:00Z"/>
                <w:color w:val="000000" w:themeColor="text1"/>
              </w:rPr>
            </w:pPr>
            <w:ins w:id="90" w:author="Drahomíra Pavelková" w:date="2020-08-26T16:22:00Z">
              <w:r w:rsidRPr="00073CFE">
                <w:rPr>
                  <w:color w:val="000000" w:themeColor="text1"/>
                </w:rPr>
                <w:t>PZ</w:t>
              </w:r>
            </w:ins>
          </w:p>
        </w:tc>
      </w:tr>
      <w:tr w:rsidR="00A372C9" w:rsidRPr="00073CFE" w14:paraId="1CD938ED" w14:textId="77777777" w:rsidTr="00AF2A67">
        <w:tc>
          <w:tcPr>
            <w:tcW w:w="3227" w:type="dxa"/>
          </w:tcPr>
          <w:p w14:paraId="6508B7E1" w14:textId="77777777" w:rsidR="00A372C9" w:rsidRPr="00073CFE" w:rsidRDefault="00A372C9" w:rsidP="00A372C9">
            <w:pPr>
              <w:rPr>
                <w:color w:val="000000" w:themeColor="text1"/>
              </w:rPr>
            </w:pPr>
            <w:r w:rsidRPr="00073CFE">
              <w:rPr>
                <w:color w:val="000000" w:themeColor="text1"/>
              </w:rPr>
              <w:t>Risk Management</w:t>
            </w:r>
            <w:r w:rsidRPr="00073CFE">
              <w:rPr>
                <w:i/>
                <w:color w:val="000000" w:themeColor="text1"/>
              </w:rPr>
              <w:t xml:space="preserve">  </w:t>
            </w:r>
          </w:p>
        </w:tc>
        <w:tc>
          <w:tcPr>
            <w:tcW w:w="850" w:type="dxa"/>
            <w:gridSpan w:val="2"/>
          </w:tcPr>
          <w:p w14:paraId="1A831D97"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3312DE15"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75DE9641"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77373884" w14:textId="77777777" w:rsidR="00A372C9" w:rsidRPr="00073CFE" w:rsidRDefault="00A372C9" w:rsidP="00A372C9">
            <w:pPr>
              <w:jc w:val="both"/>
              <w:rPr>
                <w:b/>
                <w:color w:val="000000" w:themeColor="text1"/>
              </w:rPr>
            </w:pPr>
            <w:r w:rsidRPr="00073CFE">
              <w:rPr>
                <w:b/>
                <w:color w:val="000000" w:themeColor="text1"/>
              </w:rPr>
              <w:t>Ing. Lubor Homolka, Ph.D.</w:t>
            </w:r>
          </w:p>
          <w:p w14:paraId="1C80185E" w14:textId="77777777" w:rsidR="00A372C9" w:rsidRPr="00073CFE" w:rsidRDefault="00A372C9" w:rsidP="00A372C9">
            <w:pPr>
              <w:jc w:val="both"/>
              <w:rPr>
                <w:color w:val="000000" w:themeColor="text1"/>
              </w:rPr>
            </w:pPr>
            <w:r w:rsidRPr="00073CFE">
              <w:rPr>
                <w:color w:val="000000" w:themeColor="text1"/>
              </w:rPr>
              <w:t>Homolka 60%</w:t>
            </w:r>
          </w:p>
          <w:p w14:paraId="79337DBA" w14:textId="77777777" w:rsidR="00A372C9" w:rsidRPr="00073CFE" w:rsidRDefault="00A372C9" w:rsidP="00A372C9">
            <w:pPr>
              <w:jc w:val="both"/>
              <w:rPr>
                <w:color w:val="000000" w:themeColor="text1"/>
              </w:rPr>
            </w:pPr>
            <w:r w:rsidRPr="00073CFE">
              <w:rPr>
                <w:color w:val="000000" w:themeColor="text1"/>
              </w:rPr>
              <w:t>Kolčavová 40%</w:t>
            </w:r>
          </w:p>
        </w:tc>
        <w:tc>
          <w:tcPr>
            <w:tcW w:w="642" w:type="dxa"/>
          </w:tcPr>
          <w:p w14:paraId="476B2F86"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760AF155" w14:textId="77777777" w:rsidR="00A372C9" w:rsidRPr="00073CFE" w:rsidRDefault="00A372C9" w:rsidP="00A372C9">
            <w:pPr>
              <w:jc w:val="center"/>
              <w:rPr>
                <w:color w:val="000000" w:themeColor="text1"/>
              </w:rPr>
            </w:pPr>
            <w:r w:rsidRPr="00073CFE">
              <w:rPr>
                <w:color w:val="000000" w:themeColor="text1"/>
              </w:rPr>
              <w:t>P</w:t>
            </w:r>
          </w:p>
        </w:tc>
      </w:tr>
      <w:tr w:rsidR="00A372C9" w:rsidRPr="00073CFE" w14:paraId="195D1E91" w14:textId="77777777" w:rsidTr="00AF2A67">
        <w:tc>
          <w:tcPr>
            <w:tcW w:w="3227" w:type="dxa"/>
          </w:tcPr>
          <w:p w14:paraId="54699711" w14:textId="77777777" w:rsidR="00A372C9" w:rsidRPr="00073CFE" w:rsidRDefault="00A372C9" w:rsidP="00A372C9">
            <w:pPr>
              <w:rPr>
                <w:bCs/>
                <w:color w:val="000000" w:themeColor="text1"/>
              </w:rPr>
            </w:pPr>
            <w:r w:rsidRPr="00073CFE">
              <w:rPr>
                <w:bCs/>
                <w:color w:val="000000" w:themeColor="text1"/>
              </w:rPr>
              <w:t>Behavioral Finance</w:t>
            </w:r>
          </w:p>
        </w:tc>
        <w:tc>
          <w:tcPr>
            <w:tcW w:w="850" w:type="dxa"/>
            <w:gridSpan w:val="2"/>
          </w:tcPr>
          <w:p w14:paraId="71D53F24"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1CE42B5C" w14:textId="77777777" w:rsidR="00A372C9" w:rsidRPr="00073CFE" w:rsidRDefault="00A372C9" w:rsidP="00A372C9">
            <w:pPr>
              <w:rPr>
                <w:color w:val="000000" w:themeColor="text1"/>
              </w:rPr>
            </w:pPr>
            <w:r w:rsidRPr="00073CFE">
              <w:rPr>
                <w:color w:val="000000" w:themeColor="text1"/>
              </w:rPr>
              <w:t>zp, zk</w:t>
            </w:r>
          </w:p>
        </w:tc>
        <w:tc>
          <w:tcPr>
            <w:tcW w:w="709" w:type="dxa"/>
          </w:tcPr>
          <w:p w14:paraId="786035D2"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1DFDAB7B" w14:textId="77777777" w:rsidR="00A372C9" w:rsidRPr="00073CFE" w:rsidRDefault="00A372C9" w:rsidP="00A372C9">
            <w:pPr>
              <w:jc w:val="both"/>
              <w:rPr>
                <w:b/>
                <w:color w:val="000000" w:themeColor="text1"/>
              </w:rPr>
            </w:pPr>
            <w:r w:rsidRPr="00073CFE">
              <w:rPr>
                <w:b/>
                <w:color w:val="000000" w:themeColor="text1"/>
              </w:rPr>
              <w:t>Ing. Jana Vychytilová, Ph.D.</w:t>
            </w:r>
          </w:p>
          <w:p w14:paraId="27A860A2" w14:textId="77777777" w:rsidR="00A372C9" w:rsidRPr="00073CFE" w:rsidRDefault="00A372C9" w:rsidP="00A372C9">
            <w:pPr>
              <w:rPr>
                <w:b/>
                <w:color w:val="000000" w:themeColor="text1"/>
              </w:rPr>
            </w:pPr>
            <w:r w:rsidRPr="00073CFE">
              <w:rPr>
                <w:color w:val="000000" w:themeColor="text1"/>
              </w:rPr>
              <w:t>Vychytilová 100%</w:t>
            </w:r>
          </w:p>
        </w:tc>
        <w:tc>
          <w:tcPr>
            <w:tcW w:w="642" w:type="dxa"/>
          </w:tcPr>
          <w:p w14:paraId="018FDD41" w14:textId="77777777" w:rsidR="00A372C9" w:rsidRPr="00073CFE" w:rsidRDefault="00A372C9" w:rsidP="00A372C9">
            <w:pPr>
              <w:jc w:val="both"/>
              <w:rPr>
                <w:color w:val="000000" w:themeColor="text1"/>
              </w:rPr>
            </w:pPr>
            <w:r>
              <w:rPr>
                <w:color w:val="000000" w:themeColor="text1"/>
              </w:rPr>
              <w:t>2/Z</w:t>
            </w:r>
          </w:p>
        </w:tc>
        <w:tc>
          <w:tcPr>
            <w:tcW w:w="814" w:type="dxa"/>
          </w:tcPr>
          <w:p w14:paraId="0727B526" w14:textId="23436B99" w:rsidR="00A372C9" w:rsidRPr="00073CFE" w:rsidRDefault="00A372C9" w:rsidP="00A372C9">
            <w:pPr>
              <w:jc w:val="center"/>
              <w:rPr>
                <w:color w:val="000000" w:themeColor="text1"/>
              </w:rPr>
            </w:pPr>
            <w:r w:rsidRPr="00073CFE">
              <w:rPr>
                <w:color w:val="000000" w:themeColor="text1"/>
              </w:rPr>
              <w:t>PZ</w:t>
            </w:r>
          </w:p>
        </w:tc>
      </w:tr>
      <w:tr w:rsidR="00A372C9" w:rsidRPr="00073CFE" w14:paraId="6D669EE3" w14:textId="77777777" w:rsidTr="00AF2A67">
        <w:tc>
          <w:tcPr>
            <w:tcW w:w="3227" w:type="dxa"/>
          </w:tcPr>
          <w:p w14:paraId="246A62A7" w14:textId="77777777" w:rsidR="00A372C9" w:rsidRPr="00073CFE" w:rsidRDefault="00A372C9" w:rsidP="00A372C9">
            <w:pPr>
              <w:rPr>
                <w:color w:val="000000" w:themeColor="text1"/>
              </w:rPr>
            </w:pPr>
            <w:r w:rsidRPr="00073CFE">
              <w:rPr>
                <w:color w:val="000000" w:themeColor="text1"/>
              </w:rPr>
              <w:t>Digital Economy</w:t>
            </w:r>
          </w:p>
        </w:tc>
        <w:tc>
          <w:tcPr>
            <w:tcW w:w="850" w:type="dxa"/>
            <w:gridSpan w:val="2"/>
          </w:tcPr>
          <w:p w14:paraId="205764D1" w14:textId="77777777" w:rsidR="00A372C9" w:rsidRPr="00073CFE" w:rsidRDefault="00A372C9" w:rsidP="00A372C9">
            <w:pPr>
              <w:jc w:val="both"/>
              <w:rPr>
                <w:color w:val="000000" w:themeColor="text1"/>
              </w:rPr>
            </w:pPr>
            <w:r w:rsidRPr="00073CFE">
              <w:rPr>
                <w:color w:val="000000" w:themeColor="text1"/>
              </w:rPr>
              <w:t>26-0-0</w:t>
            </w:r>
          </w:p>
        </w:tc>
        <w:tc>
          <w:tcPr>
            <w:tcW w:w="851" w:type="dxa"/>
          </w:tcPr>
          <w:p w14:paraId="53C37456" w14:textId="77777777" w:rsidR="00A372C9" w:rsidRPr="00073CFE" w:rsidRDefault="00A372C9" w:rsidP="00A372C9">
            <w:pPr>
              <w:jc w:val="both"/>
              <w:rPr>
                <w:color w:val="000000" w:themeColor="text1"/>
              </w:rPr>
            </w:pPr>
            <w:r w:rsidRPr="00073CFE">
              <w:rPr>
                <w:color w:val="000000" w:themeColor="text1"/>
              </w:rPr>
              <w:t>z, zk</w:t>
            </w:r>
          </w:p>
        </w:tc>
        <w:tc>
          <w:tcPr>
            <w:tcW w:w="709" w:type="dxa"/>
          </w:tcPr>
          <w:p w14:paraId="0C52F79A"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65F17D66" w14:textId="77777777" w:rsidR="00A372C9" w:rsidRPr="00073CFE" w:rsidRDefault="00A372C9" w:rsidP="00A372C9">
            <w:pPr>
              <w:jc w:val="both"/>
              <w:rPr>
                <w:b/>
                <w:bCs/>
                <w:color w:val="000000" w:themeColor="text1"/>
              </w:rPr>
            </w:pPr>
            <w:r w:rsidRPr="00073CFE">
              <w:rPr>
                <w:b/>
                <w:bCs/>
                <w:color w:val="000000" w:themeColor="text1"/>
              </w:rPr>
              <w:t>Ing. Martin Mikeska, Ph.D.</w:t>
            </w:r>
          </w:p>
          <w:p w14:paraId="7C64A391" w14:textId="77777777" w:rsidR="00A372C9" w:rsidRPr="00073CFE" w:rsidRDefault="00A372C9" w:rsidP="00A372C9">
            <w:pPr>
              <w:jc w:val="both"/>
              <w:rPr>
                <w:color w:val="000000" w:themeColor="text1"/>
              </w:rPr>
            </w:pPr>
            <w:r w:rsidRPr="00073CFE">
              <w:rPr>
                <w:color w:val="000000" w:themeColor="text1"/>
              </w:rPr>
              <w:t>Mikeska 100%</w:t>
            </w:r>
          </w:p>
        </w:tc>
        <w:tc>
          <w:tcPr>
            <w:tcW w:w="642" w:type="dxa"/>
          </w:tcPr>
          <w:p w14:paraId="3BE3F8FF"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3D42A46" w14:textId="77777777" w:rsidR="00A372C9" w:rsidRPr="00073CFE" w:rsidRDefault="00A372C9" w:rsidP="00A372C9">
            <w:pPr>
              <w:jc w:val="center"/>
              <w:rPr>
                <w:color w:val="000000" w:themeColor="text1"/>
              </w:rPr>
            </w:pPr>
            <w:r w:rsidRPr="00073CFE">
              <w:rPr>
                <w:color w:val="000000" w:themeColor="text1"/>
              </w:rPr>
              <w:t>P</w:t>
            </w:r>
          </w:p>
        </w:tc>
      </w:tr>
      <w:tr w:rsidR="00A372C9" w:rsidRPr="00073CFE" w14:paraId="293389C7" w14:textId="77777777" w:rsidTr="00AF2A67">
        <w:trPr>
          <w:ins w:id="91" w:author="Drahomíra Pavelková" w:date="2020-08-26T17:04:00Z"/>
        </w:trPr>
        <w:tc>
          <w:tcPr>
            <w:tcW w:w="3227" w:type="dxa"/>
          </w:tcPr>
          <w:p w14:paraId="2421DC17" w14:textId="33FB0947" w:rsidR="00A372C9" w:rsidRPr="00073CFE" w:rsidRDefault="00A372C9" w:rsidP="00A372C9">
            <w:pPr>
              <w:rPr>
                <w:ins w:id="92" w:author="Drahomíra Pavelková" w:date="2020-08-26T17:04:00Z"/>
                <w:color w:val="000000" w:themeColor="text1"/>
              </w:rPr>
            </w:pPr>
            <w:ins w:id="93" w:author="Drahomíra Pavelková" w:date="2020-08-26T17:04:00Z">
              <w:r w:rsidRPr="00073CFE">
                <w:rPr>
                  <w:bCs/>
                  <w:color w:val="000000" w:themeColor="text1"/>
                </w:rPr>
                <w:t>Financial Lab</w:t>
              </w:r>
            </w:ins>
          </w:p>
        </w:tc>
        <w:tc>
          <w:tcPr>
            <w:tcW w:w="850" w:type="dxa"/>
            <w:gridSpan w:val="2"/>
          </w:tcPr>
          <w:p w14:paraId="42052CBC" w14:textId="3F1012AF" w:rsidR="00A372C9" w:rsidRPr="00073CFE" w:rsidRDefault="00A372C9" w:rsidP="00A372C9">
            <w:pPr>
              <w:jc w:val="both"/>
              <w:rPr>
                <w:ins w:id="94" w:author="Drahomíra Pavelková" w:date="2020-08-26T17:04:00Z"/>
                <w:color w:val="000000" w:themeColor="text1"/>
              </w:rPr>
            </w:pPr>
            <w:ins w:id="95" w:author="Drahomíra Pavelková" w:date="2020-08-26T17:04:00Z">
              <w:r w:rsidRPr="00073CFE">
                <w:rPr>
                  <w:color w:val="000000" w:themeColor="text1"/>
                </w:rPr>
                <w:t>0-0-</w:t>
              </w:r>
            </w:ins>
            <w:ins w:id="96" w:author="Drahomíra Pavelková" w:date="2020-08-26T17:22:00Z">
              <w:r w:rsidR="00C911C3">
                <w:rPr>
                  <w:color w:val="000000" w:themeColor="text1"/>
                </w:rPr>
                <w:t>39</w:t>
              </w:r>
            </w:ins>
          </w:p>
        </w:tc>
        <w:tc>
          <w:tcPr>
            <w:tcW w:w="851" w:type="dxa"/>
          </w:tcPr>
          <w:p w14:paraId="5B91F2A0" w14:textId="4A6B0480" w:rsidR="00A372C9" w:rsidRPr="00073CFE" w:rsidRDefault="00A372C9" w:rsidP="00A372C9">
            <w:pPr>
              <w:jc w:val="both"/>
              <w:rPr>
                <w:ins w:id="97" w:author="Drahomíra Pavelková" w:date="2020-08-26T17:04:00Z"/>
                <w:color w:val="000000" w:themeColor="text1"/>
              </w:rPr>
            </w:pPr>
            <w:ins w:id="98" w:author="Drahomíra Pavelková" w:date="2020-08-26T17:04:00Z">
              <w:r w:rsidRPr="00073CFE">
                <w:rPr>
                  <w:color w:val="000000" w:themeColor="text1"/>
                </w:rPr>
                <w:t>klz</w:t>
              </w:r>
            </w:ins>
          </w:p>
        </w:tc>
        <w:tc>
          <w:tcPr>
            <w:tcW w:w="709" w:type="dxa"/>
          </w:tcPr>
          <w:p w14:paraId="0915C529" w14:textId="00494595" w:rsidR="00A372C9" w:rsidRPr="00073CFE" w:rsidRDefault="00C911C3" w:rsidP="00A372C9">
            <w:pPr>
              <w:jc w:val="both"/>
              <w:rPr>
                <w:ins w:id="99" w:author="Drahomíra Pavelková" w:date="2020-08-26T17:04:00Z"/>
                <w:color w:val="000000" w:themeColor="text1"/>
              </w:rPr>
            </w:pPr>
            <w:ins w:id="100" w:author="Drahomíra Pavelková" w:date="2020-08-26T17:21:00Z">
              <w:r>
                <w:rPr>
                  <w:color w:val="000000" w:themeColor="text1"/>
                </w:rPr>
                <w:t>5</w:t>
              </w:r>
            </w:ins>
          </w:p>
        </w:tc>
        <w:tc>
          <w:tcPr>
            <w:tcW w:w="2618" w:type="dxa"/>
          </w:tcPr>
          <w:p w14:paraId="22710C95" w14:textId="77777777" w:rsidR="00A372C9" w:rsidRPr="00073CFE" w:rsidRDefault="00A372C9" w:rsidP="00A372C9">
            <w:pPr>
              <w:rPr>
                <w:ins w:id="101" w:author="Drahomíra Pavelková" w:date="2020-08-26T17:04:00Z"/>
                <w:b/>
                <w:color w:val="000000" w:themeColor="text1"/>
              </w:rPr>
            </w:pPr>
            <w:ins w:id="102" w:author="Drahomíra Pavelková" w:date="2020-08-26T17:04:00Z">
              <w:r w:rsidRPr="00073CFE">
                <w:rPr>
                  <w:b/>
                  <w:color w:val="000000" w:themeColor="text1"/>
                </w:rPr>
                <w:t>prof. Dr. Ing. Drahomíra Pavelková</w:t>
              </w:r>
            </w:ins>
          </w:p>
          <w:p w14:paraId="65FC72AA" w14:textId="77777777" w:rsidR="00A372C9" w:rsidRPr="00073CFE" w:rsidRDefault="00A372C9" w:rsidP="00A372C9">
            <w:pPr>
              <w:jc w:val="both"/>
              <w:rPr>
                <w:ins w:id="103" w:author="Drahomíra Pavelková" w:date="2020-08-26T17:04:00Z"/>
                <w:color w:val="000000" w:themeColor="text1"/>
              </w:rPr>
            </w:pPr>
            <w:ins w:id="104" w:author="Drahomíra Pavelková" w:date="2020-08-26T17:04:00Z">
              <w:r w:rsidRPr="00073CFE">
                <w:rPr>
                  <w:color w:val="000000" w:themeColor="text1"/>
                </w:rPr>
                <w:t>Pavelková 30%</w:t>
              </w:r>
            </w:ins>
          </w:p>
          <w:p w14:paraId="233971FD" w14:textId="20C7C8FD" w:rsidR="00A372C9" w:rsidRPr="00073CFE" w:rsidRDefault="00A372C9" w:rsidP="00A372C9">
            <w:pPr>
              <w:jc w:val="both"/>
              <w:rPr>
                <w:ins w:id="105" w:author="Drahomíra Pavelková" w:date="2020-08-26T17:04:00Z"/>
                <w:b/>
                <w:bCs/>
                <w:color w:val="000000" w:themeColor="text1"/>
              </w:rPr>
            </w:pPr>
            <w:ins w:id="106" w:author="Drahomíra Pavelková" w:date="2020-08-26T17:04:00Z">
              <w:r w:rsidRPr="00073CFE">
                <w:rPr>
                  <w:color w:val="000000" w:themeColor="text1"/>
                </w:rPr>
                <w:t>Vychytilová 70%</w:t>
              </w:r>
            </w:ins>
          </w:p>
        </w:tc>
        <w:tc>
          <w:tcPr>
            <w:tcW w:w="642" w:type="dxa"/>
          </w:tcPr>
          <w:p w14:paraId="6DD6C44F" w14:textId="2B765499" w:rsidR="00A372C9" w:rsidRPr="00073CFE" w:rsidRDefault="00A372C9" w:rsidP="00A372C9">
            <w:pPr>
              <w:jc w:val="both"/>
              <w:rPr>
                <w:ins w:id="107" w:author="Drahomíra Pavelková" w:date="2020-08-26T17:04:00Z"/>
                <w:color w:val="000000" w:themeColor="text1"/>
              </w:rPr>
            </w:pPr>
            <w:ins w:id="108" w:author="Drahomíra Pavelková" w:date="2020-08-26T17:04:00Z">
              <w:r w:rsidRPr="00073CFE">
                <w:rPr>
                  <w:color w:val="000000" w:themeColor="text1"/>
                </w:rPr>
                <w:t>2/Z</w:t>
              </w:r>
            </w:ins>
          </w:p>
        </w:tc>
        <w:tc>
          <w:tcPr>
            <w:tcW w:w="814" w:type="dxa"/>
          </w:tcPr>
          <w:p w14:paraId="6335FCE3" w14:textId="26BC85A3" w:rsidR="00A372C9" w:rsidRPr="00073CFE" w:rsidRDefault="00A372C9" w:rsidP="00A372C9">
            <w:pPr>
              <w:jc w:val="center"/>
              <w:rPr>
                <w:ins w:id="109" w:author="Drahomíra Pavelková" w:date="2020-08-26T17:04:00Z"/>
                <w:color w:val="000000" w:themeColor="text1"/>
              </w:rPr>
            </w:pPr>
            <w:ins w:id="110" w:author="Drahomíra Pavelková" w:date="2020-08-26T17:04:00Z">
              <w:r w:rsidRPr="00073CFE">
                <w:rPr>
                  <w:color w:val="000000" w:themeColor="text1"/>
                </w:rPr>
                <w:t>P</w:t>
              </w:r>
            </w:ins>
          </w:p>
        </w:tc>
      </w:tr>
      <w:tr w:rsidR="00A372C9" w:rsidRPr="00073CFE" w14:paraId="07978045" w14:textId="77777777" w:rsidTr="00AF2A67">
        <w:tc>
          <w:tcPr>
            <w:tcW w:w="3227" w:type="dxa"/>
          </w:tcPr>
          <w:p w14:paraId="14EA540B" w14:textId="77777777" w:rsidR="00A372C9" w:rsidRPr="00073CFE" w:rsidRDefault="00A372C9" w:rsidP="00A372C9">
            <w:pPr>
              <w:rPr>
                <w:bCs/>
                <w:color w:val="000000" w:themeColor="text1"/>
              </w:rPr>
            </w:pPr>
            <w:r w:rsidRPr="00073CFE">
              <w:rPr>
                <w:bCs/>
                <w:color w:val="000000" w:themeColor="text1"/>
              </w:rPr>
              <w:t xml:space="preserve">Financial Technologies and Applications </w:t>
            </w:r>
          </w:p>
        </w:tc>
        <w:tc>
          <w:tcPr>
            <w:tcW w:w="850" w:type="dxa"/>
            <w:gridSpan w:val="2"/>
          </w:tcPr>
          <w:p w14:paraId="7CA6DAEC" w14:textId="77777777" w:rsidR="00A372C9" w:rsidRPr="00073CFE" w:rsidRDefault="00A372C9" w:rsidP="00A372C9">
            <w:pPr>
              <w:jc w:val="both"/>
              <w:rPr>
                <w:color w:val="000000" w:themeColor="text1"/>
              </w:rPr>
            </w:pPr>
            <w:r w:rsidRPr="00073CFE">
              <w:rPr>
                <w:color w:val="000000" w:themeColor="text1"/>
              </w:rPr>
              <w:t>26-0-26</w:t>
            </w:r>
          </w:p>
        </w:tc>
        <w:tc>
          <w:tcPr>
            <w:tcW w:w="851" w:type="dxa"/>
          </w:tcPr>
          <w:p w14:paraId="28298107"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5B47B598"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690E7011" w14:textId="77777777" w:rsidR="00A372C9" w:rsidRPr="00073CFE" w:rsidRDefault="00A372C9" w:rsidP="00A372C9">
            <w:pPr>
              <w:jc w:val="both"/>
              <w:rPr>
                <w:b/>
                <w:color w:val="000000" w:themeColor="text1"/>
              </w:rPr>
            </w:pPr>
            <w:r w:rsidRPr="00073CFE">
              <w:rPr>
                <w:b/>
                <w:color w:val="000000" w:themeColor="text1"/>
              </w:rPr>
              <w:t>Ing. Mojmír Hampl, MSc., Ph.D.</w:t>
            </w:r>
          </w:p>
          <w:p w14:paraId="69EE32EF" w14:textId="77777777" w:rsidR="00A372C9" w:rsidRPr="00073CFE" w:rsidRDefault="00A372C9" w:rsidP="00A372C9">
            <w:pPr>
              <w:jc w:val="both"/>
              <w:rPr>
                <w:color w:val="000000" w:themeColor="text1"/>
              </w:rPr>
            </w:pPr>
            <w:r w:rsidRPr="00073CFE">
              <w:rPr>
                <w:color w:val="000000" w:themeColor="text1"/>
              </w:rPr>
              <w:t>Hampl 50 %</w:t>
            </w:r>
          </w:p>
          <w:p w14:paraId="7224F734" w14:textId="77777777" w:rsidR="00A372C9" w:rsidRPr="00073CFE" w:rsidRDefault="00A372C9" w:rsidP="00A372C9">
            <w:pPr>
              <w:jc w:val="both"/>
              <w:rPr>
                <w:b/>
                <w:color w:val="000000" w:themeColor="text1"/>
              </w:rPr>
            </w:pPr>
            <w:r w:rsidRPr="00073CFE">
              <w:rPr>
                <w:color w:val="000000" w:themeColor="text1"/>
              </w:rPr>
              <w:t>Pavelková 50%</w:t>
            </w:r>
          </w:p>
        </w:tc>
        <w:tc>
          <w:tcPr>
            <w:tcW w:w="642" w:type="dxa"/>
          </w:tcPr>
          <w:p w14:paraId="0F2C73D0"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763B806" w14:textId="77777777" w:rsidR="00A372C9" w:rsidRPr="00073CFE" w:rsidRDefault="00A372C9" w:rsidP="00A372C9">
            <w:pPr>
              <w:jc w:val="center"/>
              <w:rPr>
                <w:color w:val="000000" w:themeColor="text1"/>
              </w:rPr>
            </w:pPr>
            <w:r w:rsidRPr="00073CFE">
              <w:rPr>
                <w:color w:val="000000" w:themeColor="text1"/>
              </w:rPr>
              <w:t>PZ</w:t>
            </w:r>
          </w:p>
        </w:tc>
      </w:tr>
      <w:tr w:rsidR="00A372C9" w:rsidRPr="00073CFE" w14:paraId="2EA07A76" w14:textId="77777777" w:rsidTr="00AF2A67">
        <w:tc>
          <w:tcPr>
            <w:tcW w:w="9711" w:type="dxa"/>
            <w:gridSpan w:val="8"/>
            <w:shd w:val="clear" w:color="auto" w:fill="F7CAAC"/>
          </w:tcPr>
          <w:p w14:paraId="5A20927C" w14:textId="77777777" w:rsidR="00A372C9" w:rsidRPr="00073CFE" w:rsidRDefault="00A372C9" w:rsidP="00A372C9">
            <w:pPr>
              <w:jc w:val="center"/>
              <w:rPr>
                <w:b/>
                <w:color w:val="000000" w:themeColor="text1"/>
                <w:sz w:val="22"/>
              </w:rPr>
            </w:pPr>
            <w:r w:rsidRPr="00073CFE">
              <w:rPr>
                <w:b/>
                <w:color w:val="000000" w:themeColor="text1"/>
                <w:sz w:val="22"/>
              </w:rPr>
              <w:t xml:space="preserve">Povinně volitelné předměty </w:t>
            </w:r>
          </w:p>
        </w:tc>
      </w:tr>
      <w:tr w:rsidR="00A372C9" w:rsidRPr="00073CFE" w14:paraId="1736BDD0" w14:textId="77777777" w:rsidTr="00AF2A67">
        <w:tc>
          <w:tcPr>
            <w:tcW w:w="9711" w:type="dxa"/>
            <w:gridSpan w:val="8"/>
            <w:shd w:val="clear" w:color="auto" w:fill="C5E0B3" w:themeFill="accent6" w:themeFillTint="66"/>
          </w:tcPr>
          <w:p w14:paraId="5D86CB6B" w14:textId="77777777" w:rsidR="00A372C9" w:rsidRPr="00073CFE" w:rsidRDefault="00A372C9" w:rsidP="00A372C9">
            <w:pPr>
              <w:jc w:val="center"/>
              <w:rPr>
                <w:b/>
                <w:color w:val="000000" w:themeColor="text1"/>
                <w:sz w:val="22"/>
              </w:rPr>
            </w:pPr>
            <w:r w:rsidRPr="00073CFE">
              <w:rPr>
                <w:b/>
                <w:color w:val="000000" w:themeColor="text1"/>
              </w:rPr>
              <w:t xml:space="preserve">Povinně </w:t>
            </w:r>
            <w:r w:rsidRPr="00073CFE">
              <w:rPr>
                <w:b/>
                <w:color w:val="000000" w:themeColor="text1"/>
                <w:shd w:val="clear" w:color="auto" w:fill="C5E0B3" w:themeFill="accent6" w:themeFillTint="66"/>
              </w:rPr>
              <w:t xml:space="preserve">volitelné předměty specializace </w:t>
            </w:r>
            <w:r w:rsidRPr="00073CFE">
              <w:rPr>
                <w:b/>
                <w:color w:val="000000" w:themeColor="text1"/>
              </w:rPr>
              <w:t>Corporate Finance</w:t>
            </w:r>
          </w:p>
        </w:tc>
      </w:tr>
      <w:tr w:rsidR="00A372C9" w:rsidRPr="00073CFE" w14:paraId="47D2C1CA" w14:textId="77777777" w:rsidTr="00AF2A67">
        <w:tc>
          <w:tcPr>
            <w:tcW w:w="3227" w:type="dxa"/>
          </w:tcPr>
          <w:p w14:paraId="2A1C844B" w14:textId="77777777" w:rsidR="00A372C9" w:rsidRPr="00073CFE" w:rsidRDefault="00A372C9" w:rsidP="00A372C9">
            <w:pPr>
              <w:rPr>
                <w:color w:val="000000" w:themeColor="text1"/>
              </w:rPr>
            </w:pPr>
            <w:r w:rsidRPr="00073CFE">
              <w:rPr>
                <w:color w:val="000000" w:themeColor="text1"/>
              </w:rPr>
              <w:t>Risk Management</w:t>
            </w:r>
            <w:r w:rsidRPr="00073CFE">
              <w:rPr>
                <w:i/>
                <w:color w:val="000000" w:themeColor="text1"/>
              </w:rPr>
              <w:t xml:space="preserve">  </w:t>
            </w:r>
          </w:p>
        </w:tc>
        <w:tc>
          <w:tcPr>
            <w:tcW w:w="850" w:type="dxa"/>
            <w:gridSpan w:val="2"/>
          </w:tcPr>
          <w:p w14:paraId="230BFFC6"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1E601032"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665A09A8"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2731546A" w14:textId="77777777" w:rsidR="00A372C9" w:rsidRPr="00073CFE" w:rsidRDefault="00A372C9" w:rsidP="00A372C9">
            <w:pPr>
              <w:jc w:val="both"/>
              <w:rPr>
                <w:b/>
                <w:color w:val="000000" w:themeColor="text1"/>
              </w:rPr>
            </w:pPr>
            <w:r w:rsidRPr="00073CFE">
              <w:rPr>
                <w:b/>
                <w:color w:val="000000" w:themeColor="text1"/>
              </w:rPr>
              <w:t>Ing. Lubor Homolka, Ph.D.</w:t>
            </w:r>
          </w:p>
          <w:p w14:paraId="2A802CF1" w14:textId="77777777" w:rsidR="00A372C9" w:rsidRPr="00073CFE" w:rsidRDefault="00A372C9" w:rsidP="00A372C9">
            <w:pPr>
              <w:jc w:val="both"/>
              <w:rPr>
                <w:color w:val="000000" w:themeColor="text1"/>
              </w:rPr>
            </w:pPr>
            <w:r w:rsidRPr="00073CFE">
              <w:rPr>
                <w:color w:val="000000" w:themeColor="text1"/>
              </w:rPr>
              <w:t>Homolka 60%</w:t>
            </w:r>
          </w:p>
          <w:p w14:paraId="1248E981" w14:textId="77777777" w:rsidR="00A372C9" w:rsidRPr="00073CFE" w:rsidRDefault="00A372C9" w:rsidP="00A372C9">
            <w:pPr>
              <w:jc w:val="both"/>
              <w:rPr>
                <w:color w:val="000000" w:themeColor="text1"/>
              </w:rPr>
            </w:pPr>
            <w:r w:rsidRPr="00073CFE">
              <w:rPr>
                <w:color w:val="000000" w:themeColor="text1"/>
              </w:rPr>
              <w:t>Kolčavová 40%</w:t>
            </w:r>
          </w:p>
        </w:tc>
        <w:tc>
          <w:tcPr>
            <w:tcW w:w="642" w:type="dxa"/>
          </w:tcPr>
          <w:p w14:paraId="1232A613"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3C19E0D3"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rsidDel="00A372C9" w14:paraId="013A8DCF" w14:textId="78CC7B5E" w:rsidTr="00AF2A67">
        <w:trPr>
          <w:del w:id="111" w:author="Drahomíra Pavelková" w:date="2020-08-26T17:07:00Z"/>
        </w:trPr>
        <w:tc>
          <w:tcPr>
            <w:tcW w:w="3227" w:type="dxa"/>
          </w:tcPr>
          <w:p w14:paraId="7B6132A1" w14:textId="2D169936" w:rsidR="00A372C9" w:rsidRPr="00073CFE" w:rsidDel="00A372C9" w:rsidRDefault="00A372C9" w:rsidP="00A372C9">
            <w:pPr>
              <w:rPr>
                <w:del w:id="112" w:author="Drahomíra Pavelková" w:date="2020-08-26T17:07:00Z"/>
                <w:color w:val="000000" w:themeColor="text1"/>
              </w:rPr>
            </w:pPr>
            <w:del w:id="113" w:author="Drahomíra Pavelková" w:date="2020-08-26T17:06:00Z">
              <w:r w:rsidRPr="00073CFE" w:rsidDel="00A372C9">
                <w:rPr>
                  <w:color w:val="000000" w:themeColor="text1"/>
                </w:rPr>
                <w:delText xml:space="preserve">Business Models </w:delText>
              </w:r>
            </w:del>
          </w:p>
        </w:tc>
        <w:tc>
          <w:tcPr>
            <w:tcW w:w="850" w:type="dxa"/>
            <w:gridSpan w:val="2"/>
          </w:tcPr>
          <w:p w14:paraId="5AE038EE" w14:textId="57008748" w:rsidR="00A372C9" w:rsidRPr="00073CFE" w:rsidDel="00A372C9" w:rsidRDefault="00A372C9" w:rsidP="00A372C9">
            <w:pPr>
              <w:jc w:val="both"/>
              <w:rPr>
                <w:del w:id="114" w:author="Drahomíra Pavelková" w:date="2020-08-26T17:07:00Z"/>
                <w:color w:val="000000" w:themeColor="text1"/>
              </w:rPr>
            </w:pPr>
            <w:del w:id="115" w:author="Drahomíra Pavelková" w:date="2020-08-26T17:06:00Z">
              <w:r w:rsidRPr="00073CFE" w:rsidDel="00A372C9">
                <w:rPr>
                  <w:color w:val="000000" w:themeColor="text1"/>
                </w:rPr>
                <w:delText>26-26-0</w:delText>
              </w:r>
            </w:del>
          </w:p>
        </w:tc>
        <w:tc>
          <w:tcPr>
            <w:tcW w:w="851" w:type="dxa"/>
          </w:tcPr>
          <w:p w14:paraId="66F4F8C5" w14:textId="4A52A6C1" w:rsidR="00A372C9" w:rsidRPr="00073CFE" w:rsidDel="00A372C9" w:rsidRDefault="00A372C9" w:rsidP="00A372C9">
            <w:pPr>
              <w:rPr>
                <w:del w:id="116" w:author="Drahomíra Pavelková" w:date="2020-08-26T17:07:00Z"/>
                <w:color w:val="000000" w:themeColor="text1"/>
              </w:rPr>
            </w:pPr>
            <w:del w:id="117" w:author="Drahomíra Pavelková" w:date="2020-08-26T17:06:00Z">
              <w:r w:rsidRPr="00073CFE" w:rsidDel="00A372C9">
                <w:rPr>
                  <w:color w:val="000000" w:themeColor="text1"/>
                </w:rPr>
                <w:delText>zp, zk</w:delText>
              </w:r>
            </w:del>
          </w:p>
        </w:tc>
        <w:tc>
          <w:tcPr>
            <w:tcW w:w="709" w:type="dxa"/>
          </w:tcPr>
          <w:p w14:paraId="5EF89680" w14:textId="5FD40C88" w:rsidR="00A372C9" w:rsidRPr="00073CFE" w:rsidDel="00A372C9" w:rsidRDefault="00A372C9" w:rsidP="00A372C9">
            <w:pPr>
              <w:jc w:val="both"/>
              <w:rPr>
                <w:del w:id="118" w:author="Drahomíra Pavelková" w:date="2020-08-26T17:07:00Z"/>
                <w:color w:val="000000" w:themeColor="text1"/>
              </w:rPr>
            </w:pPr>
            <w:del w:id="119" w:author="Drahomíra Pavelková" w:date="2020-08-26T17:06:00Z">
              <w:r w:rsidRPr="00073CFE" w:rsidDel="00A372C9">
                <w:rPr>
                  <w:color w:val="000000" w:themeColor="text1"/>
                </w:rPr>
                <w:delText>5</w:delText>
              </w:r>
            </w:del>
          </w:p>
        </w:tc>
        <w:tc>
          <w:tcPr>
            <w:tcW w:w="2618" w:type="dxa"/>
          </w:tcPr>
          <w:p w14:paraId="01B28CC9" w14:textId="45D07D22" w:rsidR="00A372C9" w:rsidRPr="00073CFE" w:rsidDel="00A372C9" w:rsidRDefault="00A372C9" w:rsidP="00A372C9">
            <w:pPr>
              <w:jc w:val="both"/>
              <w:rPr>
                <w:del w:id="120" w:author="Drahomíra Pavelková" w:date="2020-08-26T17:06:00Z"/>
                <w:b/>
                <w:color w:val="000000" w:themeColor="text1"/>
              </w:rPr>
            </w:pPr>
            <w:del w:id="121" w:author="Drahomíra Pavelková" w:date="2020-08-26T17:06:00Z">
              <w:r w:rsidRPr="00073CFE" w:rsidDel="00A372C9">
                <w:rPr>
                  <w:b/>
                  <w:color w:val="000000" w:themeColor="text1"/>
                </w:rPr>
                <w:delText>prof. Ing. Boris Popesko, Ph.D.</w:delText>
              </w:r>
            </w:del>
          </w:p>
          <w:p w14:paraId="39CFBE28" w14:textId="1A2A07D2" w:rsidR="00A372C9" w:rsidRPr="00073CFE" w:rsidDel="00A372C9" w:rsidRDefault="00A372C9" w:rsidP="00A372C9">
            <w:pPr>
              <w:jc w:val="both"/>
              <w:rPr>
                <w:del w:id="122" w:author="Drahomíra Pavelková" w:date="2020-08-26T17:06:00Z"/>
                <w:color w:val="000000" w:themeColor="text1"/>
              </w:rPr>
            </w:pPr>
            <w:del w:id="123" w:author="Drahomíra Pavelková" w:date="2020-08-26T17:06:00Z">
              <w:r w:rsidRPr="00073CFE" w:rsidDel="00A372C9">
                <w:rPr>
                  <w:color w:val="000000" w:themeColor="text1"/>
                </w:rPr>
                <w:delText>Popesko (60%)</w:delText>
              </w:r>
            </w:del>
          </w:p>
          <w:p w14:paraId="71BED4C7" w14:textId="64F1B61D" w:rsidR="00A372C9" w:rsidRPr="00073CFE" w:rsidDel="00A372C9" w:rsidRDefault="00A372C9" w:rsidP="00A372C9">
            <w:pPr>
              <w:jc w:val="both"/>
              <w:rPr>
                <w:del w:id="124" w:author="Drahomíra Pavelková" w:date="2020-08-26T17:07:00Z"/>
                <w:b/>
                <w:color w:val="000000" w:themeColor="text1"/>
              </w:rPr>
            </w:pPr>
            <w:del w:id="125" w:author="Drahomíra Pavelková" w:date="2020-08-26T17:06:00Z">
              <w:r w:rsidRPr="00073CFE" w:rsidDel="00A372C9">
                <w:rPr>
                  <w:color w:val="000000" w:themeColor="text1"/>
                </w:rPr>
                <w:delText>Slinták (40%)</w:delText>
              </w:r>
            </w:del>
          </w:p>
        </w:tc>
        <w:tc>
          <w:tcPr>
            <w:tcW w:w="642" w:type="dxa"/>
          </w:tcPr>
          <w:p w14:paraId="40F5DBBE" w14:textId="27E46847" w:rsidR="00A372C9" w:rsidRPr="00073CFE" w:rsidDel="00A372C9" w:rsidRDefault="00A372C9" w:rsidP="00A372C9">
            <w:pPr>
              <w:jc w:val="both"/>
              <w:rPr>
                <w:del w:id="126" w:author="Drahomíra Pavelková" w:date="2020-08-26T17:07:00Z"/>
                <w:color w:val="000000" w:themeColor="text1"/>
              </w:rPr>
            </w:pPr>
            <w:del w:id="127" w:author="Drahomíra Pavelková" w:date="2020-08-26T17:06:00Z">
              <w:r w:rsidRPr="00073CFE" w:rsidDel="00A372C9">
                <w:rPr>
                  <w:color w:val="000000" w:themeColor="text1"/>
                </w:rPr>
                <w:delText>1/Z</w:delText>
              </w:r>
            </w:del>
          </w:p>
        </w:tc>
        <w:tc>
          <w:tcPr>
            <w:tcW w:w="814" w:type="dxa"/>
          </w:tcPr>
          <w:p w14:paraId="32FBCED5" w14:textId="00813B4C" w:rsidR="00A372C9" w:rsidRPr="00073CFE" w:rsidDel="00A372C9" w:rsidRDefault="00A372C9" w:rsidP="00A372C9">
            <w:pPr>
              <w:jc w:val="center"/>
              <w:rPr>
                <w:del w:id="128" w:author="Drahomíra Pavelková" w:date="2020-08-26T17:07:00Z"/>
                <w:color w:val="000000" w:themeColor="text1"/>
              </w:rPr>
            </w:pPr>
            <w:del w:id="129" w:author="Drahomíra Pavelková" w:date="2020-08-26T17:06:00Z">
              <w:r w:rsidRPr="00073CFE" w:rsidDel="00A372C9">
                <w:rPr>
                  <w:color w:val="000000" w:themeColor="text1"/>
                </w:rPr>
                <w:delText>PV</w:delText>
              </w:r>
            </w:del>
          </w:p>
        </w:tc>
      </w:tr>
      <w:tr w:rsidR="00A372C9" w:rsidRPr="00073CFE" w14:paraId="23BA39F1" w14:textId="77777777" w:rsidTr="00AF2A67">
        <w:tc>
          <w:tcPr>
            <w:tcW w:w="3227" w:type="dxa"/>
          </w:tcPr>
          <w:p w14:paraId="3E5EFC2A" w14:textId="77777777" w:rsidR="00A372C9" w:rsidRPr="00073CFE" w:rsidRDefault="00A372C9" w:rsidP="00A372C9">
            <w:pPr>
              <w:rPr>
                <w:bCs/>
                <w:color w:val="000000" w:themeColor="text1"/>
              </w:rPr>
            </w:pPr>
            <w:r w:rsidRPr="00073CFE">
              <w:rPr>
                <w:bCs/>
                <w:color w:val="000000" w:themeColor="text1"/>
              </w:rPr>
              <w:t>Financial Lab</w:t>
            </w:r>
          </w:p>
        </w:tc>
        <w:tc>
          <w:tcPr>
            <w:tcW w:w="850" w:type="dxa"/>
            <w:gridSpan w:val="2"/>
          </w:tcPr>
          <w:p w14:paraId="5CFCB96A" w14:textId="5203EF3B" w:rsidR="00A372C9" w:rsidRPr="00073CFE" w:rsidRDefault="00A372C9" w:rsidP="00A372C9">
            <w:pPr>
              <w:jc w:val="both"/>
              <w:rPr>
                <w:color w:val="000000" w:themeColor="text1"/>
              </w:rPr>
            </w:pPr>
            <w:r w:rsidRPr="00073CFE">
              <w:rPr>
                <w:color w:val="000000" w:themeColor="text1"/>
              </w:rPr>
              <w:t>0-0-</w:t>
            </w:r>
            <w:ins w:id="130" w:author="Drahomíra Pavelková" w:date="2020-08-26T19:13:00Z">
              <w:r w:rsidR="0058027D">
                <w:rPr>
                  <w:color w:val="000000" w:themeColor="text1"/>
                </w:rPr>
                <w:t>39</w:t>
              </w:r>
            </w:ins>
            <w:del w:id="131" w:author="Drahomíra Pavelková" w:date="2020-08-26T19:13:00Z">
              <w:r w:rsidRPr="00073CFE" w:rsidDel="0058027D">
                <w:rPr>
                  <w:color w:val="000000" w:themeColor="text1"/>
                </w:rPr>
                <w:delText>26</w:delText>
              </w:r>
            </w:del>
          </w:p>
        </w:tc>
        <w:tc>
          <w:tcPr>
            <w:tcW w:w="851" w:type="dxa"/>
          </w:tcPr>
          <w:p w14:paraId="6661FADC"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57E1C494" w14:textId="180229F3" w:rsidR="00A372C9" w:rsidRPr="00073CFE" w:rsidRDefault="0058027D" w:rsidP="00A372C9">
            <w:pPr>
              <w:jc w:val="both"/>
              <w:rPr>
                <w:color w:val="000000" w:themeColor="text1"/>
              </w:rPr>
            </w:pPr>
            <w:ins w:id="132" w:author="Drahomíra Pavelková" w:date="2020-08-26T19:13:00Z">
              <w:r>
                <w:rPr>
                  <w:color w:val="000000" w:themeColor="text1"/>
                </w:rPr>
                <w:t>5</w:t>
              </w:r>
            </w:ins>
            <w:del w:id="133" w:author="Drahomíra Pavelková" w:date="2020-08-26T19:13:00Z">
              <w:r w:rsidR="00A372C9" w:rsidRPr="00073CFE" w:rsidDel="0058027D">
                <w:rPr>
                  <w:color w:val="000000" w:themeColor="text1"/>
                </w:rPr>
                <w:delText>3</w:delText>
              </w:r>
            </w:del>
          </w:p>
        </w:tc>
        <w:tc>
          <w:tcPr>
            <w:tcW w:w="2618" w:type="dxa"/>
          </w:tcPr>
          <w:p w14:paraId="0B3F48DF" w14:textId="77777777" w:rsidR="00A372C9" w:rsidRPr="00073CFE" w:rsidRDefault="00A372C9" w:rsidP="00A372C9">
            <w:pPr>
              <w:rPr>
                <w:b/>
                <w:color w:val="000000" w:themeColor="text1"/>
              </w:rPr>
            </w:pPr>
            <w:r w:rsidRPr="00073CFE">
              <w:rPr>
                <w:b/>
                <w:color w:val="000000" w:themeColor="text1"/>
              </w:rPr>
              <w:t>prof. Dr. Ing. Drahomíra Pavelková</w:t>
            </w:r>
          </w:p>
          <w:p w14:paraId="15DB4418" w14:textId="77777777" w:rsidR="00A372C9" w:rsidRPr="00073CFE" w:rsidRDefault="00A372C9" w:rsidP="00A372C9">
            <w:pPr>
              <w:jc w:val="both"/>
              <w:rPr>
                <w:color w:val="000000" w:themeColor="text1"/>
              </w:rPr>
            </w:pPr>
            <w:r w:rsidRPr="00073CFE">
              <w:rPr>
                <w:color w:val="000000" w:themeColor="text1"/>
              </w:rPr>
              <w:t>Pavelková 30%</w:t>
            </w:r>
          </w:p>
          <w:p w14:paraId="17CFFF39" w14:textId="77777777" w:rsidR="00A372C9" w:rsidRPr="00073CFE" w:rsidRDefault="00A372C9" w:rsidP="00A372C9">
            <w:pPr>
              <w:jc w:val="both"/>
              <w:rPr>
                <w:b/>
                <w:color w:val="000000" w:themeColor="text1"/>
              </w:rPr>
            </w:pPr>
            <w:r w:rsidRPr="00073CFE">
              <w:rPr>
                <w:color w:val="000000" w:themeColor="text1"/>
              </w:rPr>
              <w:t>Vychytilová 70%</w:t>
            </w:r>
          </w:p>
        </w:tc>
        <w:tc>
          <w:tcPr>
            <w:tcW w:w="642" w:type="dxa"/>
          </w:tcPr>
          <w:p w14:paraId="217EF185"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1E043D8E"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34D0AB62" w14:textId="77777777" w:rsidTr="00AF2A67">
        <w:tc>
          <w:tcPr>
            <w:tcW w:w="3227" w:type="dxa"/>
          </w:tcPr>
          <w:p w14:paraId="3A4DA5B9" w14:textId="77777777" w:rsidR="00A372C9" w:rsidRPr="00E90B76" w:rsidRDefault="00A372C9" w:rsidP="00A372C9">
            <w:pPr>
              <w:rPr>
                <w:bCs/>
                <w:color w:val="000000" w:themeColor="text1"/>
              </w:rPr>
            </w:pPr>
            <w:r w:rsidRPr="00E90B76">
              <w:rPr>
                <w:bCs/>
                <w:color w:val="000000" w:themeColor="text1"/>
              </w:rPr>
              <w:t>Portfolio Management</w:t>
            </w:r>
          </w:p>
        </w:tc>
        <w:tc>
          <w:tcPr>
            <w:tcW w:w="850" w:type="dxa"/>
            <w:gridSpan w:val="2"/>
          </w:tcPr>
          <w:p w14:paraId="4FDB7582" w14:textId="77777777" w:rsidR="00A372C9" w:rsidRPr="00E90B76" w:rsidRDefault="00A372C9" w:rsidP="00A372C9">
            <w:pPr>
              <w:jc w:val="both"/>
              <w:rPr>
                <w:color w:val="000000" w:themeColor="text1"/>
              </w:rPr>
            </w:pPr>
            <w:r w:rsidRPr="00E90B76">
              <w:rPr>
                <w:color w:val="000000" w:themeColor="text1"/>
              </w:rPr>
              <w:t>26-26-0</w:t>
            </w:r>
          </w:p>
        </w:tc>
        <w:tc>
          <w:tcPr>
            <w:tcW w:w="851" w:type="dxa"/>
          </w:tcPr>
          <w:p w14:paraId="3137EB1F" w14:textId="77777777" w:rsidR="00A372C9" w:rsidRPr="00E90B76" w:rsidRDefault="00A372C9" w:rsidP="00A372C9">
            <w:pPr>
              <w:jc w:val="both"/>
              <w:rPr>
                <w:color w:val="000000" w:themeColor="text1"/>
              </w:rPr>
            </w:pPr>
            <w:r w:rsidRPr="00E90B76">
              <w:rPr>
                <w:color w:val="000000" w:themeColor="text1"/>
              </w:rPr>
              <w:t>z, zk</w:t>
            </w:r>
          </w:p>
        </w:tc>
        <w:tc>
          <w:tcPr>
            <w:tcW w:w="709" w:type="dxa"/>
          </w:tcPr>
          <w:p w14:paraId="4943D782" w14:textId="77777777" w:rsidR="00A372C9" w:rsidRPr="00E90B76" w:rsidRDefault="00A372C9" w:rsidP="00A372C9">
            <w:pPr>
              <w:jc w:val="both"/>
              <w:rPr>
                <w:color w:val="000000" w:themeColor="text1"/>
              </w:rPr>
            </w:pPr>
            <w:r w:rsidRPr="00E90B76">
              <w:rPr>
                <w:color w:val="000000" w:themeColor="text1"/>
              </w:rPr>
              <w:t>5</w:t>
            </w:r>
          </w:p>
        </w:tc>
        <w:tc>
          <w:tcPr>
            <w:tcW w:w="2618" w:type="dxa"/>
          </w:tcPr>
          <w:p w14:paraId="4AAF687F" w14:textId="77777777" w:rsidR="00A372C9" w:rsidRPr="00E90B76" w:rsidRDefault="00A372C9" w:rsidP="00A372C9">
            <w:pPr>
              <w:jc w:val="both"/>
              <w:rPr>
                <w:b/>
                <w:color w:val="000000" w:themeColor="text1"/>
              </w:rPr>
            </w:pPr>
            <w:r w:rsidRPr="00E90B76">
              <w:rPr>
                <w:b/>
                <w:color w:val="000000" w:themeColor="text1"/>
              </w:rPr>
              <w:t>Ing. Jana Vychytilová, Ph.D.</w:t>
            </w:r>
          </w:p>
          <w:p w14:paraId="4648BAE9" w14:textId="77777777" w:rsidR="00A372C9" w:rsidRPr="00E90B76" w:rsidRDefault="00A372C9" w:rsidP="00A372C9">
            <w:pPr>
              <w:jc w:val="both"/>
              <w:rPr>
                <w:color w:val="000000" w:themeColor="text1"/>
              </w:rPr>
            </w:pPr>
            <w:r w:rsidRPr="00E90B76">
              <w:rPr>
                <w:color w:val="000000" w:themeColor="text1"/>
              </w:rPr>
              <w:t>Vychytilová 100%</w:t>
            </w:r>
          </w:p>
        </w:tc>
        <w:tc>
          <w:tcPr>
            <w:tcW w:w="642" w:type="dxa"/>
          </w:tcPr>
          <w:p w14:paraId="6F375043" w14:textId="77777777" w:rsidR="00A372C9" w:rsidRPr="00E90B76" w:rsidRDefault="00A372C9" w:rsidP="00A372C9">
            <w:pPr>
              <w:jc w:val="both"/>
              <w:rPr>
                <w:color w:val="000000" w:themeColor="text1"/>
              </w:rPr>
            </w:pPr>
            <w:r w:rsidRPr="00E90B76">
              <w:rPr>
                <w:color w:val="000000" w:themeColor="text1"/>
              </w:rPr>
              <w:t>1/Z</w:t>
            </w:r>
          </w:p>
        </w:tc>
        <w:tc>
          <w:tcPr>
            <w:tcW w:w="814" w:type="dxa"/>
          </w:tcPr>
          <w:p w14:paraId="380F0F74" w14:textId="77777777" w:rsidR="00A372C9" w:rsidRPr="00073CFE" w:rsidRDefault="00A372C9" w:rsidP="00A372C9">
            <w:pPr>
              <w:jc w:val="center"/>
              <w:rPr>
                <w:color w:val="000000" w:themeColor="text1"/>
              </w:rPr>
            </w:pPr>
            <w:r w:rsidRPr="00E90B76">
              <w:rPr>
                <w:color w:val="000000" w:themeColor="text1"/>
              </w:rPr>
              <w:t>PV</w:t>
            </w:r>
          </w:p>
        </w:tc>
      </w:tr>
      <w:tr w:rsidR="00A372C9" w:rsidRPr="00073CFE" w14:paraId="4ABB766A" w14:textId="77777777" w:rsidTr="00AF2A67">
        <w:tc>
          <w:tcPr>
            <w:tcW w:w="3227" w:type="dxa"/>
          </w:tcPr>
          <w:p w14:paraId="444BAB10" w14:textId="77777777" w:rsidR="00A372C9" w:rsidRPr="00073CFE" w:rsidRDefault="00A372C9" w:rsidP="00A372C9">
            <w:pPr>
              <w:rPr>
                <w:color w:val="000000" w:themeColor="text1"/>
              </w:rPr>
            </w:pPr>
            <w:r w:rsidRPr="00073CFE">
              <w:rPr>
                <w:color w:val="000000" w:themeColor="text1"/>
              </w:rPr>
              <w:t>Digital Economy</w:t>
            </w:r>
          </w:p>
        </w:tc>
        <w:tc>
          <w:tcPr>
            <w:tcW w:w="850" w:type="dxa"/>
            <w:gridSpan w:val="2"/>
          </w:tcPr>
          <w:p w14:paraId="25EE6433" w14:textId="77777777" w:rsidR="00A372C9" w:rsidRPr="00073CFE" w:rsidRDefault="00A372C9" w:rsidP="00A372C9">
            <w:pPr>
              <w:jc w:val="both"/>
              <w:rPr>
                <w:color w:val="000000" w:themeColor="text1"/>
              </w:rPr>
            </w:pPr>
            <w:r w:rsidRPr="00073CFE">
              <w:rPr>
                <w:color w:val="000000" w:themeColor="text1"/>
              </w:rPr>
              <w:t>26-0-0</w:t>
            </w:r>
          </w:p>
        </w:tc>
        <w:tc>
          <w:tcPr>
            <w:tcW w:w="851" w:type="dxa"/>
          </w:tcPr>
          <w:p w14:paraId="4586B4C5" w14:textId="77777777" w:rsidR="00A372C9" w:rsidRPr="00073CFE" w:rsidRDefault="00A372C9" w:rsidP="00A372C9">
            <w:pPr>
              <w:jc w:val="both"/>
              <w:rPr>
                <w:color w:val="000000" w:themeColor="text1"/>
              </w:rPr>
            </w:pPr>
            <w:r w:rsidRPr="00073CFE">
              <w:rPr>
                <w:color w:val="000000" w:themeColor="text1"/>
              </w:rPr>
              <w:t>z, zk</w:t>
            </w:r>
          </w:p>
        </w:tc>
        <w:tc>
          <w:tcPr>
            <w:tcW w:w="709" w:type="dxa"/>
          </w:tcPr>
          <w:p w14:paraId="5BD1C4E7"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197BBBDF" w14:textId="77777777" w:rsidR="00A372C9" w:rsidRPr="00073CFE" w:rsidRDefault="00A372C9" w:rsidP="00A372C9">
            <w:pPr>
              <w:jc w:val="both"/>
              <w:rPr>
                <w:b/>
                <w:bCs/>
                <w:color w:val="000000" w:themeColor="text1"/>
              </w:rPr>
            </w:pPr>
            <w:r w:rsidRPr="00073CFE">
              <w:rPr>
                <w:b/>
                <w:bCs/>
                <w:color w:val="000000" w:themeColor="text1"/>
              </w:rPr>
              <w:t>Ing. Martin Mikeska, Ph.D.</w:t>
            </w:r>
          </w:p>
          <w:p w14:paraId="3AE30758" w14:textId="77777777" w:rsidR="00A372C9" w:rsidRPr="00073CFE" w:rsidRDefault="00A372C9" w:rsidP="00A372C9">
            <w:pPr>
              <w:jc w:val="both"/>
              <w:rPr>
                <w:color w:val="000000" w:themeColor="text1"/>
              </w:rPr>
            </w:pPr>
            <w:r w:rsidRPr="00073CFE">
              <w:rPr>
                <w:color w:val="000000" w:themeColor="text1"/>
              </w:rPr>
              <w:t>Mikeska 100%</w:t>
            </w:r>
          </w:p>
        </w:tc>
        <w:tc>
          <w:tcPr>
            <w:tcW w:w="642" w:type="dxa"/>
          </w:tcPr>
          <w:p w14:paraId="329D90B0"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61C481FB"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2A9FDA06" w14:textId="77777777" w:rsidTr="00AF2A67">
        <w:tc>
          <w:tcPr>
            <w:tcW w:w="3227" w:type="dxa"/>
          </w:tcPr>
          <w:p w14:paraId="14BAA07E" w14:textId="77777777" w:rsidR="00A372C9" w:rsidRPr="00073CFE" w:rsidRDefault="00A372C9" w:rsidP="00A372C9">
            <w:pPr>
              <w:rPr>
                <w:color w:val="000000" w:themeColor="text1"/>
              </w:rPr>
            </w:pPr>
            <w:r w:rsidRPr="00073CFE">
              <w:rPr>
                <w:color w:val="000000" w:themeColor="text1"/>
              </w:rPr>
              <w:t>Human Resource Management II</w:t>
            </w:r>
          </w:p>
        </w:tc>
        <w:tc>
          <w:tcPr>
            <w:tcW w:w="850" w:type="dxa"/>
            <w:gridSpan w:val="2"/>
          </w:tcPr>
          <w:p w14:paraId="56ABCF66"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18405CCA"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783477F6"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0FEB1C9E" w14:textId="77777777" w:rsidR="00A372C9" w:rsidRPr="00073CFE" w:rsidRDefault="00A372C9" w:rsidP="00A372C9">
            <w:pPr>
              <w:jc w:val="both"/>
              <w:rPr>
                <w:b/>
                <w:color w:val="000000" w:themeColor="text1"/>
              </w:rPr>
            </w:pPr>
            <w:r w:rsidRPr="00073CFE">
              <w:rPr>
                <w:b/>
                <w:color w:val="000000" w:themeColor="text1"/>
              </w:rPr>
              <w:t>Ing. Jana Matošková, Ph.D.</w:t>
            </w:r>
          </w:p>
          <w:p w14:paraId="49B5A3CD" w14:textId="77777777" w:rsidR="00A372C9" w:rsidRPr="00073CFE" w:rsidRDefault="00A372C9" w:rsidP="00A372C9">
            <w:pPr>
              <w:jc w:val="both"/>
              <w:rPr>
                <w:color w:val="000000" w:themeColor="text1"/>
              </w:rPr>
            </w:pPr>
            <w:r w:rsidRPr="00073CFE">
              <w:rPr>
                <w:color w:val="000000" w:themeColor="text1"/>
              </w:rPr>
              <w:t>Matošková (100%)</w:t>
            </w:r>
          </w:p>
        </w:tc>
        <w:tc>
          <w:tcPr>
            <w:tcW w:w="642" w:type="dxa"/>
          </w:tcPr>
          <w:p w14:paraId="5859D779" w14:textId="77777777" w:rsidR="00A372C9" w:rsidRPr="00073CFE" w:rsidRDefault="00A372C9" w:rsidP="00A372C9">
            <w:pPr>
              <w:jc w:val="both"/>
              <w:rPr>
                <w:color w:val="000000" w:themeColor="text1"/>
              </w:rPr>
            </w:pPr>
            <w:r w:rsidRPr="00073CFE">
              <w:rPr>
                <w:color w:val="000000" w:themeColor="text1"/>
              </w:rPr>
              <w:t>Z</w:t>
            </w:r>
          </w:p>
        </w:tc>
        <w:tc>
          <w:tcPr>
            <w:tcW w:w="814" w:type="dxa"/>
          </w:tcPr>
          <w:p w14:paraId="09AC1B4C"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5605693D" w14:textId="77777777" w:rsidTr="00AF2A67">
        <w:tc>
          <w:tcPr>
            <w:tcW w:w="3227" w:type="dxa"/>
          </w:tcPr>
          <w:p w14:paraId="517BE07C" w14:textId="77777777" w:rsidR="00A372C9" w:rsidRPr="00073CFE" w:rsidRDefault="00A372C9" w:rsidP="00A372C9">
            <w:pPr>
              <w:rPr>
                <w:color w:val="000000" w:themeColor="text1"/>
              </w:rPr>
            </w:pPr>
            <w:r w:rsidRPr="00073CFE">
              <w:rPr>
                <w:color w:val="000000" w:themeColor="text1"/>
              </w:rPr>
              <w:t>Firms and Competitiveness</w:t>
            </w:r>
          </w:p>
        </w:tc>
        <w:tc>
          <w:tcPr>
            <w:tcW w:w="850" w:type="dxa"/>
            <w:gridSpan w:val="2"/>
          </w:tcPr>
          <w:p w14:paraId="185FD9C1" w14:textId="77777777" w:rsidR="00A372C9" w:rsidRPr="00073CFE" w:rsidRDefault="00A372C9" w:rsidP="00A372C9">
            <w:pPr>
              <w:jc w:val="both"/>
              <w:rPr>
                <w:color w:val="000000" w:themeColor="text1"/>
              </w:rPr>
            </w:pPr>
            <w:r w:rsidRPr="00073CFE">
              <w:rPr>
                <w:color w:val="000000" w:themeColor="text1"/>
              </w:rPr>
              <w:t>0-0-39</w:t>
            </w:r>
          </w:p>
        </w:tc>
        <w:tc>
          <w:tcPr>
            <w:tcW w:w="851" w:type="dxa"/>
          </w:tcPr>
          <w:p w14:paraId="30317963"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750A8E3F"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31000B70" w14:textId="77777777" w:rsidR="00A372C9" w:rsidRPr="00073CFE" w:rsidRDefault="00A372C9" w:rsidP="00A372C9">
            <w:pPr>
              <w:jc w:val="both"/>
              <w:rPr>
                <w:b/>
                <w:color w:val="000000" w:themeColor="text1"/>
              </w:rPr>
            </w:pPr>
            <w:r w:rsidRPr="00073CFE">
              <w:rPr>
                <w:b/>
                <w:color w:val="000000" w:themeColor="text1"/>
              </w:rPr>
              <w:t>doc. Ing. Adriana Knápková, Ph.D.</w:t>
            </w:r>
          </w:p>
          <w:p w14:paraId="69C38799" w14:textId="77777777" w:rsidR="00A372C9" w:rsidRPr="00073CFE" w:rsidRDefault="00A372C9" w:rsidP="00A372C9">
            <w:pPr>
              <w:jc w:val="both"/>
              <w:rPr>
                <w:color w:val="000000" w:themeColor="text1"/>
              </w:rPr>
            </w:pPr>
            <w:r w:rsidRPr="00073CFE">
              <w:rPr>
                <w:color w:val="000000" w:themeColor="text1"/>
              </w:rPr>
              <w:t>Knápková (70%)</w:t>
            </w:r>
          </w:p>
          <w:p w14:paraId="0D35F677" w14:textId="77777777" w:rsidR="00A372C9" w:rsidRPr="00073CFE" w:rsidRDefault="00A372C9" w:rsidP="00A372C9">
            <w:pPr>
              <w:jc w:val="both"/>
              <w:rPr>
                <w:b/>
                <w:color w:val="000000" w:themeColor="text1"/>
              </w:rPr>
            </w:pPr>
            <w:r w:rsidRPr="00073CFE">
              <w:rPr>
                <w:color w:val="000000" w:themeColor="text1"/>
              </w:rPr>
              <w:t>Pálka (30%)</w:t>
            </w:r>
          </w:p>
        </w:tc>
        <w:tc>
          <w:tcPr>
            <w:tcW w:w="642" w:type="dxa"/>
          </w:tcPr>
          <w:p w14:paraId="6A3CECB3"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3E517515"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1E13B3E5" w14:textId="77777777" w:rsidTr="00AF2A67">
        <w:tc>
          <w:tcPr>
            <w:tcW w:w="3227" w:type="dxa"/>
          </w:tcPr>
          <w:p w14:paraId="28A3355C" w14:textId="77777777" w:rsidR="00A372C9" w:rsidRPr="00073CFE" w:rsidRDefault="00A372C9" w:rsidP="00A372C9">
            <w:pPr>
              <w:jc w:val="both"/>
              <w:rPr>
                <w:color w:val="000000" w:themeColor="text1"/>
              </w:rPr>
            </w:pPr>
            <w:r w:rsidRPr="00073CFE">
              <w:rPr>
                <w:color w:val="000000" w:themeColor="text1"/>
              </w:rPr>
              <w:t>Bata´s Management System</w:t>
            </w:r>
          </w:p>
        </w:tc>
        <w:tc>
          <w:tcPr>
            <w:tcW w:w="850" w:type="dxa"/>
            <w:gridSpan w:val="2"/>
          </w:tcPr>
          <w:p w14:paraId="1842C8FD" w14:textId="77777777" w:rsidR="00A372C9" w:rsidRPr="00073CFE" w:rsidRDefault="00A372C9" w:rsidP="00A372C9">
            <w:pPr>
              <w:jc w:val="both"/>
              <w:rPr>
                <w:color w:val="000000" w:themeColor="text1"/>
              </w:rPr>
            </w:pPr>
            <w:r w:rsidRPr="00073CFE">
              <w:rPr>
                <w:color w:val="000000" w:themeColor="text1"/>
              </w:rPr>
              <w:t>13-0-0</w:t>
            </w:r>
          </w:p>
        </w:tc>
        <w:tc>
          <w:tcPr>
            <w:tcW w:w="851" w:type="dxa"/>
          </w:tcPr>
          <w:p w14:paraId="55255F16"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15BDAC48"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2886FF1A" w14:textId="77777777" w:rsidR="00A372C9" w:rsidRPr="00073CFE" w:rsidRDefault="00A372C9" w:rsidP="00A372C9">
            <w:pPr>
              <w:rPr>
                <w:b/>
                <w:color w:val="000000" w:themeColor="text1"/>
              </w:rPr>
            </w:pPr>
            <w:r w:rsidRPr="00073CFE">
              <w:rPr>
                <w:b/>
                <w:color w:val="000000" w:themeColor="text1"/>
              </w:rPr>
              <w:t>doc. PhDr. Ing. Aleš Gregar, CSc.</w:t>
            </w:r>
          </w:p>
          <w:p w14:paraId="5DF56415" w14:textId="77777777" w:rsidR="00A372C9" w:rsidRPr="00073CFE" w:rsidRDefault="00A372C9" w:rsidP="00A372C9">
            <w:pPr>
              <w:rPr>
                <w:color w:val="000000" w:themeColor="text1"/>
              </w:rPr>
            </w:pPr>
            <w:r w:rsidRPr="00073CFE">
              <w:rPr>
                <w:color w:val="000000" w:themeColor="text1"/>
              </w:rPr>
              <w:t>Gregar (100%)</w:t>
            </w:r>
          </w:p>
        </w:tc>
        <w:tc>
          <w:tcPr>
            <w:tcW w:w="642" w:type="dxa"/>
          </w:tcPr>
          <w:p w14:paraId="2A0D5917" w14:textId="77777777" w:rsidR="00A372C9" w:rsidRPr="00073CFE" w:rsidRDefault="00A372C9" w:rsidP="00A372C9">
            <w:pPr>
              <w:jc w:val="both"/>
              <w:rPr>
                <w:color w:val="000000" w:themeColor="text1"/>
              </w:rPr>
            </w:pPr>
            <w:r w:rsidRPr="00073CFE">
              <w:rPr>
                <w:color w:val="000000" w:themeColor="text1"/>
              </w:rPr>
              <w:t>L</w:t>
            </w:r>
          </w:p>
        </w:tc>
        <w:tc>
          <w:tcPr>
            <w:tcW w:w="814" w:type="dxa"/>
          </w:tcPr>
          <w:p w14:paraId="5D1F8A91"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4D270D89" w14:textId="77777777" w:rsidTr="00AF2A67">
        <w:tc>
          <w:tcPr>
            <w:tcW w:w="3227" w:type="dxa"/>
          </w:tcPr>
          <w:p w14:paraId="74E91C26" w14:textId="77777777" w:rsidR="00A372C9" w:rsidRPr="00073CFE" w:rsidRDefault="00A372C9" w:rsidP="00A372C9">
            <w:pPr>
              <w:jc w:val="both"/>
              <w:rPr>
                <w:color w:val="000000" w:themeColor="text1"/>
              </w:rPr>
            </w:pPr>
            <w:r w:rsidRPr="00073CFE">
              <w:rPr>
                <w:color w:val="000000" w:themeColor="text1"/>
              </w:rPr>
              <w:t>Presentation Skills</w:t>
            </w:r>
          </w:p>
        </w:tc>
        <w:tc>
          <w:tcPr>
            <w:tcW w:w="850" w:type="dxa"/>
            <w:gridSpan w:val="2"/>
          </w:tcPr>
          <w:p w14:paraId="2DE9D458" w14:textId="77777777" w:rsidR="00A372C9" w:rsidRPr="00073CFE" w:rsidRDefault="00A372C9" w:rsidP="00A372C9">
            <w:pPr>
              <w:jc w:val="both"/>
              <w:rPr>
                <w:color w:val="000000" w:themeColor="text1"/>
              </w:rPr>
            </w:pPr>
            <w:r w:rsidRPr="00073CFE">
              <w:rPr>
                <w:color w:val="000000" w:themeColor="text1"/>
              </w:rPr>
              <w:t>0-0-26</w:t>
            </w:r>
          </w:p>
        </w:tc>
        <w:tc>
          <w:tcPr>
            <w:tcW w:w="851" w:type="dxa"/>
          </w:tcPr>
          <w:p w14:paraId="7E83F53A"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2763BA4B"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37EE8B6A" w14:textId="641E4059" w:rsidR="00A372C9" w:rsidRPr="00073CFE" w:rsidDel="00D316A2" w:rsidRDefault="00A372C9" w:rsidP="00A372C9">
            <w:pPr>
              <w:jc w:val="both"/>
              <w:rPr>
                <w:del w:id="134" w:author="Bronislava Neubauerová" w:date="2020-08-25T12:45:00Z"/>
                <w:b/>
                <w:color w:val="000000" w:themeColor="text1"/>
              </w:rPr>
            </w:pPr>
            <w:ins w:id="135" w:author="Bronislava Neubauerová" w:date="2020-08-25T12:44:00Z">
              <w:r>
                <w:rPr>
                  <w:b/>
                  <w:color w:val="000000" w:themeColor="text1"/>
                </w:rPr>
                <w:t xml:space="preserve">Mgr. Igor Drápala </w:t>
              </w:r>
            </w:ins>
            <w:del w:id="136" w:author="Bronislava Neubauerová" w:date="2020-08-25T12:45:00Z">
              <w:r w:rsidRPr="00073CFE" w:rsidDel="00D316A2">
                <w:rPr>
                  <w:b/>
                  <w:color w:val="000000" w:themeColor="text1"/>
                </w:rPr>
                <w:delText>PhDr. Jana Semotamová</w:delText>
              </w:r>
            </w:del>
          </w:p>
          <w:p w14:paraId="556735E0" w14:textId="321EF73D" w:rsidR="00A372C9" w:rsidRPr="00073CFE" w:rsidRDefault="00A372C9" w:rsidP="00A372C9">
            <w:pPr>
              <w:rPr>
                <w:color w:val="000000" w:themeColor="text1"/>
              </w:rPr>
            </w:pPr>
            <w:del w:id="137" w:author="Bronislava Neubauerová" w:date="2020-08-25T12:45:00Z">
              <w:r w:rsidRPr="00073CFE" w:rsidDel="00D316A2">
                <w:rPr>
                  <w:color w:val="000000" w:themeColor="text1"/>
                </w:rPr>
                <w:delText>Semotamová</w:delText>
              </w:r>
            </w:del>
            <w:ins w:id="138" w:author="Bronislava Neubauerová" w:date="2020-08-25T12:45:00Z">
              <w:r>
                <w:rPr>
                  <w:color w:val="000000" w:themeColor="text1"/>
                </w:rPr>
                <w:t xml:space="preserve"> Drápala</w:t>
              </w:r>
            </w:ins>
            <w:del w:id="139" w:author="Bronislava Neubauerová" w:date="2020-08-25T12:45:00Z">
              <w:r w:rsidRPr="00073CFE" w:rsidDel="00D316A2">
                <w:rPr>
                  <w:color w:val="000000" w:themeColor="text1"/>
                </w:rPr>
                <w:delText xml:space="preserve"> </w:delText>
              </w:r>
            </w:del>
            <w:r w:rsidRPr="00073CFE">
              <w:rPr>
                <w:color w:val="000000" w:themeColor="text1"/>
              </w:rPr>
              <w:t>(100%)</w:t>
            </w:r>
          </w:p>
        </w:tc>
        <w:tc>
          <w:tcPr>
            <w:tcW w:w="642" w:type="dxa"/>
          </w:tcPr>
          <w:p w14:paraId="738AC071"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2D05A8BC"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07D82E3C" w14:textId="77777777" w:rsidTr="00AF2A67">
        <w:tc>
          <w:tcPr>
            <w:tcW w:w="9711" w:type="dxa"/>
            <w:gridSpan w:val="8"/>
            <w:shd w:val="clear" w:color="auto" w:fill="C5E0B3" w:themeFill="accent6" w:themeFillTint="66"/>
          </w:tcPr>
          <w:p w14:paraId="6E3F276B" w14:textId="77777777" w:rsidR="00A372C9" w:rsidRPr="00073CFE" w:rsidRDefault="00A372C9" w:rsidP="00A372C9">
            <w:pPr>
              <w:jc w:val="both"/>
              <w:rPr>
                <w:color w:val="000000" w:themeColor="text1"/>
              </w:rPr>
            </w:pPr>
            <w:r w:rsidRPr="00073CFE">
              <w:rPr>
                <w:b/>
                <w:color w:val="000000" w:themeColor="text1"/>
              </w:rPr>
              <w:t>Povinně volitelné předměty specializace Financial Markets and Technologies</w:t>
            </w:r>
          </w:p>
        </w:tc>
      </w:tr>
      <w:tr w:rsidR="00A372C9" w:rsidRPr="00073CFE" w14:paraId="1310A2AC" w14:textId="77777777" w:rsidTr="00AF2A67">
        <w:tc>
          <w:tcPr>
            <w:tcW w:w="3227" w:type="dxa"/>
          </w:tcPr>
          <w:p w14:paraId="0B7258BD" w14:textId="77777777" w:rsidR="00A372C9" w:rsidRPr="00E90B76" w:rsidRDefault="00A372C9" w:rsidP="00A372C9">
            <w:pPr>
              <w:rPr>
                <w:bCs/>
                <w:color w:val="000000" w:themeColor="text1"/>
              </w:rPr>
            </w:pPr>
            <w:r w:rsidRPr="00E90B76">
              <w:rPr>
                <w:bCs/>
                <w:color w:val="000000" w:themeColor="text1"/>
              </w:rPr>
              <w:t>Management Accounting II</w:t>
            </w:r>
          </w:p>
        </w:tc>
        <w:tc>
          <w:tcPr>
            <w:tcW w:w="850" w:type="dxa"/>
            <w:gridSpan w:val="2"/>
          </w:tcPr>
          <w:p w14:paraId="3CC31331" w14:textId="77777777" w:rsidR="00A372C9" w:rsidRPr="00E90B76" w:rsidRDefault="00A372C9" w:rsidP="00A372C9">
            <w:pPr>
              <w:jc w:val="both"/>
              <w:rPr>
                <w:color w:val="000000" w:themeColor="text1"/>
              </w:rPr>
            </w:pPr>
            <w:r w:rsidRPr="00E90B76">
              <w:rPr>
                <w:color w:val="000000" w:themeColor="text1"/>
              </w:rPr>
              <w:t>26-0-26</w:t>
            </w:r>
          </w:p>
        </w:tc>
        <w:tc>
          <w:tcPr>
            <w:tcW w:w="851" w:type="dxa"/>
          </w:tcPr>
          <w:p w14:paraId="22C4120C" w14:textId="77777777" w:rsidR="00A372C9" w:rsidRPr="00E90B76" w:rsidRDefault="00A372C9" w:rsidP="00A372C9">
            <w:pPr>
              <w:rPr>
                <w:color w:val="000000" w:themeColor="text1"/>
              </w:rPr>
            </w:pPr>
            <w:r w:rsidRPr="00E90B76">
              <w:rPr>
                <w:color w:val="000000" w:themeColor="text1"/>
              </w:rPr>
              <w:t>zp, zk</w:t>
            </w:r>
          </w:p>
        </w:tc>
        <w:tc>
          <w:tcPr>
            <w:tcW w:w="709" w:type="dxa"/>
          </w:tcPr>
          <w:p w14:paraId="56F528A1" w14:textId="77777777" w:rsidR="00A372C9" w:rsidRPr="00E90B76" w:rsidRDefault="00A372C9" w:rsidP="00A372C9">
            <w:pPr>
              <w:jc w:val="both"/>
              <w:rPr>
                <w:color w:val="000000" w:themeColor="text1"/>
              </w:rPr>
            </w:pPr>
            <w:r w:rsidRPr="00E90B76">
              <w:rPr>
                <w:color w:val="000000" w:themeColor="text1"/>
              </w:rPr>
              <w:t>5</w:t>
            </w:r>
          </w:p>
        </w:tc>
        <w:tc>
          <w:tcPr>
            <w:tcW w:w="2618" w:type="dxa"/>
          </w:tcPr>
          <w:p w14:paraId="16249344" w14:textId="77777777" w:rsidR="00A372C9" w:rsidRPr="00E90B76" w:rsidRDefault="00A372C9" w:rsidP="00A372C9">
            <w:pPr>
              <w:jc w:val="both"/>
              <w:rPr>
                <w:color w:val="000000" w:themeColor="text1"/>
              </w:rPr>
            </w:pPr>
            <w:r w:rsidRPr="00E90B76">
              <w:rPr>
                <w:b/>
                <w:color w:val="000000" w:themeColor="text1"/>
              </w:rPr>
              <w:t>prof. Ing. Boris Popesko, Ph.D.</w:t>
            </w:r>
          </w:p>
          <w:p w14:paraId="143244F6" w14:textId="77777777" w:rsidR="00A372C9" w:rsidRPr="00E90B76" w:rsidRDefault="00A372C9" w:rsidP="00A372C9">
            <w:pPr>
              <w:jc w:val="both"/>
              <w:rPr>
                <w:b/>
                <w:color w:val="000000" w:themeColor="text1"/>
              </w:rPr>
            </w:pPr>
            <w:r w:rsidRPr="00E90B76">
              <w:rPr>
                <w:color w:val="000000" w:themeColor="text1"/>
              </w:rPr>
              <w:t>Popesko 100%</w:t>
            </w:r>
          </w:p>
        </w:tc>
        <w:tc>
          <w:tcPr>
            <w:tcW w:w="642" w:type="dxa"/>
          </w:tcPr>
          <w:p w14:paraId="678C601D" w14:textId="77777777" w:rsidR="00A372C9" w:rsidRPr="00E90B76" w:rsidRDefault="00A372C9" w:rsidP="00A372C9">
            <w:pPr>
              <w:jc w:val="both"/>
              <w:rPr>
                <w:color w:val="000000" w:themeColor="text1"/>
              </w:rPr>
            </w:pPr>
            <w:r w:rsidRPr="00E90B76">
              <w:rPr>
                <w:color w:val="000000" w:themeColor="text1"/>
              </w:rPr>
              <w:t>1/Z</w:t>
            </w:r>
          </w:p>
        </w:tc>
        <w:tc>
          <w:tcPr>
            <w:tcW w:w="814" w:type="dxa"/>
          </w:tcPr>
          <w:p w14:paraId="0F503512" w14:textId="77777777" w:rsidR="00A372C9" w:rsidRPr="00073CFE" w:rsidRDefault="00A372C9" w:rsidP="00A372C9">
            <w:pPr>
              <w:jc w:val="center"/>
              <w:rPr>
                <w:color w:val="000000" w:themeColor="text1"/>
              </w:rPr>
            </w:pPr>
            <w:r w:rsidRPr="00E90B76">
              <w:rPr>
                <w:color w:val="000000" w:themeColor="text1"/>
              </w:rPr>
              <w:t>PV</w:t>
            </w:r>
          </w:p>
        </w:tc>
      </w:tr>
      <w:tr w:rsidR="00A372C9" w:rsidRPr="00073CFE" w14:paraId="617C1C17" w14:textId="77777777" w:rsidTr="00AF2A67">
        <w:tc>
          <w:tcPr>
            <w:tcW w:w="3227" w:type="dxa"/>
          </w:tcPr>
          <w:p w14:paraId="003D5DA1" w14:textId="77777777" w:rsidR="00A372C9" w:rsidRPr="00073CFE" w:rsidRDefault="00A372C9" w:rsidP="00A372C9">
            <w:pPr>
              <w:rPr>
                <w:bCs/>
                <w:color w:val="000000" w:themeColor="text1"/>
              </w:rPr>
            </w:pPr>
            <w:r w:rsidRPr="00073CFE">
              <w:rPr>
                <w:bCs/>
                <w:color w:val="000000" w:themeColor="text1"/>
              </w:rPr>
              <w:t>International Accounting Standards</w:t>
            </w:r>
          </w:p>
        </w:tc>
        <w:tc>
          <w:tcPr>
            <w:tcW w:w="850" w:type="dxa"/>
            <w:gridSpan w:val="2"/>
          </w:tcPr>
          <w:p w14:paraId="4D3DA55B" w14:textId="77777777" w:rsidR="00A372C9" w:rsidRPr="00073CFE" w:rsidRDefault="00A372C9" w:rsidP="00A372C9">
            <w:pPr>
              <w:jc w:val="both"/>
              <w:rPr>
                <w:color w:val="000000" w:themeColor="text1"/>
              </w:rPr>
            </w:pPr>
            <w:r w:rsidRPr="00073CFE">
              <w:rPr>
                <w:color w:val="000000" w:themeColor="text1"/>
              </w:rPr>
              <w:t>26-26-0</w:t>
            </w:r>
          </w:p>
        </w:tc>
        <w:tc>
          <w:tcPr>
            <w:tcW w:w="851" w:type="dxa"/>
          </w:tcPr>
          <w:p w14:paraId="50FD72EB"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262E87F3"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6222424D" w14:textId="77777777" w:rsidR="00A372C9" w:rsidRPr="00073CFE" w:rsidRDefault="00A372C9" w:rsidP="00A372C9">
            <w:pPr>
              <w:jc w:val="both"/>
              <w:rPr>
                <w:b/>
                <w:color w:val="000000" w:themeColor="text1"/>
              </w:rPr>
            </w:pPr>
            <w:r w:rsidRPr="00073CFE">
              <w:rPr>
                <w:b/>
                <w:color w:val="000000" w:themeColor="text1"/>
              </w:rPr>
              <w:t>doc. Ing. Marie Paseková, Ph.D.</w:t>
            </w:r>
          </w:p>
          <w:p w14:paraId="575679AF" w14:textId="77777777" w:rsidR="00A372C9" w:rsidRPr="00073CFE" w:rsidRDefault="00A372C9" w:rsidP="00A372C9">
            <w:pPr>
              <w:jc w:val="both"/>
              <w:rPr>
                <w:color w:val="000000" w:themeColor="text1"/>
              </w:rPr>
            </w:pPr>
            <w:r w:rsidRPr="00073CFE">
              <w:rPr>
                <w:color w:val="000000" w:themeColor="text1"/>
              </w:rPr>
              <w:t>Paseková 100%</w:t>
            </w:r>
          </w:p>
        </w:tc>
        <w:tc>
          <w:tcPr>
            <w:tcW w:w="642" w:type="dxa"/>
          </w:tcPr>
          <w:p w14:paraId="2B871620"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7868A483"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1C578D5B" w14:textId="77777777" w:rsidTr="00AF2A67">
        <w:tc>
          <w:tcPr>
            <w:tcW w:w="3227" w:type="dxa"/>
          </w:tcPr>
          <w:p w14:paraId="714E8AC6" w14:textId="77777777" w:rsidR="00A372C9" w:rsidRPr="00073CFE" w:rsidRDefault="00A372C9" w:rsidP="00A372C9">
            <w:pPr>
              <w:rPr>
                <w:bCs/>
                <w:color w:val="000000" w:themeColor="text1"/>
              </w:rPr>
            </w:pPr>
            <w:r w:rsidRPr="00073CFE">
              <w:rPr>
                <w:bCs/>
                <w:color w:val="000000" w:themeColor="text1"/>
              </w:rPr>
              <w:t xml:space="preserve">Tax System and Financial Law </w:t>
            </w:r>
          </w:p>
        </w:tc>
        <w:tc>
          <w:tcPr>
            <w:tcW w:w="850" w:type="dxa"/>
            <w:gridSpan w:val="2"/>
          </w:tcPr>
          <w:p w14:paraId="6D2EC7C3"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36B26B2B"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75C616AD"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4B60E4AE" w14:textId="77777777" w:rsidR="00A372C9" w:rsidRPr="00073CFE" w:rsidRDefault="00A372C9" w:rsidP="00A372C9">
            <w:pPr>
              <w:jc w:val="both"/>
              <w:rPr>
                <w:b/>
                <w:color w:val="000000" w:themeColor="text1"/>
              </w:rPr>
            </w:pPr>
            <w:r w:rsidRPr="00073CFE">
              <w:rPr>
                <w:b/>
                <w:color w:val="000000" w:themeColor="text1"/>
              </w:rPr>
              <w:t>Ing. Eva Kramná, Ph.D.</w:t>
            </w:r>
          </w:p>
          <w:p w14:paraId="5F31CE89" w14:textId="77777777" w:rsidR="00A372C9" w:rsidRPr="00073CFE" w:rsidRDefault="00A372C9" w:rsidP="00A372C9">
            <w:pPr>
              <w:jc w:val="both"/>
              <w:rPr>
                <w:color w:val="000000" w:themeColor="text1"/>
              </w:rPr>
            </w:pPr>
            <w:r w:rsidRPr="00073CFE">
              <w:rPr>
                <w:color w:val="000000" w:themeColor="text1"/>
              </w:rPr>
              <w:t>Kramná 100%</w:t>
            </w:r>
          </w:p>
        </w:tc>
        <w:tc>
          <w:tcPr>
            <w:tcW w:w="642" w:type="dxa"/>
          </w:tcPr>
          <w:p w14:paraId="14CD4A1E"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22A12D67"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72E83D58" w14:textId="77777777" w:rsidTr="00AF2A67">
        <w:tc>
          <w:tcPr>
            <w:tcW w:w="3227" w:type="dxa"/>
          </w:tcPr>
          <w:p w14:paraId="65D693BA" w14:textId="77777777" w:rsidR="00A372C9" w:rsidRPr="00073CFE" w:rsidRDefault="00A372C9" w:rsidP="00A372C9">
            <w:pPr>
              <w:rPr>
                <w:bCs/>
                <w:color w:val="000000" w:themeColor="text1"/>
              </w:rPr>
            </w:pPr>
            <w:r w:rsidRPr="00073CFE">
              <w:rPr>
                <w:bCs/>
                <w:color w:val="000000" w:themeColor="text1"/>
              </w:rPr>
              <w:t>Controlling</w:t>
            </w:r>
          </w:p>
        </w:tc>
        <w:tc>
          <w:tcPr>
            <w:tcW w:w="850" w:type="dxa"/>
            <w:gridSpan w:val="2"/>
          </w:tcPr>
          <w:p w14:paraId="73EE4532" w14:textId="77777777" w:rsidR="00A372C9" w:rsidRPr="00073CFE" w:rsidRDefault="00A372C9" w:rsidP="00A372C9">
            <w:pPr>
              <w:jc w:val="both"/>
              <w:rPr>
                <w:color w:val="000000" w:themeColor="text1"/>
              </w:rPr>
            </w:pPr>
            <w:r w:rsidRPr="00073CFE">
              <w:rPr>
                <w:color w:val="000000" w:themeColor="text1"/>
              </w:rPr>
              <w:t>26-0-26</w:t>
            </w:r>
          </w:p>
        </w:tc>
        <w:tc>
          <w:tcPr>
            <w:tcW w:w="851" w:type="dxa"/>
          </w:tcPr>
          <w:p w14:paraId="16E18E52"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661D9CB4"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19119915" w14:textId="77777777" w:rsidR="00A372C9" w:rsidRPr="00073CFE" w:rsidRDefault="00A372C9" w:rsidP="00A372C9">
            <w:pPr>
              <w:jc w:val="both"/>
              <w:rPr>
                <w:b/>
                <w:color w:val="000000" w:themeColor="text1"/>
              </w:rPr>
            </w:pPr>
            <w:r w:rsidRPr="00073CFE">
              <w:rPr>
                <w:b/>
                <w:color w:val="000000" w:themeColor="text1"/>
              </w:rPr>
              <w:t>doc. Ing. Petr Novák, Ph.D.</w:t>
            </w:r>
          </w:p>
          <w:p w14:paraId="532A7F7D" w14:textId="77777777" w:rsidR="00A372C9" w:rsidRPr="00073CFE" w:rsidRDefault="00A372C9" w:rsidP="00A372C9">
            <w:pPr>
              <w:jc w:val="both"/>
              <w:rPr>
                <w:color w:val="000000" w:themeColor="text1"/>
              </w:rPr>
            </w:pPr>
            <w:r w:rsidRPr="00073CFE">
              <w:rPr>
                <w:color w:val="000000" w:themeColor="text1"/>
              </w:rPr>
              <w:t>Novák 60%</w:t>
            </w:r>
          </w:p>
          <w:p w14:paraId="2069B57B" w14:textId="77777777" w:rsidR="00A372C9" w:rsidRPr="00073CFE" w:rsidRDefault="00A372C9" w:rsidP="00A372C9">
            <w:pPr>
              <w:jc w:val="both"/>
              <w:rPr>
                <w:b/>
                <w:color w:val="000000" w:themeColor="text1"/>
              </w:rPr>
            </w:pPr>
            <w:r w:rsidRPr="00073CFE">
              <w:rPr>
                <w:color w:val="000000" w:themeColor="text1"/>
              </w:rPr>
              <w:t>Zámečník 40%</w:t>
            </w:r>
          </w:p>
        </w:tc>
        <w:tc>
          <w:tcPr>
            <w:tcW w:w="642" w:type="dxa"/>
          </w:tcPr>
          <w:p w14:paraId="1263E5B6"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1D70292C"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rsidDel="00A372C9" w14:paraId="0D4FF518" w14:textId="4C8E46B2" w:rsidTr="00AF2A67">
        <w:trPr>
          <w:del w:id="140" w:author="Drahomíra Pavelková" w:date="2020-08-26T17:08:00Z"/>
        </w:trPr>
        <w:tc>
          <w:tcPr>
            <w:tcW w:w="3227" w:type="dxa"/>
          </w:tcPr>
          <w:p w14:paraId="52865A4B" w14:textId="4608AC4D" w:rsidR="00A372C9" w:rsidRPr="00073CFE" w:rsidDel="00A372C9" w:rsidRDefault="00A372C9" w:rsidP="00A372C9">
            <w:pPr>
              <w:rPr>
                <w:del w:id="141" w:author="Drahomíra Pavelková" w:date="2020-08-26T17:08:00Z"/>
                <w:bCs/>
                <w:color w:val="000000" w:themeColor="text1"/>
              </w:rPr>
            </w:pPr>
            <w:del w:id="142" w:author="Drahomíra Pavelková" w:date="2020-08-26T17:04:00Z">
              <w:r w:rsidRPr="00073CFE" w:rsidDel="00A372C9">
                <w:rPr>
                  <w:bCs/>
                  <w:color w:val="000000" w:themeColor="text1"/>
                </w:rPr>
                <w:delText>Financial Lab</w:delText>
              </w:r>
            </w:del>
          </w:p>
        </w:tc>
        <w:tc>
          <w:tcPr>
            <w:tcW w:w="850" w:type="dxa"/>
            <w:gridSpan w:val="2"/>
          </w:tcPr>
          <w:p w14:paraId="0742DCDF" w14:textId="55C6F0D2" w:rsidR="00A372C9" w:rsidRPr="00073CFE" w:rsidDel="00A372C9" w:rsidRDefault="00A372C9" w:rsidP="00A372C9">
            <w:pPr>
              <w:jc w:val="both"/>
              <w:rPr>
                <w:del w:id="143" w:author="Drahomíra Pavelková" w:date="2020-08-26T17:08:00Z"/>
                <w:color w:val="000000" w:themeColor="text1"/>
              </w:rPr>
            </w:pPr>
            <w:del w:id="144" w:author="Drahomíra Pavelková" w:date="2020-08-26T17:04:00Z">
              <w:r w:rsidRPr="00073CFE" w:rsidDel="00A372C9">
                <w:rPr>
                  <w:color w:val="000000" w:themeColor="text1"/>
                </w:rPr>
                <w:delText>0-0-26</w:delText>
              </w:r>
            </w:del>
          </w:p>
        </w:tc>
        <w:tc>
          <w:tcPr>
            <w:tcW w:w="851" w:type="dxa"/>
          </w:tcPr>
          <w:p w14:paraId="2B200086" w14:textId="4C1182E1" w:rsidR="00A372C9" w:rsidRPr="00073CFE" w:rsidDel="00A372C9" w:rsidRDefault="00A372C9" w:rsidP="00A372C9">
            <w:pPr>
              <w:jc w:val="both"/>
              <w:rPr>
                <w:del w:id="145" w:author="Drahomíra Pavelková" w:date="2020-08-26T17:08:00Z"/>
                <w:color w:val="000000" w:themeColor="text1"/>
              </w:rPr>
            </w:pPr>
            <w:del w:id="146" w:author="Drahomíra Pavelková" w:date="2020-08-26T17:04:00Z">
              <w:r w:rsidRPr="00073CFE" w:rsidDel="00A372C9">
                <w:rPr>
                  <w:color w:val="000000" w:themeColor="text1"/>
                </w:rPr>
                <w:delText>klz</w:delText>
              </w:r>
            </w:del>
          </w:p>
        </w:tc>
        <w:tc>
          <w:tcPr>
            <w:tcW w:w="709" w:type="dxa"/>
          </w:tcPr>
          <w:p w14:paraId="05C0E049" w14:textId="56D6BC5E" w:rsidR="00A372C9" w:rsidRPr="00073CFE" w:rsidDel="00A372C9" w:rsidRDefault="00A372C9" w:rsidP="00A372C9">
            <w:pPr>
              <w:jc w:val="both"/>
              <w:rPr>
                <w:del w:id="147" w:author="Drahomíra Pavelková" w:date="2020-08-26T17:08:00Z"/>
                <w:color w:val="000000" w:themeColor="text1"/>
              </w:rPr>
            </w:pPr>
            <w:del w:id="148" w:author="Drahomíra Pavelková" w:date="2020-08-26T17:04:00Z">
              <w:r w:rsidRPr="00073CFE" w:rsidDel="00A372C9">
                <w:rPr>
                  <w:color w:val="000000" w:themeColor="text1"/>
                </w:rPr>
                <w:delText>3</w:delText>
              </w:r>
            </w:del>
          </w:p>
        </w:tc>
        <w:tc>
          <w:tcPr>
            <w:tcW w:w="2618" w:type="dxa"/>
          </w:tcPr>
          <w:p w14:paraId="53690E8F" w14:textId="033EAEFB" w:rsidR="00A372C9" w:rsidRPr="00073CFE" w:rsidDel="00A372C9" w:rsidRDefault="00A372C9" w:rsidP="00A372C9">
            <w:pPr>
              <w:rPr>
                <w:del w:id="149" w:author="Drahomíra Pavelková" w:date="2020-08-26T17:04:00Z"/>
                <w:b/>
                <w:color w:val="000000" w:themeColor="text1"/>
              </w:rPr>
            </w:pPr>
            <w:del w:id="150" w:author="Drahomíra Pavelková" w:date="2020-08-26T17:04:00Z">
              <w:r w:rsidRPr="00073CFE" w:rsidDel="00A372C9">
                <w:rPr>
                  <w:b/>
                  <w:color w:val="000000" w:themeColor="text1"/>
                </w:rPr>
                <w:delText>prof. Dr. Ing. Drahomíra Pavelková</w:delText>
              </w:r>
            </w:del>
          </w:p>
          <w:p w14:paraId="00606D14" w14:textId="180E1DAD" w:rsidR="00A372C9" w:rsidRPr="00073CFE" w:rsidDel="00A372C9" w:rsidRDefault="00A372C9" w:rsidP="00A372C9">
            <w:pPr>
              <w:jc w:val="both"/>
              <w:rPr>
                <w:del w:id="151" w:author="Drahomíra Pavelková" w:date="2020-08-26T17:04:00Z"/>
                <w:color w:val="000000" w:themeColor="text1"/>
              </w:rPr>
            </w:pPr>
            <w:del w:id="152" w:author="Drahomíra Pavelková" w:date="2020-08-26T17:04:00Z">
              <w:r w:rsidRPr="00073CFE" w:rsidDel="00A372C9">
                <w:rPr>
                  <w:color w:val="000000" w:themeColor="text1"/>
                </w:rPr>
                <w:delText>Pavelková 30%</w:delText>
              </w:r>
            </w:del>
          </w:p>
          <w:p w14:paraId="0E4545AD" w14:textId="070538B2" w:rsidR="00A372C9" w:rsidRPr="00073CFE" w:rsidDel="00A372C9" w:rsidRDefault="00A372C9" w:rsidP="00A372C9">
            <w:pPr>
              <w:jc w:val="both"/>
              <w:rPr>
                <w:del w:id="153" w:author="Drahomíra Pavelková" w:date="2020-08-26T17:08:00Z"/>
                <w:b/>
                <w:color w:val="000000" w:themeColor="text1"/>
              </w:rPr>
            </w:pPr>
            <w:del w:id="154" w:author="Drahomíra Pavelková" w:date="2020-08-26T17:04:00Z">
              <w:r w:rsidRPr="00073CFE" w:rsidDel="00A372C9">
                <w:rPr>
                  <w:color w:val="000000" w:themeColor="text1"/>
                </w:rPr>
                <w:delText>Vychytilová 70%</w:delText>
              </w:r>
            </w:del>
          </w:p>
        </w:tc>
        <w:tc>
          <w:tcPr>
            <w:tcW w:w="642" w:type="dxa"/>
          </w:tcPr>
          <w:p w14:paraId="128EB42D" w14:textId="6E5CB045" w:rsidR="00A372C9" w:rsidRPr="00073CFE" w:rsidDel="00A372C9" w:rsidRDefault="00A372C9" w:rsidP="00A372C9">
            <w:pPr>
              <w:jc w:val="both"/>
              <w:rPr>
                <w:del w:id="155" w:author="Drahomíra Pavelková" w:date="2020-08-26T17:08:00Z"/>
                <w:color w:val="000000" w:themeColor="text1"/>
              </w:rPr>
            </w:pPr>
            <w:del w:id="156" w:author="Drahomíra Pavelková" w:date="2020-08-26T17:04:00Z">
              <w:r w:rsidRPr="00073CFE" w:rsidDel="00A372C9">
                <w:rPr>
                  <w:color w:val="000000" w:themeColor="text1"/>
                </w:rPr>
                <w:delText>2/Z</w:delText>
              </w:r>
            </w:del>
          </w:p>
        </w:tc>
        <w:tc>
          <w:tcPr>
            <w:tcW w:w="814" w:type="dxa"/>
          </w:tcPr>
          <w:p w14:paraId="07A2D848" w14:textId="74E33C54" w:rsidR="00A372C9" w:rsidRPr="00073CFE" w:rsidDel="00A372C9" w:rsidRDefault="00A372C9" w:rsidP="00A372C9">
            <w:pPr>
              <w:jc w:val="center"/>
              <w:rPr>
                <w:del w:id="157" w:author="Drahomíra Pavelková" w:date="2020-08-26T17:08:00Z"/>
                <w:color w:val="000000" w:themeColor="text1"/>
              </w:rPr>
            </w:pPr>
            <w:del w:id="158" w:author="Drahomíra Pavelková" w:date="2020-08-26T17:04:00Z">
              <w:r w:rsidRPr="00073CFE" w:rsidDel="00A372C9">
                <w:rPr>
                  <w:color w:val="000000" w:themeColor="text1"/>
                </w:rPr>
                <w:delText>PV</w:delText>
              </w:r>
            </w:del>
          </w:p>
        </w:tc>
      </w:tr>
      <w:tr w:rsidR="00A372C9" w:rsidRPr="00073CFE" w14:paraId="42DBBAC6" w14:textId="77777777" w:rsidTr="00AF2A67">
        <w:tc>
          <w:tcPr>
            <w:tcW w:w="3227" w:type="dxa"/>
          </w:tcPr>
          <w:p w14:paraId="4F7A4276" w14:textId="77777777" w:rsidR="00A372C9" w:rsidRPr="00073CFE" w:rsidRDefault="00A372C9" w:rsidP="00A372C9">
            <w:pPr>
              <w:rPr>
                <w:color w:val="000000" w:themeColor="text1"/>
              </w:rPr>
            </w:pPr>
            <w:r w:rsidRPr="00073CFE">
              <w:rPr>
                <w:color w:val="000000" w:themeColor="text1"/>
              </w:rPr>
              <w:t>Human Resource Management II</w:t>
            </w:r>
          </w:p>
        </w:tc>
        <w:tc>
          <w:tcPr>
            <w:tcW w:w="850" w:type="dxa"/>
            <w:gridSpan w:val="2"/>
          </w:tcPr>
          <w:p w14:paraId="2054835D"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65405250"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6FA2A47F"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4D8D8962" w14:textId="77777777" w:rsidR="00A372C9" w:rsidRPr="00073CFE" w:rsidRDefault="00A372C9" w:rsidP="00A372C9">
            <w:pPr>
              <w:jc w:val="both"/>
              <w:rPr>
                <w:b/>
                <w:color w:val="000000" w:themeColor="text1"/>
              </w:rPr>
            </w:pPr>
            <w:r w:rsidRPr="00073CFE">
              <w:rPr>
                <w:b/>
                <w:color w:val="000000" w:themeColor="text1"/>
              </w:rPr>
              <w:t>Ing. Jana Matošková, Ph.D.</w:t>
            </w:r>
          </w:p>
          <w:p w14:paraId="49DC4825" w14:textId="77777777" w:rsidR="00A372C9" w:rsidRPr="00073CFE" w:rsidRDefault="00A372C9" w:rsidP="00A372C9">
            <w:pPr>
              <w:jc w:val="both"/>
              <w:rPr>
                <w:color w:val="000000" w:themeColor="text1"/>
              </w:rPr>
            </w:pPr>
            <w:r w:rsidRPr="00073CFE">
              <w:rPr>
                <w:color w:val="000000" w:themeColor="text1"/>
              </w:rPr>
              <w:t>Matošková (100%)</w:t>
            </w:r>
          </w:p>
        </w:tc>
        <w:tc>
          <w:tcPr>
            <w:tcW w:w="642" w:type="dxa"/>
          </w:tcPr>
          <w:p w14:paraId="22C8A197" w14:textId="77777777" w:rsidR="00A372C9" w:rsidRPr="00073CFE" w:rsidRDefault="00A372C9" w:rsidP="00A372C9">
            <w:pPr>
              <w:jc w:val="both"/>
              <w:rPr>
                <w:color w:val="000000" w:themeColor="text1"/>
              </w:rPr>
            </w:pPr>
            <w:r w:rsidRPr="00073CFE">
              <w:rPr>
                <w:color w:val="000000" w:themeColor="text1"/>
              </w:rPr>
              <w:t>Z</w:t>
            </w:r>
          </w:p>
        </w:tc>
        <w:tc>
          <w:tcPr>
            <w:tcW w:w="814" w:type="dxa"/>
          </w:tcPr>
          <w:p w14:paraId="05EBD1C9"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5031EAF5" w14:textId="77777777" w:rsidTr="00AF2A67">
        <w:tc>
          <w:tcPr>
            <w:tcW w:w="3227" w:type="dxa"/>
          </w:tcPr>
          <w:p w14:paraId="029924F6" w14:textId="77777777" w:rsidR="00A372C9" w:rsidRPr="00073CFE" w:rsidRDefault="00A372C9" w:rsidP="00A372C9">
            <w:pPr>
              <w:rPr>
                <w:color w:val="000000" w:themeColor="text1"/>
              </w:rPr>
            </w:pPr>
            <w:r w:rsidRPr="00073CFE">
              <w:rPr>
                <w:color w:val="000000" w:themeColor="text1"/>
              </w:rPr>
              <w:t>Firms and Competitiveness</w:t>
            </w:r>
          </w:p>
        </w:tc>
        <w:tc>
          <w:tcPr>
            <w:tcW w:w="850" w:type="dxa"/>
            <w:gridSpan w:val="2"/>
          </w:tcPr>
          <w:p w14:paraId="482B9B7A" w14:textId="77777777" w:rsidR="00A372C9" w:rsidRPr="00073CFE" w:rsidRDefault="00A372C9" w:rsidP="00A372C9">
            <w:pPr>
              <w:jc w:val="both"/>
              <w:rPr>
                <w:color w:val="000000" w:themeColor="text1"/>
              </w:rPr>
            </w:pPr>
            <w:r w:rsidRPr="00073CFE">
              <w:rPr>
                <w:color w:val="000000" w:themeColor="text1"/>
              </w:rPr>
              <w:t>0-0-39</w:t>
            </w:r>
          </w:p>
        </w:tc>
        <w:tc>
          <w:tcPr>
            <w:tcW w:w="851" w:type="dxa"/>
          </w:tcPr>
          <w:p w14:paraId="4BF8744F"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1592D524"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3D0782C5" w14:textId="77777777" w:rsidR="00A372C9" w:rsidRPr="00073CFE" w:rsidRDefault="00A372C9" w:rsidP="00A372C9">
            <w:pPr>
              <w:jc w:val="both"/>
              <w:rPr>
                <w:b/>
                <w:color w:val="000000" w:themeColor="text1"/>
              </w:rPr>
            </w:pPr>
            <w:r w:rsidRPr="00073CFE">
              <w:rPr>
                <w:b/>
                <w:color w:val="000000" w:themeColor="text1"/>
              </w:rPr>
              <w:t>doc. Ing. Adriana Knápková, Ph.D.</w:t>
            </w:r>
          </w:p>
          <w:p w14:paraId="64309E59" w14:textId="77777777" w:rsidR="00A372C9" w:rsidRPr="00073CFE" w:rsidRDefault="00A372C9" w:rsidP="00A372C9">
            <w:pPr>
              <w:jc w:val="both"/>
              <w:rPr>
                <w:color w:val="000000" w:themeColor="text1"/>
              </w:rPr>
            </w:pPr>
            <w:r w:rsidRPr="00073CFE">
              <w:rPr>
                <w:color w:val="000000" w:themeColor="text1"/>
              </w:rPr>
              <w:t>Knápková (70%)</w:t>
            </w:r>
          </w:p>
          <w:p w14:paraId="3837B3EB" w14:textId="77777777" w:rsidR="00A372C9" w:rsidRPr="00073CFE" w:rsidRDefault="00A372C9" w:rsidP="00A372C9">
            <w:pPr>
              <w:jc w:val="both"/>
              <w:rPr>
                <w:b/>
                <w:color w:val="000000" w:themeColor="text1"/>
              </w:rPr>
            </w:pPr>
            <w:r w:rsidRPr="00073CFE">
              <w:rPr>
                <w:color w:val="000000" w:themeColor="text1"/>
              </w:rPr>
              <w:t>Pálka (30%)</w:t>
            </w:r>
          </w:p>
        </w:tc>
        <w:tc>
          <w:tcPr>
            <w:tcW w:w="642" w:type="dxa"/>
          </w:tcPr>
          <w:p w14:paraId="4BFE1450"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6D5E2803"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0A645675" w14:textId="77777777" w:rsidTr="00AF2A67">
        <w:tc>
          <w:tcPr>
            <w:tcW w:w="3227" w:type="dxa"/>
          </w:tcPr>
          <w:p w14:paraId="260F9A30" w14:textId="77777777" w:rsidR="00A372C9" w:rsidRPr="00073CFE" w:rsidRDefault="00A372C9" w:rsidP="00A372C9">
            <w:pPr>
              <w:jc w:val="both"/>
              <w:rPr>
                <w:color w:val="000000" w:themeColor="text1"/>
              </w:rPr>
            </w:pPr>
            <w:r w:rsidRPr="00073CFE">
              <w:rPr>
                <w:color w:val="000000" w:themeColor="text1"/>
              </w:rPr>
              <w:t>Bata´s Management System</w:t>
            </w:r>
          </w:p>
        </w:tc>
        <w:tc>
          <w:tcPr>
            <w:tcW w:w="850" w:type="dxa"/>
            <w:gridSpan w:val="2"/>
          </w:tcPr>
          <w:p w14:paraId="3F9AED78" w14:textId="77777777" w:rsidR="00A372C9" w:rsidRPr="00073CFE" w:rsidRDefault="00A372C9" w:rsidP="00A372C9">
            <w:pPr>
              <w:jc w:val="both"/>
              <w:rPr>
                <w:color w:val="000000" w:themeColor="text1"/>
              </w:rPr>
            </w:pPr>
            <w:r w:rsidRPr="00073CFE">
              <w:rPr>
                <w:color w:val="000000" w:themeColor="text1"/>
              </w:rPr>
              <w:t>13-0-0</w:t>
            </w:r>
          </w:p>
        </w:tc>
        <w:tc>
          <w:tcPr>
            <w:tcW w:w="851" w:type="dxa"/>
          </w:tcPr>
          <w:p w14:paraId="3594D9C1"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2A728DB1"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07B28B35" w14:textId="77777777" w:rsidR="00A372C9" w:rsidRPr="00073CFE" w:rsidRDefault="00A372C9" w:rsidP="00A372C9">
            <w:pPr>
              <w:rPr>
                <w:b/>
                <w:color w:val="000000" w:themeColor="text1"/>
              </w:rPr>
            </w:pPr>
            <w:r w:rsidRPr="00073CFE">
              <w:rPr>
                <w:b/>
                <w:color w:val="000000" w:themeColor="text1"/>
              </w:rPr>
              <w:t>doc. PhDr. Ing. Aleš Gregar, CSc.</w:t>
            </w:r>
          </w:p>
          <w:p w14:paraId="679323CD" w14:textId="77777777" w:rsidR="00A372C9" w:rsidRPr="00073CFE" w:rsidRDefault="00A372C9" w:rsidP="00A372C9">
            <w:pPr>
              <w:rPr>
                <w:color w:val="000000" w:themeColor="text1"/>
              </w:rPr>
            </w:pPr>
            <w:r w:rsidRPr="00073CFE">
              <w:rPr>
                <w:color w:val="000000" w:themeColor="text1"/>
              </w:rPr>
              <w:t>Gregar (100%)</w:t>
            </w:r>
          </w:p>
        </w:tc>
        <w:tc>
          <w:tcPr>
            <w:tcW w:w="642" w:type="dxa"/>
          </w:tcPr>
          <w:p w14:paraId="12D16E7B" w14:textId="77777777" w:rsidR="00A372C9" w:rsidRPr="00073CFE" w:rsidRDefault="00A372C9" w:rsidP="00A372C9">
            <w:pPr>
              <w:jc w:val="both"/>
              <w:rPr>
                <w:color w:val="000000" w:themeColor="text1"/>
              </w:rPr>
            </w:pPr>
            <w:r w:rsidRPr="00073CFE">
              <w:rPr>
                <w:color w:val="000000" w:themeColor="text1"/>
              </w:rPr>
              <w:t>L</w:t>
            </w:r>
          </w:p>
        </w:tc>
        <w:tc>
          <w:tcPr>
            <w:tcW w:w="814" w:type="dxa"/>
          </w:tcPr>
          <w:p w14:paraId="07881398"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727FE947" w14:textId="77777777" w:rsidTr="00AF2A67">
        <w:tc>
          <w:tcPr>
            <w:tcW w:w="3227" w:type="dxa"/>
          </w:tcPr>
          <w:p w14:paraId="46558EBC" w14:textId="77777777" w:rsidR="00A372C9" w:rsidRPr="00073CFE" w:rsidRDefault="00A372C9" w:rsidP="00A372C9">
            <w:pPr>
              <w:jc w:val="both"/>
              <w:rPr>
                <w:color w:val="000000" w:themeColor="text1"/>
              </w:rPr>
            </w:pPr>
            <w:r w:rsidRPr="00073CFE">
              <w:rPr>
                <w:color w:val="000000" w:themeColor="text1"/>
              </w:rPr>
              <w:t>Presentation Skills</w:t>
            </w:r>
          </w:p>
        </w:tc>
        <w:tc>
          <w:tcPr>
            <w:tcW w:w="850" w:type="dxa"/>
            <w:gridSpan w:val="2"/>
          </w:tcPr>
          <w:p w14:paraId="5B51A008" w14:textId="77777777" w:rsidR="00A372C9" w:rsidRPr="00073CFE" w:rsidRDefault="00A372C9" w:rsidP="00A372C9">
            <w:pPr>
              <w:jc w:val="both"/>
              <w:rPr>
                <w:color w:val="000000" w:themeColor="text1"/>
              </w:rPr>
            </w:pPr>
            <w:r w:rsidRPr="00073CFE">
              <w:rPr>
                <w:color w:val="000000" w:themeColor="text1"/>
              </w:rPr>
              <w:t>0-0-26</w:t>
            </w:r>
          </w:p>
        </w:tc>
        <w:tc>
          <w:tcPr>
            <w:tcW w:w="851" w:type="dxa"/>
          </w:tcPr>
          <w:p w14:paraId="657535A9"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5C987DAB"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6119EAD3" w14:textId="1C5E8589" w:rsidR="00A372C9" w:rsidRPr="00073CFE" w:rsidDel="00D316A2" w:rsidRDefault="00A372C9" w:rsidP="00A372C9">
            <w:pPr>
              <w:jc w:val="both"/>
              <w:rPr>
                <w:del w:id="159" w:author="Bronislava Neubauerová" w:date="2020-08-25T12:45:00Z"/>
                <w:b/>
                <w:color w:val="000000" w:themeColor="text1"/>
              </w:rPr>
            </w:pPr>
            <w:ins w:id="160" w:author="Bronislava Neubauerová" w:date="2020-08-25T12:45:00Z">
              <w:r>
                <w:rPr>
                  <w:b/>
                  <w:color w:val="000000" w:themeColor="text1"/>
                </w:rPr>
                <w:t xml:space="preserve">Mgr. Igor Drápala </w:t>
              </w:r>
              <w:r>
                <w:rPr>
                  <w:color w:val="000000" w:themeColor="text1"/>
                </w:rPr>
                <w:t xml:space="preserve"> Drápala</w:t>
              </w:r>
              <w:r w:rsidRPr="00073CFE">
                <w:rPr>
                  <w:color w:val="000000" w:themeColor="text1"/>
                </w:rPr>
                <w:t>(100%)</w:t>
              </w:r>
            </w:ins>
            <w:del w:id="161" w:author="Bronislava Neubauerová" w:date="2020-08-25T12:45:00Z">
              <w:r w:rsidRPr="00073CFE" w:rsidDel="00D316A2">
                <w:rPr>
                  <w:b/>
                  <w:color w:val="000000" w:themeColor="text1"/>
                </w:rPr>
                <w:delText>PhDr. Jana Semotamová</w:delText>
              </w:r>
            </w:del>
          </w:p>
          <w:p w14:paraId="3A529B76" w14:textId="75CEDF6E" w:rsidR="00A372C9" w:rsidRPr="00073CFE" w:rsidRDefault="00A372C9" w:rsidP="00A372C9">
            <w:pPr>
              <w:rPr>
                <w:color w:val="000000" w:themeColor="text1"/>
              </w:rPr>
            </w:pPr>
            <w:del w:id="162" w:author="Bronislava Neubauerová" w:date="2020-08-25T12:45:00Z">
              <w:r w:rsidRPr="00073CFE" w:rsidDel="00D316A2">
                <w:rPr>
                  <w:color w:val="000000" w:themeColor="text1"/>
                </w:rPr>
                <w:delText>Semotamová (100%)</w:delText>
              </w:r>
            </w:del>
          </w:p>
        </w:tc>
        <w:tc>
          <w:tcPr>
            <w:tcW w:w="642" w:type="dxa"/>
          </w:tcPr>
          <w:p w14:paraId="0E22CC8C"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680DBFB1"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4DEE1F5A" w14:textId="77777777" w:rsidTr="00AF2A67">
        <w:trPr>
          <w:trHeight w:val="678"/>
        </w:trPr>
        <w:tc>
          <w:tcPr>
            <w:tcW w:w="9711" w:type="dxa"/>
            <w:gridSpan w:val="8"/>
          </w:tcPr>
          <w:p w14:paraId="30252BED" w14:textId="77777777" w:rsidR="00A372C9" w:rsidRPr="00073CFE" w:rsidRDefault="00A372C9" w:rsidP="00A372C9">
            <w:pPr>
              <w:jc w:val="both"/>
              <w:rPr>
                <w:b/>
                <w:color w:val="000000" w:themeColor="text1"/>
              </w:rPr>
            </w:pPr>
            <w:r w:rsidRPr="00073CFE">
              <w:rPr>
                <w:b/>
                <w:color w:val="000000" w:themeColor="text1"/>
              </w:rPr>
              <w:t>Podmínka pro splnění této skupiny předmětů:</w:t>
            </w:r>
          </w:p>
          <w:p w14:paraId="1D12E290" w14:textId="77777777" w:rsidR="00A372C9" w:rsidRPr="00073CFE" w:rsidRDefault="00A372C9" w:rsidP="00A372C9">
            <w:pPr>
              <w:pStyle w:val="Zkladntext"/>
              <w:ind w:left="22"/>
              <w:rPr>
                <w:rFonts w:ascii="Times New Roman" w:hAnsi="Times New Roman"/>
                <w:b/>
                <w:i w:val="0"/>
                <w:color w:val="000000" w:themeColor="text1"/>
                <w:sz w:val="20"/>
                <w:szCs w:val="20"/>
              </w:rPr>
            </w:pPr>
            <w:r w:rsidRPr="00073CFE">
              <w:rPr>
                <w:rFonts w:ascii="Times New Roman" w:hAnsi="Times New Roman"/>
                <w:b/>
                <w:i w:val="0"/>
                <w:color w:val="000000" w:themeColor="text1"/>
                <w:sz w:val="20"/>
                <w:szCs w:val="20"/>
              </w:rPr>
              <w:t>Specializace Corporate Finance</w:t>
            </w:r>
          </w:p>
          <w:p w14:paraId="788A8261" w14:textId="51527A7F" w:rsidR="00A372C9" w:rsidRPr="00073CFE" w:rsidRDefault="00A372C9" w:rsidP="00A372C9">
            <w:pPr>
              <w:jc w:val="both"/>
              <w:rPr>
                <w:b/>
                <w:color w:val="000000" w:themeColor="text1"/>
              </w:rPr>
            </w:pPr>
            <w:r w:rsidRPr="00073CFE">
              <w:rPr>
                <w:color w:val="000000" w:themeColor="text1"/>
              </w:rPr>
              <w:t xml:space="preserve">Student si volí z nabídky povinně volitelné předměty minimálně za </w:t>
            </w:r>
            <w:ins w:id="163" w:author="Drahomíra Pavelková" w:date="2020-08-26T17:14:00Z">
              <w:r w:rsidR="000374B8">
                <w:rPr>
                  <w:b/>
                  <w:bCs/>
                  <w:color w:val="000000" w:themeColor="text1"/>
                </w:rPr>
                <w:t>7</w:t>
              </w:r>
            </w:ins>
            <w:del w:id="164" w:author="Drahomíra Pavelková" w:date="2020-08-26T17:14:00Z">
              <w:r w:rsidRPr="00073CFE" w:rsidDel="000374B8">
                <w:rPr>
                  <w:b/>
                  <w:bCs/>
                  <w:color w:val="000000" w:themeColor="text1"/>
                </w:rPr>
                <w:delText>12</w:delText>
              </w:r>
            </w:del>
            <w:r w:rsidRPr="00073CFE">
              <w:rPr>
                <w:b/>
                <w:color w:val="000000" w:themeColor="text1"/>
              </w:rPr>
              <w:t xml:space="preserve"> kreditů.</w:t>
            </w:r>
          </w:p>
          <w:p w14:paraId="74B8BBCC" w14:textId="77777777" w:rsidR="00A372C9" w:rsidRPr="00073CFE" w:rsidRDefault="00A372C9" w:rsidP="00A372C9">
            <w:pPr>
              <w:jc w:val="both"/>
              <w:rPr>
                <w:color w:val="000000" w:themeColor="text1"/>
              </w:rPr>
            </w:pPr>
          </w:p>
          <w:p w14:paraId="6E0964FC" w14:textId="77777777" w:rsidR="00A372C9" w:rsidRPr="00073CFE" w:rsidRDefault="00A372C9" w:rsidP="00A372C9">
            <w:pPr>
              <w:pStyle w:val="Zkladntext"/>
              <w:ind w:left="22"/>
              <w:rPr>
                <w:rFonts w:ascii="Times New Roman" w:hAnsi="Times New Roman"/>
                <w:b/>
                <w:i w:val="0"/>
                <w:color w:val="000000" w:themeColor="text1"/>
                <w:sz w:val="20"/>
                <w:szCs w:val="20"/>
              </w:rPr>
            </w:pPr>
            <w:r w:rsidRPr="00073CFE">
              <w:rPr>
                <w:rFonts w:ascii="Times New Roman" w:hAnsi="Times New Roman"/>
                <w:b/>
                <w:i w:val="0"/>
                <w:color w:val="000000" w:themeColor="text1"/>
                <w:sz w:val="20"/>
                <w:szCs w:val="20"/>
              </w:rPr>
              <w:t>Specializace Financial Markets and Technologies</w:t>
            </w:r>
          </w:p>
          <w:p w14:paraId="79741CB1" w14:textId="0448DABB" w:rsidR="00A372C9" w:rsidRPr="00073CFE" w:rsidRDefault="00A372C9" w:rsidP="00A372C9">
            <w:pPr>
              <w:jc w:val="both"/>
              <w:rPr>
                <w:b/>
                <w:color w:val="000000" w:themeColor="text1"/>
              </w:rPr>
            </w:pPr>
            <w:r w:rsidRPr="00073CFE">
              <w:rPr>
                <w:color w:val="000000" w:themeColor="text1"/>
              </w:rPr>
              <w:t xml:space="preserve">Student si volí z nabídky povinně volitelné předměty minimálně za </w:t>
            </w:r>
            <w:ins w:id="165" w:author="Drahomíra Pavelková" w:date="2020-08-26T17:22:00Z">
              <w:r w:rsidR="00C911C3">
                <w:rPr>
                  <w:b/>
                  <w:bCs/>
                  <w:color w:val="000000" w:themeColor="text1"/>
                </w:rPr>
                <w:t>8</w:t>
              </w:r>
            </w:ins>
            <w:del w:id="166" w:author="Drahomíra Pavelková" w:date="2020-08-26T17:22:00Z">
              <w:r w:rsidRPr="00073CFE" w:rsidDel="00C911C3">
                <w:rPr>
                  <w:b/>
                  <w:bCs/>
                  <w:color w:val="000000" w:themeColor="text1"/>
                </w:rPr>
                <w:delText>13</w:delText>
              </w:r>
            </w:del>
            <w:r w:rsidRPr="00073CFE">
              <w:rPr>
                <w:b/>
                <w:color w:val="000000" w:themeColor="text1"/>
              </w:rPr>
              <w:t xml:space="preserve"> kreditů.</w:t>
            </w:r>
          </w:p>
          <w:p w14:paraId="767DA9F5" w14:textId="77777777" w:rsidR="00A372C9" w:rsidRPr="00073CFE" w:rsidRDefault="00A372C9" w:rsidP="00A372C9">
            <w:pPr>
              <w:jc w:val="both"/>
              <w:rPr>
                <w:color w:val="000000" w:themeColor="text1"/>
              </w:rPr>
            </w:pPr>
          </w:p>
        </w:tc>
      </w:tr>
      <w:tr w:rsidR="00A372C9" w:rsidRPr="00073CFE" w14:paraId="1657C30C" w14:textId="77777777" w:rsidTr="00AF2A67">
        <w:tc>
          <w:tcPr>
            <w:tcW w:w="4077" w:type="dxa"/>
            <w:gridSpan w:val="3"/>
            <w:shd w:val="clear" w:color="auto" w:fill="F7CAAC"/>
          </w:tcPr>
          <w:p w14:paraId="4335A992" w14:textId="77777777" w:rsidR="00A372C9" w:rsidRPr="00073CFE" w:rsidRDefault="00A372C9" w:rsidP="00A372C9">
            <w:pPr>
              <w:jc w:val="both"/>
              <w:rPr>
                <w:b/>
                <w:color w:val="000000" w:themeColor="text1"/>
              </w:rPr>
            </w:pPr>
            <w:r w:rsidRPr="00073CFE">
              <w:rPr>
                <w:b/>
                <w:color w:val="000000" w:themeColor="text1"/>
              </w:rPr>
              <w:t xml:space="preserve"> Součásti SZZ a jejich obsah</w:t>
            </w:r>
          </w:p>
        </w:tc>
        <w:tc>
          <w:tcPr>
            <w:tcW w:w="5634" w:type="dxa"/>
            <w:gridSpan w:val="5"/>
            <w:tcBorders>
              <w:bottom w:val="nil"/>
            </w:tcBorders>
          </w:tcPr>
          <w:p w14:paraId="7CB712C3" w14:textId="77777777" w:rsidR="00A372C9" w:rsidRPr="00073CFE" w:rsidRDefault="00A372C9" w:rsidP="00A372C9">
            <w:pPr>
              <w:jc w:val="both"/>
              <w:rPr>
                <w:color w:val="000000" w:themeColor="text1"/>
              </w:rPr>
            </w:pPr>
          </w:p>
        </w:tc>
      </w:tr>
      <w:tr w:rsidR="00A372C9" w:rsidRPr="00073CFE" w14:paraId="63EEE203" w14:textId="77777777" w:rsidTr="00AF2A67">
        <w:trPr>
          <w:trHeight w:val="1370"/>
        </w:trPr>
        <w:tc>
          <w:tcPr>
            <w:tcW w:w="9711" w:type="dxa"/>
            <w:gridSpan w:val="8"/>
            <w:tcBorders>
              <w:top w:val="nil"/>
            </w:tcBorders>
          </w:tcPr>
          <w:p w14:paraId="3FE24EBE" w14:textId="77777777" w:rsidR="00A372C9" w:rsidRPr="00073CFE" w:rsidRDefault="00A372C9" w:rsidP="00A372C9">
            <w:pPr>
              <w:pStyle w:val="Zkladntext"/>
              <w:ind w:left="22"/>
              <w:rPr>
                <w:rFonts w:ascii="Times New Roman" w:hAnsi="Times New Roman"/>
                <w:b/>
                <w:color w:val="000000" w:themeColor="text1"/>
                <w:sz w:val="20"/>
                <w:szCs w:val="20"/>
              </w:rPr>
            </w:pPr>
            <w:r w:rsidRPr="00073CFE">
              <w:rPr>
                <w:rFonts w:ascii="Times New Roman" w:hAnsi="Times New Roman"/>
                <w:b/>
                <w:color w:val="000000" w:themeColor="text1"/>
                <w:sz w:val="20"/>
                <w:szCs w:val="20"/>
              </w:rPr>
              <w:t>Specializace Corporate Finance</w:t>
            </w:r>
          </w:p>
          <w:p w14:paraId="67F3AF61" w14:textId="77777777" w:rsidR="00A372C9" w:rsidRPr="00073CFE" w:rsidRDefault="00A372C9" w:rsidP="00A372C9">
            <w:pPr>
              <w:pStyle w:val="Zkladntext"/>
              <w:ind w:left="22"/>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SZZ se skládá ze dvou částí:</w:t>
            </w:r>
          </w:p>
          <w:p w14:paraId="0A9C0CB6"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obhajoba diplomové práce a</w:t>
            </w:r>
          </w:p>
          <w:p w14:paraId="1FA047E2"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zkouška z odborné problematiky související se studovaným programem</w:t>
            </w:r>
          </w:p>
          <w:p w14:paraId="62F2718E" w14:textId="77777777" w:rsidR="00A372C9" w:rsidRPr="00073CFE" w:rsidRDefault="00A372C9" w:rsidP="00A372C9">
            <w:pPr>
              <w:jc w:val="both"/>
              <w:rPr>
                <w:color w:val="000000" w:themeColor="text1"/>
              </w:rPr>
            </w:pPr>
            <w:r w:rsidRPr="00073CFE">
              <w:rPr>
                <w:color w:val="000000" w:themeColor="text1"/>
              </w:rPr>
              <w:t xml:space="preserve">Zkouška z odborné problematiky se skládá z odborné rozpravy ze tří základních tematických okruhů. </w:t>
            </w:r>
          </w:p>
          <w:p w14:paraId="09FB473B" w14:textId="77777777" w:rsidR="00A372C9" w:rsidRPr="00073CFE" w:rsidRDefault="00A372C9" w:rsidP="00A372C9">
            <w:pPr>
              <w:pStyle w:val="Odstavecseseznamem"/>
              <w:numPr>
                <w:ilvl w:val="0"/>
                <w:numId w:val="47"/>
              </w:numPr>
              <w:spacing w:line="256" w:lineRule="auto"/>
              <w:jc w:val="both"/>
              <w:rPr>
                <w:rFonts w:ascii="Times New Roman" w:hAnsi="Times New Roman"/>
                <w:color w:val="000000" w:themeColor="text1"/>
                <w:sz w:val="20"/>
                <w:szCs w:val="20"/>
              </w:rPr>
            </w:pPr>
            <w:r w:rsidRPr="00073CFE">
              <w:rPr>
                <w:rFonts w:ascii="Times New Roman" w:hAnsi="Times New Roman"/>
                <w:b/>
                <w:color w:val="000000" w:themeColor="text1"/>
                <w:sz w:val="20"/>
                <w:szCs w:val="20"/>
              </w:rPr>
              <w:t>Economics</w:t>
            </w:r>
            <w:r w:rsidRPr="00073CFE">
              <w:rPr>
                <w:rFonts w:ascii="Times New Roman" w:hAnsi="Times New Roman"/>
                <w:color w:val="000000" w:themeColor="text1"/>
                <w:sz w:val="20"/>
                <w:szCs w:val="20"/>
              </w:rPr>
              <w:t xml:space="preserve"> </w:t>
            </w:r>
            <w:r w:rsidRPr="00073CFE">
              <w:rPr>
                <w:rFonts w:ascii="Times New Roman" w:hAnsi="Times New Roman"/>
                <w:i/>
                <w:color w:val="000000" w:themeColor="text1"/>
                <w:sz w:val="20"/>
                <w:szCs w:val="20"/>
              </w:rPr>
              <w:t>(rozsah je dán předměty Microeconomics II, Macroeconomics II)</w:t>
            </w:r>
          </w:p>
          <w:p w14:paraId="07E85277" w14:textId="400EDE1C" w:rsidR="00A372C9" w:rsidRPr="00073CFE" w:rsidRDefault="00A372C9" w:rsidP="00A372C9">
            <w:pPr>
              <w:pStyle w:val="Odstavecseseznamem"/>
              <w:numPr>
                <w:ilvl w:val="0"/>
                <w:numId w:val="48"/>
              </w:numPr>
              <w:spacing w:after="0" w:line="256" w:lineRule="auto"/>
              <w:jc w:val="both"/>
              <w:rPr>
                <w:rFonts w:ascii="Times New Roman" w:hAnsi="Times New Roman"/>
                <w:i/>
                <w:iCs/>
                <w:color w:val="000000" w:themeColor="text1"/>
                <w:sz w:val="20"/>
                <w:szCs w:val="20"/>
              </w:rPr>
            </w:pPr>
            <w:r w:rsidRPr="00073CFE">
              <w:rPr>
                <w:rFonts w:ascii="Times New Roman" w:hAnsi="Times New Roman"/>
                <w:b/>
                <w:color w:val="000000" w:themeColor="text1"/>
                <w:sz w:val="20"/>
                <w:szCs w:val="20"/>
              </w:rPr>
              <w:t xml:space="preserve">Taxes and Accounting </w:t>
            </w:r>
            <w:r w:rsidRPr="00073CFE">
              <w:rPr>
                <w:rFonts w:ascii="Times New Roman" w:hAnsi="Times New Roman"/>
                <w:i/>
                <w:color w:val="000000" w:themeColor="text1"/>
                <w:sz w:val="20"/>
                <w:szCs w:val="20"/>
              </w:rPr>
              <w:t xml:space="preserve">(rozsah je dán </w:t>
            </w:r>
            <w:ins w:id="167" w:author="Drahomíra Pavelková" w:date="2020-08-26T16:25:00Z">
              <w:r>
                <w:rPr>
                  <w:rFonts w:ascii="Times New Roman" w:hAnsi="Times New Roman"/>
                  <w:i/>
                  <w:color w:val="000000" w:themeColor="text1"/>
                  <w:sz w:val="20"/>
                  <w:szCs w:val="20"/>
                </w:rPr>
                <w:t>klíčovými okruhy z </w:t>
              </w:r>
            </w:ins>
            <w:r w:rsidRPr="00073CFE">
              <w:rPr>
                <w:rFonts w:ascii="Times New Roman" w:hAnsi="Times New Roman"/>
                <w:i/>
                <w:color w:val="000000" w:themeColor="text1"/>
                <w:sz w:val="20"/>
                <w:szCs w:val="20"/>
              </w:rPr>
              <w:t>předmět</w:t>
            </w:r>
            <w:ins w:id="168" w:author="Drahomíra Pavelková" w:date="2020-08-26T16:25:00Z">
              <w:r>
                <w:rPr>
                  <w:rFonts w:ascii="Times New Roman" w:hAnsi="Times New Roman"/>
                  <w:i/>
                  <w:color w:val="000000" w:themeColor="text1"/>
                  <w:sz w:val="20"/>
                  <w:szCs w:val="20"/>
                </w:rPr>
                <w:t>ů profilujícího základu</w:t>
              </w:r>
            </w:ins>
            <w:del w:id="169" w:author="Drahomíra Pavelková" w:date="2020-08-26T16:25:00Z">
              <w:r w:rsidRPr="00073CFE" w:rsidDel="00E25731">
                <w:rPr>
                  <w:rFonts w:ascii="Times New Roman" w:hAnsi="Times New Roman"/>
                  <w:i/>
                  <w:color w:val="000000" w:themeColor="text1"/>
                  <w:sz w:val="20"/>
                  <w:szCs w:val="20"/>
                </w:rPr>
                <w:delText>y</w:delText>
              </w:r>
            </w:del>
            <w:r w:rsidRPr="00073CFE">
              <w:rPr>
                <w:rFonts w:ascii="Times New Roman" w:hAnsi="Times New Roman"/>
                <w:i/>
                <w:color w:val="000000" w:themeColor="text1"/>
                <w:sz w:val="20"/>
                <w:szCs w:val="20"/>
              </w:rPr>
              <w:t xml:space="preserve"> </w:t>
            </w:r>
            <w:r w:rsidRPr="00073CFE">
              <w:rPr>
                <w:rFonts w:ascii="Times New Roman" w:hAnsi="Times New Roman"/>
                <w:bCs/>
                <w:i/>
                <w:iCs/>
                <w:color w:val="000000" w:themeColor="text1"/>
                <w:sz w:val="20"/>
                <w:szCs w:val="20"/>
              </w:rPr>
              <w:t>International Accounting Standards, Tax System and Financial Law)</w:t>
            </w:r>
            <w:r w:rsidRPr="00073CFE">
              <w:rPr>
                <w:rFonts w:ascii="Times New Roman" w:hAnsi="Times New Roman"/>
                <w:i/>
                <w:iCs/>
                <w:color w:val="000000" w:themeColor="text1"/>
                <w:sz w:val="20"/>
                <w:szCs w:val="20"/>
              </w:rPr>
              <w:t xml:space="preserve"> </w:t>
            </w:r>
          </w:p>
          <w:p w14:paraId="76B06343" w14:textId="3E029912" w:rsidR="00A372C9" w:rsidRPr="00073CFE" w:rsidRDefault="00A372C9" w:rsidP="00A372C9">
            <w:pPr>
              <w:pStyle w:val="Odstavecseseznamem"/>
              <w:numPr>
                <w:ilvl w:val="0"/>
                <w:numId w:val="47"/>
              </w:numPr>
              <w:jc w:val="both"/>
              <w:rPr>
                <w:rFonts w:ascii="Times New Roman" w:hAnsi="Times New Roman"/>
                <w:i/>
                <w:color w:val="000000" w:themeColor="text1"/>
                <w:sz w:val="20"/>
                <w:szCs w:val="20"/>
              </w:rPr>
            </w:pPr>
            <w:r w:rsidRPr="00073CFE">
              <w:rPr>
                <w:rFonts w:ascii="Times New Roman" w:hAnsi="Times New Roman"/>
                <w:b/>
                <w:color w:val="000000" w:themeColor="text1"/>
                <w:sz w:val="20"/>
                <w:szCs w:val="20"/>
              </w:rPr>
              <w:t>Finance and Business Economics</w:t>
            </w:r>
            <w:r w:rsidRPr="00073CFE">
              <w:rPr>
                <w:rFonts w:ascii="Times New Roman" w:hAnsi="Times New Roman"/>
                <w:color w:val="000000" w:themeColor="text1"/>
                <w:sz w:val="20"/>
                <w:szCs w:val="20"/>
              </w:rPr>
              <w:t xml:space="preserve"> </w:t>
            </w:r>
            <w:r w:rsidRPr="00073CFE">
              <w:rPr>
                <w:rFonts w:ascii="Times New Roman" w:hAnsi="Times New Roman"/>
                <w:i/>
                <w:color w:val="000000" w:themeColor="text1"/>
                <w:sz w:val="20"/>
                <w:szCs w:val="20"/>
              </w:rPr>
              <w:t xml:space="preserve">(rozsah je dán </w:t>
            </w:r>
            <w:ins w:id="170" w:author="Drahomíra Pavelková" w:date="2020-08-26T16:24:00Z">
              <w:r>
                <w:rPr>
                  <w:rFonts w:ascii="Times New Roman" w:hAnsi="Times New Roman"/>
                  <w:i/>
                  <w:sz w:val="20"/>
                  <w:szCs w:val="20"/>
                </w:rPr>
                <w:t xml:space="preserve">klíčovými </w:t>
              </w:r>
            </w:ins>
            <w:ins w:id="171" w:author="Drahomíra Pavelková" w:date="2020-07-20T19:51:00Z">
              <w:r>
                <w:rPr>
                  <w:rFonts w:ascii="Times New Roman" w:hAnsi="Times New Roman"/>
                  <w:i/>
                  <w:sz w:val="20"/>
                  <w:szCs w:val="20"/>
                </w:rPr>
                <w:t xml:space="preserve">okruhy </w:t>
              </w:r>
            </w:ins>
            <w:ins w:id="172" w:author="Drahomíra Pavelková" w:date="2020-08-26T16:24:00Z">
              <w:r>
                <w:rPr>
                  <w:rFonts w:ascii="Times New Roman" w:hAnsi="Times New Roman"/>
                  <w:i/>
                  <w:sz w:val="20"/>
                  <w:szCs w:val="20"/>
                </w:rPr>
                <w:t xml:space="preserve">z </w:t>
              </w:r>
            </w:ins>
            <w:r w:rsidRPr="00073CFE">
              <w:rPr>
                <w:rFonts w:ascii="Times New Roman" w:hAnsi="Times New Roman"/>
                <w:i/>
                <w:color w:val="000000" w:themeColor="text1"/>
                <w:sz w:val="20"/>
                <w:szCs w:val="20"/>
              </w:rPr>
              <w:t>předmět</w:t>
            </w:r>
            <w:ins w:id="173" w:author="Drahomíra Pavelková" w:date="2020-07-20T19:51:00Z">
              <w:r>
                <w:rPr>
                  <w:rFonts w:ascii="Times New Roman" w:hAnsi="Times New Roman"/>
                  <w:i/>
                  <w:color w:val="000000" w:themeColor="text1"/>
                  <w:sz w:val="20"/>
                  <w:szCs w:val="20"/>
                </w:rPr>
                <w:t>ů</w:t>
              </w:r>
            </w:ins>
            <w:del w:id="174" w:author="Drahomíra Pavelková" w:date="2020-07-20T19:51:00Z">
              <w:r w:rsidRPr="00073CFE" w:rsidDel="00066DDB">
                <w:rPr>
                  <w:rFonts w:ascii="Times New Roman" w:hAnsi="Times New Roman"/>
                  <w:i/>
                  <w:color w:val="000000" w:themeColor="text1"/>
                  <w:sz w:val="20"/>
                  <w:szCs w:val="20"/>
                </w:rPr>
                <w:delText>y</w:delText>
              </w:r>
            </w:del>
            <w:r w:rsidRPr="00073CFE">
              <w:rPr>
                <w:rFonts w:ascii="Times New Roman" w:hAnsi="Times New Roman"/>
                <w:i/>
                <w:color w:val="000000" w:themeColor="text1"/>
                <w:sz w:val="20"/>
                <w:szCs w:val="20"/>
              </w:rPr>
              <w:t xml:space="preserve"> </w:t>
            </w:r>
            <w:ins w:id="175" w:author="Drahomíra Pavelková" w:date="2020-07-20T19:51:00Z">
              <w:r>
                <w:rPr>
                  <w:rFonts w:ascii="Times New Roman" w:hAnsi="Times New Roman"/>
                  <w:i/>
                  <w:sz w:val="20"/>
                  <w:szCs w:val="20"/>
                </w:rPr>
                <w:t xml:space="preserve">profilujícího základu </w:t>
              </w:r>
            </w:ins>
            <w:r w:rsidRPr="00073CFE">
              <w:rPr>
                <w:rFonts w:ascii="Times New Roman" w:hAnsi="Times New Roman"/>
                <w:i/>
                <w:color w:val="000000" w:themeColor="text1"/>
                <w:sz w:val="20"/>
                <w:szCs w:val="20"/>
              </w:rPr>
              <w:t xml:space="preserve">Corporate Finance II, Managerial Accounting II, Controlling, </w:t>
            </w:r>
            <w:del w:id="176" w:author="Drahomíra Pavelková" w:date="2020-08-26T16:25:00Z">
              <w:r w:rsidRPr="00073CFE" w:rsidDel="00E25731">
                <w:rPr>
                  <w:rFonts w:ascii="Times New Roman" w:hAnsi="Times New Roman"/>
                  <w:i/>
                  <w:color w:val="000000" w:themeColor="text1"/>
                  <w:sz w:val="20"/>
                  <w:szCs w:val="20"/>
                </w:rPr>
                <w:delText xml:space="preserve">International Finance, </w:delText>
              </w:r>
            </w:del>
            <w:r w:rsidRPr="00073CFE">
              <w:rPr>
                <w:rFonts w:ascii="Times New Roman" w:hAnsi="Times New Roman"/>
                <w:i/>
                <w:color w:val="000000" w:themeColor="text1"/>
                <w:sz w:val="20"/>
                <w:szCs w:val="20"/>
              </w:rPr>
              <w:t xml:space="preserve">Corporate Valuation) </w:t>
            </w:r>
          </w:p>
          <w:p w14:paraId="67DCFED8" w14:textId="77777777" w:rsidR="00A372C9" w:rsidRPr="00073CFE" w:rsidRDefault="00A372C9" w:rsidP="00A372C9">
            <w:pPr>
              <w:pStyle w:val="Zkladntext"/>
              <w:ind w:left="22"/>
              <w:rPr>
                <w:rFonts w:ascii="Times New Roman" w:hAnsi="Times New Roman"/>
                <w:b/>
                <w:color w:val="000000" w:themeColor="text1"/>
                <w:sz w:val="20"/>
                <w:szCs w:val="20"/>
              </w:rPr>
            </w:pPr>
            <w:r w:rsidRPr="00073CFE">
              <w:rPr>
                <w:rFonts w:ascii="Times New Roman" w:hAnsi="Times New Roman"/>
                <w:b/>
                <w:color w:val="000000" w:themeColor="text1"/>
                <w:sz w:val="20"/>
                <w:szCs w:val="20"/>
              </w:rPr>
              <w:t>Specializace Financial Markets and Technologies</w:t>
            </w:r>
          </w:p>
          <w:p w14:paraId="242987E7" w14:textId="77777777" w:rsidR="00A372C9" w:rsidRPr="00073CFE" w:rsidRDefault="00A372C9" w:rsidP="00A372C9">
            <w:pPr>
              <w:pStyle w:val="Zkladntext"/>
              <w:ind w:left="22"/>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SZZ se skládá ze dvou částí:</w:t>
            </w:r>
          </w:p>
          <w:p w14:paraId="684F5DD1"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obhajoba diplomové práce a</w:t>
            </w:r>
          </w:p>
          <w:p w14:paraId="47CEFDE8"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zkouška z odborné problematiky související se studovaným programem</w:t>
            </w:r>
          </w:p>
          <w:p w14:paraId="6AEF8518" w14:textId="77777777" w:rsidR="00A372C9" w:rsidRPr="00073CFE" w:rsidRDefault="00A372C9" w:rsidP="00A372C9">
            <w:pPr>
              <w:jc w:val="both"/>
              <w:rPr>
                <w:color w:val="000000" w:themeColor="text1"/>
              </w:rPr>
            </w:pPr>
            <w:r w:rsidRPr="00073CFE">
              <w:rPr>
                <w:color w:val="000000" w:themeColor="text1"/>
              </w:rPr>
              <w:t xml:space="preserve">Zkouška z odborné problematiky se skládá z odborné rozpravy ze tří základních tematických okruhů. </w:t>
            </w:r>
          </w:p>
          <w:p w14:paraId="01D1E56E" w14:textId="77777777" w:rsidR="00A372C9" w:rsidRPr="00073CFE" w:rsidRDefault="00A372C9" w:rsidP="00A372C9">
            <w:pPr>
              <w:pStyle w:val="Odstavecseseznamem"/>
              <w:numPr>
                <w:ilvl w:val="0"/>
                <w:numId w:val="49"/>
              </w:numPr>
              <w:spacing w:line="256" w:lineRule="auto"/>
              <w:jc w:val="both"/>
              <w:rPr>
                <w:rFonts w:ascii="Times New Roman" w:hAnsi="Times New Roman"/>
                <w:color w:val="000000" w:themeColor="text1"/>
                <w:sz w:val="20"/>
                <w:szCs w:val="20"/>
              </w:rPr>
            </w:pPr>
            <w:r w:rsidRPr="00073CFE">
              <w:rPr>
                <w:rFonts w:ascii="Times New Roman" w:hAnsi="Times New Roman"/>
                <w:b/>
                <w:color w:val="000000" w:themeColor="text1"/>
                <w:sz w:val="20"/>
                <w:szCs w:val="20"/>
              </w:rPr>
              <w:t>Economics</w:t>
            </w:r>
            <w:r w:rsidRPr="00073CFE">
              <w:rPr>
                <w:rFonts w:ascii="Times New Roman" w:hAnsi="Times New Roman"/>
                <w:color w:val="000000" w:themeColor="text1"/>
                <w:sz w:val="20"/>
                <w:szCs w:val="20"/>
              </w:rPr>
              <w:t xml:space="preserve"> </w:t>
            </w:r>
            <w:r w:rsidRPr="00073CFE">
              <w:rPr>
                <w:rFonts w:ascii="Times New Roman" w:hAnsi="Times New Roman"/>
                <w:i/>
                <w:color w:val="000000" w:themeColor="text1"/>
                <w:sz w:val="20"/>
                <w:szCs w:val="20"/>
              </w:rPr>
              <w:t>(rozsah je dán předměty Microeconomics II, Macroeconomics II)</w:t>
            </w:r>
          </w:p>
          <w:p w14:paraId="6C5B5C3D" w14:textId="686C3E1B" w:rsidR="00A372C9" w:rsidRPr="00073CFE" w:rsidRDefault="00A372C9" w:rsidP="00A372C9">
            <w:pPr>
              <w:pStyle w:val="Odstavecseseznamem"/>
              <w:numPr>
                <w:ilvl w:val="0"/>
                <w:numId w:val="49"/>
              </w:numPr>
              <w:spacing w:line="256" w:lineRule="auto"/>
              <w:jc w:val="both"/>
              <w:rPr>
                <w:rFonts w:ascii="Times New Roman" w:hAnsi="Times New Roman"/>
                <w:color w:val="000000" w:themeColor="text1"/>
                <w:sz w:val="20"/>
                <w:szCs w:val="20"/>
              </w:rPr>
            </w:pPr>
            <w:r w:rsidRPr="00073CFE">
              <w:rPr>
                <w:rFonts w:ascii="Times New Roman" w:hAnsi="Times New Roman"/>
                <w:b/>
                <w:color w:val="000000" w:themeColor="text1"/>
                <w:sz w:val="20"/>
                <w:szCs w:val="20"/>
              </w:rPr>
              <w:t xml:space="preserve">Corporate Finance </w:t>
            </w:r>
            <w:r w:rsidRPr="00073CFE">
              <w:rPr>
                <w:rFonts w:ascii="Times New Roman" w:hAnsi="Times New Roman"/>
                <w:i/>
                <w:color w:val="000000" w:themeColor="text1"/>
                <w:sz w:val="20"/>
                <w:szCs w:val="20"/>
              </w:rPr>
              <w:t xml:space="preserve">(rozsah je dán </w:t>
            </w:r>
            <w:ins w:id="177" w:author="Drahomíra Pavelková" w:date="2020-08-26T16:25:00Z">
              <w:r>
                <w:rPr>
                  <w:rFonts w:ascii="Times New Roman" w:hAnsi="Times New Roman"/>
                  <w:i/>
                  <w:color w:val="000000" w:themeColor="text1"/>
                  <w:sz w:val="20"/>
                  <w:szCs w:val="20"/>
                </w:rPr>
                <w:t xml:space="preserve">klíčovými okruhy z </w:t>
              </w:r>
            </w:ins>
            <w:r w:rsidRPr="00073CFE">
              <w:rPr>
                <w:rFonts w:ascii="Times New Roman" w:hAnsi="Times New Roman"/>
                <w:i/>
                <w:color w:val="000000" w:themeColor="text1"/>
                <w:sz w:val="20"/>
                <w:szCs w:val="20"/>
              </w:rPr>
              <w:t>předmět</w:t>
            </w:r>
            <w:ins w:id="178" w:author="Drahomíra Pavelková" w:date="2020-08-26T16:25:00Z">
              <w:r>
                <w:rPr>
                  <w:rFonts w:ascii="Times New Roman" w:hAnsi="Times New Roman"/>
                  <w:i/>
                  <w:color w:val="000000" w:themeColor="text1"/>
                  <w:sz w:val="20"/>
                  <w:szCs w:val="20"/>
                </w:rPr>
                <w:t>ů</w:t>
              </w:r>
            </w:ins>
            <w:del w:id="179" w:author="Drahomíra Pavelková" w:date="2020-08-26T16:25:00Z">
              <w:r w:rsidRPr="00073CFE" w:rsidDel="00E25731">
                <w:rPr>
                  <w:rFonts w:ascii="Times New Roman" w:hAnsi="Times New Roman"/>
                  <w:i/>
                  <w:color w:val="000000" w:themeColor="text1"/>
                  <w:sz w:val="20"/>
                  <w:szCs w:val="20"/>
                </w:rPr>
                <w:delText>y</w:delText>
              </w:r>
            </w:del>
            <w:r w:rsidRPr="00073CFE">
              <w:rPr>
                <w:rFonts w:ascii="Times New Roman" w:hAnsi="Times New Roman"/>
                <w:i/>
                <w:color w:val="000000" w:themeColor="text1"/>
                <w:sz w:val="20"/>
                <w:szCs w:val="20"/>
              </w:rPr>
              <w:t xml:space="preserve"> Corporate Finance II, Corporate Valuation</w:t>
            </w:r>
            <w:ins w:id="180" w:author="Drahomíra Pavelková" w:date="2020-08-26T16:26:00Z">
              <w:r>
                <w:rPr>
                  <w:rFonts w:ascii="Times New Roman" w:hAnsi="Times New Roman"/>
                  <w:i/>
                  <w:color w:val="000000" w:themeColor="text1"/>
                  <w:sz w:val="20"/>
                  <w:szCs w:val="20"/>
                </w:rPr>
                <w:t xml:space="preserve">, </w:t>
              </w:r>
              <w:r w:rsidRPr="00073CFE">
                <w:rPr>
                  <w:rFonts w:ascii="Times New Roman" w:hAnsi="Times New Roman"/>
                  <w:i/>
                  <w:color w:val="000000" w:themeColor="text1"/>
                  <w:sz w:val="20"/>
                  <w:szCs w:val="20"/>
                </w:rPr>
                <w:t>International Finance</w:t>
              </w:r>
            </w:ins>
            <w:r w:rsidRPr="00073CFE">
              <w:rPr>
                <w:rFonts w:ascii="Times New Roman" w:hAnsi="Times New Roman"/>
                <w:i/>
                <w:color w:val="000000" w:themeColor="text1"/>
                <w:sz w:val="20"/>
                <w:szCs w:val="20"/>
              </w:rPr>
              <w:t>)</w:t>
            </w:r>
          </w:p>
          <w:p w14:paraId="07EE819C" w14:textId="426655BB" w:rsidR="00A372C9" w:rsidRPr="00073CFE" w:rsidRDefault="00A372C9" w:rsidP="00A372C9">
            <w:pPr>
              <w:pStyle w:val="Odstavecseseznamem"/>
              <w:numPr>
                <w:ilvl w:val="0"/>
                <w:numId w:val="49"/>
              </w:numPr>
              <w:jc w:val="both"/>
              <w:rPr>
                <w:color w:val="000000" w:themeColor="text1"/>
              </w:rPr>
            </w:pPr>
            <w:r w:rsidRPr="00073CFE">
              <w:rPr>
                <w:rFonts w:ascii="Times New Roman" w:hAnsi="Times New Roman"/>
                <w:b/>
                <w:color w:val="000000" w:themeColor="text1"/>
                <w:sz w:val="20"/>
                <w:szCs w:val="20"/>
              </w:rPr>
              <w:t xml:space="preserve">Financial Markets and Technologies </w:t>
            </w:r>
            <w:r w:rsidRPr="00073CFE">
              <w:rPr>
                <w:rFonts w:ascii="Times New Roman" w:hAnsi="Times New Roman"/>
                <w:i/>
                <w:color w:val="000000" w:themeColor="text1"/>
                <w:sz w:val="20"/>
                <w:szCs w:val="20"/>
              </w:rPr>
              <w:t xml:space="preserve">(rozsah je dán </w:t>
            </w:r>
            <w:ins w:id="181" w:author="Drahomíra Pavelková" w:date="2020-08-26T16:25:00Z">
              <w:r>
                <w:rPr>
                  <w:rFonts w:ascii="Times New Roman" w:hAnsi="Times New Roman"/>
                  <w:i/>
                  <w:sz w:val="20"/>
                  <w:szCs w:val="20"/>
                </w:rPr>
                <w:t>klíčovými</w:t>
              </w:r>
            </w:ins>
            <w:ins w:id="182" w:author="Drahomíra Pavelková" w:date="2020-07-20T19:50:00Z">
              <w:r>
                <w:rPr>
                  <w:rFonts w:ascii="Times New Roman" w:hAnsi="Times New Roman"/>
                  <w:i/>
                  <w:sz w:val="20"/>
                  <w:szCs w:val="20"/>
                </w:rPr>
                <w:t xml:space="preserve"> okruhy </w:t>
              </w:r>
            </w:ins>
            <w:ins w:id="183" w:author="Drahomíra Pavelková" w:date="2020-08-26T16:25:00Z">
              <w:r>
                <w:rPr>
                  <w:rFonts w:ascii="Times New Roman" w:hAnsi="Times New Roman"/>
                  <w:i/>
                  <w:sz w:val="20"/>
                  <w:szCs w:val="20"/>
                </w:rPr>
                <w:t xml:space="preserve">z </w:t>
              </w:r>
            </w:ins>
            <w:r w:rsidRPr="00073CFE">
              <w:rPr>
                <w:rFonts w:ascii="Times New Roman" w:hAnsi="Times New Roman"/>
                <w:i/>
                <w:color w:val="000000" w:themeColor="text1"/>
                <w:sz w:val="20"/>
                <w:szCs w:val="20"/>
              </w:rPr>
              <w:t>předmět</w:t>
            </w:r>
            <w:ins w:id="184" w:author="Drahomíra Pavelková" w:date="2020-07-20T19:51:00Z">
              <w:r>
                <w:rPr>
                  <w:rFonts w:ascii="Times New Roman" w:hAnsi="Times New Roman"/>
                  <w:i/>
                  <w:color w:val="000000" w:themeColor="text1"/>
                  <w:sz w:val="20"/>
                  <w:szCs w:val="20"/>
                </w:rPr>
                <w:t>ů</w:t>
              </w:r>
            </w:ins>
            <w:del w:id="185" w:author="Drahomíra Pavelková" w:date="2020-07-20T19:51:00Z">
              <w:r w:rsidRPr="00073CFE" w:rsidDel="00066DDB">
                <w:rPr>
                  <w:rFonts w:ascii="Times New Roman" w:hAnsi="Times New Roman"/>
                  <w:i/>
                  <w:color w:val="000000" w:themeColor="text1"/>
                  <w:sz w:val="20"/>
                  <w:szCs w:val="20"/>
                </w:rPr>
                <w:delText>y</w:delText>
              </w:r>
            </w:del>
            <w:r w:rsidRPr="00073CFE">
              <w:rPr>
                <w:rFonts w:ascii="Times New Roman" w:hAnsi="Times New Roman"/>
                <w:i/>
                <w:color w:val="000000" w:themeColor="text1"/>
                <w:sz w:val="20"/>
                <w:szCs w:val="20"/>
              </w:rPr>
              <w:t xml:space="preserve"> </w:t>
            </w:r>
            <w:ins w:id="186" w:author="Drahomíra Pavelková" w:date="2020-07-20T19:51:00Z">
              <w:r>
                <w:rPr>
                  <w:rFonts w:ascii="Times New Roman" w:hAnsi="Times New Roman"/>
                  <w:i/>
                  <w:sz w:val="20"/>
                  <w:szCs w:val="20"/>
                </w:rPr>
                <w:t xml:space="preserve">profilujícího základu </w:t>
              </w:r>
            </w:ins>
            <w:r w:rsidRPr="00073CFE">
              <w:rPr>
                <w:rFonts w:ascii="Times New Roman" w:hAnsi="Times New Roman"/>
                <w:i/>
                <w:color w:val="000000" w:themeColor="text1"/>
                <w:sz w:val="20"/>
                <w:szCs w:val="20"/>
              </w:rPr>
              <w:t xml:space="preserve">Portfolio Management, Banking and Insurance II, </w:t>
            </w:r>
            <w:del w:id="187" w:author="Drahomíra Pavelková" w:date="2020-08-26T16:26:00Z">
              <w:r w:rsidRPr="00073CFE" w:rsidDel="00E25731">
                <w:rPr>
                  <w:rFonts w:ascii="Times New Roman" w:hAnsi="Times New Roman"/>
                  <w:i/>
                  <w:color w:val="000000" w:themeColor="text1"/>
                  <w:sz w:val="20"/>
                  <w:szCs w:val="20"/>
                </w:rPr>
                <w:delText xml:space="preserve">International Finance, Behavioral Finance, </w:delText>
              </w:r>
            </w:del>
            <w:r w:rsidRPr="00073CFE">
              <w:rPr>
                <w:rFonts w:ascii="Times New Roman" w:hAnsi="Times New Roman"/>
                <w:i/>
                <w:color w:val="000000" w:themeColor="text1"/>
                <w:sz w:val="20"/>
                <w:szCs w:val="20"/>
              </w:rPr>
              <w:t>Financial Technologies and Applications)</w:t>
            </w:r>
          </w:p>
        </w:tc>
      </w:tr>
      <w:tr w:rsidR="00A372C9" w:rsidRPr="00073CFE" w14:paraId="66585862" w14:textId="77777777" w:rsidTr="00AF2A67">
        <w:tc>
          <w:tcPr>
            <w:tcW w:w="4077" w:type="dxa"/>
            <w:gridSpan w:val="3"/>
            <w:shd w:val="clear" w:color="auto" w:fill="F7CAAC"/>
          </w:tcPr>
          <w:p w14:paraId="5E616A99" w14:textId="77777777" w:rsidR="00A372C9" w:rsidRPr="00073CFE" w:rsidRDefault="00A372C9" w:rsidP="00A372C9">
            <w:pPr>
              <w:jc w:val="both"/>
              <w:rPr>
                <w:b/>
                <w:color w:val="000000" w:themeColor="text1"/>
              </w:rPr>
            </w:pPr>
            <w:r w:rsidRPr="00073CFE">
              <w:rPr>
                <w:b/>
                <w:color w:val="000000" w:themeColor="text1"/>
              </w:rPr>
              <w:t>Další studijní povinnosti</w:t>
            </w:r>
          </w:p>
        </w:tc>
        <w:tc>
          <w:tcPr>
            <w:tcW w:w="5634" w:type="dxa"/>
            <w:gridSpan w:val="5"/>
            <w:tcBorders>
              <w:bottom w:val="nil"/>
            </w:tcBorders>
          </w:tcPr>
          <w:p w14:paraId="5A4363CB" w14:textId="77777777" w:rsidR="00A372C9" w:rsidRPr="00073CFE" w:rsidRDefault="00A372C9" w:rsidP="00A372C9">
            <w:pPr>
              <w:jc w:val="both"/>
              <w:rPr>
                <w:color w:val="000000" w:themeColor="text1"/>
              </w:rPr>
            </w:pPr>
          </w:p>
        </w:tc>
      </w:tr>
      <w:tr w:rsidR="00A372C9" w:rsidRPr="00073CFE" w14:paraId="37963D0F" w14:textId="77777777" w:rsidTr="00AF2A67">
        <w:trPr>
          <w:trHeight w:val="1243"/>
        </w:trPr>
        <w:tc>
          <w:tcPr>
            <w:tcW w:w="9711" w:type="dxa"/>
            <w:gridSpan w:val="8"/>
            <w:tcBorders>
              <w:top w:val="nil"/>
            </w:tcBorders>
          </w:tcPr>
          <w:p w14:paraId="6643882F" w14:textId="77777777" w:rsidR="00A372C9" w:rsidRPr="00073CFE" w:rsidRDefault="00A372C9" w:rsidP="00A372C9">
            <w:pPr>
              <w:jc w:val="both"/>
              <w:rPr>
                <w:color w:val="000000" w:themeColor="text1"/>
              </w:rPr>
            </w:pPr>
            <w:r w:rsidRPr="00073CFE">
              <w:rPr>
                <w:color w:val="000000" w:themeColor="text1"/>
              </w:rPr>
              <w:t xml:space="preserve">Mezi další studijní povinnosti v rámci SP Management a marketing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ve vybrané organizaci, v níž se student seznámí s organizační strukturou a způsobem řízení této organizace, může být i řešení zadaného projektu. Veškeré podmínky a dokumentace k praxi jsou ke stažení na webových stránkách </w:t>
            </w:r>
            <w:hyperlink r:id="rId15" w:history="1">
              <w:r w:rsidRPr="00073CFE">
                <w:rPr>
                  <w:rStyle w:val="Hypertextovodkaz"/>
                  <w:color w:val="000000" w:themeColor="text1"/>
                </w:rPr>
                <w:t>https://fame.utb.cz/student/vyuka/odborna-diplomova-praxe/</w:t>
              </w:r>
            </w:hyperlink>
            <w:r w:rsidRPr="00073CFE">
              <w:rPr>
                <w:color w:val="000000" w:themeColor="text1"/>
              </w:rPr>
              <w:t xml:space="preserve">.  </w:t>
            </w:r>
          </w:p>
          <w:p w14:paraId="47CC5215" w14:textId="77777777" w:rsidR="00A372C9" w:rsidRPr="00073CFE" w:rsidRDefault="00A372C9" w:rsidP="00A372C9">
            <w:pPr>
              <w:jc w:val="both"/>
              <w:rPr>
                <w:color w:val="000000" w:themeColor="text1"/>
              </w:rPr>
            </w:pPr>
          </w:p>
          <w:p w14:paraId="0475D5C3" w14:textId="77777777" w:rsidR="00A372C9" w:rsidRPr="00073CFE" w:rsidRDefault="00A372C9" w:rsidP="00A372C9">
            <w:pPr>
              <w:jc w:val="both"/>
              <w:rPr>
                <w:color w:val="000000" w:themeColor="text1"/>
              </w:rPr>
            </w:pPr>
          </w:p>
        </w:tc>
      </w:tr>
      <w:tr w:rsidR="00A372C9" w:rsidRPr="00073CFE" w14:paraId="12970A2F" w14:textId="77777777" w:rsidTr="00AF2A67">
        <w:tc>
          <w:tcPr>
            <w:tcW w:w="4077" w:type="dxa"/>
            <w:gridSpan w:val="3"/>
            <w:shd w:val="clear" w:color="auto" w:fill="F7CAAC"/>
          </w:tcPr>
          <w:p w14:paraId="19B12A2A" w14:textId="77777777" w:rsidR="00A372C9" w:rsidRPr="00073CFE" w:rsidRDefault="00A372C9" w:rsidP="00A372C9">
            <w:pPr>
              <w:rPr>
                <w:b/>
                <w:color w:val="000000" w:themeColor="text1"/>
              </w:rPr>
            </w:pPr>
            <w:r w:rsidRPr="00073CFE">
              <w:rPr>
                <w:b/>
                <w:color w:val="000000" w:themeColor="text1"/>
              </w:rPr>
              <w:t>Návrh témat kvalifikačních prací a témata obhájených prací</w:t>
            </w:r>
          </w:p>
        </w:tc>
        <w:tc>
          <w:tcPr>
            <w:tcW w:w="5634" w:type="dxa"/>
            <w:gridSpan w:val="5"/>
            <w:tcBorders>
              <w:bottom w:val="nil"/>
            </w:tcBorders>
          </w:tcPr>
          <w:p w14:paraId="3CAB4C33" w14:textId="77777777" w:rsidR="00A372C9" w:rsidRPr="00073CFE" w:rsidRDefault="00A372C9" w:rsidP="00A372C9">
            <w:pPr>
              <w:jc w:val="both"/>
              <w:rPr>
                <w:color w:val="000000" w:themeColor="text1"/>
              </w:rPr>
            </w:pPr>
          </w:p>
        </w:tc>
      </w:tr>
      <w:tr w:rsidR="00A372C9" w:rsidRPr="00073CFE" w14:paraId="239529FF" w14:textId="77777777" w:rsidTr="00AF2A67">
        <w:trPr>
          <w:trHeight w:val="842"/>
        </w:trPr>
        <w:tc>
          <w:tcPr>
            <w:tcW w:w="9711" w:type="dxa"/>
            <w:gridSpan w:val="8"/>
            <w:tcBorders>
              <w:top w:val="nil"/>
            </w:tcBorders>
          </w:tcPr>
          <w:p w14:paraId="476E75C1" w14:textId="77777777" w:rsidR="00A372C9" w:rsidRPr="00073CFE" w:rsidRDefault="00A372C9" w:rsidP="00A372C9">
            <w:pPr>
              <w:jc w:val="both"/>
              <w:rPr>
                <w:b/>
                <w:color w:val="000000" w:themeColor="text1"/>
              </w:rPr>
            </w:pPr>
            <w:r w:rsidRPr="00073CFE">
              <w:rPr>
                <w:b/>
                <w:color w:val="000000" w:themeColor="text1"/>
              </w:rPr>
              <w:t>Návrh témat kvalifikačních prací pro SP Finance, specializace Corporate Finance:</w:t>
            </w:r>
          </w:p>
          <w:p w14:paraId="73A84E4B" w14:textId="77777777" w:rsidR="00A372C9" w:rsidRPr="00073CFE" w:rsidRDefault="00A372C9" w:rsidP="00A372C9">
            <w:pPr>
              <w:jc w:val="both"/>
              <w:rPr>
                <w:bCs/>
                <w:color w:val="000000" w:themeColor="text1"/>
              </w:rPr>
            </w:pPr>
            <w:r w:rsidRPr="00073CFE">
              <w:rPr>
                <w:bCs/>
                <w:color w:val="000000" w:themeColor="text1"/>
              </w:rPr>
              <w:t>Long-term and short-term financial planning</w:t>
            </w:r>
          </w:p>
          <w:p w14:paraId="1AD083A4" w14:textId="77777777" w:rsidR="00A372C9" w:rsidRPr="00073CFE" w:rsidRDefault="00A372C9" w:rsidP="00A372C9">
            <w:pPr>
              <w:jc w:val="both"/>
              <w:rPr>
                <w:bCs/>
                <w:color w:val="000000" w:themeColor="text1"/>
              </w:rPr>
            </w:pPr>
            <w:r w:rsidRPr="00073CFE">
              <w:rPr>
                <w:bCs/>
                <w:color w:val="000000" w:themeColor="text1"/>
              </w:rPr>
              <w:t>Investment project’s financing</w:t>
            </w:r>
          </w:p>
          <w:p w14:paraId="4C56EFBD" w14:textId="77777777" w:rsidR="00A372C9" w:rsidRPr="00073CFE" w:rsidRDefault="00A372C9" w:rsidP="00A372C9">
            <w:pPr>
              <w:jc w:val="both"/>
              <w:rPr>
                <w:bCs/>
                <w:color w:val="000000" w:themeColor="text1"/>
              </w:rPr>
            </w:pPr>
            <w:r w:rsidRPr="00073CFE">
              <w:rPr>
                <w:bCs/>
                <w:color w:val="000000" w:themeColor="text1"/>
              </w:rPr>
              <w:t>Applying real options in the flexible investment efficiency evaluation process</w:t>
            </w:r>
          </w:p>
          <w:p w14:paraId="3E37F23D" w14:textId="77777777" w:rsidR="00A372C9" w:rsidRPr="00073CFE" w:rsidRDefault="00A372C9" w:rsidP="00A372C9">
            <w:pPr>
              <w:jc w:val="both"/>
              <w:rPr>
                <w:bCs/>
                <w:color w:val="000000" w:themeColor="text1"/>
              </w:rPr>
            </w:pPr>
            <w:r w:rsidRPr="00073CFE">
              <w:rPr>
                <w:bCs/>
                <w:color w:val="000000" w:themeColor="text1"/>
              </w:rPr>
              <w:t>Factoring / forfaiting as an alternative form of company financing</w:t>
            </w:r>
          </w:p>
          <w:p w14:paraId="0354DA11" w14:textId="77777777" w:rsidR="00A372C9" w:rsidRPr="00073CFE" w:rsidRDefault="00A372C9" w:rsidP="00A372C9">
            <w:pPr>
              <w:jc w:val="both"/>
              <w:rPr>
                <w:bCs/>
                <w:color w:val="000000" w:themeColor="text1"/>
              </w:rPr>
            </w:pPr>
            <w:r w:rsidRPr="00073CFE">
              <w:rPr>
                <w:bCs/>
                <w:color w:val="000000" w:themeColor="text1"/>
              </w:rPr>
              <w:t>Optimization of capital structure of a selected company</w:t>
            </w:r>
          </w:p>
          <w:p w14:paraId="693E71B9" w14:textId="77777777" w:rsidR="00A372C9" w:rsidRPr="00073CFE" w:rsidRDefault="00A372C9" w:rsidP="00A372C9">
            <w:pPr>
              <w:jc w:val="both"/>
              <w:rPr>
                <w:bCs/>
                <w:color w:val="000000" w:themeColor="text1"/>
              </w:rPr>
            </w:pPr>
            <w:r w:rsidRPr="00073CFE">
              <w:rPr>
                <w:bCs/>
                <w:color w:val="000000" w:themeColor="text1"/>
              </w:rPr>
              <w:t xml:space="preserve">Identification of firm’s key financial and non-financial performance indicators </w:t>
            </w:r>
          </w:p>
          <w:p w14:paraId="1B9DC537" w14:textId="77777777" w:rsidR="00A372C9" w:rsidRPr="00073CFE" w:rsidRDefault="00A372C9" w:rsidP="00A372C9">
            <w:pPr>
              <w:jc w:val="both"/>
              <w:rPr>
                <w:bCs/>
                <w:color w:val="000000" w:themeColor="text1"/>
              </w:rPr>
            </w:pPr>
            <w:r w:rsidRPr="00073CFE">
              <w:rPr>
                <w:bCs/>
                <w:color w:val="000000" w:themeColor="text1"/>
              </w:rPr>
              <w:t>Using the EVA concept to manage and measure a firm performance</w:t>
            </w:r>
          </w:p>
          <w:p w14:paraId="0EA394E4" w14:textId="77777777" w:rsidR="00A372C9" w:rsidRPr="00073CFE" w:rsidRDefault="00A372C9" w:rsidP="00A372C9">
            <w:pPr>
              <w:jc w:val="both"/>
              <w:rPr>
                <w:bCs/>
                <w:color w:val="000000" w:themeColor="text1"/>
              </w:rPr>
            </w:pPr>
            <w:r w:rsidRPr="00073CFE">
              <w:rPr>
                <w:bCs/>
                <w:color w:val="000000" w:themeColor="text1"/>
              </w:rPr>
              <w:t xml:space="preserve">Corporate valuation using cost and intrinsic value approaches </w:t>
            </w:r>
          </w:p>
          <w:p w14:paraId="3493B45D" w14:textId="77777777" w:rsidR="00A372C9" w:rsidRPr="00073CFE" w:rsidRDefault="00A372C9" w:rsidP="00A372C9">
            <w:pPr>
              <w:jc w:val="both"/>
              <w:rPr>
                <w:bCs/>
                <w:color w:val="000000" w:themeColor="text1"/>
              </w:rPr>
            </w:pPr>
            <w:r w:rsidRPr="00073CFE">
              <w:rPr>
                <w:bCs/>
                <w:color w:val="000000" w:themeColor="text1"/>
              </w:rPr>
              <w:t>Improvement of firm’s cost management and calculation system</w:t>
            </w:r>
          </w:p>
          <w:p w14:paraId="217B1CD8" w14:textId="77777777" w:rsidR="00A372C9" w:rsidRPr="00073CFE" w:rsidRDefault="00A372C9" w:rsidP="00A372C9">
            <w:pPr>
              <w:jc w:val="both"/>
              <w:rPr>
                <w:bCs/>
                <w:color w:val="000000" w:themeColor="text1"/>
              </w:rPr>
            </w:pPr>
            <w:r w:rsidRPr="00073CFE">
              <w:rPr>
                <w:bCs/>
                <w:color w:val="000000" w:themeColor="text1"/>
              </w:rPr>
              <w:t xml:space="preserve">Inventory management in wholesale sector </w:t>
            </w:r>
          </w:p>
          <w:p w14:paraId="0B0E41C5" w14:textId="77777777" w:rsidR="00A372C9" w:rsidRPr="00073CFE" w:rsidRDefault="00A372C9" w:rsidP="00A372C9">
            <w:pPr>
              <w:jc w:val="both"/>
              <w:rPr>
                <w:bCs/>
                <w:color w:val="000000" w:themeColor="text1"/>
              </w:rPr>
            </w:pPr>
            <w:r w:rsidRPr="00073CFE">
              <w:rPr>
                <w:bCs/>
                <w:color w:val="000000" w:themeColor="text1"/>
              </w:rPr>
              <w:t>IFRS and its implementation in selected company</w:t>
            </w:r>
          </w:p>
          <w:p w14:paraId="3CFDD7FE" w14:textId="77777777" w:rsidR="00A372C9" w:rsidRPr="00073CFE" w:rsidRDefault="00A372C9" w:rsidP="00A372C9">
            <w:pPr>
              <w:jc w:val="both"/>
              <w:rPr>
                <w:bCs/>
                <w:color w:val="000000" w:themeColor="text1"/>
              </w:rPr>
            </w:pPr>
            <w:r w:rsidRPr="00073CFE">
              <w:rPr>
                <w:bCs/>
                <w:color w:val="000000" w:themeColor="text1"/>
              </w:rPr>
              <w:t>Proposal of a business plan for start-up</w:t>
            </w:r>
          </w:p>
          <w:p w14:paraId="7153F24E" w14:textId="77777777" w:rsidR="00A372C9" w:rsidRPr="00073CFE" w:rsidRDefault="00A372C9" w:rsidP="00A372C9">
            <w:pPr>
              <w:jc w:val="both"/>
              <w:rPr>
                <w:bCs/>
                <w:color w:val="000000" w:themeColor="text1"/>
              </w:rPr>
            </w:pPr>
          </w:p>
          <w:p w14:paraId="3C837BAB" w14:textId="77777777" w:rsidR="00A372C9" w:rsidRPr="00073CFE" w:rsidRDefault="00A372C9" w:rsidP="00A372C9">
            <w:pPr>
              <w:jc w:val="both"/>
              <w:rPr>
                <w:b/>
                <w:color w:val="000000" w:themeColor="text1"/>
              </w:rPr>
            </w:pPr>
            <w:r w:rsidRPr="00073CFE">
              <w:rPr>
                <w:b/>
                <w:color w:val="000000" w:themeColor="text1"/>
              </w:rPr>
              <w:t>Návrh témat kvalifikačních prací pro SP Finance, specializace Financial Markets and Technologies:</w:t>
            </w:r>
          </w:p>
          <w:p w14:paraId="1B2C272A" w14:textId="77777777" w:rsidR="00A372C9" w:rsidRPr="00073CFE" w:rsidRDefault="00A372C9" w:rsidP="00A372C9">
            <w:pPr>
              <w:jc w:val="both"/>
              <w:rPr>
                <w:bCs/>
                <w:color w:val="000000" w:themeColor="text1"/>
              </w:rPr>
            </w:pPr>
            <w:r w:rsidRPr="00073CFE">
              <w:rPr>
                <w:bCs/>
                <w:color w:val="000000" w:themeColor="text1"/>
              </w:rPr>
              <w:t>Cryptocurrencies (cryptoactive) - past and future</w:t>
            </w:r>
          </w:p>
          <w:p w14:paraId="07E73A26" w14:textId="77777777" w:rsidR="00A372C9" w:rsidRPr="00073CFE" w:rsidRDefault="00A372C9" w:rsidP="00A372C9">
            <w:pPr>
              <w:jc w:val="both"/>
              <w:rPr>
                <w:bCs/>
                <w:color w:val="000000" w:themeColor="text1"/>
              </w:rPr>
            </w:pPr>
            <w:r w:rsidRPr="00073CFE">
              <w:rPr>
                <w:bCs/>
                <w:color w:val="000000" w:themeColor="text1"/>
              </w:rPr>
              <w:t xml:space="preserve">Crowdfunding based on rewards / peer-to-peer loans </w:t>
            </w:r>
          </w:p>
          <w:p w14:paraId="4CAE66A5" w14:textId="77777777" w:rsidR="00A372C9" w:rsidRPr="00073CFE" w:rsidRDefault="00A372C9" w:rsidP="00A372C9">
            <w:pPr>
              <w:jc w:val="both"/>
              <w:rPr>
                <w:bCs/>
                <w:color w:val="000000" w:themeColor="text1"/>
              </w:rPr>
            </w:pPr>
            <w:r w:rsidRPr="00073CFE">
              <w:rPr>
                <w:bCs/>
                <w:color w:val="000000" w:themeColor="text1"/>
              </w:rPr>
              <w:t>Money, inflation and monetary system - theoretical and practical aspects</w:t>
            </w:r>
          </w:p>
          <w:p w14:paraId="59A4B38A" w14:textId="77777777" w:rsidR="00A372C9" w:rsidRPr="00073CFE" w:rsidRDefault="00A372C9" w:rsidP="00A372C9">
            <w:pPr>
              <w:jc w:val="both"/>
              <w:rPr>
                <w:bCs/>
                <w:color w:val="000000" w:themeColor="text1"/>
              </w:rPr>
            </w:pPr>
            <w:r w:rsidRPr="00073CFE">
              <w:rPr>
                <w:bCs/>
                <w:color w:val="000000" w:themeColor="text1"/>
              </w:rPr>
              <w:t>Inflation targeting in developed and emerging economies</w:t>
            </w:r>
          </w:p>
          <w:p w14:paraId="1E8888AE" w14:textId="77777777" w:rsidR="00A372C9" w:rsidRPr="00073CFE" w:rsidRDefault="00A372C9" w:rsidP="00A372C9">
            <w:pPr>
              <w:jc w:val="both"/>
              <w:rPr>
                <w:bCs/>
                <w:color w:val="000000" w:themeColor="text1"/>
              </w:rPr>
            </w:pPr>
            <w:r w:rsidRPr="00073CFE">
              <w:rPr>
                <w:bCs/>
                <w:color w:val="000000" w:themeColor="text1"/>
              </w:rPr>
              <w:t>Foreign exchange risk management project in the company</w:t>
            </w:r>
          </w:p>
          <w:p w14:paraId="76F042FD" w14:textId="77777777" w:rsidR="00A372C9" w:rsidRPr="00073CFE" w:rsidRDefault="00A372C9" w:rsidP="00A372C9">
            <w:pPr>
              <w:jc w:val="both"/>
              <w:rPr>
                <w:bCs/>
                <w:color w:val="000000" w:themeColor="text1"/>
              </w:rPr>
            </w:pPr>
            <w:r w:rsidRPr="00073CFE">
              <w:rPr>
                <w:bCs/>
                <w:color w:val="000000" w:themeColor="text1"/>
              </w:rPr>
              <w:t>Proposal of business strategy for active stock portfolio management using selected analyzes</w:t>
            </w:r>
          </w:p>
          <w:p w14:paraId="7A46E48F" w14:textId="77777777" w:rsidR="00A372C9" w:rsidRPr="00073CFE" w:rsidRDefault="00A372C9" w:rsidP="00A372C9">
            <w:pPr>
              <w:jc w:val="both"/>
              <w:rPr>
                <w:bCs/>
                <w:color w:val="000000" w:themeColor="text1"/>
              </w:rPr>
            </w:pPr>
            <w:r w:rsidRPr="00073CFE">
              <w:rPr>
                <w:bCs/>
                <w:color w:val="000000" w:themeColor="text1"/>
              </w:rPr>
              <w:t>Valuation and performance prediction of a listed company using selected models</w:t>
            </w:r>
          </w:p>
          <w:p w14:paraId="0CBB3D82" w14:textId="77777777" w:rsidR="00A372C9" w:rsidRPr="00073CFE" w:rsidRDefault="00A372C9" w:rsidP="00A372C9">
            <w:pPr>
              <w:jc w:val="both"/>
              <w:rPr>
                <w:bCs/>
                <w:color w:val="000000" w:themeColor="text1"/>
              </w:rPr>
            </w:pPr>
            <w:r w:rsidRPr="00073CFE">
              <w:rPr>
                <w:bCs/>
                <w:color w:val="000000" w:themeColor="text1"/>
              </w:rPr>
              <w:t>Portfolio optimization using prospect theory</w:t>
            </w:r>
          </w:p>
          <w:p w14:paraId="06336BF0" w14:textId="77777777" w:rsidR="00A372C9" w:rsidRPr="00073CFE" w:rsidRDefault="00A372C9" w:rsidP="00A372C9">
            <w:pPr>
              <w:jc w:val="both"/>
              <w:rPr>
                <w:bCs/>
                <w:color w:val="000000" w:themeColor="text1"/>
              </w:rPr>
            </w:pPr>
            <w:r w:rsidRPr="00073CFE">
              <w:rPr>
                <w:bCs/>
                <w:color w:val="000000" w:themeColor="text1"/>
              </w:rPr>
              <w:t>FinTech companies in the context of a changing regulatory system</w:t>
            </w:r>
          </w:p>
          <w:p w14:paraId="7DC08324" w14:textId="77777777" w:rsidR="00A372C9" w:rsidRPr="00073CFE" w:rsidRDefault="00A372C9" w:rsidP="00A372C9">
            <w:pPr>
              <w:jc w:val="both"/>
              <w:rPr>
                <w:color w:val="000000" w:themeColor="text1"/>
              </w:rPr>
            </w:pPr>
            <w:r w:rsidRPr="00073CFE">
              <w:rPr>
                <w:color w:val="000000" w:themeColor="text1"/>
              </w:rPr>
              <w:t xml:space="preserve">The influence of FinTech on the banking sector’s development </w:t>
            </w:r>
          </w:p>
          <w:p w14:paraId="5D73FBAE" w14:textId="77777777" w:rsidR="00A372C9" w:rsidRPr="00073CFE" w:rsidRDefault="00A372C9" w:rsidP="00A372C9">
            <w:pPr>
              <w:jc w:val="both"/>
              <w:rPr>
                <w:color w:val="000000" w:themeColor="text1"/>
              </w:rPr>
            </w:pPr>
            <w:r w:rsidRPr="00073CFE">
              <w:rPr>
                <w:color w:val="000000" w:themeColor="text1"/>
              </w:rPr>
              <w:t>FinTech and digital innovations</w:t>
            </w:r>
          </w:p>
          <w:p w14:paraId="458B28F0" w14:textId="77777777" w:rsidR="00A372C9" w:rsidRPr="00073CFE" w:rsidRDefault="00A372C9" w:rsidP="00A372C9">
            <w:pPr>
              <w:jc w:val="both"/>
              <w:rPr>
                <w:b/>
                <w:color w:val="000000" w:themeColor="text1"/>
              </w:rPr>
            </w:pPr>
          </w:p>
          <w:p w14:paraId="06AE5A27" w14:textId="77777777" w:rsidR="00A372C9" w:rsidRPr="00073CFE" w:rsidRDefault="00A372C9" w:rsidP="00A372C9">
            <w:pPr>
              <w:jc w:val="both"/>
              <w:rPr>
                <w:b/>
                <w:color w:val="000000" w:themeColor="text1"/>
              </w:rPr>
            </w:pPr>
            <w:r w:rsidRPr="00073CFE">
              <w:rPr>
                <w:b/>
                <w:color w:val="000000" w:themeColor="text1"/>
              </w:rPr>
              <w:t>Témata obhájených prací v rámci současné akreditace studijního programu Hospodářská politika a správa, oboru Finance:</w:t>
            </w:r>
          </w:p>
          <w:p w14:paraId="69C55146" w14:textId="77777777" w:rsidR="00A372C9" w:rsidRPr="00073CFE" w:rsidRDefault="00A372C9" w:rsidP="00A372C9">
            <w:pPr>
              <w:jc w:val="both"/>
              <w:rPr>
                <w:iCs/>
                <w:color w:val="000000" w:themeColor="text1"/>
              </w:rPr>
            </w:pPr>
            <w:r w:rsidRPr="00073CFE">
              <w:rPr>
                <w:iCs/>
                <w:color w:val="000000" w:themeColor="text1"/>
              </w:rPr>
              <w:t>Increasing Company's Financial Performance by Budgeting and Cost Management in the Selected Company</w:t>
            </w:r>
          </w:p>
          <w:p w14:paraId="51CBD2BB" w14:textId="77777777" w:rsidR="00A372C9" w:rsidRPr="00073CFE" w:rsidRDefault="00A372C9" w:rsidP="00A372C9">
            <w:pPr>
              <w:jc w:val="both"/>
              <w:rPr>
                <w:iCs/>
                <w:color w:val="000000" w:themeColor="text1"/>
              </w:rPr>
            </w:pPr>
            <w:r w:rsidRPr="00073CFE">
              <w:rPr>
                <w:iCs/>
                <w:color w:val="000000" w:themeColor="text1"/>
              </w:rPr>
              <w:t>Proposal of Solutions for Efficient Working Capital Management at Gama Joint Stock Company</w:t>
            </w:r>
          </w:p>
          <w:p w14:paraId="136023C8" w14:textId="77777777" w:rsidR="00A372C9" w:rsidRPr="00073CFE" w:rsidRDefault="00A372C9" w:rsidP="00A372C9">
            <w:pPr>
              <w:jc w:val="both"/>
              <w:rPr>
                <w:iCs/>
                <w:color w:val="000000" w:themeColor="text1"/>
              </w:rPr>
            </w:pPr>
            <w:r w:rsidRPr="00073CFE">
              <w:rPr>
                <w:iCs/>
                <w:color w:val="000000" w:themeColor="text1"/>
              </w:rPr>
              <w:t>Excess Liquidity and Investment Efficiency of Listed Enterprises in Vietnam</w:t>
            </w:r>
          </w:p>
          <w:p w14:paraId="6A496CF2" w14:textId="77777777" w:rsidR="00A372C9" w:rsidRPr="00073CFE" w:rsidRDefault="00A372C9" w:rsidP="00A372C9">
            <w:pPr>
              <w:jc w:val="both"/>
              <w:rPr>
                <w:iCs/>
                <w:color w:val="000000" w:themeColor="text1"/>
              </w:rPr>
            </w:pPr>
            <w:r w:rsidRPr="00073CFE">
              <w:rPr>
                <w:iCs/>
                <w:color w:val="000000" w:themeColor="text1"/>
              </w:rPr>
              <w:t>The Project of Valuing Viet Nam Dairy Products Joint Stock Co. Using Selected Valuing Models</w:t>
            </w:r>
          </w:p>
          <w:p w14:paraId="1DE57016" w14:textId="77777777" w:rsidR="00A372C9" w:rsidRPr="00073CFE" w:rsidRDefault="00A372C9" w:rsidP="00A372C9">
            <w:pPr>
              <w:jc w:val="both"/>
              <w:rPr>
                <w:iCs/>
                <w:color w:val="000000" w:themeColor="text1"/>
              </w:rPr>
            </w:pPr>
            <w:r w:rsidRPr="00073CFE">
              <w:rPr>
                <w:iCs/>
                <w:color w:val="000000" w:themeColor="text1"/>
              </w:rPr>
              <w:t>Study of Cashflow Effect on Performance Development of Dai-ichi Life Insurance Company of Vietnam</w:t>
            </w:r>
          </w:p>
          <w:p w14:paraId="0609AC40" w14:textId="77777777" w:rsidR="00A372C9" w:rsidRPr="00073CFE" w:rsidRDefault="00A372C9" w:rsidP="00A372C9">
            <w:pPr>
              <w:jc w:val="both"/>
              <w:rPr>
                <w:iCs/>
                <w:color w:val="000000" w:themeColor="text1"/>
              </w:rPr>
            </w:pPr>
            <w:r w:rsidRPr="00073CFE">
              <w:rPr>
                <w:iCs/>
                <w:color w:val="000000" w:themeColor="text1"/>
              </w:rPr>
              <w:t>Increasing company's financial performance by optimizing the capital structure</w:t>
            </w:r>
          </w:p>
          <w:p w14:paraId="3C21C5D4" w14:textId="77777777" w:rsidR="00A372C9" w:rsidRPr="00073CFE" w:rsidRDefault="00A372C9" w:rsidP="00A372C9">
            <w:pPr>
              <w:jc w:val="both"/>
              <w:rPr>
                <w:iCs/>
                <w:color w:val="000000" w:themeColor="text1"/>
              </w:rPr>
            </w:pPr>
            <w:r w:rsidRPr="00073CFE">
              <w:rPr>
                <w:iCs/>
                <w:color w:val="000000" w:themeColor="text1"/>
              </w:rPr>
              <w:t>Project of Implementation of Economic Value Added concept for Increasing Financial Performance in the Selected Company</w:t>
            </w:r>
          </w:p>
          <w:p w14:paraId="76AF20CB" w14:textId="77777777" w:rsidR="00A372C9" w:rsidRPr="00073CFE" w:rsidRDefault="00A372C9" w:rsidP="00A372C9">
            <w:pPr>
              <w:jc w:val="both"/>
              <w:rPr>
                <w:color w:val="000000" w:themeColor="text1"/>
              </w:rPr>
            </w:pPr>
          </w:p>
          <w:p w14:paraId="3789F03A" w14:textId="77777777" w:rsidR="00A372C9" w:rsidRPr="00073CFE" w:rsidRDefault="00A372C9" w:rsidP="00A372C9">
            <w:pPr>
              <w:jc w:val="both"/>
              <w:rPr>
                <w:color w:val="000000" w:themeColor="text1"/>
              </w:rPr>
            </w:pPr>
            <w:r w:rsidRPr="00073CFE">
              <w:rPr>
                <w:color w:val="000000" w:themeColor="text1"/>
              </w:rPr>
              <w:t xml:space="preserve">Jedná se pouze o příklady obhájených témat DP. Kompletní přehled obhájených DP je v informačním systému UTB ve Zlíně </w:t>
            </w:r>
            <w:hyperlink r:id="rId16" w:history="1">
              <w:r w:rsidRPr="00073CFE">
                <w:rPr>
                  <w:rStyle w:val="Hypertextovodkaz"/>
                  <w:color w:val="000000" w:themeColor="text1"/>
                </w:rPr>
                <w:t>https://stag.utb.cz/portal/studium/prohlizeni.html</w:t>
              </w:r>
            </w:hyperlink>
            <w:r w:rsidRPr="00073CFE">
              <w:rPr>
                <w:color w:val="000000" w:themeColor="text1"/>
              </w:rPr>
              <w:t xml:space="preserve"> (odkaz Kvalifikační práce).</w:t>
            </w:r>
          </w:p>
          <w:p w14:paraId="41D1AAE0" w14:textId="77777777" w:rsidR="00A372C9" w:rsidRPr="00073CFE" w:rsidRDefault="00A372C9" w:rsidP="00A372C9">
            <w:pPr>
              <w:jc w:val="both"/>
              <w:rPr>
                <w:color w:val="000000" w:themeColor="text1"/>
              </w:rPr>
            </w:pPr>
          </w:p>
        </w:tc>
      </w:tr>
      <w:tr w:rsidR="00A372C9" w:rsidRPr="00073CFE" w14:paraId="5DED9CF4" w14:textId="77777777" w:rsidTr="00AF2A67">
        <w:tc>
          <w:tcPr>
            <w:tcW w:w="4077" w:type="dxa"/>
            <w:gridSpan w:val="3"/>
            <w:shd w:val="clear" w:color="auto" w:fill="F7CAAC"/>
          </w:tcPr>
          <w:p w14:paraId="2C78CE37" w14:textId="77777777" w:rsidR="00A372C9" w:rsidRPr="00073CFE" w:rsidRDefault="00A372C9" w:rsidP="00A372C9">
            <w:pPr>
              <w:rPr>
                <w:color w:val="000000" w:themeColor="text1"/>
              </w:rPr>
            </w:pPr>
            <w:r w:rsidRPr="00073CFE">
              <w:rPr>
                <w:b/>
                <w:color w:val="000000" w:themeColor="text1"/>
              </w:rPr>
              <w:t>Návrh témat rigorózních prací a témata obhájených prací</w:t>
            </w:r>
          </w:p>
        </w:tc>
        <w:tc>
          <w:tcPr>
            <w:tcW w:w="5634" w:type="dxa"/>
            <w:gridSpan w:val="5"/>
            <w:tcBorders>
              <w:bottom w:val="nil"/>
            </w:tcBorders>
            <w:shd w:val="clear" w:color="auto" w:fill="FFFFFF"/>
          </w:tcPr>
          <w:p w14:paraId="318BDEC3" w14:textId="77777777" w:rsidR="00A372C9" w:rsidRPr="00073CFE" w:rsidRDefault="00A372C9" w:rsidP="00A372C9">
            <w:pPr>
              <w:jc w:val="center"/>
              <w:rPr>
                <w:color w:val="000000" w:themeColor="text1"/>
              </w:rPr>
            </w:pPr>
          </w:p>
        </w:tc>
      </w:tr>
      <w:tr w:rsidR="00A372C9" w:rsidRPr="00073CFE" w14:paraId="64DFF7F2" w14:textId="77777777" w:rsidTr="00AF2A67">
        <w:trPr>
          <w:trHeight w:val="680"/>
        </w:trPr>
        <w:tc>
          <w:tcPr>
            <w:tcW w:w="9711" w:type="dxa"/>
            <w:gridSpan w:val="8"/>
            <w:tcBorders>
              <w:top w:val="nil"/>
            </w:tcBorders>
          </w:tcPr>
          <w:p w14:paraId="7FAB2CBB" w14:textId="77777777" w:rsidR="00A372C9" w:rsidRPr="00073CFE" w:rsidRDefault="00A372C9" w:rsidP="00A372C9">
            <w:pPr>
              <w:jc w:val="both"/>
              <w:rPr>
                <w:color w:val="000000" w:themeColor="text1"/>
              </w:rPr>
            </w:pPr>
          </w:p>
        </w:tc>
      </w:tr>
      <w:tr w:rsidR="00A372C9" w:rsidRPr="00073CFE" w14:paraId="64CD6CBF" w14:textId="77777777" w:rsidTr="00AF2A67">
        <w:tc>
          <w:tcPr>
            <w:tcW w:w="4077" w:type="dxa"/>
            <w:gridSpan w:val="3"/>
            <w:shd w:val="clear" w:color="auto" w:fill="F7CAAC"/>
          </w:tcPr>
          <w:p w14:paraId="7F37DC0C" w14:textId="77777777" w:rsidR="00A372C9" w:rsidRPr="00073CFE" w:rsidRDefault="00A372C9" w:rsidP="00A372C9">
            <w:pPr>
              <w:rPr>
                <w:color w:val="000000" w:themeColor="text1"/>
              </w:rPr>
            </w:pPr>
            <w:r w:rsidRPr="00073CFE">
              <w:rPr>
                <w:b/>
                <w:color w:val="000000" w:themeColor="text1"/>
              </w:rPr>
              <w:t xml:space="preserve"> Součásti SRZ a jejich obsah</w:t>
            </w:r>
          </w:p>
        </w:tc>
        <w:tc>
          <w:tcPr>
            <w:tcW w:w="5634" w:type="dxa"/>
            <w:gridSpan w:val="5"/>
            <w:tcBorders>
              <w:bottom w:val="nil"/>
            </w:tcBorders>
            <w:shd w:val="clear" w:color="auto" w:fill="FFFFFF"/>
          </w:tcPr>
          <w:p w14:paraId="1D01B019" w14:textId="77777777" w:rsidR="00A372C9" w:rsidRPr="00073CFE" w:rsidRDefault="00A372C9" w:rsidP="00A372C9">
            <w:pPr>
              <w:jc w:val="center"/>
              <w:rPr>
                <w:color w:val="000000" w:themeColor="text1"/>
              </w:rPr>
            </w:pPr>
          </w:p>
        </w:tc>
      </w:tr>
      <w:tr w:rsidR="00A372C9" w:rsidRPr="00073CFE" w14:paraId="73977BF7" w14:textId="77777777" w:rsidTr="00AF2A67">
        <w:trPr>
          <w:trHeight w:val="594"/>
        </w:trPr>
        <w:tc>
          <w:tcPr>
            <w:tcW w:w="9711" w:type="dxa"/>
            <w:gridSpan w:val="8"/>
            <w:tcBorders>
              <w:top w:val="nil"/>
              <w:bottom w:val="single" w:sz="4" w:space="0" w:color="auto"/>
            </w:tcBorders>
          </w:tcPr>
          <w:p w14:paraId="37D1C809" w14:textId="77777777" w:rsidR="00A372C9" w:rsidRPr="00073CFE" w:rsidRDefault="00A372C9" w:rsidP="00A372C9">
            <w:pPr>
              <w:jc w:val="both"/>
              <w:rPr>
                <w:color w:val="000000" w:themeColor="text1"/>
              </w:rPr>
            </w:pPr>
          </w:p>
          <w:p w14:paraId="05F3C349" w14:textId="77777777" w:rsidR="00A372C9" w:rsidRPr="00073CFE" w:rsidRDefault="00A372C9" w:rsidP="00A372C9">
            <w:pPr>
              <w:jc w:val="both"/>
              <w:rPr>
                <w:color w:val="000000" w:themeColor="text1"/>
              </w:rPr>
            </w:pPr>
          </w:p>
        </w:tc>
      </w:tr>
    </w:tbl>
    <w:p w14:paraId="157BB8A1" w14:textId="77777777" w:rsidR="007C0DA2" w:rsidRPr="00073CFE" w:rsidRDefault="007C0DA2">
      <w:pPr>
        <w:spacing w:after="160" w:line="259" w:lineRule="auto"/>
        <w:rPr>
          <w:rFonts w:asciiTheme="minorHAnsi" w:hAnsiTheme="minorHAnsi"/>
          <w:b/>
          <w:color w:val="000000" w:themeColor="text1"/>
          <w:sz w:val="52"/>
          <w:szCs w:val="52"/>
        </w:rPr>
      </w:pPr>
      <w:r w:rsidRPr="00073CFE">
        <w:rPr>
          <w:rFonts w:asciiTheme="minorHAnsi" w:hAnsiTheme="minorHAnsi"/>
          <w:b/>
          <w:color w:val="000000" w:themeColor="text1"/>
          <w:sz w:val="52"/>
          <w:szCs w:val="52"/>
        </w:rPr>
        <w:br w:type="page"/>
      </w:r>
    </w:p>
    <w:p w14:paraId="4666C2BE" w14:textId="77777777" w:rsidR="009A6BBD" w:rsidRPr="00073CFE" w:rsidRDefault="009A6BBD" w:rsidP="009A6BBD">
      <w:pPr>
        <w:spacing w:after="160" w:line="259" w:lineRule="auto"/>
        <w:jc w:val="center"/>
        <w:rPr>
          <w:b/>
          <w:bCs/>
          <w:color w:val="000000" w:themeColor="text1"/>
          <w:sz w:val="52"/>
          <w:szCs w:val="52"/>
        </w:rPr>
      </w:pPr>
    </w:p>
    <w:p w14:paraId="6F49CD16" w14:textId="77777777" w:rsidR="009A6BBD" w:rsidRPr="00073CFE" w:rsidRDefault="009A6BBD" w:rsidP="009A6BBD">
      <w:pPr>
        <w:spacing w:after="160" w:line="259" w:lineRule="auto"/>
        <w:jc w:val="center"/>
        <w:rPr>
          <w:b/>
          <w:bCs/>
          <w:color w:val="000000" w:themeColor="text1"/>
          <w:sz w:val="52"/>
          <w:szCs w:val="52"/>
        </w:rPr>
      </w:pPr>
    </w:p>
    <w:p w14:paraId="7D4DAB91" w14:textId="77777777" w:rsidR="009A6BBD" w:rsidRPr="00073CFE" w:rsidRDefault="009A6BBD" w:rsidP="009A6BBD">
      <w:pPr>
        <w:spacing w:after="160" w:line="259" w:lineRule="auto"/>
        <w:jc w:val="center"/>
        <w:rPr>
          <w:b/>
          <w:bCs/>
          <w:color w:val="000000" w:themeColor="text1"/>
          <w:sz w:val="52"/>
          <w:szCs w:val="52"/>
        </w:rPr>
      </w:pPr>
    </w:p>
    <w:p w14:paraId="27BBCD24" w14:textId="77777777" w:rsidR="009A6BBD" w:rsidRPr="00073CFE" w:rsidRDefault="009A6BBD" w:rsidP="009A6BBD">
      <w:pPr>
        <w:spacing w:after="160" w:line="259" w:lineRule="auto"/>
        <w:jc w:val="center"/>
        <w:rPr>
          <w:b/>
          <w:bCs/>
          <w:color w:val="000000" w:themeColor="text1"/>
          <w:sz w:val="52"/>
          <w:szCs w:val="52"/>
        </w:rPr>
      </w:pPr>
    </w:p>
    <w:p w14:paraId="6AB9B478" w14:textId="77777777" w:rsidR="009A6BBD" w:rsidRPr="00073CFE" w:rsidRDefault="009A6BBD" w:rsidP="009A6BBD">
      <w:pPr>
        <w:spacing w:after="160" w:line="259" w:lineRule="auto"/>
        <w:jc w:val="center"/>
        <w:rPr>
          <w:b/>
          <w:bCs/>
          <w:color w:val="000000" w:themeColor="text1"/>
          <w:sz w:val="52"/>
          <w:szCs w:val="52"/>
        </w:rPr>
      </w:pPr>
    </w:p>
    <w:p w14:paraId="714D49FD" w14:textId="77777777" w:rsidR="001C6E6A" w:rsidRPr="00073CFE" w:rsidRDefault="009A6BBD" w:rsidP="009A6BBD">
      <w:pPr>
        <w:spacing w:after="160" w:line="259" w:lineRule="auto"/>
        <w:jc w:val="center"/>
        <w:rPr>
          <w:b/>
          <w:bCs/>
          <w:color w:val="000000" w:themeColor="text1"/>
          <w:sz w:val="52"/>
          <w:szCs w:val="52"/>
        </w:rPr>
      </w:pPr>
      <w:r w:rsidRPr="00073CFE">
        <w:rPr>
          <w:b/>
          <w:bCs/>
          <w:color w:val="000000" w:themeColor="text1"/>
          <w:sz w:val="52"/>
          <w:szCs w:val="52"/>
        </w:rPr>
        <w:t>Povinné předměty studijního programu Finance</w:t>
      </w:r>
    </w:p>
    <w:p w14:paraId="3D1C6C6A" w14:textId="77777777" w:rsidR="009A6BBD" w:rsidRPr="00073CFE" w:rsidRDefault="009A6BBD" w:rsidP="009A6BBD">
      <w:pPr>
        <w:spacing w:after="160" w:line="259" w:lineRule="auto"/>
        <w:jc w:val="center"/>
        <w:rPr>
          <w:b/>
          <w:bCs/>
          <w:color w:val="000000" w:themeColor="text1"/>
          <w:sz w:val="52"/>
          <w:szCs w:val="52"/>
        </w:rPr>
      </w:pPr>
    </w:p>
    <w:p w14:paraId="067801F1" w14:textId="77777777" w:rsidR="009A6BBD" w:rsidRPr="00073CFE" w:rsidRDefault="009A6BBD" w:rsidP="009A6BBD">
      <w:pPr>
        <w:spacing w:after="160" w:line="259" w:lineRule="auto"/>
        <w:jc w:val="center"/>
        <w:rPr>
          <w:b/>
          <w:bCs/>
          <w:color w:val="000000" w:themeColor="text1"/>
          <w:sz w:val="52"/>
          <w:szCs w:val="52"/>
        </w:rPr>
      </w:pPr>
    </w:p>
    <w:p w14:paraId="44EF2F73" w14:textId="77777777" w:rsidR="009A6BBD" w:rsidRPr="00073CFE" w:rsidRDefault="009A6BBD" w:rsidP="009A6BBD">
      <w:pPr>
        <w:spacing w:after="160" w:line="259" w:lineRule="auto"/>
        <w:jc w:val="center"/>
        <w:rPr>
          <w:b/>
          <w:bCs/>
          <w:color w:val="000000" w:themeColor="text1"/>
          <w:sz w:val="52"/>
          <w:szCs w:val="52"/>
        </w:rPr>
      </w:pPr>
    </w:p>
    <w:p w14:paraId="26FC31C2" w14:textId="77777777" w:rsidR="009A6BBD" w:rsidRPr="00073CFE" w:rsidRDefault="009A6BBD" w:rsidP="009A6BBD">
      <w:pPr>
        <w:spacing w:after="160" w:line="259" w:lineRule="auto"/>
        <w:jc w:val="center"/>
        <w:rPr>
          <w:b/>
          <w:bCs/>
          <w:color w:val="000000" w:themeColor="text1"/>
          <w:sz w:val="52"/>
          <w:szCs w:val="52"/>
        </w:rPr>
      </w:pPr>
    </w:p>
    <w:p w14:paraId="340DB74B" w14:textId="77777777" w:rsidR="001C6E6A" w:rsidRPr="00073CFE" w:rsidRDefault="0015762C" w:rsidP="00CC00B0">
      <w:pPr>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RPr="00073CFE" w14:paraId="0D6DAF6D" w14:textId="77777777" w:rsidTr="001C6E6A">
        <w:tc>
          <w:tcPr>
            <w:tcW w:w="9855" w:type="dxa"/>
            <w:gridSpan w:val="8"/>
            <w:tcBorders>
              <w:bottom w:val="double" w:sz="4" w:space="0" w:color="auto"/>
            </w:tcBorders>
            <w:shd w:val="clear" w:color="auto" w:fill="BDD6EE"/>
          </w:tcPr>
          <w:p w14:paraId="0D3D8D98" w14:textId="77777777" w:rsidR="001C6E6A" w:rsidRPr="00073CFE" w:rsidRDefault="001C6E6A" w:rsidP="001C6E6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C6E6A" w:rsidRPr="00073CFE" w14:paraId="056CF286" w14:textId="77777777" w:rsidTr="001C6E6A">
        <w:tc>
          <w:tcPr>
            <w:tcW w:w="3086" w:type="dxa"/>
            <w:tcBorders>
              <w:top w:val="double" w:sz="4" w:space="0" w:color="auto"/>
            </w:tcBorders>
            <w:shd w:val="clear" w:color="auto" w:fill="F7CAAC"/>
          </w:tcPr>
          <w:p w14:paraId="43EFACB5" w14:textId="77777777" w:rsidR="001C6E6A" w:rsidRPr="00073CFE" w:rsidRDefault="001C6E6A" w:rsidP="001C6E6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CC179DD" w14:textId="77777777" w:rsidR="001C6E6A" w:rsidRPr="00073CFE" w:rsidRDefault="001C6E6A" w:rsidP="001C6E6A">
            <w:pPr>
              <w:jc w:val="both"/>
              <w:rPr>
                <w:color w:val="000000" w:themeColor="text1"/>
              </w:rPr>
            </w:pPr>
            <w:r w:rsidRPr="00073CFE">
              <w:rPr>
                <w:color w:val="000000" w:themeColor="text1"/>
                <w:szCs w:val="17"/>
                <w:shd w:val="clear" w:color="auto" w:fill="FFFFFF"/>
              </w:rPr>
              <w:t>Quantitative Decision-making Methods</w:t>
            </w:r>
          </w:p>
        </w:tc>
      </w:tr>
      <w:tr w:rsidR="001C6E6A" w:rsidRPr="00073CFE" w14:paraId="09D9CCE6" w14:textId="77777777" w:rsidTr="001C6E6A">
        <w:tc>
          <w:tcPr>
            <w:tcW w:w="3086" w:type="dxa"/>
            <w:shd w:val="clear" w:color="auto" w:fill="F7CAAC"/>
          </w:tcPr>
          <w:p w14:paraId="3FA0ACFC" w14:textId="77777777" w:rsidR="001C6E6A" w:rsidRPr="00073CFE" w:rsidRDefault="001C6E6A" w:rsidP="001C6E6A">
            <w:pPr>
              <w:jc w:val="both"/>
              <w:rPr>
                <w:b/>
                <w:color w:val="000000" w:themeColor="text1"/>
              </w:rPr>
            </w:pPr>
            <w:r w:rsidRPr="00073CFE">
              <w:rPr>
                <w:b/>
                <w:color w:val="000000" w:themeColor="text1"/>
              </w:rPr>
              <w:t>Typ předmětu</w:t>
            </w:r>
          </w:p>
        </w:tc>
        <w:tc>
          <w:tcPr>
            <w:tcW w:w="3406" w:type="dxa"/>
            <w:gridSpan w:val="4"/>
          </w:tcPr>
          <w:p w14:paraId="12192321" w14:textId="77777777" w:rsidR="001C6E6A" w:rsidRPr="00073CFE" w:rsidRDefault="001C6E6A" w:rsidP="001C6E6A">
            <w:pPr>
              <w:jc w:val="both"/>
              <w:rPr>
                <w:color w:val="000000" w:themeColor="text1"/>
              </w:rPr>
            </w:pPr>
            <w:r w:rsidRPr="00073CFE">
              <w:rPr>
                <w:color w:val="000000" w:themeColor="text1"/>
              </w:rPr>
              <w:t xml:space="preserve">povinný </w:t>
            </w:r>
            <w:r w:rsidR="00D153A9" w:rsidRPr="00073CFE">
              <w:rPr>
                <w:color w:val="000000" w:themeColor="text1"/>
              </w:rPr>
              <w:t xml:space="preserve"> </w:t>
            </w:r>
          </w:p>
        </w:tc>
        <w:tc>
          <w:tcPr>
            <w:tcW w:w="2695" w:type="dxa"/>
            <w:gridSpan w:val="2"/>
            <w:shd w:val="clear" w:color="auto" w:fill="F7CAAC"/>
          </w:tcPr>
          <w:p w14:paraId="69656BD2" w14:textId="77777777" w:rsidR="001C6E6A" w:rsidRPr="00073CFE" w:rsidRDefault="001C6E6A" w:rsidP="001C6E6A">
            <w:pPr>
              <w:jc w:val="both"/>
              <w:rPr>
                <w:color w:val="000000" w:themeColor="text1"/>
              </w:rPr>
            </w:pPr>
            <w:r w:rsidRPr="00073CFE">
              <w:rPr>
                <w:b/>
                <w:color w:val="000000" w:themeColor="text1"/>
              </w:rPr>
              <w:t>doporučený ročník / semestr</w:t>
            </w:r>
          </w:p>
        </w:tc>
        <w:tc>
          <w:tcPr>
            <w:tcW w:w="668" w:type="dxa"/>
          </w:tcPr>
          <w:p w14:paraId="72E65863" w14:textId="77777777" w:rsidR="001C6E6A" w:rsidRPr="00073CFE" w:rsidRDefault="001C6E6A" w:rsidP="001C6E6A">
            <w:pPr>
              <w:jc w:val="both"/>
              <w:rPr>
                <w:color w:val="000000" w:themeColor="text1"/>
              </w:rPr>
            </w:pPr>
            <w:r w:rsidRPr="00073CFE">
              <w:rPr>
                <w:color w:val="000000" w:themeColor="text1"/>
              </w:rPr>
              <w:t>1/Z</w:t>
            </w:r>
          </w:p>
        </w:tc>
      </w:tr>
      <w:tr w:rsidR="001C6E6A" w:rsidRPr="00073CFE" w14:paraId="520C608C" w14:textId="77777777" w:rsidTr="001C6E6A">
        <w:tc>
          <w:tcPr>
            <w:tcW w:w="3086" w:type="dxa"/>
            <w:shd w:val="clear" w:color="auto" w:fill="F7CAAC"/>
          </w:tcPr>
          <w:p w14:paraId="03963BA5" w14:textId="77777777" w:rsidR="001C6E6A" w:rsidRPr="00073CFE" w:rsidRDefault="001C6E6A" w:rsidP="001C6E6A">
            <w:pPr>
              <w:jc w:val="both"/>
              <w:rPr>
                <w:b/>
                <w:color w:val="000000" w:themeColor="text1"/>
              </w:rPr>
            </w:pPr>
            <w:r w:rsidRPr="00073CFE">
              <w:rPr>
                <w:b/>
                <w:color w:val="000000" w:themeColor="text1"/>
              </w:rPr>
              <w:t>Rozsah studijního předmětu</w:t>
            </w:r>
          </w:p>
        </w:tc>
        <w:tc>
          <w:tcPr>
            <w:tcW w:w="1701" w:type="dxa"/>
            <w:gridSpan w:val="2"/>
          </w:tcPr>
          <w:p w14:paraId="357AE33D" w14:textId="77777777" w:rsidR="001C6E6A" w:rsidRPr="00073CFE" w:rsidRDefault="001C6E6A" w:rsidP="001C6E6A">
            <w:pPr>
              <w:jc w:val="both"/>
              <w:rPr>
                <w:color w:val="000000" w:themeColor="text1"/>
              </w:rPr>
            </w:pPr>
            <w:r w:rsidRPr="00073CFE">
              <w:rPr>
                <w:color w:val="000000" w:themeColor="text1"/>
              </w:rPr>
              <w:t>26p + 26c</w:t>
            </w:r>
          </w:p>
        </w:tc>
        <w:tc>
          <w:tcPr>
            <w:tcW w:w="889" w:type="dxa"/>
            <w:shd w:val="clear" w:color="auto" w:fill="F7CAAC"/>
          </w:tcPr>
          <w:p w14:paraId="466C5AC6" w14:textId="77777777" w:rsidR="001C6E6A" w:rsidRPr="00073CFE" w:rsidRDefault="001C6E6A" w:rsidP="001C6E6A">
            <w:pPr>
              <w:jc w:val="both"/>
              <w:rPr>
                <w:b/>
                <w:color w:val="000000" w:themeColor="text1"/>
              </w:rPr>
            </w:pPr>
            <w:r w:rsidRPr="00073CFE">
              <w:rPr>
                <w:b/>
                <w:color w:val="000000" w:themeColor="text1"/>
              </w:rPr>
              <w:t xml:space="preserve">hod. </w:t>
            </w:r>
          </w:p>
        </w:tc>
        <w:tc>
          <w:tcPr>
            <w:tcW w:w="816" w:type="dxa"/>
          </w:tcPr>
          <w:p w14:paraId="45E33FF0" w14:textId="77777777" w:rsidR="001C6E6A" w:rsidRPr="00073CFE" w:rsidRDefault="001C6E6A" w:rsidP="001C6E6A">
            <w:pPr>
              <w:jc w:val="both"/>
              <w:rPr>
                <w:color w:val="000000" w:themeColor="text1"/>
              </w:rPr>
            </w:pPr>
            <w:r w:rsidRPr="00073CFE">
              <w:rPr>
                <w:color w:val="000000" w:themeColor="text1"/>
              </w:rPr>
              <w:t>52</w:t>
            </w:r>
          </w:p>
        </w:tc>
        <w:tc>
          <w:tcPr>
            <w:tcW w:w="2156" w:type="dxa"/>
            <w:shd w:val="clear" w:color="auto" w:fill="F7CAAC"/>
          </w:tcPr>
          <w:p w14:paraId="3A18A424" w14:textId="77777777" w:rsidR="001C6E6A" w:rsidRPr="00073CFE" w:rsidRDefault="001C6E6A" w:rsidP="001C6E6A">
            <w:pPr>
              <w:jc w:val="both"/>
              <w:rPr>
                <w:b/>
                <w:color w:val="000000" w:themeColor="text1"/>
              </w:rPr>
            </w:pPr>
            <w:r w:rsidRPr="00073CFE">
              <w:rPr>
                <w:b/>
                <w:color w:val="000000" w:themeColor="text1"/>
              </w:rPr>
              <w:t>kreditů</w:t>
            </w:r>
          </w:p>
        </w:tc>
        <w:tc>
          <w:tcPr>
            <w:tcW w:w="1207" w:type="dxa"/>
            <w:gridSpan w:val="2"/>
          </w:tcPr>
          <w:p w14:paraId="5E5DDDA1" w14:textId="77777777" w:rsidR="001C6E6A" w:rsidRPr="00073CFE" w:rsidRDefault="001C6E6A" w:rsidP="001C6E6A">
            <w:pPr>
              <w:jc w:val="both"/>
              <w:rPr>
                <w:color w:val="000000" w:themeColor="text1"/>
              </w:rPr>
            </w:pPr>
            <w:r w:rsidRPr="00073CFE">
              <w:rPr>
                <w:color w:val="000000" w:themeColor="text1"/>
              </w:rPr>
              <w:t>5</w:t>
            </w:r>
          </w:p>
        </w:tc>
      </w:tr>
      <w:tr w:rsidR="001C6E6A" w:rsidRPr="00073CFE" w14:paraId="79825B51" w14:textId="77777777" w:rsidTr="001C6E6A">
        <w:tc>
          <w:tcPr>
            <w:tcW w:w="3086" w:type="dxa"/>
            <w:shd w:val="clear" w:color="auto" w:fill="F7CAAC"/>
          </w:tcPr>
          <w:p w14:paraId="3FE0CCC0" w14:textId="77777777" w:rsidR="001C6E6A" w:rsidRPr="00073CFE" w:rsidRDefault="001C6E6A" w:rsidP="001C6E6A">
            <w:pPr>
              <w:jc w:val="both"/>
              <w:rPr>
                <w:b/>
                <w:color w:val="000000" w:themeColor="text1"/>
              </w:rPr>
            </w:pPr>
            <w:r w:rsidRPr="00073CFE">
              <w:rPr>
                <w:b/>
                <w:color w:val="000000" w:themeColor="text1"/>
              </w:rPr>
              <w:t>Prerekvizity, korekvizity, ekvivalence</w:t>
            </w:r>
          </w:p>
        </w:tc>
        <w:tc>
          <w:tcPr>
            <w:tcW w:w="6769" w:type="dxa"/>
            <w:gridSpan w:val="7"/>
          </w:tcPr>
          <w:p w14:paraId="2E1BBF30" w14:textId="77777777" w:rsidR="001C6E6A" w:rsidRPr="00073CFE" w:rsidRDefault="001C6E6A" w:rsidP="001C6E6A">
            <w:pPr>
              <w:jc w:val="both"/>
              <w:rPr>
                <w:color w:val="000000" w:themeColor="text1"/>
              </w:rPr>
            </w:pPr>
          </w:p>
        </w:tc>
      </w:tr>
      <w:tr w:rsidR="001C6E6A" w:rsidRPr="00073CFE" w14:paraId="1596619C" w14:textId="77777777" w:rsidTr="001C6E6A">
        <w:tc>
          <w:tcPr>
            <w:tcW w:w="3086" w:type="dxa"/>
            <w:shd w:val="clear" w:color="auto" w:fill="F7CAAC"/>
          </w:tcPr>
          <w:p w14:paraId="18F62C30" w14:textId="77777777" w:rsidR="001C6E6A" w:rsidRPr="00073CFE" w:rsidRDefault="001C6E6A" w:rsidP="001C6E6A">
            <w:pPr>
              <w:jc w:val="both"/>
              <w:rPr>
                <w:b/>
                <w:color w:val="000000" w:themeColor="text1"/>
              </w:rPr>
            </w:pPr>
            <w:r w:rsidRPr="00073CFE">
              <w:rPr>
                <w:b/>
                <w:color w:val="000000" w:themeColor="text1"/>
              </w:rPr>
              <w:t>Způsob ověření studijních výsledků</w:t>
            </w:r>
          </w:p>
        </w:tc>
        <w:tc>
          <w:tcPr>
            <w:tcW w:w="3406" w:type="dxa"/>
            <w:gridSpan w:val="4"/>
          </w:tcPr>
          <w:p w14:paraId="3709E75C" w14:textId="77777777" w:rsidR="001C6E6A" w:rsidRPr="00073CFE" w:rsidRDefault="001C6E6A" w:rsidP="001C6E6A">
            <w:pPr>
              <w:jc w:val="both"/>
              <w:rPr>
                <w:color w:val="000000" w:themeColor="text1"/>
              </w:rPr>
            </w:pPr>
            <w:r w:rsidRPr="00073CFE">
              <w:rPr>
                <w:color w:val="000000" w:themeColor="text1"/>
              </w:rPr>
              <w:t>zápočet, zkouška</w:t>
            </w:r>
          </w:p>
        </w:tc>
        <w:tc>
          <w:tcPr>
            <w:tcW w:w="2156" w:type="dxa"/>
            <w:shd w:val="clear" w:color="auto" w:fill="F7CAAC"/>
          </w:tcPr>
          <w:p w14:paraId="11FD7790" w14:textId="77777777" w:rsidR="001C6E6A" w:rsidRPr="00073CFE" w:rsidRDefault="001C6E6A" w:rsidP="001C6E6A">
            <w:pPr>
              <w:jc w:val="both"/>
              <w:rPr>
                <w:b/>
                <w:color w:val="000000" w:themeColor="text1"/>
              </w:rPr>
            </w:pPr>
            <w:r w:rsidRPr="00073CFE">
              <w:rPr>
                <w:b/>
                <w:color w:val="000000" w:themeColor="text1"/>
              </w:rPr>
              <w:t>Forma výuky</w:t>
            </w:r>
          </w:p>
        </w:tc>
        <w:tc>
          <w:tcPr>
            <w:tcW w:w="1207" w:type="dxa"/>
            <w:gridSpan w:val="2"/>
          </w:tcPr>
          <w:p w14:paraId="43E07933" w14:textId="77777777" w:rsidR="001C6E6A" w:rsidRPr="00073CFE" w:rsidRDefault="001C6E6A" w:rsidP="001C6E6A">
            <w:pPr>
              <w:jc w:val="both"/>
              <w:rPr>
                <w:color w:val="000000" w:themeColor="text1"/>
              </w:rPr>
            </w:pPr>
            <w:r w:rsidRPr="00073CFE">
              <w:rPr>
                <w:color w:val="000000" w:themeColor="text1"/>
              </w:rPr>
              <w:t>přednáška, cvičení</w:t>
            </w:r>
          </w:p>
        </w:tc>
      </w:tr>
      <w:tr w:rsidR="001C6E6A" w:rsidRPr="00073CFE" w14:paraId="1795DA34" w14:textId="77777777" w:rsidTr="001C6E6A">
        <w:tc>
          <w:tcPr>
            <w:tcW w:w="3086" w:type="dxa"/>
            <w:shd w:val="clear" w:color="auto" w:fill="F7CAAC"/>
          </w:tcPr>
          <w:p w14:paraId="452B6D78" w14:textId="77777777" w:rsidR="001C6E6A" w:rsidRPr="00073CFE" w:rsidRDefault="001C6E6A" w:rsidP="001C6E6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2E137F98" w14:textId="77777777" w:rsidR="001C6E6A" w:rsidRPr="00073CFE" w:rsidRDefault="001C6E6A" w:rsidP="001C6E6A">
            <w:pPr>
              <w:jc w:val="both"/>
              <w:rPr>
                <w:color w:val="000000" w:themeColor="text1"/>
              </w:rPr>
            </w:pPr>
            <w:r w:rsidRPr="00073CFE">
              <w:rPr>
                <w:color w:val="000000" w:themeColor="text1"/>
              </w:rPr>
              <w:t>Způsob zakonč</w:t>
            </w:r>
            <w:r w:rsidR="00D153A9" w:rsidRPr="00073CFE">
              <w:rPr>
                <w:color w:val="000000" w:themeColor="text1"/>
              </w:rPr>
              <w:t>ení předmětu – zápočet, zkouška</w:t>
            </w:r>
          </w:p>
          <w:p w14:paraId="3D12AC62" w14:textId="77777777" w:rsidR="001C6E6A" w:rsidRPr="00073CFE" w:rsidRDefault="001C6E6A" w:rsidP="001C6E6A">
            <w:pPr>
              <w:jc w:val="both"/>
              <w:rPr>
                <w:color w:val="000000" w:themeColor="text1"/>
              </w:rPr>
            </w:pPr>
            <w:r w:rsidRPr="00073CFE">
              <w:rPr>
                <w:color w:val="000000" w:themeColor="text1"/>
              </w:rPr>
              <w:t>Požadavky na zápočet – odevzdání seminární práce, aktivní účast na cvičeních.</w:t>
            </w:r>
          </w:p>
          <w:p w14:paraId="106BEDFE" w14:textId="77777777" w:rsidR="001C6E6A" w:rsidRPr="00073CFE" w:rsidRDefault="001C6E6A" w:rsidP="001C6E6A">
            <w:pPr>
              <w:jc w:val="both"/>
              <w:rPr>
                <w:color w:val="000000" w:themeColor="text1"/>
              </w:rPr>
            </w:pPr>
            <w:r w:rsidRPr="00073CFE">
              <w:rPr>
                <w:color w:val="000000" w:themeColor="text1"/>
              </w:rPr>
              <w:t>Požadavky na zkoušku – písemný test (alespoň 60 % úspěšnost), ústní zkouška.</w:t>
            </w:r>
          </w:p>
        </w:tc>
      </w:tr>
      <w:tr w:rsidR="001C6E6A" w:rsidRPr="00073CFE" w14:paraId="4C5E8F57" w14:textId="77777777" w:rsidTr="001C6E6A">
        <w:trPr>
          <w:trHeight w:val="123"/>
        </w:trPr>
        <w:tc>
          <w:tcPr>
            <w:tcW w:w="9855" w:type="dxa"/>
            <w:gridSpan w:val="8"/>
            <w:tcBorders>
              <w:top w:val="nil"/>
            </w:tcBorders>
          </w:tcPr>
          <w:p w14:paraId="6AE0C7D1" w14:textId="77777777" w:rsidR="001C6E6A" w:rsidRPr="00073CFE" w:rsidRDefault="001C6E6A" w:rsidP="001C6E6A">
            <w:pPr>
              <w:jc w:val="both"/>
              <w:rPr>
                <w:color w:val="000000" w:themeColor="text1"/>
              </w:rPr>
            </w:pPr>
          </w:p>
        </w:tc>
      </w:tr>
      <w:tr w:rsidR="001C6E6A" w:rsidRPr="00073CFE" w14:paraId="5C67D9D3" w14:textId="77777777" w:rsidTr="001C6E6A">
        <w:trPr>
          <w:trHeight w:val="197"/>
        </w:trPr>
        <w:tc>
          <w:tcPr>
            <w:tcW w:w="3086" w:type="dxa"/>
            <w:tcBorders>
              <w:top w:val="nil"/>
            </w:tcBorders>
            <w:shd w:val="clear" w:color="auto" w:fill="F7CAAC"/>
          </w:tcPr>
          <w:p w14:paraId="62ADE487" w14:textId="77777777" w:rsidR="001C6E6A" w:rsidRPr="00073CFE" w:rsidRDefault="001C6E6A" w:rsidP="001C6E6A">
            <w:pPr>
              <w:jc w:val="both"/>
              <w:rPr>
                <w:b/>
                <w:color w:val="000000" w:themeColor="text1"/>
              </w:rPr>
            </w:pPr>
            <w:r w:rsidRPr="00073CFE">
              <w:rPr>
                <w:b/>
                <w:color w:val="000000" w:themeColor="text1"/>
              </w:rPr>
              <w:t>Garant předmětu</w:t>
            </w:r>
          </w:p>
        </w:tc>
        <w:tc>
          <w:tcPr>
            <w:tcW w:w="6769" w:type="dxa"/>
            <w:gridSpan w:val="7"/>
            <w:tcBorders>
              <w:top w:val="nil"/>
            </w:tcBorders>
          </w:tcPr>
          <w:p w14:paraId="44250CC6" w14:textId="77777777" w:rsidR="001C6E6A" w:rsidRPr="00073CFE" w:rsidRDefault="001C6E6A" w:rsidP="001C6E6A">
            <w:pPr>
              <w:jc w:val="both"/>
              <w:rPr>
                <w:color w:val="000000" w:themeColor="text1"/>
              </w:rPr>
            </w:pPr>
            <w:r w:rsidRPr="00073CFE">
              <w:rPr>
                <w:color w:val="000000" w:themeColor="text1"/>
              </w:rPr>
              <w:t>Mgr. Alena Kolčavová, Ph.D.</w:t>
            </w:r>
          </w:p>
        </w:tc>
      </w:tr>
      <w:tr w:rsidR="001C6E6A" w:rsidRPr="00073CFE" w14:paraId="405C56F4" w14:textId="77777777" w:rsidTr="001C6E6A">
        <w:trPr>
          <w:trHeight w:val="243"/>
        </w:trPr>
        <w:tc>
          <w:tcPr>
            <w:tcW w:w="3086" w:type="dxa"/>
            <w:tcBorders>
              <w:top w:val="nil"/>
            </w:tcBorders>
            <w:shd w:val="clear" w:color="auto" w:fill="F7CAAC"/>
          </w:tcPr>
          <w:p w14:paraId="171C61F3" w14:textId="77777777" w:rsidR="001C6E6A" w:rsidRPr="00073CFE" w:rsidRDefault="001C6E6A" w:rsidP="001C6E6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36E66924" w14:textId="3D032B7A" w:rsidR="001C6E6A" w:rsidRPr="00073CFE" w:rsidRDefault="001C6E6A" w:rsidP="001C6E6A">
            <w:pPr>
              <w:jc w:val="both"/>
              <w:rPr>
                <w:color w:val="000000" w:themeColor="text1"/>
              </w:rPr>
            </w:pPr>
            <w:r w:rsidRPr="00073CFE">
              <w:rPr>
                <w:color w:val="000000" w:themeColor="text1"/>
              </w:rPr>
              <w:t xml:space="preserve">Garant se podílí na přednášení v rozsahu </w:t>
            </w:r>
            <w:ins w:id="188" w:author="Bronislava Neubauerová" w:date="2020-08-25T12:47:00Z">
              <w:r w:rsidR="00526C50">
                <w:rPr>
                  <w:color w:val="000000" w:themeColor="text1"/>
                </w:rPr>
                <w:t>10</w:t>
              </w:r>
            </w:ins>
            <w:del w:id="189" w:author="Bronislava Neubauerová" w:date="2020-08-25T12:47:00Z">
              <w:r w:rsidRPr="00073CFE" w:rsidDel="00526C50">
                <w:rPr>
                  <w:color w:val="000000" w:themeColor="text1"/>
                </w:rPr>
                <w:delText>6</w:delText>
              </w:r>
            </w:del>
            <w:r w:rsidRPr="00073CFE">
              <w:rPr>
                <w:color w:val="000000" w:themeColor="text1"/>
              </w:rPr>
              <w:t>0 %, dále stanovuje koncepci cvičení a dohlíží na jejich jednotné vedení.</w:t>
            </w:r>
          </w:p>
        </w:tc>
      </w:tr>
      <w:tr w:rsidR="001C6E6A" w:rsidRPr="00073CFE" w14:paraId="6A29941C" w14:textId="77777777" w:rsidTr="001C6E6A">
        <w:tc>
          <w:tcPr>
            <w:tcW w:w="3086" w:type="dxa"/>
            <w:shd w:val="clear" w:color="auto" w:fill="F7CAAC"/>
          </w:tcPr>
          <w:p w14:paraId="3180B66B" w14:textId="77777777" w:rsidR="001C6E6A" w:rsidRPr="00073CFE" w:rsidRDefault="001C6E6A" w:rsidP="001C6E6A">
            <w:pPr>
              <w:jc w:val="both"/>
              <w:rPr>
                <w:b/>
                <w:color w:val="000000" w:themeColor="text1"/>
              </w:rPr>
            </w:pPr>
            <w:r w:rsidRPr="00073CFE">
              <w:rPr>
                <w:b/>
                <w:color w:val="000000" w:themeColor="text1"/>
              </w:rPr>
              <w:t>Vyučující</w:t>
            </w:r>
          </w:p>
        </w:tc>
        <w:tc>
          <w:tcPr>
            <w:tcW w:w="6769" w:type="dxa"/>
            <w:gridSpan w:val="7"/>
            <w:tcBorders>
              <w:bottom w:val="nil"/>
            </w:tcBorders>
          </w:tcPr>
          <w:p w14:paraId="31E2F04D" w14:textId="40B1085E" w:rsidR="001C6E6A" w:rsidRPr="00073CFE" w:rsidRDefault="001C6E6A" w:rsidP="001C6E6A">
            <w:pPr>
              <w:jc w:val="both"/>
              <w:rPr>
                <w:color w:val="000000" w:themeColor="text1"/>
              </w:rPr>
            </w:pPr>
            <w:r w:rsidRPr="00073CFE">
              <w:rPr>
                <w:color w:val="000000" w:themeColor="text1"/>
              </w:rPr>
              <w:t xml:space="preserve">Mgr. Alena Kolčavová, Ph.D. – přednášky </w:t>
            </w:r>
            <w:ins w:id="190" w:author="Bronislava Neubauerová" w:date="2020-08-25T12:47:00Z">
              <w:r w:rsidR="00526C50">
                <w:t>(10</w:t>
              </w:r>
              <w:r w:rsidR="00526C50" w:rsidRPr="00A151AA">
                <w:t>0%</w:t>
              </w:r>
              <w:r w:rsidR="00526C50">
                <w:t>)</w:t>
              </w:r>
            </w:ins>
            <w:del w:id="191" w:author="Bronislava Neubauerová" w:date="2020-08-25T12:47:00Z">
              <w:r w:rsidRPr="00073CFE" w:rsidDel="00526C50">
                <w:rPr>
                  <w:color w:val="000000" w:themeColor="text1"/>
                </w:rPr>
                <w:delText>(60%); RNDr. Bedřich Zimola, Ph.D. – přednášky (40%)</w:delText>
              </w:r>
            </w:del>
          </w:p>
        </w:tc>
      </w:tr>
      <w:tr w:rsidR="001C6E6A" w:rsidRPr="00073CFE" w14:paraId="73E3D2BF" w14:textId="77777777" w:rsidTr="001C6E6A">
        <w:trPr>
          <w:trHeight w:val="70"/>
        </w:trPr>
        <w:tc>
          <w:tcPr>
            <w:tcW w:w="9855" w:type="dxa"/>
            <w:gridSpan w:val="8"/>
            <w:tcBorders>
              <w:top w:val="nil"/>
            </w:tcBorders>
          </w:tcPr>
          <w:p w14:paraId="5823E3B7" w14:textId="77777777" w:rsidR="001C6E6A" w:rsidRPr="00073CFE" w:rsidRDefault="001C6E6A" w:rsidP="001C6E6A">
            <w:pPr>
              <w:jc w:val="both"/>
              <w:rPr>
                <w:color w:val="000000" w:themeColor="text1"/>
              </w:rPr>
            </w:pPr>
          </w:p>
        </w:tc>
      </w:tr>
      <w:tr w:rsidR="001C6E6A" w:rsidRPr="00073CFE" w14:paraId="175F9832" w14:textId="77777777" w:rsidTr="001C6E6A">
        <w:tc>
          <w:tcPr>
            <w:tcW w:w="3086" w:type="dxa"/>
            <w:shd w:val="clear" w:color="auto" w:fill="F7CAAC"/>
          </w:tcPr>
          <w:p w14:paraId="0618DF7A" w14:textId="77777777" w:rsidR="001C6E6A" w:rsidRPr="00073CFE" w:rsidRDefault="001C6E6A" w:rsidP="001C6E6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34208FE" w14:textId="77777777" w:rsidR="001C6E6A" w:rsidRPr="00073CFE" w:rsidRDefault="001C6E6A" w:rsidP="001C6E6A">
            <w:pPr>
              <w:jc w:val="both"/>
              <w:rPr>
                <w:color w:val="000000" w:themeColor="text1"/>
              </w:rPr>
            </w:pPr>
          </w:p>
        </w:tc>
      </w:tr>
      <w:tr w:rsidR="001C6E6A" w:rsidRPr="00073CFE" w14:paraId="3832B7B0" w14:textId="77777777" w:rsidTr="001C6E6A">
        <w:trPr>
          <w:trHeight w:val="7293"/>
        </w:trPr>
        <w:tc>
          <w:tcPr>
            <w:tcW w:w="9855" w:type="dxa"/>
            <w:gridSpan w:val="8"/>
            <w:tcBorders>
              <w:top w:val="nil"/>
              <w:bottom w:val="single" w:sz="4" w:space="0" w:color="auto"/>
            </w:tcBorders>
          </w:tcPr>
          <w:p w14:paraId="495E782E" w14:textId="77777777" w:rsidR="001C6E6A" w:rsidRPr="00073CFE" w:rsidRDefault="001C6E6A" w:rsidP="001C6E6A">
            <w:pPr>
              <w:jc w:val="both"/>
              <w:rPr>
                <w:color w:val="000000" w:themeColor="text1"/>
              </w:rPr>
            </w:pPr>
            <w:r w:rsidRPr="00073CFE">
              <w:rPr>
                <w:color w:val="000000" w:themeColor="text1"/>
              </w:rPr>
              <w:t xml:space="preserve">Podstatou předmětu je použití kvantitativních modelů jako podpory v manažerských rozhodovacích problémech. </w:t>
            </w:r>
            <w:r w:rsidRPr="00073CFE">
              <w:rPr>
                <w:color w:val="000000" w:themeColor="text1"/>
              </w:rPr>
              <w:br/>
              <w:t xml:space="preserve">Je zaměřen na manažerské použití modelů (porozumění modelování, sestavení modelu, vyřešení modelu pomocí softwarových prostředků, interpretace výsledků řešení), nikoliv na jejich matematické řešení. </w:t>
            </w:r>
            <w:r w:rsidRPr="00073CFE">
              <w:rPr>
                <w:color w:val="000000" w:themeColor="text1"/>
              </w:rPr>
              <w:br/>
              <w:t>Jednotlivými metodami jsou lineární programování, síťová analýza, modely hromadné obsluhy a modely řízení zásob.</w:t>
            </w:r>
          </w:p>
          <w:p w14:paraId="4835482A" w14:textId="623B10A2"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Obecný přehled kvantitativních metod jako nástroje řízení.  </w:t>
            </w:r>
            <w:del w:id="192" w:author="Bronislava Neubauerová" w:date="2020-08-25T12:47:00Z">
              <w:r w:rsidRPr="00073CFE" w:rsidDel="00526C50">
                <w:rPr>
                  <w:rFonts w:ascii="Times New Roman" w:hAnsi="Times New Roman"/>
                  <w:color w:val="000000" w:themeColor="text1"/>
                  <w:sz w:val="20"/>
                  <w:szCs w:val="20"/>
                </w:rPr>
                <w:delText xml:space="preserve">Společná charakteristika kvantitativních metod, postup při řešení úloh operačního výzkumu, oblasti aplikace operačního výzkumu, metody a prostředky, charakteristika jednotlivých kvantitativních metod. </w:delText>
              </w:r>
            </w:del>
          </w:p>
          <w:p w14:paraId="3F1E49BA"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Matematické programování. Obecný matematický a ekonomický model lineárního programování, typické modely optimalizačních úloh, dualita.</w:t>
            </w:r>
          </w:p>
          <w:p w14:paraId="07FF2F94"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Simplexová metoda. Obecný tvar simplexové tabulky, interpretace optimálního řešení, analýza citlivosti optimálního řešení. Interpretace duálních proměnných.</w:t>
            </w:r>
          </w:p>
          <w:p w14:paraId="63D0ED6C" w14:textId="154D1FF3"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Distribuční modely lineárního programování. </w:t>
            </w:r>
            <w:del w:id="193" w:author="Bronislava Neubauerová" w:date="2020-08-25T12:47:00Z">
              <w:r w:rsidRPr="00073CFE" w:rsidDel="00526C50">
                <w:rPr>
                  <w:rFonts w:ascii="Times New Roman" w:hAnsi="Times New Roman"/>
                  <w:color w:val="000000" w:themeColor="text1"/>
                  <w:sz w:val="20"/>
                  <w:szCs w:val="20"/>
                </w:rPr>
                <w:delText xml:space="preserve">Obecná formulace distribučních úloh. Typy distribučních úloh: přiřazovací úlohy, dopravní problémy, obecný distribuční problém. Kritérium optimality, přechod na nové řešení, degenerace dopravních úloh, alternativní řešení. </w:delText>
              </w:r>
            </w:del>
          </w:p>
          <w:p w14:paraId="61312BF6"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Metody řešení dopravních úloh. Metoda severozápadního rohu, Indexní metoda, Vogelova aproximační metoda. Nalezení základního řešení, test optimality, vyjádření k alternativnímu řešení.</w:t>
            </w:r>
          </w:p>
          <w:p w14:paraId="36707381" w14:textId="5815F3A2"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Stochastické modely ekonomických procesů. </w:t>
            </w:r>
            <w:del w:id="194" w:author="Bronislava Neubauerová" w:date="2020-08-25T12:48:00Z">
              <w:r w:rsidRPr="00073CFE" w:rsidDel="00526C50">
                <w:rPr>
                  <w:rFonts w:ascii="Times New Roman" w:hAnsi="Times New Roman"/>
                  <w:color w:val="000000" w:themeColor="text1"/>
                  <w:sz w:val="20"/>
                  <w:szCs w:val="20"/>
                </w:rPr>
                <w:delText xml:space="preserve">Stochastické modely markovského typu, stochastické procesy s hodnocením a jejich optimální řízení, procesy se spojitým časem. </w:delText>
              </w:r>
            </w:del>
          </w:p>
          <w:p w14:paraId="130BEE5D" w14:textId="63D5487D"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Matematická teorie hromadné obsluhy (teorie front).  </w:t>
            </w:r>
            <w:del w:id="195" w:author="Bronislava Neubauerová" w:date="2020-08-25T12:48:00Z">
              <w:r w:rsidRPr="00073CFE" w:rsidDel="00526C50">
                <w:rPr>
                  <w:rFonts w:ascii="Times New Roman" w:hAnsi="Times New Roman"/>
                  <w:color w:val="000000" w:themeColor="text1"/>
                  <w:sz w:val="20"/>
                  <w:szCs w:val="20"/>
                </w:rPr>
                <w:delText xml:space="preserve">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delText>
              </w:r>
            </w:del>
          </w:p>
          <w:p w14:paraId="4BC418BC"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Optimalizační úlohy v systémech hromadné obsluhy. Simulační analýza systémů hromadné obsluhy. Kendallova notace.</w:t>
            </w:r>
          </w:p>
          <w:p w14:paraId="3CF5D1EB" w14:textId="365F3104"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Modely řízení zásob. </w:t>
            </w:r>
            <w:del w:id="196" w:author="Bronislava Neubauerová" w:date="2020-08-25T12:48:00Z">
              <w:r w:rsidRPr="00073CFE" w:rsidDel="00526C50">
                <w:rPr>
                  <w:rFonts w:ascii="Times New Roman" w:hAnsi="Times New Roman"/>
                  <w:color w:val="000000" w:themeColor="text1"/>
                  <w:sz w:val="20"/>
                  <w:szCs w:val="20"/>
                </w:rPr>
                <w:delText xml:space="preserve">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delText>
              </w:r>
            </w:del>
          </w:p>
          <w:p w14:paraId="3D82F43F" w14:textId="2F74D36E"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Řízení projektů. Základní pojmy teorie grafů. Konstrukce síťového grafu pro řízení projektů. </w:t>
            </w:r>
            <w:del w:id="197" w:author="Bronislava Neubauerová" w:date="2020-08-25T12:49:00Z">
              <w:r w:rsidRPr="00073CFE" w:rsidDel="00526C50">
                <w:rPr>
                  <w:rFonts w:ascii="Times New Roman" w:hAnsi="Times New Roman"/>
                  <w:color w:val="000000" w:themeColor="text1"/>
                  <w:sz w:val="20"/>
                  <w:szCs w:val="20"/>
                </w:rPr>
                <w:delText>Optimální cesty v grafu. Základní úlohy síťové analýzy- nejkratší spojení v síti, nejkratší cesta v síti, metoda kritické cesty - časová analýzy sítě, časově-nákladové analýza, nákladově-zdrojová analýza.</w:delText>
              </w:r>
            </w:del>
          </w:p>
          <w:p w14:paraId="63E0E07D"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Metoda CPM- metoda kritické cesty. Deterministické řešení časové analýzy projektu. Výpočet rezerv.</w:t>
            </w:r>
          </w:p>
          <w:p w14:paraId="4510FFD0" w14:textId="77777777" w:rsidR="001C6E6A" w:rsidRPr="00073CFE" w:rsidRDefault="001C6E6A" w:rsidP="00896B4C">
            <w:pPr>
              <w:pStyle w:val="Odstavecseseznamem"/>
              <w:numPr>
                <w:ilvl w:val="0"/>
                <w:numId w:val="27"/>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Metoda PERT-  stochastická metoda. Stochastické řešení časové analýzy projektu.</w:t>
            </w:r>
          </w:p>
        </w:tc>
      </w:tr>
      <w:tr w:rsidR="001C6E6A" w:rsidRPr="00073CFE" w14:paraId="446FE6FA" w14:textId="77777777" w:rsidTr="001C6E6A">
        <w:trPr>
          <w:trHeight w:val="265"/>
        </w:trPr>
        <w:tc>
          <w:tcPr>
            <w:tcW w:w="3653" w:type="dxa"/>
            <w:gridSpan w:val="2"/>
            <w:tcBorders>
              <w:top w:val="single" w:sz="4" w:space="0" w:color="auto"/>
            </w:tcBorders>
            <w:shd w:val="clear" w:color="auto" w:fill="F7CAAC"/>
          </w:tcPr>
          <w:p w14:paraId="0CBDAEB6" w14:textId="77777777" w:rsidR="001C6E6A" w:rsidRPr="00073CFE" w:rsidRDefault="001C6E6A" w:rsidP="001C6E6A">
            <w:pPr>
              <w:rPr>
                <w:color w:val="000000" w:themeColor="text1"/>
              </w:rPr>
            </w:pPr>
            <w:r w:rsidRPr="00073CFE">
              <w:rPr>
                <w:b/>
                <w:color w:val="000000" w:themeColor="text1"/>
              </w:rPr>
              <w:t>Studijní literatura a studijní pomůcky</w:t>
            </w:r>
          </w:p>
        </w:tc>
        <w:tc>
          <w:tcPr>
            <w:tcW w:w="6202" w:type="dxa"/>
            <w:gridSpan w:val="6"/>
            <w:tcBorders>
              <w:top w:val="single" w:sz="4" w:space="0" w:color="auto"/>
              <w:bottom w:val="nil"/>
            </w:tcBorders>
          </w:tcPr>
          <w:p w14:paraId="63E43270" w14:textId="77777777" w:rsidR="001C6E6A" w:rsidRPr="00073CFE" w:rsidRDefault="001C6E6A" w:rsidP="001C6E6A">
            <w:pPr>
              <w:rPr>
                <w:color w:val="000000" w:themeColor="text1"/>
              </w:rPr>
            </w:pPr>
          </w:p>
        </w:tc>
      </w:tr>
      <w:tr w:rsidR="001C6E6A" w:rsidRPr="00073CFE" w14:paraId="58F9EBB3" w14:textId="77777777" w:rsidTr="001C6E6A">
        <w:trPr>
          <w:trHeight w:val="850"/>
        </w:trPr>
        <w:tc>
          <w:tcPr>
            <w:tcW w:w="9855" w:type="dxa"/>
            <w:gridSpan w:val="8"/>
            <w:tcBorders>
              <w:top w:val="nil"/>
              <w:bottom w:val="single" w:sz="12" w:space="0" w:color="auto"/>
            </w:tcBorders>
          </w:tcPr>
          <w:p w14:paraId="13FCDB11" w14:textId="77777777" w:rsidR="001C6E6A" w:rsidRPr="00073CFE" w:rsidRDefault="001C6E6A" w:rsidP="001C6E6A">
            <w:pPr>
              <w:jc w:val="both"/>
              <w:rPr>
                <w:b/>
                <w:color w:val="000000" w:themeColor="text1"/>
              </w:rPr>
            </w:pPr>
            <w:r w:rsidRPr="00073CFE">
              <w:rPr>
                <w:b/>
                <w:color w:val="000000" w:themeColor="text1"/>
              </w:rPr>
              <w:t>Povinná literatura</w:t>
            </w:r>
          </w:p>
          <w:p w14:paraId="666CD146" w14:textId="4C3E4B4F" w:rsidR="001C6E6A" w:rsidRPr="00073CFE" w:rsidDel="00956783" w:rsidRDefault="003D443D" w:rsidP="001C6E6A">
            <w:pPr>
              <w:jc w:val="both"/>
              <w:rPr>
                <w:del w:id="198" w:author="Bronislava Neubauerová" w:date="2020-08-25T12:49:00Z"/>
                <w:color w:val="000000" w:themeColor="text1"/>
              </w:rPr>
            </w:pPr>
            <w:del w:id="199" w:author="Bronislava Neubauerová" w:date="2020-08-25T12:49:00Z">
              <w:r w:rsidDel="00956783">
                <w:rPr>
                  <w:color w:val="000000" w:themeColor="text1"/>
                </w:rPr>
                <w:delText>AND</w:delText>
              </w:r>
              <w:r w:rsidR="001C6E6A" w:rsidRPr="00073CFE" w:rsidDel="00956783">
                <w:rPr>
                  <w:color w:val="000000" w:themeColor="text1"/>
                </w:rPr>
                <w:delText xml:space="preserve">ERSON, D., SWEENEY, D., WILLIAMS, T. </w:delText>
              </w:r>
              <w:r w:rsidR="001C6E6A" w:rsidRPr="00073CFE" w:rsidDel="00956783">
                <w:rPr>
                  <w:i/>
                  <w:iCs/>
                  <w:color w:val="000000" w:themeColor="text1"/>
                </w:rPr>
                <w:delText xml:space="preserve">An Introduction to Management Science - Quantitative Approaches To Decision Making. </w:delText>
              </w:r>
              <w:r w:rsidR="001C6E6A" w:rsidRPr="00073CFE" w:rsidDel="00956783">
                <w:rPr>
                  <w:iCs/>
                  <w:color w:val="000000" w:themeColor="text1"/>
                </w:rPr>
                <w:delText>10e</w:delText>
              </w:r>
              <w:r w:rsidR="001C6E6A" w:rsidRPr="00073CFE" w:rsidDel="00956783">
                <w:rPr>
                  <w:color w:val="000000" w:themeColor="text1"/>
                </w:rPr>
                <w:delText xml:space="preserve">. Thomson South-Western Publishing, 2003. ISBN 0-324-14563-2. </w:delText>
              </w:r>
            </w:del>
          </w:p>
          <w:p w14:paraId="4CA1846B" w14:textId="77777777" w:rsidR="00956783" w:rsidRDefault="001C6E6A" w:rsidP="00956783">
            <w:pPr>
              <w:pStyle w:val="x-wm-msonormal"/>
              <w:spacing w:before="0" w:beforeAutospacing="0" w:after="0" w:afterAutospacing="0"/>
              <w:rPr>
                <w:ins w:id="200" w:author="Bronislava Neubauerová" w:date="2020-08-25T12:49:00Z"/>
                <w:color w:val="000000" w:themeColor="text1"/>
              </w:rPr>
            </w:pPr>
            <w:del w:id="201" w:author="Bronislava Neubauerová" w:date="2020-08-25T12:49:00Z">
              <w:r w:rsidRPr="00073CFE" w:rsidDel="00956783">
                <w:rPr>
                  <w:color w:val="000000" w:themeColor="text1"/>
                </w:rPr>
                <w:delText>BAGGIO, R., KLOBAS, J. Q</w:delText>
              </w:r>
              <w:r w:rsidRPr="00073CFE" w:rsidDel="00956783">
                <w:rPr>
                  <w:i/>
                  <w:iCs/>
                  <w:color w:val="000000" w:themeColor="text1"/>
                </w:rPr>
                <w:delText>uantitative Methods in Tourism: A handbook</w:delText>
              </w:r>
              <w:r w:rsidRPr="00073CFE" w:rsidDel="00956783">
                <w:rPr>
                  <w:color w:val="000000" w:themeColor="text1"/>
                </w:rPr>
                <w:delText xml:space="preserve">. Bristol: Channel View Publications, 2011. ISBN 978-1-84541-173-2. </w:delText>
              </w:r>
            </w:del>
          </w:p>
          <w:p w14:paraId="70CB057E" w14:textId="433E6B27" w:rsidR="00956783" w:rsidRDefault="00956783" w:rsidP="00956783">
            <w:pPr>
              <w:pStyle w:val="x-wm-msonormal"/>
              <w:spacing w:before="0" w:beforeAutospacing="0" w:after="0" w:afterAutospacing="0"/>
              <w:rPr>
                <w:ins w:id="202" w:author="Bronislava Neubauerová" w:date="2020-08-25T12:49:00Z"/>
                <w:color w:val="1A1A1A"/>
                <w:sz w:val="20"/>
                <w:szCs w:val="20"/>
              </w:rPr>
            </w:pPr>
            <w:ins w:id="203" w:author="Bronislava Neubauerová" w:date="2020-08-25T12:49:00Z">
              <w:r w:rsidRPr="0082681D">
                <w:rPr>
                  <w:color w:val="1A1A1A"/>
                  <w:sz w:val="20"/>
                  <w:szCs w:val="20"/>
                </w:rPr>
                <w:t>LIEBERMAN, J., Gerald; HILLIER, S., Frederick. </w:t>
              </w:r>
              <w:r w:rsidRPr="0082681D">
                <w:rPr>
                  <w:i/>
                  <w:iCs/>
                  <w:color w:val="1A1A1A"/>
                  <w:sz w:val="20"/>
                  <w:szCs w:val="20"/>
                </w:rPr>
                <w:t>Introduction To Operations Research.</w:t>
              </w:r>
              <w:r w:rsidRPr="0082681D">
                <w:rPr>
                  <w:color w:val="1A1A1A"/>
                  <w:sz w:val="20"/>
                  <w:szCs w:val="20"/>
                </w:rPr>
                <w:t> McGraw Hall India, 10th edition</w:t>
              </w:r>
              <w:r>
                <w:rPr>
                  <w:color w:val="1A1A1A"/>
                  <w:sz w:val="20"/>
                  <w:szCs w:val="20"/>
                </w:rPr>
                <w:t xml:space="preserve">, </w:t>
              </w:r>
              <w:r w:rsidRPr="0082681D">
                <w:rPr>
                  <w:color w:val="1A1A1A"/>
                  <w:sz w:val="20"/>
                  <w:szCs w:val="20"/>
                </w:rPr>
                <w:t>2017. ISBN 978-9339221850.</w:t>
              </w:r>
            </w:ins>
          </w:p>
          <w:p w14:paraId="379EA63D" w14:textId="77777777" w:rsidR="00956783" w:rsidRPr="0082681D" w:rsidRDefault="00956783" w:rsidP="00956783">
            <w:pPr>
              <w:pStyle w:val="x-wm-msonormal"/>
              <w:spacing w:before="0" w:beforeAutospacing="0" w:after="0" w:afterAutospacing="0"/>
              <w:rPr>
                <w:ins w:id="204" w:author="Bronislava Neubauerová" w:date="2020-08-25T12:49:00Z"/>
                <w:color w:val="201F1E"/>
                <w:sz w:val="20"/>
                <w:szCs w:val="20"/>
              </w:rPr>
            </w:pPr>
            <w:ins w:id="205" w:author="Bronislava Neubauerová" w:date="2020-08-25T12:49:00Z">
              <w:r w:rsidRPr="0082681D">
                <w:rPr>
                  <w:color w:val="1A1A1A"/>
                  <w:sz w:val="20"/>
                  <w:szCs w:val="20"/>
                </w:rPr>
                <w:t>RALDIN, L., Ronald. </w:t>
              </w:r>
              <w:r w:rsidRPr="0082681D">
                <w:rPr>
                  <w:i/>
                  <w:iCs/>
                  <w:color w:val="1A1A1A"/>
                  <w:sz w:val="20"/>
                  <w:szCs w:val="20"/>
                </w:rPr>
                <w:t>Optimization in Operations Research</w:t>
              </w:r>
              <w:r w:rsidRPr="0082681D">
                <w:rPr>
                  <w:color w:val="1A1A1A"/>
                  <w:sz w:val="20"/>
                  <w:szCs w:val="20"/>
                </w:rPr>
                <w:t>. Pearson; 2 edition, 2016. ISBN 978-0134384559. </w:t>
              </w:r>
            </w:ins>
          </w:p>
          <w:p w14:paraId="305966D7" w14:textId="77777777" w:rsidR="00956783" w:rsidRPr="00073CFE" w:rsidRDefault="00956783" w:rsidP="001C6E6A">
            <w:pPr>
              <w:jc w:val="both"/>
              <w:rPr>
                <w:color w:val="000000" w:themeColor="text1"/>
              </w:rPr>
            </w:pPr>
          </w:p>
          <w:p w14:paraId="1B0D932C" w14:textId="77777777" w:rsidR="001C6E6A" w:rsidRPr="00073CFE" w:rsidRDefault="001C6E6A" w:rsidP="001C6E6A">
            <w:pPr>
              <w:jc w:val="both"/>
              <w:rPr>
                <w:b/>
                <w:color w:val="000000" w:themeColor="text1"/>
              </w:rPr>
            </w:pPr>
            <w:r w:rsidRPr="00073CFE">
              <w:rPr>
                <w:b/>
                <w:color w:val="000000" w:themeColor="text1"/>
              </w:rPr>
              <w:t>Doporučená literatura</w:t>
            </w:r>
          </w:p>
          <w:p w14:paraId="250663D1" w14:textId="77777777" w:rsidR="00956783" w:rsidRDefault="00956783" w:rsidP="00956783">
            <w:pPr>
              <w:jc w:val="both"/>
              <w:rPr>
                <w:ins w:id="206" w:author="Bronislava Neubauerová" w:date="2020-08-25T12:50:00Z"/>
              </w:rPr>
            </w:pPr>
            <w:ins w:id="207" w:author="Bronislava Neubauerová" w:date="2020-08-25T12:50:00Z">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w:t>
              </w:r>
            </w:ins>
          </w:p>
          <w:p w14:paraId="72D3B3F5" w14:textId="77777777" w:rsidR="001C6E6A" w:rsidRPr="00073CFE" w:rsidRDefault="001C6E6A" w:rsidP="001C6E6A">
            <w:pPr>
              <w:jc w:val="both"/>
              <w:rPr>
                <w:color w:val="000000" w:themeColor="text1"/>
              </w:rPr>
            </w:pPr>
            <w:r w:rsidRPr="00073CFE">
              <w:rPr>
                <w:color w:val="000000" w:themeColor="text1"/>
              </w:rPr>
              <w:t xml:space="preserve">CURWIN, J., SLATER, R., EADSON, D. </w:t>
            </w:r>
            <w:r w:rsidRPr="00073CFE">
              <w:rPr>
                <w:i/>
                <w:iCs/>
                <w:color w:val="000000" w:themeColor="text1"/>
              </w:rPr>
              <w:t>Quantitative Methods for Business Decisions. 7th ed</w:t>
            </w:r>
            <w:r w:rsidRPr="00073CFE">
              <w:rPr>
                <w:color w:val="000000" w:themeColor="text1"/>
              </w:rPr>
              <w:t xml:space="preserve">. Andover, UK: Cengage Learning, 2013. ISBN 978-1-480-6012-4. </w:t>
            </w:r>
          </w:p>
          <w:p w14:paraId="3EABA7F4" w14:textId="19241333" w:rsidR="001C6E6A" w:rsidRPr="00073CFE" w:rsidDel="00956783" w:rsidRDefault="001C6E6A" w:rsidP="001C6E6A">
            <w:pPr>
              <w:jc w:val="both"/>
              <w:rPr>
                <w:del w:id="208" w:author="Bronislava Neubauerová" w:date="2020-08-25T12:50:00Z"/>
                <w:color w:val="000000" w:themeColor="text1"/>
              </w:rPr>
            </w:pPr>
            <w:del w:id="209" w:author="Bronislava Neubauerová" w:date="2020-08-25T12:50:00Z">
              <w:r w:rsidRPr="00073CFE" w:rsidDel="00956783">
                <w:rPr>
                  <w:color w:val="000000" w:themeColor="text1"/>
                </w:rPr>
                <w:delText xml:space="preserve">CHACKO, G. </w:delText>
              </w:r>
              <w:r w:rsidRPr="00073CFE" w:rsidDel="00956783">
                <w:rPr>
                  <w:i/>
                  <w:iCs/>
                  <w:color w:val="000000" w:themeColor="text1"/>
                </w:rPr>
                <w:delText>Operations Research/Management Science: Case Studies in Decision Making Under Structured Uncertainty</w:delText>
              </w:r>
              <w:r w:rsidRPr="00073CFE" w:rsidDel="00956783">
                <w:rPr>
                  <w:color w:val="000000" w:themeColor="text1"/>
                </w:rPr>
                <w:delText xml:space="preserve">. McGraw - Hill, 1993. </w:delText>
              </w:r>
            </w:del>
          </w:p>
          <w:p w14:paraId="5A570F7C" w14:textId="7B3139C9" w:rsidR="001C6E6A" w:rsidRPr="00073CFE" w:rsidRDefault="001C6E6A" w:rsidP="001C6E6A">
            <w:pPr>
              <w:jc w:val="both"/>
              <w:rPr>
                <w:color w:val="000000" w:themeColor="text1"/>
              </w:rPr>
            </w:pPr>
            <w:del w:id="210" w:author="Bronislava Neubauerová" w:date="2020-08-25T12:50:00Z">
              <w:r w:rsidRPr="00073CFE" w:rsidDel="00956783">
                <w:rPr>
                  <w:color w:val="000000" w:themeColor="text1"/>
                </w:rPr>
                <w:delText xml:space="preserve">LAWRENCE, J., PASTERNACK, B. </w:delText>
              </w:r>
              <w:r w:rsidRPr="00073CFE" w:rsidDel="00956783">
                <w:rPr>
                  <w:i/>
                  <w:iCs/>
                  <w:color w:val="000000" w:themeColor="text1"/>
                </w:rPr>
                <w:delText>Applied Management Science: A Computer-Integrated Approach for Decision Making</w:delText>
              </w:r>
              <w:r w:rsidRPr="00073CFE" w:rsidDel="00956783">
                <w:rPr>
                  <w:color w:val="000000" w:themeColor="text1"/>
                </w:rPr>
                <w:delText>. Wiley, 1998. ISBN 0-471-13776-6.</w:delText>
              </w:r>
            </w:del>
            <w:r w:rsidRPr="00073CFE">
              <w:rPr>
                <w:color w:val="000000" w:themeColor="text1"/>
              </w:rPr>
              <w:t xml:space="preserve"> </w:t>
            </w:r>
          </w:p>
        </w:tc>
      </w:tr>
      <w:tr w:rsidR="001C6E6A" w:rsidRPr="00073CFE" w14:paraId="1330AEC9" w14:textId="77777777"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D42233" w14:textId="77777777" w:rsidR="001C6E6A" w:rsidRPr="00073CFE" w:rsidRDefault="001C6E6A" w:rsidP="001C6E6A">
            <w:pPr>
              <w:jc w:val="center"/>
              <w:rPr>
                <w:b/>
                <w:color w:val="000000" w:themeColor="text1"/>
              </w:rPr>
            </w:pPr>
            <w:r w:rsidRPr="00073CFE">
              <w:rPr>
                <w:b/>
                <w:color w:val="000000" w:themeColor="text1"/>
              </w:rPr>
              <w:t>Informace ke kombinované nebo distanční formě</w:t>
            </w:r>
          </w:p>
        </w:tc>
      </w:tr>
      <w:tr w:rsidR="001C6E6A" w:rsidRPr="00073CFE" w14:paraId="1E4FDBA6" w14:textId="77777777" w:rsidTr="001C6E6A">
        <w:tc>
          <w:tcPr>
            <w:tcW w:w="4787" w:type="dxa"/>
            <w:gridSpan w:val="3"/>
            <w:tcBorders>
              <w:top w:val="single" w:sz="2" w:space="0" w:color="auto"/>
            </w:tcBorders>
            <w:shd w:val="clear" w:color="auto" w:fill="F7CAAC"/>
          </w:tcPr>
          <w:p w14:paraId="4DAE0798" w14:textId="77777777" w:rsidR="001C6E6A" w:rsidRPr="00073CFE" w:rsidRDefault="001C6E6A" w:rsidP="001C6E6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866435D" w14:textId="77777777" w:rsidR="001C6E6A" w:rsidRPr="00073CFE" w:rsidRDefault="001C6E6A" w:rsidP="001C6E6A">
            <w:pPr>
              <w:jc w:val="both"/>
              <w:rPr>
                <w:color w:val="000000" w:themeColor="text1"/>
              </w:rPr>
            </w:pPr>
          </w:p>
        </w:tc>
        <w:tc>
          <w:tcPr>
            <w:tcW w:w="4179" w:type="dxa"/>
            <w:gridSpan w:val="4"/>
            <w:tcBorders>
              <w:top w:val="single" w:sz="2" w:space="0" w:color="auto"/>
            </w:tcBorders>
            <w:shd w:val="clear" w:color="auto" w:fill="F7CAAC"/>
          </w:tcPr>
          <w:p w14:paraId="763304E6" w14:textId="77777777" w:rsidR="001C6E6A" w:rsidRPr="00073CFE" w:rsidRDefault="001C6E6A" w:rsidP="001C6E6A">
            <w:pPr>
              <w:jc w:val="both"/>
              <w:rPr>
                <w:b/>
                <w:color w:val="000000" w:themeColor="text1"/>
              </w:rPr>
            </w:pPr>
            <w:r w:rsidRPr="00073CFE">
              <w:rPr>
                <w:b/>
                <w:color w:val="000000" w:themeColor="text1"/>
              </w:rPr>
              <w:t xml:space="preserve">hodin </w:t>
            </w:r>
          </w:p>
        </w:tc>
      </w:tr>
      <w:tr w:rsidR="001C6E6A" w:rsidRPr="00073CFE" w14:paraId="363DF3B4" w14:textId="77777777" w:rsidTr="001C6E6A">
        <w:tc>
          <w:tcPr>
            <w:tcW w:w="9855" w:type="dxa"/>
            <w:gridSpan w:val="8"/>
            <w:shd w:val="clear" w:color="auto" w:fill="F7CAAC"/>
          </w:tcPr>
          <w:p w14:paraId="78AA3EF3" w14:textId="77777777" w:rsidR="001C6E6A" w:rsidRPr="00073CFE" w:rsidRDefault="001C6E6A" w:rsidP="001C6E6A">
            <w:pPr>
              <w:jc w:val="both"/>
              <w:rPr>
                <w:b/>
                <w:color w:val="000000" w:themeColor="text1"/>
              </w:rPr>
            </w:pPr>
            <w:r w:rsidRPr="00073CFE">
              <w:rPr>
                <w:b/>
                <w:color w:val="000000" w:themeColor="text1"/>
              </w:rPr>
              <w:t>Informace o způsobu kontaktu s vyučujícím</w:t>
            </w:r>
          </w:p>
        </w:tc>
      </w:tr>
      <w:tr w:rsidR="001C6E6A" w:rsidRPr="00073CFE" w14:paraId="7F9FB57C" w14:textId="77777777" w:rsidTr="001C6E6A">
        <w:trPr>
          <w:trHeight w:val="601"/>
        </w:trPr>
        <w:tc>
          <w:tcPr>
            <w:tcW w:w="9855" w:type="dxa"/>
            <w:gridSpan w:val="8"/>
          </w:tcPr>
          <w:p w14:paraId="01BB0AF3" w14:textId="77777777" w:rsidR="001C6E6A" w:rsidRPr="00073CFE" w:rsidRDefault="001C6E6A" w:rsidP="001C6E6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025282" w14:textId="77777777" w:rsidR="001C6E6A" w:rsidRPr="00073CFE" w:rsidRDefault="001C6E6A" w:rsidP="007C0DA2">
      <w:pPr>
        <w:spacing w:after="160" w:line="259" w:lineRule="auto"/>
        <w:rPr>
          <w:color w:val="000000" w:themeColor="text1"/>
        </w:rPr>
      </w:pPr>
    </w:p>
    <w:p w14:paraId="4D240464" w14:textId="77777777" w:rsidR="001C6E6A" w:rsidRPr="00073CFE" w:rsidRDefault="001C6E6A">
      <w:pPr>
        <w:spacing w:after="160" w:line="259" w:lineRule="auto"/>
        <w:rPr>
          <w:color w:val="000000" w:themeColor="text1"/>
        </w:rPr>
      </w:pPr>
      <w:r w:rsidRPr="00073CFE">
        <w:rPr>
          <w:color w:val="000000" w:themeColor="text1"/>
        </w:rP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073CFE" w14:paraId="3AE43D25" w14:textId="77777777" w:rsidTr="00D60EF2">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9C94EE2" w14:textId="77777777" w:rsidR="003A1B69" w:rsidRPr="00073CFE" w:rsidRDefault="003A1B69" w:rsidP="003A1B69">
            <w:pPr>
              <w:jc w:val="both"/>
              <w:rPr>
                <w:b/>
                <w:color w:val="000000" w:themeColor="text1"/>
              </w:rPr>
            </w:pPr>
            <w:r w:rsidRPr="00073CFE">
              <w:rPr>
                <w:color w:val="000000" w:themeColor="text1"/>
              </w:rPr>
              <w:br w:type="page"/>
            </w:r>
            <w:r w:rsidRPr="00073CFE">
              <w:rPr>
                <w:b/>
                <w:color w:val="000000" w:themeColor="text1"/>
                <w:sz w:val="28"/>
              </w:rPr>
              <w:t>B-III – Charakteristika studijního předmětu</w:t>
            </w:r>
          </w:p>
        </w:tc>
      </w:tr>
      <w:tr w:rsidR="003A1B69" w:rsidRPr="00073CFE" w14:paraId="7D3C92F0" w14:textId="77777777" w:rsidTr="00D60EF2">
        <w:tc>
          <w:tcPr>
            <w:tcW w:w="3086" w:type="dxa"/>
            <w:tcBorders>
              <w:top w:val="double" w:sz="4" w:space="0" w:color="auto"/>
            </w:tcBorders>
            <w:shd w:val="clear" w:color="auto" w:fill="F7CAAC"/>
          </w:tcPr>
          <w:p w14:paraId="610A96D2" w14:textId="77777777" w:rsidR="003A1B69" w:rsidRPr="00073CFE" w:rsidRDefault="003A1B69" w:rsidP="003A1B69">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E48E315" w14:textId="77777777" w:rsidR="003A1B69" w:rsidRPr="00073CFE" w:rsidRDefault="003A1B69" w:rsidP="003A1B69">
            <w:pPr>
              <w:jc w:val="both"/>
              <w:rPr>
                <w:color w:val="000000" w:themeColor="text1"/>
              </w:rPr>
            </w:pPr>
            <w:r w:rsidRPr="00073CFE">
              <w:rPr>
                <w:color w:val="000000" w:themeColor="text1"/>
              </w:rPr>
              <w:t>Microeconomics II</w:t>
            </w:r>
          </w:p>
        </w:tc>
      </w:tr>
      <w:tr w:rsidR="003A1B69" w:rsidRPr="00073CFE" w14:paraId="349E3A1E" w14:textId="77777777" w:rsidTr="00D60EF2">
        <w:tc>
          <w:tcPr>
            <w:tcW w:w="3086" w:type="dxa"/>
            <w:shd w:val="clear" w:color="auto" w:fill="F7CAAC"/>
          </w:tcPr>
          <w:p w14:paraId="17DDFA33" w14:textId="77777777" w:rsidR="003A1B69" w:rsidRPr="00073CFE" w:rsidRDefault="003A1B69" w:rsidP="003A1B69">
            <w:pPr>
              <w:jc w:val="both"/>
              <w:rPr>
                <w:b/>
                <w:color w:val="000000" w:themeColor="text1"/>
              </w:rPr>
            </w:pPr>
            <w:r w:rsidRPr="00073CFE">
              <w:rPr>
                <w:b/>
                <w:color w:val="000000" w:themeColor="text1"/>
              </w:rPr>
              <w:t>Typ předmětu</w:t>
            </w:r>
          </w:p>
        </w:tc>
        <w:tc>
          <w:tcPr>
            <w:tcW w:w="3406" w:type="dxa"/>
            <w:gridSpan w:val="4"/>
          </w:tcPr>
          <w:p w14:paraId="39D4377E" w14:textId="77777777" w:rsidR="003A1B69" w:rsidRPr="00073CFE" w:rsidRDefault="003A1B69" w:rsidP="003A1B69">
            <w:pPr>
              <w:jc w:val="both"/>
              <w:rPr>
                <w:color w:val="000000" w:themeColor="text1"/>
              </w:rPr>
            </w:pPr>
            <w:r w:rsidRPr="00073CFE">
              <w:rPr>
                <w:color w:val="000000" w:themeColor="text1"/>
              </w:rPr>
              <w:t>povinný „ZT“</w:t>
            </w:r>
          </w:p>
        </w:tc>
        <w:tc>
          <w:tcPr>
            <w:tcW w:w="2695" w:type="dxa"/>
            <w:gridSpan w:val="2"/>
            <w:shd w:val="clear" w:color="auto" w:fill="F7CAAC"/>
          </w:tcPr>
          <w:p w14:paraId="1D61A2C2" w14:textId="77777777" w:rsidR="003A1B69" w:rsidRPr="00073CFE" w:rsidRDefault="003A1B69" w:rsidP="003A1B69">
            <w:pPr>
              <w:jc w:val="both"/>
              <w:rPr>
                <w:color w:val="000000" w:themeColor="text1"/>
              </w:rPr>
            </w:pPr>
            <w:r w:rsidRPr="00073CFE">
              <w:rPr>
                <w:b/>
                <w:color w:val="000000" w:themeColor="text1"/>
              </w:rPr>
              <w:t>doporučený ročník / semestr</w:t>
            </w:r>
          </w:p>
        </w:tc>
        <w:tc>
          <w:tcPr>
            <w:tcW w:w="668" w:type="dxa"/>
          </w:tcPr>
          <w:p w14:paraId="45ADB8FA" w14:textId="77777777" w:rsidR="003A1B69" w:rsidRPr="00073CFE" w:rsidRDefault="003A1B69" w:rsidP="003A1B69">
            <w:pPr>
              <w:jc w:val="both"/>
              <w:rPr>
                <w:color w:val="000000" w:themeColor="text1"/>
              </w:rPr>
            </w:pPr>
            <w:r w:rsidRPr="00073CFE">
              <w:rPr>
                <w:color w:val="000000" w:themeColor="text1"/>
              </w:rPr>
              <w:t>1/Z</w:t>
            </w:r>
          </w:p>
        </w:tc>
      </w:tr>
      <w:tr w:rsidR="003A1B69" w:rsidRPr="00073CFE" w14:paraId="3386748F" w14:textId="77777777" w:rsidTr="00D60EF2">
        <w:tc>
          <w:tcPr>
            <w:tcW w:w="3086" w:type="dxa"/>
            <w:shd w:val="clear" w:color="auto" w:fill="F7CAAC"/>
          </w:tcPr>
          <w:p w14:paraId="35286EEF" w14:textId="77777777" w:rsidR="003A1B69" w:rsidRPr="00073CFE" w:rsidRDefault="003A1B69" w:rsidP="003A1B69">
            <w:pPr>
              <w:jc w:val="both"/>
              <w:rPr>
                <w:b/>
                <w:color w:val="000000" w:themeColor="text1"/>
              </w:rPr>
            </w:pPr>
            <w:r w:rsidRPr="00073CFE">
              <w:rPr>
                <w:b/>
                <w:color w:val="000000" w:themeColor="text1"/>
              </w:rPr>
              <w:t>Rozsah studijního předmětu</w:t>
            </w:r>
          </w:p>
        </w:tc>
        <w:tc>
          <w:tcPr>
            <w:tcW w:w="1701" w:type="dxa"/>
            <w:gridSpan w:val="2"/>
          </w:tcPr>
          <w:p w14:paraId="6B349F16" w14:textId="77777777" w:rsidR="003A1B69" w:rsidRPr="00073CFE" w:rsidRDefault="003A1B69" w:rsidP="003A1B69">
            <w:pPr>
              <w:jc w:val="both"/>
              <w:rPr>
                <w:color w:val="000000" w:themeColor="text1"/>
              </w:rPr>
            </w:pPr>
            <w:r w:rsidRPr="00073CFE">
              <w:rPr>
                <w:color w:val="000000" w:themeColor="text1"/>
              </w:rPr>
              <w:t>26p + 26s</w:t>
            </w:r>
          </w:p>
        </w:tc>
        <w:tc>
          <w:tcPr>
            <w:tcW w:w="889" w:type="dxa"/>
            <w:shd w:val="clear" w:color="auto" w:fill="F7CAAC"/>
          </w:tcPr>
          <w:p w14:paraId="5CC80E25" w14:textId="77777777" w:rsidR="003A1B69" w:rsidRPr="00073CFE" w:rsidRDefault="003A1B69" w:rsidP="003A1B69">
            <w:pPr>
              <w:jc w:val="both"/>
              <w:rPr>
                <w:b/>
                <w:color w:val="000000" w:themeColor="text1"/>
              </w:rPr>
            </w:pPr>
            <w:r w:rsidRPr="00073CFE">
              <w:rPr>
                <w:b/>
                <w:color w:val="000000" w:themeColor="text1"/>
              </w:rPr>
              <w:t xml:space="preserve">hod. </w:t>
            </w:r>
          </w:p>
        </w:tc>
        <w:tc>
          <w:tcPr>
            <w:tcW w:w="816" w:type="dxa"/>
          </w:tcPr>
          <w:p w14:paraId="01D384BA" w14:textId="77777777" w:rsidR="003A1B69" w:rsidRPr="00073CFE" w:rsidRDefault="003A1B69" w:rsidP="003A1B69">
            <w:pPr>
              <w:jc w:val="both"/>
              <w:rPr>
                <w:color w:val="000000" w:themeColor="text1"/>
              </w:rPr>
            </w:pPr>
            <w:r w:rsidRPr="00073CFE">
              <w:rPr>
                <w:color w:val="000000" w:themeColor="text1"/>
              </w:rPr>
              <w:t>52</w:t>
            </w:r>
          </w:p>
        </w:tc>
        <w:tc>
          <w:tcPr>
            <w:tcW w:w="2156" w:type="dxa"/>
            <w:shd w:val="clear" w:color="auto" w:fill="F7CAAC"/>
          </w:tcPr>
          <w:p w14:paraId="2A977A89" w14:textId="77777777" w:rsidR="003A1B69" w:rsidRPr="00073CFE" w:rsidRDefault="003A1B69" w:rsidP="003A1B69">
            <w:pPr>
              <w:jc w:val="both"/>
              <w:rPr>
                <w:b/>
                <w:color w:val="000000" w:themeColor="text1"/>
              </w:rPr>
            </w:pPr>
            <w:r w:rsidRPr="00073CFE">
              <w:rPr>
                <w:b/>
                <w:color w:val="000000" w:themeColor="text1"/>
              </w:rPr>
              <w:t>kreditů</w:t>
            </w:r>
          </w:p>
        </w:tc>
        <w:tc>
          <w:tcPr>
            <w:tcW w:w="1207" w:type="dxa"/>
            <w:gridSpan w:val="2"/>
          </w:tcPr>
          <w:p w14:paraId="10449EA2" w14:textId="77777777" w:rsidR="003A1B69" w:rsidRPr="00073CFE" w:rsidRDefault="003A1B69" w:rsidP="003A1B69">
            <w:pPr>
              <w:jc w:val="both"/>
              <w:rPr>
                <w:color w:val="000000" w:themeColor="text1"/>
              </w:rPr>
            </w:pPr>
            <w:r w:rsidRPr="00073CFE">
              <w:rPr>
                <w:color w:val="000000" w:themeColor="text1"/>
              </w:rPr>
              <w:t>5</w:t>
            </w:r>
          </w:p>
        </w:tc>
      </w:tr>
      <w:tr w:rsidR="003A1B69" w:rsidRPr="00073CFE" w14:paraId="22C753FD" w14:textId="77777777" w:rsidTr="00D60EF2">
        <w:tc>
          <w:tcPr>
            <w:tcW w:w="3086" w:type="dxa"/>
            <w:shd w:val="clear" w:color="auto" w:fill="F7CAAC"/>
          </w:tcPr>
          <w:p w14:paraId="48326545" w14:textId="77777777" w:rsidR="003A1B69" w:rsidRPr="00073CFE" w:rsidRDefault="003A1B69" w:rsidP="003A1B69">
            <w:pPr>
              <w:jc w:val="both"/>
              <w:rPr>
                <w:b/>
                <w:color w:val="000000" w:themeColor="text1"/>
              </w:rPr>
            </w:pPr>
            <w:r w:rsidRPr="00073CFE">
              <w:rPr>
                <w:b/>
                <w:color w:val="000000" w:themeColor="text1"/>
              </w:rPr>
              <w:t>Prerekvizity, korekvizity, ekvivalence</w:t>
            </w:r>
          </w:p>
        </w:tc>
        <w:tc>
          <w:tcPr>
            <w:tcW w:w="6769" w:type="dxa"/>
            <w:gridSpan w:val="7"/>
          </w:tcPr>
          <w:p w14:paraId="5063E14E" w14:textId="77777777" w:rsidR="003A1B69" w:rsidRPr="00073CFE" w:rsidRDefault="003A1B69" w:rsidP="003A1B69">
            <w:pPr>
              <w:jc w:val="both"/>
              <w:rPr>
                <w:color w:val="000000" w:themeColor="text1"/>
              </w:rPr>
            </w:pPr>
          </w:p>
        </w:tc>
      </w:tr>
      <w:tr w:rsidR="003A1B69" w:rsidRPr="00073CFE" w14:paraId="120296AB" w14:textId="77777777" w:rsidTr="00D60EF2">
        <w:tc>
          <w:tcPr>
            <w:tcW w:w="3086" w:type="dxa"/>
            <w:shd w:val="clear" w:color="auto" w:fill="F7CAAC"/>
          </w:tcPr>
          <w:p w14:paraId="53EDE4E7" w14:textId="77777777" w:rsidR="003A1B69" w:rsidRPr="00073CFE" w:rsidRDefault="003A1B69" w:rsidP="003A1B69">
            <w:pPr>
              <w:jc w:val="both"/>
              <w:rPr>
                <w:b/>
                <w:color w:val="000000" w:themeColor="text1"/>
              </w:rPr>
            </w:pPr>
            <w:r w:rsidRPr="00073CFE">
              <w:rPr>
                <w:b/>
                <w:color w:val="000000" w:themeColor="text1"/>
              </w:rPr>
              <w:t>Způsob ověření studijních výsledků</w:t>
            </w:r>
          </w:p>
        </w:tc>
        <w:tc>
          <w:tcPr>
            <w:tcW w:w="3406" w:type="dxa"/>
            <w:gridSpan w:val="4"/>
          </w:tcPr>
          <w:p w14:paraId="68736382" w14:textId="77777777" w:rsidR="003A1B69" w:rsidRPr="00073CFE" w:rsidRDefault="003A1B69" w:rsidP="003A1B69">
            <w:pPr>
              <w:jc w:val="both"/>
              <w:rPr>
                <w:color w:val="000000" w:themeColor="text1"/>
              </w:rPr>
            </w:pPr>
            <w:r w:rsidRPr="00073CFE">
              <w:rPr>
                <w:color w:val="000000" w:themeColor="text1"/>
              </w:rPr>
              <w:t>zápočet, zkouška</w:t>
            </w:r>
          </w:p>
        </w:tc>
        <w:tc>
          <w:tcPr>
            <w:tcW w:w="2156" w:type="dxa"/>
            <w:shd w:val="clear" w:color="auto" w:fill="F7CAAC"/>
          </w:tcPr>
          <w:p w14:paraId="2DBD5A27" w14:textId="77777777" w:rsidR="003A1B69" w:rsidRPr="00073CFE" w:rsidRDefault="003A1B69" w:rsidP="003A1B69">
            <w:pPr>
              <w:jc w:val="both"/>
              <w:rPr>
                <w:b/>
                <w:color w:val="000000" w:themeColor="text1"/>
              </w:rPr>
            </w:pPr>
            <w:r w:rsidRPr="00073CFE">
              <w:rPr>
                <w:b/>
                <w:color w:val="000000" w:themeColor="text1"/>
              </w:rPr>
              <w:t>Forma výuky</w:t>
            </w:r>
          </w:p>
        </w:tc>
        <w:tc>
          <w:tcPr>
            <w:tcW w:w="1207" w:type="dxa"/>
            <w:gridSpan w:val="2"/>
          </w:tcPr>
          <w:p w14:paraId="54386189" w14:textId="77777777" w:rsidR="003A1B69" w:rsidRPr="00073CFE" w:rsidRDefault="003A1B69" w:rsidP="003A1B69">
            <w:pPr>
              <w:jc w:val="both"/>
              <w:rPr>
                <w:color w:val="000000" w:themeColor="text1"/>
              </w:rPr>
            </w:pPr>
            <w:r w:rsidRPr="00073CFE">
              <w:rPr>
                <w:color w:val="000000" w:themeColor="text1"/>
              </w:rPr>
              <w:t>přednáška, seminář</w:t>
            </w:r>
          </w:p>
        </w:tc>
      </w:tr>
      <w:tr w:rsidR="003A1B69" w:rsidRPr="00073CFE" w14:paraId="65F3A758" w14:textId="77777777" w:rsidTr="00D60EF2">
        <w:tc>
          <w:tcPr>
            <w:tcW w:w="3086" w:type="dxa"/>
            <w:shd w:val="clear" w:color="auto" w:fill="F7CAAC"/>
          </w:tcPr>
          <w:p w14:paraId="085AE60E" w14:textId="77777777" w:rsidR="003A1B69" w:rsidRPr="00073CFE" w:rsidRDefault="003A1B69" w:rsidP="003A1B69">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223868F3" w14:textId="77777777" w:rsidR="003A1B69" w:rsidRPr="00073CFE" w:rsidRDefault="003A1B69" w:rsidP="003A1B69">
            <w:pPr>
              <w:jc w:val="both"/>
              <w:rPr>
                <w:color w:val="000000" w:themeColor="text1"/>
              </w:rPr>
            </w:pPr>
            <w:r w:rsidRPr="00073CFE">
              <w:rPr>
                <w:color w:val="000000" w:themeColor="text1"/>
              </w:rPr>
              <w:t>Způsob zakončení předmětu – zápočet, zkouška</w:t>
            </w:r>
          </w:p>
          <w:p w14:paraId="691EFF27" w14:textId="77777777" w:rsidR="003A1B69" w:rsidRPr="00073CFE" w:rsidRDefault="003A1B69" w:rsidP="003A1B69">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652F62F1" w14:textId="77777777" w:rsidR="003A1B69" w:rsidRPr="00073CFE" w:rsidRDefault="003A1B69" w:rsidP="003A1B69">
            <w:pPr>
              <w:jc w:val="both"/>
              <w:rPr>
                <w:color w:val="000000" w:themeColor="text1"/>
              </w:rPr>
            </w:pPr>
            <w:r w:rsidRPr="00073CFE">
              <w:rPr>
                <w:color w:val="000000" w:themeColor="text1"/>
              </w:rPr>
              <w:t>Požadavky na zkoušku - písemný test s maximálním možným počtem dosažitelných bodů 100 musí být napsán alespoň na 60 %, následuje ústní zkouška v rozsahu znalostí přednášek a seminářů.</w:t>
            </w:r>
          </w:p>
        </w:tc>
      </w:tr>
      <w:tr w:rsidR="003A1B69" w:rsidRPr="00073CFE" w14:paraId="589BBA5A" w14:textId="77777777" w:rsidTr="00D60EF2">
        <w:trPr>
          <w:trHeight w:val="274"/>
        </w:trPr>
        <w:tc>
          <w:tcPr>
            <w:tcW w:w="9855" w:type="dxa"/>
            <w:gridSpan w:val="8"/>
            <w:tcBorders>
              <w:top w:val="nil"/>
            </w:tcBorders>
          </w:tcPr>
          <w:p w14:paraId="4F67B51B" w14:textId="77777777" w:rsidR="003A1B69" w:rsidRPr="00073CFE" w:rsidRDefault="003A1B69" w:rsidP="003A1B69">
            <w:pPr>
              <w:jc w:val="both"/>
              <w:rPr>
                <w:color w:val="000000" w:themeColor="text1"/>
              </w:rPr>
            </w:pPr>
          </w:p>
        </w:tc>
      </w:tr>
      <w:tr w:rsidR="003A1B69" w:rsidRPr="00073CFE" w14:paraId="31A1922C" w14:textId="77777777" w:rsidTr="00D60EF2">
        <w:trPr>
          <w:trHeight w:val="197"/>
        </w:trPr>
        <w:tc>
          <w:tcPr>
            <w:tcW w:w="3086" w:type="dxa"/>
            <w:tcBorders>
              <w:top w:val="nil"/>
            </w:tcBorders>
            <w:shd w:val="clear" w:color="auto" w:fill="F7CAAC"/>
          </w:tcPr>
          <w:p w14:paraId="6948FDF6" w14:textId="77777777" w:rsidR="003A1B69" w:rsidRPr="00073CFE" w:rsidRDefault="003A1B69" w:rsidP="003A1B69">
            <w:pPr>
              <w:jc w:val="both"/>
              <w:rPr>
                <w:b/>
                <w:color w:val="000000" w:themeColor="text1"/>
              </w:rPr>
            </w:pPr>
            <w:r w:rsidRPr="00073CFE">
              <w:rPr>
                <w:b/>
                <w:color w:val="000000" w:themeColor="text1"/>
              </w:rPr>
              <w:t>Garant předmětu</w:t>
            </w:r>
          </w:p>
        </w:tc>
        <w:tc>
          <w:tcPr>
            <w:tcW w:w="6769" w:type="dxa"/>
            <w:gridSpan w:val="7"/>
            <w:tcBorders>
              <w:top w:val="nil"/>
            </w:tcBorders>
          </w:tcPr>
          <w:p w14:paraId="3043BC75" w14:textId="77777777" w:rsidR="003A1B69" w:rsidRPr="00073CFE" w:rsidRDefault="003A1B69" w:rsidP="003A1B69">
            <w:pPr>
              <w:jc w:val="both"/>
              <w:rPr>
                <w:color w:val="000000" w:themeColor="text1"/>
              </w:rPr>
            </w:pPr>
            <w:r w:rsidRPr="00073CFE">
              <w:rPr>
                <w:color w:val="000000" w:themeColor="text1"/>
              </w:rPr>
              <w:t>doc. Ing. Zuzana Dohnalová, Ph.D.</w:t>
            </w:r>
          </w:p>
        </w:tc>
      </w:tr>
      <w:tr w:rsidR="003A1B69" w:rsidRPr="00073CFE" w14:paraId="18FC9715" w14:textId="77777777" w:rsidTr="00D60EF2">
        <w:trPr>
          <w:trHeight w:val="243"/>
        </w:trPr>
        <w:tc>
          <w:tcPr>
            <w:tcW w:w="3086" w:type="dxa"/>
            <w:tcBorders>
              <w:top w:val="nil"/>
            </w:tcBorders>
            <w:shd w:val="clear" w:color="auto" w:fill="F7CAAC"/>
          </w:tcPr>
          <w:p w14:paraId="1E716845" w14:textId="77777777" w:rsidR="003A1B69" w:rsidRPr="00073CFE" w:rsidRDefault="003A1B69" w:rsidP="003A1B69">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FB9E113" w14:textId="77777777" w:rsidR="003A1B69" w:rsidRPr="00073CFE" w:rsidRDefault="003A1B69" w:rsidP="003A1B69">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3A1B69" w:rsidRPr="00073CFE" w14:paraId="4F8254C3" w14:textId="77777777" w:rsidTr="00D60EF2">
        <w:tc>
          <w:tcPr>
            <w:tcW w:w="3086" w:type="dxa"/>
            <w:shd w:val="clear" w:color="auto" w:fill="F7CAAC"/>
          </w:tcPr>
          <w:p w14:paraId="2D3CB9CD" w14:textId="77777777" w:rsidR="003A1B69" w:rsidRPr="00073CFE" w:rsidRDefault="003A1B69" w:rsidP="003A1B69">
            <w:pPr>
              <w:jc w:val="both"/>
              <w:rPr>
                <w:b/>
                <w:color w:val="000000" w:themeColor="text1"/>
              </w:rPr>
            </w:pPr>
            <w:r w:rsidRPr="00073CFE">
              <w:rPr>
                <w:b/>
                <w:color w:val="000000" w:themeColor="text1"/>
              </w:rPr>
              <w:t>Vyučující</w:t>
            </w:r>
          </w:p>
        </w:tc>
        <w:tc>
          <w:tcPr>
            <w:tcW w:w="6769" w:type="dxa"/>
            <w:gridSpan w:val="7"/>
            <w:tcBorders>
              <w:bottom w:val="nil"/>
            </w:tcBorders>
          </w:tcPr>
          <w:p w14:paraId="0DB0B7A8" w14:textId="77777777" w:rsidR="003A1B69" w:rsidRPr="00073CFE" w:rsidRDefault="003A1B69" w:rsidP="003A1B69">
            <w:pPr>
              <w:jc w:val="both"/>
              <w:rPr>
                <w:color w:val="000000" w:themeColor="text1"/>
              </w:rPr>
            </w:pPr>
            <w:r w:rsidRPr="00073CFE">
              <w:rPr>
                <w:color w:val="000000" w:themeColor="text1"/>
              </w:rPr>
              <w:t>doc. Ing. Zuzana Dohnalová, Ph.D. - přednášející (100%)</w:t>
            </w:r>
          </w:p>
        </w:tc>
      </w:tr>
      <w:tr w:rsidR="003A1B69" w:rsidRPr="00073CFE" w14:paraId="0BFA25CA" w14:textId="77777777" w:rsidTr="00D60EF2">
        <w:trPr>
          <w:trHeight w:val="70"/>
        </w:trPr>
        <w:tc>
          <w:tcPr>
            <w:tcW w:w="9855" w:type="dxa"/>
            <w:gridSpan w:val="8"/>
            <w:tcBorders>
              <w:top w:val="nil"/>
            </w:tcBorders>
          </w:tcPr>
          <w:p w14:paraId="55FAA789" w14:textId="77777777" w:rsidR="003A1B69" w:rsidRPr="00073CFE" w:rsidRDefault="003A1B69" w:rsidP="003A1B69">
            <w:pPr>
              <w:jc w:val="both"/>
              <w:rPr>
                <w:color w:val="000000" w:themeColor="text1"/>
              </w:rPr>
            </w:pPr>
          </w:p>
        </w:tc>
      </w:tr>
      <w:tr w:rsidR="003A1B69" w:rsidRPr="00073CFE" w14:paraId="74A69EC6" w14:textId="77777777" w:rsidTr="00D60EF2">
        <w:tc>
          <w:tcPr>
            <w:tcW w:w="3086" w:type="dxa"/>
            <w:shd w:val="clear" w:color="auto" w:fill="F7CAAC"/>
          </w:tcPr>
          <w:p w14:paraId="168862E5" w14:textId="77777777" w:rsidR="003A1B69" w:rsidRPr="00073CFE" w:rsidRDefault="003A1B69" w:rsidP="003A1B69">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9469AA0" w14:textId="77777777" w:rsidR="003A1B69" w:rsidRPr="00073CFE" w:rsidRDefault="003A1B69" w:rsidP="003A1B69">
            <w:pPr>
              <w:jc w:val="both"/>
              <w:rPr>
                <w:color w:val="000000" w:themeColor="text1"/>
              </w:rPr>
            </w:pPr>
          </w:p>
        </w:tc>
      </w:tr>
      <w:tr w:rsidR="003A1B69" w:rsidRPr="00073CFE" w14:paraId="0B4C15D0" w14:textId="77777777" w:rsidTr="00D60EF2">
        <w:trPr>
          <w:trHeight w:val="4239"/>
        </w:trPr>
        <w:tc>
          <w:tcPr>
            <w:tcW w:w="9855" w:type="dxa"/>
            <w:gridSpan w:val="8"/>
            <w:tcBorders>
              <w:top w:val="nil"/>
              <w:bottom w:val="single" w:sz="12" w:space="0" w:color="auto"/>
            </w:tcBorders>
          </w:tcPr>
          <w:p w14:paraId="37260A0A" w14:textId="77777777" w:rsidR="003A1B69" w:rsidRPr="00073CFE" w:rsidRDefault="003A1B69" w:rsidP="003A1B69">
            <w:pPr>
              <w:jc w:val="both"/>
              <w:rPr>
                <w:color w:val="000000" w:themeColor="text1"/>
              </w:rPr>
            </w:pPr>
            <w:r w:rsidRPr="00073CFE">
              <w:rPr>
                <w:color w:val="000000" w:themeColor="text1"/>
              </w:rPr>
              <w:t>Předmět Microeconomics II navazuje na základní ekonomické disciplíny Microeconomics I a Macroeconomics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495C0211"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chování spotřebitele.</w:t>
            </w:r>
          </w:p>
          <w:p w14:paraId="69C8173F"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Dynamizace modelů chování spotřebitele.</w:t>
            </w:r>
          </w:p>
          <w:p w14:paraId="3C30BA42"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Rozhodování v podmínkách rizika a nejistoty.</w:t>
            </w:r>
          </w:p>
          <w:p w14:paraId="34663ECF"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výroby.</w:t>
            </w:r>
          </w:p>
          <w:p w14:paraId="518453F4"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Oceňování na trzích dokonalé konkurence.</w:t>
            </w:r>
          </w:p>
          <w:p w14:paraId="5C959FCA"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monopolu.</w:t>
            </w:r>
          </w:p>
          <w:p w14:paraId="731FF4A7"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Oceňování na nedokonale konkurenčních trzích.</w:t>
            </w:r>
          </w:p>
          <w:p w14:paraId="2BF99691"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trhu práce, produktivita práce a mzdy.</w:t>
            </w:r>
          </w:p>
          <w:p w14:paraId="211201BC"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kapitálu, úroku a zisku.</w:t>
            </w:r>
          </w:p>
          <w:p w14:paraId="4AD94098"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Tržní selhání a úloha státu.</w:t>
            </w:r>
          </w:p>
          <w:p w14:paraId="0B8FE302"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Celková rovnováha a teorie ekonomie blahobytu.</w:t>
            </w:r>
          </w:p>
          <w:p w14:paraId="2A048AC3" w14:textId="77777777" w:rsidR="003A1B69" w:rsidRPr="00073CFE" w:rsidRDefault="003A1B69" w:rsidP="00896B4C">
            <w:pPr>
              <w:pStyle w:val="Odstavecseseznamem"/>
              <w:numPr>
                <w:ilvl w:val="0"/>
                <w:numId w:val="28"/>
              </w:numPr>
              <w:spacing w:after="0"/>
              <w:ind w:left="249" w:hanging="249"/>
              <w:contextualSpacing w:val="0"/>
              <w:jc w:val="both"/>
              <w:rPr>
                <w:color w:val="000000" w:themeColor="text1"/>
              </w:rPr>
            </w:pPr>
            <w:r w:rsidRPr="00073CFE">
              <w:rPr>
                <w:rFonts w:ascii="Times New Roman" w:hAnsi="Times New Roman"/>
                <w:color w:val="000000" w:themeColor="text1"/>
                <w:sz w:val="20"/>
              </w:rPr>
              <w:t>Teorie mikroekonomické politiky státu.</w:t>
            </w:r>
          </w:p>
        </w:tc>
      </w:tr>
      <w:tr w:rsidR="003A1B69" w:rsidRPr="00073CFE" w14:paraId="5C6B1F75" w14:textId="77777777" w:rsidTr="00D60EF2">
        <w:trPr>
          <w:trHeight w:val="265"/>
        </w:trPr>
        <w:tc>
          <w:tcPr>
            <w:tcW w:w="3653" w:type="dxa"/>
            <w:gridSpan w:val="2"/>
            <w:tcBorders>
              <w:top w:val="nil"/>
            </w:tcBorders>
            <w:shd w:val="clear" w:color="auto" w:fill="F7CAAC"/>
          </w:tcPr>
          <w:p w14:paraId="00ED7E2B" w14:textId="77777777" w:rsidR="003A1B69" w:rsidRPr="00073CFE" w:rsidRDefault="003A1B69" w:rsidP="003A1B69">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320DF48A" w14:textId="77777777" w:rsidR="003A1B69" w:rsidRPr="00073CFE" w:rsidRDefault="003A1B69" w:rsidP="003A1B69">
            <w:pPr>
              <w:jc w:val="both"/>
              <w:rPr>
                <w:color w:val="000000" w:themeColor="text1"/>
              </w:rPr>
            </w:pPr>
          </w:p>
        </w:tc>
      </w:tr>
      <w:tr w:rsidR="003A1B69" w:rsidRPr="00073CFE" w14:paraId="3D7E2C64" w14:textId="77777777" w:rsidTr="00D60EF2">
        <w:trPr>
          <w:trHeight w:val="1258"/>
        </w:trPr>
        <w:tc>
          <w:tcPr>
            <w:tcW w:w="9855" w:type="dxa"/>
            <w:gridSpan w:val="8"/>
            <w:tcBorders>
              <w:top w:val="nil"/>
            </w:tcBorders>
          </w:tcPr>
          <w:p w14:paraId="14A2C23B" w14:textId="77777777" w:rsidR="003A1B69" w:rsidRPr="00073CFE" w:rsidRDefault="003A1B69" w:rsidP="003A1B69">
            <w:pPr>
              <w:jc w:val="both"/>
              <w:rPr>
                <w:b/>
                <w:color w:val="000000" w:themeColor="text1"/>
              </w:rPr>
            </w:pPr>
            <w:r w:rsidRPr="00073CFE">
              <w:rPr>
                <w:b/>
                <w:color w:val="000000" w:themeColor="text1"/>
              </w:rPr>
              <w:t>Povinná literatura</w:t>
            </w:r>
          </w:p>
          <w:p w14:paraId="430210D3" w14:textId="77777777" w:rsidR="003A1B69" w:rsidRPr="00073CFE" w:rsidRDefault="003A1B69" w:rsidP="003A1B69">
            <w:pPr>
              <w:jc w:val="both"/>
              <w:rPr>
                <w:color w:val="000000" w:themeColor="text1"/>
              </w:rPr>
            </w:pPr>
            <w:r w:rsidRPr="00073CFE">
              <w:rPr>
                <w:color w:val="000000" w:themeColor="text1"/>
              </w:rPr>
              <w:t>PINDYCK, S.</w:t>
            </w:r>
            <w:r w:rsidR="00BD42D0" w:rsidRPr="00073CFE">
              <w:rPr>
                <w:color w:val="000000" w:themeColor="text1"/>
              </w:rPr>
              <w:t xml:space="preserve"> </w:t>
            </w:r>
            <w:r w:rsidRPr="00073CFE">
              <w:rPr>
                <w:color w:val="000000" w:themeColor="text1"/>
              </w:rPr>
              <w:t xml:space="preserve">R., RUBINFELD L.D. </w:t>
            </w:r>
            <w:r w:rsidRPr="00073CFE">
              <w:rPr>
                <w:i/>
                <w:color w:val="000000" w:themeColor="text1"/>
              </w:rPr>
              <w:t>Microeconomics</w:t>
            </w:r>
            <w:r w:rsidRPr="00073CFE">
              <w:rPr>
                <w:color w:val="000000" w:themeColor="text1"/>
              </w:rPr>
              <w:t>. Eight edition, Pearson, 2013, 743 s. ISBN 13: 978-0-13-304170.</w:t>
            </w:r>
          </w:p>
          <w:p w14:paraId="414C3BC1" w14:textId="77777777" w:rsidR="003A1B69" w:rsidRPr="00073CFE" w:rsidRDefault="003A1B69" w:rsidP="003A1B69">
            <w:pPr>
              <w:jc w:val="both"/>
              <w:rPr>
                <w:b/>
                <w:color w:val="000000" w:themeColor="text1"/>
              </w:rPr>
            </w:pPr>
            <w:r w:rsidRPr="00073CFE">
              <w:rPr>
                <w:b/>
                <w:color w:val="000000" w:themeColor="text1"/>
              </w:rPr>
              <w:t>Doporučená literatura</w:t>
            </w:r>
          </w:p>
          <w:p w14:paraId="249D316F" w14:textId="77777777" w:rsidR="003A1B69" w:rsidRPr="00073CFE" w:rsidRDefault="003A1B69" w:rsidP="003A1B69">
            <w:pPr>
              <w:jc w:val="both"/>
              <w:rPr>
                <w:color w:val="000000" w:themeColor="text1"/>
              </w:rPr>
            </w:pPr>
            <w:r w:rsidRPr="00073CFE">
              <w:rPr>
                <w:color w:val="000000" w:themeColor="text1"/>
              </w:rPr>
              <w:t>VARIAN, R.</w:t>
            </w:r>
            <w:r w:rsidR="00BD42D0" w:rsidRPr="00073CFE">
              <w:rPr>
                <w:color w:val="000000" w:themeColor="text1"/>
              </w:rPr>
              <w:t xml:space="preserve"> </w:t>
            </w:r>
            <w:r w:rsidRPr="00073CFE">
              <w:rPr>
                <w:color w:val="000000" w:themeColor="text1"/>
              </w:rPr>
              <w:t xml:space="preserve">H. </w:t>
            </w:r>
            <w:r w:rsidRPr="00073CFE">
              <w:rPr>
                <w:i/>
                <w:color w:val="000000" w:themeColor="text1"/>
              </w:rPr>
              <w:t>Intermediate Microeconomics a Modern Approach</w:t>
            </w:r>
            <w:r w:rsidRPr="00073CFE">
              <w:rPr>
                <w:color w:val="000000" w:themeColor="text1"/>
              </w:rPr>
              <w:t>. W.</w:t>
            </w:r>
            <w:r w:rsidR="00BD42D0" w:rsidRPr="00073CFE">
              <w:rPr>
                <w:color w:val="000000" w:themeColor="text1"/>
              </w:rPr>
              <w:t xml:space="preserve"> </w:t>
            </w:r>
            <w:r w:rsidRPr="00073CFE">
              <w:rPr>
                <w:color w:val="000000" w:themeColor="text1"/>
              </w:rPr>
              <w:t>W. Norton &amp; Company; 9th Revised edition edition, 2014, 739 s. ISBN-10: 0393920771.</w:t>
            </w:r>
          </w:p>
        </w:tc>
      </w:tr>
      <w:tr w:rsidR="003A1B69" w:rsidRPr="00073CFE" w14:paraId="58B72AD6" w14:textId="77777777" w:rsidTr="00D60E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79D398" w14:textId="77777777" w:rsidR="003A1B69" w:rsidRPr="00073CFE" w:rsidRDefault="003A1B69" w:rsidP="003A1B69">
            <w:pPr>
              <w:jc w:val="center"/>
              <w:rPr>
                <w:b/>
                <w:color w:val="000000" w:themeColor="text1"/>
              </w:rPr>
            </w:pPr>
            <w:r w:rsidRPr="00073CFE">
              <w:rPr>
                <w:b/>
                <w:color w:val="000000" w:themeColor="text1"/>
              </w:rPr>
              <w:t>Informace ke kombinované nebo distanční formě</w:t>
            </w:r>
          </w:p>
        </w:tc>
      </w:tr>
      <w:tr w:rsidR="003A1B69" w:rsidRPr="00073CFE" w14:paraId="244C120A" w14:textId="77777777" w:rsidTr="00D60EF2">
        <w:tc>
          <w:tcPr>
            <w:tcW w:w="4787" w:type="dxa"/>
            <w:gridSpan w:val="3"/>
            <w:tcBorders>
              <w:top w:val="single" w:sz="2" w:space="0" w:color="auto"/>
            </w:tcBorders>
            <w:shd w:val="clear" w:color="auto" w:fill="F7CAAC"/>
          </w:tcPr>
          <w:p w14:paraId="05F32B90" w14:textId="77777777" w:rsidR="003A1B69" w:rsidRPr="00073CFE" w:rsidRDefault="003A1B69" w:rsidP="003A1B69">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CDAE24B" w14:textId="77777777" w:rsidR="003A1B69" w:rsidRPr="00073CFE" w:rsidRDefault="003A1B69" w:rsidP="003A1B69">
            <w:pPr>
              <w:jc w:val="both"/>
              <w:rPr>
                <w:color w:val="000000" w:themeColor="text1"/>
              </w:rPr>
            </w:pPr>
          </w:p>
        </w:tc>
        <w:tc>
          <w:tcPr>
            <w:tcW w:w="4179" w:type="dxa"/>
            <w:gridSpan w:val="4"/>
            <w:tcBorders>
              <w:top w:val="single" w:sz="2" w:space="0" w:color="auto"/>
            </w:tcBorders>
            <w:shd w:val="clear" w:color="auto" w:fill="F7CAAC"/>
          </w:tcPr>
          <w:p w14:paraId="54282CD0" w14:textId="77777777" w:rsidR="003A1B69" w:rsidRPr="00073CFE" w:rsidRDefault="003A1B69" w:rsidP="003A1B69">
            <w:pPr>
              <w:jc w:val="both"/>
              <w:rPr>
                <w:b/>
                <w:color w:val="000000" w:themeColor="text1"/>
              </w:rPr>
            </w:pPr>
            <w:r w:rsidRPr="00073CFE">
              <w:rPr>
                <w:b/>
                <w:color w:val="000000" w:themeColor="text1"/>
              </w:rPr>
              <w:t xml:space="preserve">hodin </w:t>
            </w:r>
          </w:p>
        </w:tc>
      </w:tr>
      <w:tr w:rsidR="003A1B69" w:rsidRPr="00073CFE" w14:paraId="22738579" w14:textId="77777777" w:rsidTr="00D60EF2">
        <w:tc>
          <w:tcPr>
            <w:tcW w:w="9855" w:type="dxa"/>
            <w:gridSpan w:val="8"/>
            <w:shd w:val="clear" w:color="auto" w:fill="F7CAAC"/>
          </w:tcPr>
          <w:p w14:paraId="155CC162" w14:textId="77777777" w:rsidR="003A1B69" w:rsidRPr="00073CFE" w:rsidRDefault="003A1B69" w:rsidP="003A1B69">
            <w:pPr>
              <w:jc w:val="both"/>
              <w:rPr>
                <w:b/>
                <w:color w:val="000000" w:themeColor="text1"/>
              </w:rPr>
            </w:pPr>
            <w:r w:rsidRPr="00073CFE">
              <w:rPr>
                <w:b/>
                <w:color w:val="000000" w:themeColor="text1"/>
              </w:rPr>
              <w:t>Informace o způsobu kontaktu s vyučujícím</w:t>
            </w:r>
          </w:p>
        </w:tc>
      </w:tr>
      <w:tr w:rsidR="003A1B69" w:rsidRPr="00073CFE" w14:paraId="1ECCA8B5" w14:textId="77777777" w:rsidTr="00D60EF2">
        <w:trPr>
          <w:trHeight w:val="70"/>
        </w:trPr>
        <w:tc>
          <w:tcPr>
            <w:tcW w:w="9855" w:type="dxa"/>
            <w:gridSpan w:val="8"/>
          </w:tcPr>
          <w:p w14:paraId="44D447A0" w14:textId="77777777" w:rsidR="003A1B69" w:rsidRPr="00073CFE" w:rsidRDefault="003A1B69" w:rsidP="003A1B69">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C70EA97" w14:textId="77777777" w:rsidR="00077A33" w:rsidRPr="00073CFE" w:rsidRDefault="00077A33">
      <w:pPr>
        <w:spacing w:after="160" w:line="259" w:lineRule="auto"/>
        <w:rPr>
          <w:color w:val="000000" w:themeColor="text1"/>
        </w:rPr>
      </w:pPr>
    </w:p>
    <w:p w14:paraId="02E47D99" w14:textId="77777777" w:rsidR="00077A33" w:rsidRPr="00073CFE" w:rsidRDefault="00077A33">
      <w:pPr>
        <w:spacing w:after="160" w:line="259" w:lineRule="auto"/>
        <w:rPr>
          <w:color w:val="000000" w:themeColor="text1"/>
        </w:rPr>
      </w:pPr>
    </w:p>
    <w:p w14:paraId="12B308C9" w14:textId="77777777" w:rsidR="00077A33" w:rsidRPr="00073CFE" w:rsidRDefault="00077A33">
      <w:pPr>
        <w:spacing w:after="160" w:line="259" w:lineRule="auto"/>
        <w:rPr>
          <w:color w:val="000000" w:themeColor="text1"/>
        </w:rPr>
      </w:pPr>
    </w:p>
    <w:p w14:paraId="7964D552" w14:textId="77777777" w:rsidR="00077A33" w:rsidRPr="00073CFE" w:rsidRDefault="00077A33">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7A33" w:rsidRPr="00073CFE" w14:paraId="5D464AD1" w14:textId="77777777" w:rsidTr="00077A33">
        <w:tc>
          <w:tcPr>
            <w:tcW w:w="9855" w:type="dxa"/>
            <w:gridSpan w:val="8"/>
            <w:tcBorders>
              <w:bottom w:val="double" w:sz="4" w:space="0" w:color="auto"/>
            </w:tcBorders>
            <w:shd w:val="clear" w:color="auto" w:fill="BDD6EE"/>
          </w:tcPr>
          <w:p w14:paraId="2C589484" w14:textId="77777777" w:rsidR="00077A33" w:rsidRPr="00073CFE" w:rsidRDefault="00077A33" w:rsidP="00077A33">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77A33" w:rsidRPr="00073CFE" w14:paraId="6F1407A4" w14:textId="77777777" w:rsidTr="00077A33">
        <w:tc>
          <w:tcPr>
            <w:tcW w:w="3086" w:type="dxa"/>
            <w:tcBorders>
              <w:top w:val="double" w:sz="4" w:space="0" w:color="auto"/>
            </w:tcBorders>
            <w:shd w:val="clear" w:color="auto" w:fill="F7CAAC"/>
          </w:tcPr>
          <w:p w14:paraId="6CB11CF9" w14:textId="77777777" w:rsidR="00077A33" w:rsidRPr="00073CFE" w:rsidRDefault="00077A33" w:rsidP="00077A33">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1B16F9F" w14:textId="77777777" w:rsidR="00077A33" w:rsidRPr="00073CFE" w:rsidRDefault="00077A33" w:rsidP="00077A33">
            <w:pPr>
              <w:jc w:val="both"/>
              <w:rPr>
                <w:color w:val="000000" w:themeColor="text1"/>
              </w:rPr>
            </w:pPr>
            <w:r w:rsidRPr="00073CFE">
              <w:rPr>
                <w:color w:val="000000" w:themeColor="text1"/>
              </w:rPr>
              <w:t>Corporate Finance II</w:t>
            </w:r>
          </w:p>
        </w:tc>
      </w:tr>
      <w:tr w:rsidR="00077A33" w:rsidRPr="00073CFE" w14:paraId="69D096AB" w14:textId="77777777" w:rsidTr="00077A33">
        <w:trPr>
          <w:trHeight w:val="249"/>
        </w:trPr>
        <w:tc>
          <w:tcPr>
            <w:tcW w:w="3086" w:type="dxa"/>
            <w:shd w:val="clear" w:color="auto" w:fill="F7CAAC"/>
          </w:tcPr>
          <w:p w14:paraId="6E761975" w14:textId="77777777" w:rsidR="00077A33" w:rsidRPr="00073CFE" w:rsidRDefault="00077A33" w:rsidP="00077A33">
            <w:pPr>
              <w:jc w:val="both"/>
              <w:rPr>
                <w:b/>
                <w:color w:val="000000" w:themeColor="text1"/>
              </w:rPr>
            </w:pPr>
            <w:r w:rsidRPr="00073CFE">
              <w:rPr>
                <w:b/>
                <w:color w:val="000000" w:themeColor="text1"/>
              </w:rPr>
              <w:t>Typ předmětu</w:t>
            </w:r>
          </w:p>
        </w:tc>
        <w:tc>
          <w:tcPr>
            <w:tcW w:w="3406" w:type="dxa"/>
            <w:gridSpan w:val="4"/>
          </w:tcPr>
          <w:p w14:paraId="43BB9983" w14:textId="77777777" w:rsidR="00077A33" w:rsidRPr="00073CFE" w:rsidRDefault="00077A33" w:rsidP="00077A33">
            <w:pPr>
              <w:jc w:val="both"/>
              <w:rPr>
                <w:color w:val="000000" w:themeColor="text1"/>
              </w:rPr>
            </w:pPr>
            <w:r w:rsidRPr="00073CFE">
              <w:rPr>
                <w:color w:val="000000" w:themeColor="text1"/>
              </w:rPr>
              <w:t>povinný „ZT“</w:t>
            </w:r>
          </w:p>
        </w:tc>
        <w:tc>
          <w:tcPr>
            <w:tcW w:w="2695" w:type="dxa"/>
            <w:gridSpan w:val="2"/>
            <w:shd w:val="clear" w:color="auto" w:fill="F7CAAC"/>
          </w:tcPr>
          <w:p w14:paraId="0EFD01BF" w14:textId="77777777" w:rsidR="00077A33" w:rsidRPr="00073CFE" w:rsidRDefault="00077A33" w:rsidP="00077A33">
            <w:pPr>
              <w:jc w:val="both"/>
              <w:rPr>
                <w:color w:val="000000" w:themeColor="text1"/>
              </w:rPr>
            </w:pPr>
            <w:r w:rsidRPr="00073CFE">
              <w:rPr>
                <w:b/>
                <w:color w:val="000000" w:themeColor="text1"/>
              </w:rPr>
              <w:t>doporučený ročník / semestr</w:t>
            </w:r>
          </w:p>
        </w:tc>
        <w:tc>
          <w:tcPr>
            <w:tcW w:w="668" w:type="dxa"/>
          </w:tcPr>
          <w:p w14:paraId="1B38B6FC" w14:textId="77777777" w:rsidR="00077A33" w:rsidRPr="00073CFE" w:rsidRDefault="00077A33" w:rsidP="00077A33">
            <w:pPr>
              <w:jc w:val="both"/>
              <w:rPr>
                <w:color w:val="000000" w:themeColor="text1"/>
              </w:rPr>
            </w:pPr>
            <w:r w:rsidRPr="00073CFE">
              <w:rPr>
                <w:color w:val="000000" w:themeColor="text1"/>
              </w:rPr>
              <w:t>1/Z</w:t>
            </w:r>
          </w:p>
        </w:tc>
      </w:tr>
      <w:tr w:rsidR="00077A33" w:rsidRPr="00073CFE" w14:paraId="46E64B75" w14:textId="77777777" w:rsidTr="00077A33">
        <w:tc>
          <w:tcPr>
            <w:tcW w:w="3086" w:type="dxa"/>
            <w:shd w:val="clear" w:color="auto" w:fill="F7CAAC"/>
          </w:tcPr>
          <w:p w14:paraId="02311603" w14:textId="77777777" w:rsidR="00077A33" w:rsidRPr="00073CFE" w:rsidRDefault="00077A33" w:rsidP="00077A33">
            <w:pPr>
              <w:jc w:val="both"/>
              <w:rPr>
                <w:b/>
                <w:color w:val="000000" w:themeColor="text1"/>
              </w:rPr>
            </w:pPr>
            <w:r w:rsidRPr="00073CFE">
              <w:rPr>
                <w:b/>
                <w:color w:val="000000" w:themeColor="text1"/>
              </w:rPr>
              <w:t>Rozsah studijního předmětu</w:t>
            </w:r>
          </w:p>
        </w:tc>
        <w:tc>
          <w:tcPr>
            <w:tcW w:w="1701" w:type="dxa"/>
            <w:gridSpan w:val="2"/>
          </w:tcPr>
          <w:p w14:paraId="3026162E" w14:textId="77777777" w:rsidR="00077A33" w:rsidRPr="00073CFE" w:rsidRDefault="00077A33" w:rsidP="00077A33">
            <w:pPr>
              <w:jc w:val="both"/>
              <w:rPr>
                <w:color w:val="000000" w:themeColor="text1"/>
              </w:rPr>
            </w:pPr>
            <w:r w:rsidRPr="00073CFE">
              <w:rPr>
                <w:color w:val="000000" w:themeColor="text1"/>
              </w:rPr>
              <w:t>26p + 26s</w:t>
            </w:r>
          </w:p>
        </w:tc>
        <w:tc>
          <w:tcPr>
            <w:tcW w:w="889" w:type="dxa"/>
            <w:shd w:val="clear" w:color="auto" w:fill="F7CAAC"/>
          </w:tcPr>
          <w:p w14:paraId="402DB92E" w14:textId="77777777" w:rsidR="00077A33" w:rsidRPr="00073CFE" w:rsidRDefault="00077A33" w:rsidP="00077A33">
            <w:pPr>
              <w:jc w:val="both"/>
              <w:rPr>
                <w:b/>
                <w:color w:val="000000" w:themeColor="text1"/>
              </w:rPr>
            </w:pPr>
            <w:r w:rsidRPr="00073CFE">
              <w:rPr>
                <w:b/>
                <w:color w:val="000000" w:themeColor="text1"/>
              </w:rPr>
              <w:t xml:space="preserve">hod. </w:t>
            </w:r>
          </w:p>
        </w:tc>
        <w:tc>
          <w:tcPr>
            <w:tcW w:w="816" w:type="dxa"/>
          </w:tcPr>
          <w:p w14:paraId="3525FBB8" w14:textId="77777777" w:rsidR="00077A33" w:rsidRPr="00073CFE" w:rsidRDefault="00077A33" w:rsidP="00077A33">
            <w:pPr>
              <w:jc w:val="both"/>
              <w:rPr>
                <w:color w:val="000000" w:themeColor="text1"/>
              </w:rPr>
            </w:pPr>
            <w:r w:rsidRPr="00073CFE">
              <w:rPr>
                <w:color w:val="000000" w:themeColor="text1"/>
              </w:rPr>
              <w:t>52</w:t>
            </w:r>
          </w:p>
        </w:tc>
        <w:tc>
          <w:tcPr>
            <w:tcW w:w="2156" w:type="dxa"/>
            <w:shd w:val="clear" w:color="auto" w:fill="F7CAAC"/>
          </w:tcPr>
          <w:p w14:paraId="0D368BCD" w14:textId="77777777" w:rsidR="00077A33" w:rsidRPr="00073CFE" w:rsidRDefault="00077A33" w:rsidP="00077A33">
            <w:pPr>
              <w:jc w:val="both"/>
              <w:rPr>
                <w:b/>
                <w:color w:val="000000" w:themeColor="text1"/>
              </w:rPr>
            </w:pPr>
            <w:r w:rsidRPr="00073CFE">
              <w:rPr>
                <w:b/>
                <w:color w:val="000000" w:themeColor="text1"/>
              </w:rPr>
              <w:t>kreditů</w:t>
            </w:r>
          </w:p>
        </w:tc>
        <w:tc>
          <w:tcPr>
            <w:tcW w:w="1207" w:type="dxa"/>
            <w:gridSpan w:val="2"/>
          </w:tcPr>
          <w:p w14:paraId="009DF5AB" w14:textId="77777777" w:rsidR="00077A33" w:rsidRPr="00073CFE" w:rsidRDefault="00077A33" w:rsidP="00077A33">
            <w:pPr>
              <w:jc w:val="both"/>
              <w:rPr>
                <w:color w:val="000000" w:themeColor="text1"/>
              </w:rPr>
            </w:pPr>
            <w:r w:rsidRPr="00073CFE">
              <w:rPr>
                <w:color w:val="000000" w:themeColor="text1"/>
              </w:rPr>
              <w:t>5</w:t>
            </w:r>
          </w:p>
        </w:tc>
      </w:tr>
      <w:tr w:rsidR="00077A33" w:rsidRPr="00073CFE" w14:paraId="0038FE11" w14:textId="77777777" w:rsidTr="00077A33">
        <w:tc>
          <w:tcPr>
            <w:tcW w:w="3086" w:type="dxa"/>
            <w:shd w:val="clear" w:color="auto" w:fill="F7CAAC"/>
          </w:tcPr>
          <w:p w14:paraId="0BE99309" w14:textId="77777777" w:rsidR="00077A33" w:rsidRPr="00073CFE" w:rsidRDefault="00077A33" w:rsidP="00077A33">
            <w:pPr>
              <w:jc w:val="both"/>
              <w:rPr>
                <w:b/>
                <w:color w:val="000000" w:themeColor="text1"/>
              </w:rPr>
            </w:pPr>
            <w:r w:rsidRPr="00073CFE">
              <w:rPr>
                <w:b/>
                <w:color w:val="000000" w:themeColor="text1"/>
              </w:rPr>
              <w:t>Prerekvizity, korekvizity, ekvivalence</w:t>
            </w:r>
          </w:p>
        </w:tc>
        <w:tc>
          <w:tcPr>
            <w:tcW w:w="6769" w:type="dxa"/>
            <w:gridSpan w:val="7"/>
          </w:tcPr>
          <w:p w14:paraId="1ABA82CF" w14:textId="77777777" w:rsidR="00077A33" w:rsidRPr="00073CFE" w:rsidRDefault="00077A33" w:rsidP="00077A33">
            <w:pPr>
              <w:jc w:val="both"/>
              <w:rPr>
                <w:color w:val="000000" w:themeColor="text1"/>
              </w:rPr>
            </w:pPr>
          </w:p>
        </w:tc>
      </w:tr>
      <w:tr w:rsidR="00077A33" w:rsidRPr="00073CFE" w14:paraId="7468D006" w14:textId="77777777" w:rsidTr="00077A33">
        <w:tc>
          <w:tcPr>
            <w:tcW w:w="3086" w:type="dxa"/>
            <w:shd w:val="clear" w:color="auto" w:fill="F7CAAC"/>
          </w:tcPr>
          <w:p w14:paraId="257794DD" w14:textId="77777777" w:rsidR="00077A33" w:rsidRPr="00073CFE" w:rsidRDefault="00077A33" w:rsidP="00077A33">
            <w:pPr>
              <w:jc w:val="both"/>
              <w:rPr>
                <w:b/>
                <w:color w:val="000000" w:themeColor="text1"/>
              </w:rPr>
            </w:pPr>
            <w:r w:rsidRPr="00073CFE">
              <w:rPr>
                <w:b/>
                <w:color w:val="000000" w:themeColor="text1"/>
              </w:rPr>
              <w:t>Způsob ověření studijních výsledků</w:t>
            </w:r>
          </w:p>
        </w:tc>
        <w:tc>
          <w:tcPr>
            <w:tcW w:w="3406" w:type="dxa"/>
            <w:gridSpan w:val="4"/>
          </w:tcPr>
          <w:p w14:paraId="7796AF16" w14:textId="77777777" w:rsidR="00077A33" w:rsidRPr="00073CFE" w:rsidRDefault="00077A33" w:rsidP="00077A33">
            <w:pPr>
              <w:jc w:val="both"/>
              <w:rPr>
                <w:color w:val="000000" w:themeColor="text1"/>
              </w:rPr>
            </w:pPr>
            <w:r w:rsidRPr="00073CFE">
              <w:rPr>
                <w:color w:val="000000" w:themeColor="text1"/>
              </w:rPr>
              <w:t>zápočet, zkouška</w:t>
            </w:r>
          </w:p>
        </w:tc>
        <w:tc>
          <w:tcPr>
            <w:tcW w:w="2156" w:type="dxa"/>
            <w:shd w:val="clear" w:color="auto" w:fill="F7CAAC"/>
          </w:tcPr>
          <w:p w14:paraId="6AC7CE2F" w14:textId="77777777" w:rsidR="00077A33" w:rsidRPr="00073CFE" w:rsidRDefault="00077A33" w:rsidP="00077A33">
            <w:pPr>
              <w:jc w:val="both"/>
              <w:rPr>
                <w:b/>
                <w:color w:val="000000" w:themeColor="text1"/>
              </w:rPr>
            </w:pPr>
            <w:r w:rsidRPr="00073CFE">
              <w:rPr>
                <w:b/>
                <w:color w:val="000000" w:themeColor="text1"/>
              </w:rPr>
              <w:t>Forma výuky</w:t>
            </w:r>
          </w:p>
        </w:tc>
        <w:tc>
          <w:tcPr>
            <w:tcW w:w="1207" w:type="dxa"/>
            <w:gridSpan w:val="2"/>
          </w:tcPr>
          <w:p w14:paraId="0E3DD032" w14:textId="77777777" w:rsidR="00077A33" w:rsidRPr="00073CFE" w:rsidRDefault="00077A33" w:rsidP="00077A33">
            <w:pPr>
              <w:jc w:val="both"/>
              <w:rPr>
                <w:color w:val="000000" w:themeColor="text1"/>
              </w:rPr>
            </w:pPr>
            <w:r w:rsidRPr="00073CFE">
              <w:rPr>
                <w:color w:val="000000" w:themeColor="text1"/>
              </w:rPr>
              <w:t>přednáška, seminář</w:t>
            </w:r>
          </w:p>
        </w:tc>
      </w:tr>
      <w:tr w:rsidR="00077A33" w:rsidRPr="00073CFE" w14:paraId="0B749C2B" w14:textId="77777777" w:rsidTr="00077A33">
        <w:tc>
          <w:tcPr>
            <w:tcW w:w="3086" w:type="dxa"/>
            <w:shd w:val="clear" w:color="auto" w:fill="F7CAAC"/>
          </w:tcPr>
          <w:p w14:paraId="7401696B" w14:textId="77777777" w:rsidR="00077A33" w:rsidRPr="00073CFE" w:rsidRDefault="00077A33" w:rsidP="00077A33">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753615CB" w14:textId="77777777" w:rsidR="00077A33" w:rsidRPr="00073CFE" w:rsidRDefault="00077A33" w:rsidP="00077A33">
            <w:pPr>
              <w:jc w:val="both"/>
              <w:rPr>
                <w:color w:val="000000" w:themeColor="text1"/>
              </w:rPr>
            </w:pPr>
            <w:r w:rsidRPr="00073CFE">
              <w:rPr>
                <w:color w:val="000000" w:themeColor="text1"/>
              </w:rPr>
              <w:t>Způsob zakončení předmětu – zápočet, zkouška</w:t>
            </w:r>
          </w:p>
          <w:p w14:paraId="36EF0A8D" w14:textId="77777777" w:rsidR="00077A33" w:rsidRPr="00073CFE" w:rsidRDefault="00077A33" w:rsidP="00077A33">
            <w:pPr>
              <w:jc w:val="both"/>
              <w:rPr>
                <w:color w:val="000000" w:themeColor="text1"/>
              </w:rPr>
            </w:pPr>
            <w:r w:rsidRPr="00073CFE">
              <w:rPr>
                <w:color w:val="000000" w:themeColor="text1"/>
              </w:rPr>
              <w:t xml:space="preserve">Požadavky k zápočtu: aktivní účast na seminářích (minimálně 80% přítomnost); vypracování seminární práce (Analýza výkonnosti vybraného podniku). Požadavky ke zkoušce: </w:t>
            </w:r>
            <w:r w:rsidRPr="00073CFE">
              <w:rPr>
                <w:color w:val="000000" w:themeColor="text1"/>
                <w:shd w:val="clear" w:color="auto" w:fill="FFFFFF"/>
              </w:rPr>
              <w:t xml:space="preserve">úspěšné absolvování písemného testu </w:t>
            </w:r>
            <w:r w:rsidRPr="00073CFE">
              <w:rPr>
                <w:color w:val="000000" w:themeColor="text1"/>
              </w:rPr>
              <w:t xml:space="preserve">(získání min. 60% bodů. Obsahem zkoušky jsou témata přednášek a obhajoba seminární práce. </w:t>
            </w:r>
          </w:p>
        </w:tc>
      </w:tr>
      <w:tr w:rsidR="00077A33" w:rsidRPr="00073CFE" w14:paraId="3FFBB7C0" w14:textId="77777777" w:rsidTr="00077A33">
        <w:trPr>
          <w:trHeight w:val="56"/>
        </w:trPr>
        <w:tc>
          <w:tcPr>
            <w:tcW w:w="9855" w:type="dxa"/>
            <w:gridSpan w:val="8"/>
            <w:tcBorders>
              <w:top w:val="nil"/>
            </w:tcBorders>
          </w:tcPr>
          <w:p w14:paraId="1397C20A" w14:textId="77777777" w:rsidR="00077A33" w:rsidRPr="00073CFE" w:rsidRDefault="00077A33" w:rsidP="00077A33">
            <w:pPr>
              <w:jc w:val="both"/>
              <w:rPr>
                <w:color w:val="000000" w:themeColor="text1"/>
              </w:rPr>
            </w:pPr>
          </w:p>
        </w:tc>
      </w:tr>
      <w:tr w:rsidR="00077A33" w:rsidRPr="00073CFE" w14:paraId="07BDF9F2" w14:textId="77777777" w:rsidTr="00077A33">
        <w:trPr>
          <w:trHeight w:val="197"/>
        </w:trPr>
        <w:tc>
          <w:tcPr>
            <w:tcW w:w="3086" w:type="dxa"/>
            <w:tcBorders>
              <w:top w:val="nil"/>
            </w:tcBorders>
            <w:shd w:val="clear" w:color="auto" w:fill="F7CAAC"/>
          </w:tcPr>
          <w:p w14:paraId="36C50A7B" w14:textId="77777777" w:rsidR="00077A33" w:rsidRPr="00073CFE" w:rsidRDefault="00077A33" w:rsidP="00077A33">
            <w:pPr>
              <w:jc w:val="both"/>
              <w:rPr>
                <w:b/>
                <w:color w:val="000000" w:themeColor="text1"/>
              </w:rPr>
            </w:pPr>
            <w:r w:rsidRPr="00073CFE">
              <w:rPr>
                <w:b/>
                <w:color w:val="000000" w:themeColor="text1"/>
              </w:rPr>
              <w:t>Garant předmětu</w:t>
            </w:r>
          </w:p>
        </w:tc>
        <w:tc>
          <w:tcPr>
            <w:tcW w:w="6769" w:type="dxa"/>
            <w:gridSpan w:val="7"/>
            <w:tcBorders>
              <w:top w:val="nil"/>
            </w:tcBorders>
          </w:tcPr>
          <w:p w14:paraId="402FE055" w14:textId="77777777" w:rsidR="00077A33" w:rsidRPr="00073CFE" w:rsidRDefault="00077A33" w:rsidP="00077A33">
            <w:pPr>
              <w:jc w:val="both"/>
              <w:rPr>
                <w:color w:val="000000" w:themeColor="text1"/>
              </w:rPr>
            </w:pPr>
            <w:r w:rsidRPr="00073CFE">
              <w:rPr>
                <w:color w:val="000000" w:themeColor="text1"/>
              </w:rPr>
              <w:t>prof. Dr. Ing. Drahomíra Pavelková</w:t>
            </w:r>
          </w:p>
        </w:tc>
      </w:tr>
      <w:tr w:rsidR="00077A33" w:rsidRPr="00073CFE" w14:paraId="6D1C45E9" w14:textId="77777777" w:rsidTr="00077A33">
        <w:trPr>
          <w:trHeight w:val="243"/>
        </w:trPr>
        <w:tc>
          <w:tcPr>
            <w:tcW w:w="3086" w:type="dxa"/>
            <w:tcBorders>
              <w:top w:val="nil"/>
            </w:tcBorders>
            <w:shd w:val="clear" w:color="auto" w:fill="F7CAAC"/>
          </w:tcPr>
          <w:p w14:paraId="1E2A5CF5" w14:textId="77777777" w:rsidR="00077A33" w:rsidRPr="00073CFE" w:rsidRDefault="00077A33" w:rsidP="00077A33">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A3CE4A4" w14:textId="77777777" w:rsidR="00077A33" w:rsidRPr="00073CFE" w:rsidRDefault="00077A33" w:rsidP="00077A33">
            <w:pPr>
              <w:jc w:val="both"/>
              <w:rPr>
                <w:color w:val="000000" w:themeColor="text1"/>
              </w:rPr>
            </w:pPr>
            <w:r w:rsidRPr="00073CFE">
              <w:rPr>
                <w:color w:val="000000" w:themeColor="text1"/>
              </w:rPr>
              <w:t>Garant se podílí na přednášení v rozsahu 50 %, dále stanovuje koncepci seminářů a dohlíží na jejich jednotné vedení.</w:t>
            </w:r>
          </w:p>
        </w:tc>
      </w:tr>
      <w:tr w:rsidR="00077A33" w:rsidRPr="00073CFE" w14:paraId="3FEFA6AC" w14:textId="77777777" w:rsidTr="00077A33">
        <w:tc>
          <w:tcPr>
            <w:tcW w:w="3086" w:type="dxa"/>
            <w:shd w:val="clear" w:color="auto" w:fill="F7CAAC"/>
          </w:tcPr>
          <w:p w14:paraId="70B2EFC8" w14:textId="77777777" w:rsidR="00077A33" w:rsidRPr="00073CFE" w:rsidRDefault="00077A33" w:rsidP="00077A33">
            <w:pPr>
              <w:jc w:val="both"/>
              <w:rPr>
                <w:b/>
                <w:color w:val="000000" w:themeColor="text1"/>
              </w:rPr>
            </w:pPr>
            <w:r w:rsidRPr="00073CFE">
              <w:rPr>
                <w:b/>
                <w:color w:val="000000" w:themeColor="text1"/>
              </w:rPr>
              <w:t>Vyučující</w:t>
            </w:r>
          </w:p>
        </w:tc>
        <w:tc>
          <w:tcPr>
            <w:tcW w:w="6769" w:type="dxa"/>
            <w:gridSpan w:val="7"/>
            <w:tcBorders>
              <w:bottom w:val="nil"/>
            </w:tcBorders>
          </w:tcPr>
          <w:p w14:paraId="1BA5BA7A" w14:textId="77777777" w:rsidR="00077A33" w:rsidRPr="00073CFE" w:rsidRDefault="00077A33" w:rsidP="00077A33">
            <w:pPr>
              <w:jc w:val="both"/>
              <w:rPr>
                <w:color w:val="000000" w:themeColor="text1"/>
              </w:rPr>
            </w:pPr>
            <w:r w:rsidRPr="00073CFE">
              <w:rPr>
                <w:color w:val="000000" w:themeColor="text1"/>
              </w:rPr>
              <w:t>prof. Dr. Ing. Drahomíra Pavelková - přednášky (50 %), doc. Ing. Adriana Knápková, Ph.D. – přednášky (50%)</w:t>
            </w:r>
          </w:p>
        </w:tc>
      </w:tr>
      <w:tr w:rsidR="00077A33" w:rsidRPr="00073CFE" w14:paraId="2F1FD1BF" w14:textId="77777777" w:rsidTr="00077A33">
        <w:trPr>
          <w:trHeight w:val="88"/>
        </w:trPr>
        <w:tc>
          <w:tcPr>
            <w:tcW w:w="9855" w:type="dxa"/>
            <w:gridSpan w:val="8"/>
            <w:tcBorders>
              <w:top w:val="nil"/>
            </w:tcBorders>
          </w:tcPr>
          <w:p w14:paraId="67D9F1D8" w14:textId="77777777" w:rsidR="00077A33" w:rsidRPr="00073CFE" w:rsidRDefault="00077A33" w:rsidP="00077A33">
            <w:pPr>
              <w:jc w:val="both"/>
              <w:rPr>
                <w:color w:val="000000" w:themeColor="text1"/>
                <w:sz w:val="16"/>
              </w:rPr>
            </w:pPr>
          </w:p>
        </w:tc>
      </w:tr>
      <w:tr w:rsidR="00077A33" w:rsidRPr="00073CFE" w14:paraId="0B8ACFE1" w14:textId="77777777" w:rsidTr="00077A33">
        <w:tc>
          <w:tcPr>
            <w:tcW w:w="3086" w:type="dxa"/>
            <w:shd w:val="clear" w:color="auto" w:fill="F7CAAC"/>
          </w:tcPr>
          <w:p w14:paraId="72BE63E6" w14:textId="77777777" w:rsidR="00077A33" w:rsidRPr="00073CFE" w:rsidRDefault="00077A33" w:rsidP="00077A33">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D0B74C1" w14:textId="77777777" w:rsidR="00077A33" w:rsidRPr="00073CFE" w:rsidRDefault="00077A33" w:rsidP="00077A33">
            <w:pPr>
              <w:jc w:val="both"/>
              <w:rPr>
                <w:color w:val="000000" w:themeColor="text1"/>
              </w:rPr>
            </w:pPr>
          </w:p>
        </w:tc>
      </w:tr>
      <w:tr w:rsidR="00077A33" w:rsidRPr="00073CFE" w14:paraId="23683017" w14:textId="77777777" w:rsidTr="00077A33">
        <w:trPr>
          <w:trHeight w:val="3938"/>
        </w:trPr>
        <w:tc>
          <w:tcPr>
            <w:tcW w:w="9855" w:type="dxa"/>
            <w:gridSpan w:val="8"/>
            <w:tcBorders>
              <w:top w:val="nil"/>
              <w:bottom w:val="single" w:sz="12" w:space="0" w:color="auto"/>
            </w:tcBorders>
          </w:tcPr>
          <w:p w14:paraId="6755B451" w14:textId="77777777" w:rsidR="00077A33" w:rsidRPr="00073CFE" w:rsidRDefault="00077A33" w:rsidP="00077A33">
            <w:pPr>
              <w:rPr>
                <w:color w:val="000000" w:themeColor="text1"/>
              </w:rPr>
            </w:pPr>
            <w:r w:rsidRPr="00073CFE">
              <w:rPr>
                <w:color w:val="000000" w:themeColor="text1"/>
                <w:shd w:val="clear" w:color="auto" w:fill="FFFFFF"/>
              </w:rPr>
              <w:t>Předmět navazuje na předmět Podnikové finance I přednášený v bakalářském studijním programu. Rozvíjí myšlenku, že základním cílem podnikání je maximalizace tržní hodnoty podniku. Kurz je proto zaměřen na podrobné seznámení s pokročilými koncepty hodnotového řízení podniku, identifikaci klíčových faktorů, které pozitivně působí na vytváření hodnoty a prohloubení znalostí o postupech a metodách řízení podnikových financí, které k dosažení uvedeného cíle vedou. Důraz je kladen na propojení teoretických poznatků a praktických dovedností z oblasti modelů řízení a měření výkonnosti podniků, finanční analýzy a finančního plánování, řízení majetku podniku, investičního rozhodování, zdrojů financování a optimalizace kapitálové struktury z pohledu řízení a zvyšování hodnoty podniku jako syntetického kritéria hodnocení výkonnosti podniku. Vysvětlena je rovněž potřeba řízení rizik v rámci finančního řízení podniku, představeny jsou základní teze k potenciálu využití nových finančních technologií v řízení financí.</w:t>
            </w:r>
            <w:r w:rsidRPr="00073CFE">
              <w:rPr>
                <w:rStyle w:val="apple-converted-space"/>
                <w:color w:val="000000" w:themeColor="text1"/>
                <w:shd w:val="clear" w:color="auto" w:fill="FFFFFF"/>
              </w:rPr>
              <w:t> </w:t>
            </w:r>
          </w:p>
          <w:p w14:paraId="5DF36F80" w14:textId="77777777" w:rsidR="00077A33" w:rsidRPr="00073CFE" w:rsidRDefault="00077A33" w:rsidP="00077A33">
            <w:pPr>
              <w:jc w:val="both"/>
              <w:rPr>
                <w:color w:val="000000" w:themeColor="text1"/>
                <w:shd w:val="clear" w:color="auto" w:fill="FFFFFF"/>
              </w:rPr>
            </w:pPr>
            <w:r w:rsidRPr="00073CFE">
              <w:rPr>
                <w:color w:val="000000" w:themeColor="text1"/>
                <w:shd w:val="clear" w:color="auto" w:fill="FFFFFF"/>
              </w:rPr>
              <w:t>Osnova předmětu:</w:t>
            </w:r>
          </w:p>
          <w:p w14:paraId="5F0966CD"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Výkonnost podniku a hodnotové řízení podniku (Value Based Management). Způsoby měření a řízení výkonnosti podniku.</w:t>
            </w:r>
          </w:p>
          <w:p w14:paraId="06B9B67F" w14:textId="77777777" w:rsidR="00077A33" w:rsidRPr="00073CFE" w:rsidRDefault="00077A33" w:rsidP="00077A33">
            <w:pPr>
              <w:pStyle w:val="Odstavecseseznamem"/>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Riziko a výnos. Nové finanční technologie a jejich potenciál v řízení podniku.</w:t>
            </w:r>
            <w:r w:rsidRPr="00073CFE">
              <w:rPr>
                <w:rFonts w:ascii="Times New Roman" w:eastAsia="Times New Roman" w:hAnsi="Times New Roman"/>
                <w:color w:val="000000" w:themeColor="text1"/>
                <w:sz w:val="20"/>
                <w:szCs w:val="20"/>
                <w:lang w:eastAsia="cs-CZ"/>
              </w:rPr>
              <w:t> </w:t>
            </w:r>
          </w:p>
          <w:p w14:paraId="1D9AC875"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Využití tradičních metod finanční analýzy v řízení podniku.</w:t>
            </w:r>
            <w:r w:rsidRPr="00073CFE">
              <w:rPr>
                <w:rFonts w:ascii="Times New Roman" w:eastAsia="Times New Roman" w:hAnsi="Times New Roman"/>
                <w:color w:val="000000" w:themeColor="text1"/>
                <w:sz w:val="20"/>
                <w:szCs w:val="20"/>
                <w:lang w:eastAsia="cs-CZ"/>
              </w:rPr>
              <w:t> </w:t>
            </w:r>
          </w:p>
          <w:p w14:paraId="5608EB52"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Pokročilé koncepty pro měření a řízení výkonnosti podniku (EVA, MVA, CVA a další).</w:t>
            </w:r>
            <w:r w:rsidRPr="00073CFE">
              <w:rPr>
                <w:rFonts w:ascii="Times New Roman" w:eastAsia="Times New Roman" w:hAnsi="Times New Roman"/>
                <w:color w:val="000000" w:themeColor="text1"/>
                <w:sz w:val="20"/>
                <w:szCs w:val="20"/>
                <w:lang w:eastAsia="cs-CZ"/>
              </w:rPr>
              <w:t> </w:t>
            </w:r>
          </w:p>
          <w:p w14:paraId="2F38992F"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Identifikace klíčových faktorů ovlivňujících výkonnost podniku. Určení generátorů hodnoty pomocí pyramidové soustavy ukazatelů.</w:t>
            </w:r>
            <w:r w:rsidRPr="00073CFE">
              <w:rPr>
                <w:rFonts w:ascii="Times New Roman" w:eastAsia="Times New Roman" w:hAnsi="Times New Roman"/>
                <w:color w:val="000000" w:themeColor="text1"/>
                <w:sz w:val="20"/>
                <w:szCs w:val="20"/>
                <w:lang w:eastAsia="cs-CZ"/>
              </w:rPr>
              <w:t> </w:t>
            </w:r>
          </w:p>
          <w:p w14:paraId="2959653C"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Řízení výnosů, nákladů, zisku. Vliv tvorby cen a řízení nákladů na výkonnost podniku.</w:t>
            </w:r>
            <w:r w:rsidRPr="00073CFE">
              <w:rPr>
                <w:rFonts w:ascii="Times New Roman" w:eastAsia="Times New Roman" w:hAnsi="Times New Roman"/>
                <w:color w:val="000000" w:themeColor="text1"/>
                <w:sz w:val="20"/>
                <w:szCs w:val="20"/>
                <w:lang w:eastAsia="cs-CZ"/>
              </w:rPr>
              <w:t> </w:t>
            </w:r>
          </w:p>
          <w:p w14:paraId="658D7B5F"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Řízení aktiv v podniku. Analýza využití majetku a řízení oběžného majetku a jeho financování. Čistý pracovní kapitál a výkonnost podniku. </w:t>
            </w:r>
          </w:p>
          <w:p w14:paraId="7FC2DDC6"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Strategické dlouhodobé investiční rozhodování.</w:t>
            </w:r>
            <w:r w:rsidRPr="00073CFE">
              <w:rPr>
                <w:rFonts w:ascii="Times New Roman" w:eastAsia="Times New Roman" w:hAnsi="Times New Roman"/>
                <w:color w:val="000000" w:themeColor="text1"/>
                <w:sz w:val="20"/>
                <w:szCs w:val="20"/>
                <w:lang w:eastAsia="cs-CZ"/>
              </w:rPr>
              <w:t> </w:t>
            </w:r>
          </w:p>
          <w:p w14:paraId="71C2F534"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Řízení pasiv v podniku. Náklady na kapitál, jejich vliv na investiční rozhodování, kapitálovou strukturu a měření výkonnosti podniku. Postupy pro stanovení výše nákladů na vlastní a cizí kapitál. Riziko a náklady kapitálu. </w:t>
            </w:r>
          </w:p>
          <w:p w14:paraId="5F45CAE4"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Optimální kapitálová struktura. </w:t>
            </w:r>
          </w:p>
          <w:p w14:paraId="1385888A"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Zdroje financování podniku. Vliv kapitálové struktury a volby zdrojů financování na výkonnost podniku.</w:t>
            </w:r>
            <w:r w:rsidRPr="00073CFE">
              <w:rPr>
                <w:rFonts w:ascii="Times New Roman" w:eastAsia="Times New Roman" w:hAnsi="Times New Roman"/>
                <w:color w:val="000000" w:themeColor="text1"/>
                <w:sz w:val="20"/>
                <w:szCs w:val="20"/>
                <w:lang w:eastAsia="cs-CZ"/>
              </w:rPr>
              <w:t> </w:t>
            </w:r>
          </w:p>
          <w:p w14:paraId="04D3C557"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Úloha plánu pro řízení hodnoty podniku. Cíle a postupy finančního plánování. Dlouhodobý finanční plán, jeho úloha, metody a postupy při jeho sestavování. </w:t>
            </w:r>
          </w:p>
          <w:p w14:paraId="4B465EB7"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Krátkodobý finanční plán. Rozpočty. Řízení hotovostních toků podniku.</w:t>
            </w:r>
            <w:r w:rsidRPr="00073CFE">
              <w:rPr>
                <w:rFonts w:ascii="Times New Roman" w:eastAsia="Times New Roman" w:hAnsi="Times New Roman"/>
                <w:color w:val="000000" w:themeColor="text1"/>
                <w:sz w:val="20"/>
                <w:szCs w:val="20"/>
                <w:lang w:eastAsia="cs-CZ"/>
              </w:rPr>
              <w:t> </w:t>
            </w:r>
          </w:p>
          <w:p w14:paraId="65AC7097" w14:textId="77777777" w:rsidR="00077A33" w:rsidRPr="00073CFE" w:rsidRDefault="00077A33" w:rsidP="00896B4C">
            <w:pPr>
              <w:pStyle w:val="Odstavecseseznamem"/>
              <w:numPr>
                <w:ilvl w:val="0"/>
                <w:numId w:val="50"/>
              </w:numPr>
              <w:spacing w:after="0" w:line="240" w:lineRule="auto"/>
              <w:jc w:val="both"/>
              <w:rPr>
                <w:color w:val="000000" w:themeColor="text1"/>
              </w:rPr>
            </w:pPr>
            <w:r w:rsidRPr="00073CFE">
              <w:rPr>
                <w:rFonts w:ascii="Times New Roman" w:eastAsia="Times New Roman" w:hAnsi="Times New Roman"/>
                <w:color w:val="000000" w:themeColor="text1"/>
                <w:sz w:val="20"/>
                <w:szCs w:val="20"/>
                <w:shd w:val="clear" w:color="auto" w:fill="FFFFFF"/>
                <w:lang w:eastAsia="cs-CZ"/>
              </w:rPr>
              <w:t>Komplexní systémy měření a řízení výkonnosti. Balanced Scorecard a řízení výkonnosti podniku. Perspektivy BSC. Tvorba strategické mapy. BSC a odměňování pracovníků. Využití EFQM a dalších modelů k řízení výkonnosti podniku. Využití benchmarkingu a IS pro finanční řízení.</w:t>
            </w:r>
            <w:r w:rsidRPr="00073CFE">
              <w:rPr>
                <w:rStyle w:val="apple-converted-space"/>
                <w:color w:val="000000" w:themeColor="text1"/>
                <w:shd w:val="clear" w:color="auto" w:fill="FFFFFF"/>
              </w:rPr>
              <w:t> </w:t>
            </w:r>
          </w:p>
        </w:tc>
      </w:tr>
      <w:tr w:rsidR="00077A33" w:rsidRPr="00073CFE" w14:paraId="5EBDAFC0" w14:textId="77777777" w:rsidTr="00077A33">
        <w:trPr>
          <w:trHeight w:val="265"/>
        </w:trPr>
        <w:tc>
          <w:tcPr>
            <w:tcW w:w="3653" w:type="dxa"/>
            <w:gridSpan w:val="2"/>
            <w:tcBorders>
              <w:top w:val="nil"/>
            </w:tcBorders>
            <w:shd w:val="clear" w:color="auto" w:fill="F7CAAC"/>
          </w:tcPr>
          <w:p w14:paraId="6F09B706" w14:textId="77777777" w:rsidR="00077A33" w:rsidRPr="00073CFE" w:rsidRDefault="00077A33" w:rsidP="00077A33">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62BF44C2" w14:textId="77777777" w:rsidR="00077A33" w:rsidRPr="00073CFE" w:rsidRDefault="00077A33" w:rsidP="00077A33">
            <w:pPr>
              <w:jc w:val="both"/>
              <w:rPr>
                <w:color w:val="000000" w:themeColor="text1"/>
              </w:rPr>
            </w:pPr>
          </w:p>
        </w:tc>
      </w:tr>
      <w:tr w:rsidR="00077A33" w:rsidRPr="00073CFE" w14:paraId="1A5AE31A" w14:textId="77777777" w:rsidTr="00077A33">
        <w:trPr>
          <w:trHeight w:val="1497"/>
        </w:trPr>
        <w:tc>
          <w:tcPr>
            <w:tcW w:w="9855" w:type="dxa"/>
            <w:gridSpan w:val="8"/>
            <w:tcBorders>
              <w:top w:val="nil"/>
            </w:tcBorders>
          </w:tcPr>
          <w:p w14:paraId="2E0C3A75" w14:textId="77777777" w:rsidR="00077A33" w:rsidRPr="00073CFE" w:rsidRDefault="00077A33" w:rsidP="00077A33">
            <w:pPr>
              <w:jc w:val="both"/>
              <w:rPr>
                <w:b/>
                <w:color w:val="000000" w:themeColor="text1"/>
              </w:rPr>
            </w:pPr>
            <w:r w:rsidRPr="00073CFE">
              <w:rPr>
                <w:b/>
                <w:color w:val="000000" w:themeColor="text1"/>
              </w:rPr>
              <w:t>Povinná literatura</w:t>
            </w:r>
          </w:p>
          <w:p w14:paraId="262B6EF3" w14:textId="77777777" w:rsidR="00077A33" w:rsidRPr="00073CFE" w:rsidRDefault="00077A33" w:rsidP="00077A33">
            <w:pPr>
              <w:jc w:val="both"/>
              <w:rPr>
                <w:color w:val="000000" w:themeColor="text1"/>
                <w:lang w:val="en-US" w:eastAsia="en-US"/>
              </w:rPr>
            </w:pPr>
            <w:r w:rsidRPr="00073CFE">
              <w:rPr>
                <w:color w:val="000000" w:themeColor="text1"/>
                <w:lang w:val="en-US" w:eastAsia="en-US"/>
              </w:rPr>
              <w:t>BREALEY, R. A., MYERS S. C., ALLEN, F.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p>
          <w:p w14:paraId="6B4C2EF3" w14:textId="77777777" w:rsidR="00077A33" w:rsidRPr="00073CFE" w:rsidRDefault="00077A33" w:rsidP="00077A33">
            <w:pPr>
              <w:jc w:val="both"/>
              <w:rPr>
                <w:b/>
                <w:color w:val="000000" w:themeColor="text1"/>
              </w:rPr>
            </w:pPr>
            <w:r w:rsidRPr="00073CFE">
              <w:rPr>
                <w:color w:val="000000" w:themeColor="text1"/>
                <w:lang w:val="en-US" w:eastAsia="en-US"/>
              </w:rPr>
              <w:t xml:space="preserve">STEWART, G.B. </w:t>
            </w:r>
            <w:r w:rsidRPr="00073CFE">
              <w:rPr>
                <w:i/>
                <w:iCs/>
                <w:color w:val="000000" w:themeColor="text1"/>
                <w:lang w:val="en-US" w:eastAsia="en-US"/>
              </w:rPr>
              <w:t xml:space="preserve">Best practice EVA: the definite guide to measuring and maximizing shareholder value. </w:t>
            </w:r>
            <w:r w:rsidRPr="00073CFE">
              <w:rPr>
                <w:color w:val="000000" w:themeColor="text1"/>
                <w:lang w:val="en-US" w:eastAsia="en-US"/>
              </w:rPr>
              <w:t>Hoboken: Wiley, 2013. ISBN 978-1-118-63938-2-</w:t>
            </w:r>
            <w:r w:rsidRPr="00073CFE">
              <w:rPr>
                <w:color w:val="000000" w:themeColor="text1"/>
              </w:rPr>
              <w:t>0.</w:t>
            </w:r>
          </w:p>
          <w:p w14:paraId="64B215D7" w14:textId="77777777" w:rsidR="00077A33" w:rsidRPr="00073CFE" w:rsidRDefault="00077A33" w:rsidP="00077A33">
            <w:pPr>
              <w:jc w:val="both"/>
              <w:rPr>
                <w:b/>
                <w:color w:val="000000" w:themeColor="text1"/>
              </w:rPr>
            </w:pPr>
            <w:r w:rsidRPr="00073CFE">
              <w:rPr>
                <w:b/>
                <w:color w:val="000000" w:themeColor="text1"/>
              </w:rPr>
              <w:t>Doporučená literatura</w:t>
            </w:r>
          </w:p>
          <w:p w14:paraId="1EFCB2CC" w14:textId="77777777" w:rsidR="00077A33" w:rsidRPr="00073CFE" w:rsidRDefault="00077A33" w:rsidP="00077A33">
            <w:pPr>
              <w:jc w:val="both"/>
              <w:rPr>
                <w:color w:val="000000" w:themeColor="text1"/>
                <w:lang w:val="en-US" w:eastAsia="en-US"/>
              </w:rPr>
            </w:pPr>
            <w:r w:rsidRPr="00073CFE">
              <w:rPr>
                <w:color w:val="000000" w:themeColor="text1"/>
                <w:lang w:val="en-US" w:eastAsia="en-US"/>
              </w:rPr>
              <w:t xml:space="preserve">DAMODARAN, A. </w:t>
            </w:r>
            <w:r w:rsidRPr="00073CFE">
              <w:rPr>
                <w:i/>
                <w:iCs/>
                <w:color w:val="000000" w:themeColor="text1"/>
                <w:lang w:val="en-US" w:eastAsia="en-US"/>
              </w:rPr>
              <w:t>Applied corporate finance.</w:t>
            </w:r>
            <w:r w:rsidRPr="00073CFE">
              <w:rPr>
                <w:color w:val="000000" w:themeColor="text1"/>
                <w:lang w:val="en-US" w:eastAsia="en-US"/>
              </w:rPr>
              <w:t xml:space="preserve"> Hoboken: Wiley, 2014. ISBN 978-1-118-80893-1.</w:t>
            </w:r>
          </w:p>
          <w:p w14:paraId="5F63FFD8" w14:textId="77777777" w:rsidR="00077A33" w:rsidRPr="00073CFE" w:rsidRDefault="00077A33" w:rsidP="00077A33">
            <w:pPr>
              <w:jc w:val="both"/>
              <w:rPr>
                <w:color w:val="000000" w:themeColor="text1"/>
                <w:lang w:val="en-US" w:eastAsia="en-US"/>
              </w:rPr>
            </w:pPr>
            <w:r w:rsidRPr="00073CFE">
              <w:rPr>
                <w:color w:val="000000" w:themeColor="text1"/>
                <w:lang w:val="en-US" w:eastAsia="en-US"/>
              </w:rPr>
              <w:t xml:space="preserve">ROSS, S.A., Westerfield, R.W., Jordan, B.D. </w:t>
            </w:r>
            <w:r w:rsidRPr="00073CFE">
              <w:rPr>
                <w:i/>
                <w:iCs/>
                <w:color w:val="000000" w:themeColor="text1"/>
                <w:lang w:val="en-US" w:eastAsia="en-US"/>
              </w:rPr>
              <w:t>Fundamentals of corporate finance.</w:t>
            </w:r>
            <w:r w:rsidRPr="00073CFE">
              <w:rPr>
                <w:color w:val="000000" w:themeColor="text1"/>
                <w:lang w:val="en-US" w:eastAsia="en-US"/>
              </w:rPr>
              <w:t xml:space="preserve"> New York: McGraw-Hill/Irvin, 2013. ISBN 978-0-07-803463-3.</w:t>
            </w:r>
          </w:p>
        </w:tc>
      </w:tr>
      <w:tr w:rsidR="00077A33" w:rsidRPr="00073CFE" w14:paraId="12A01589" w14:textId="77777777" w:rsidTr="00077A3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C729EC" w14:textId="77777777" w:rsidR="00077A33" w:rsidRPr="00073CFE" w:rsidRDefault="00077A33" w:rsidP="00077A33">
            <w:pPr>
              <w:jc w:val="center"/>
              <w:rPr>
                <w:b/>
                <w:color w:val="000000" w:themeColor="text1"/>
              </w:rPr>
            </w:pPr>
            <w:r w:rsidRPr="00073CFE">
              <w:rPr>
                <w:b/>
                <w:color w:val="000000" w:themeColor="text1"/>
              </w:rPr>
              <w:t>Informace ke kombinované nebo distanční formě</w:t>
            </w:r>
          </w:p>
        </w:tc>
      </w:tr>
      <w:tr w:rsidR="00077A33" w:rsidRPr="00073CFE" w14:paraId="755BB305" w14:textId="77777777" w:rsidTr="00077A33">
        <w:tc>
          <w:tcPr>
            <w:tcW w:w="4787" w:type="dxa"/>
            <w:gridSpan w:val="3"/>
            <w:tcBorders>
              <w:top w:val="single" w:sz="2" w:space="0" w:color="auto"/>
            </w:tcBorders>
            <w:shd w:val="clear" w:color="auto" w:fill="F7CAAC"/>
          </w:tcPr>
          <w:p w14:paraId="2266D13C" w14:textId="77777777" w:rsidR="00077A33" w:rsidRPr="00073CFE" w:rsidRDefault="00077A33" w:rsidP="00077A33">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D75A191" w14:textId="77777777" w:rsidR="00077A33" w:rsidRPr="00073CFE" w:rsidRDefault="00077A33" w:rsidP="00077A33">
            <w:pPr>
              <w:jc w:val="both"/>
              <w:rPr>
                <w:color w:val="000000" w:themeColor="text1"/>
              </w:rPr>
            </w:pPr>
          </w:p>
        </w:tc>
        <w:tc>
          <w:tcPr>
            <w:tcW w:w="4179" w:type="dxa"/>
            <w:gridSpan w:val="4"/>
            <w:tcBorders>
              <w:top w:val="single" w:sz="2" w:space="0" w:color="auto"/>
            </w:tcBorders>
            <w:shd w:val="clear" w:color="auto" w:fill="F7CAAC"/>
          </w:tcPr>
          <w:p w14:paraId="04C42F6A" w14:textId="77777777" w:rsidR="00077A33" w:rsidRPr="00073CFE" w:rsidRDefault="00077A33" w:rsidP="00077A33">
            <w:pPr>
              <w:jc w:val="both"/>
              <w:rPr>
                <w:b/>
                <w:color w:val="000000" w:themeColor="text1"/>
              </w:rPr>
            </w:pPr>
            <w:r w:rsidRPr="00073CFE">
              <w:rPr>
                <w:b/>
                <w:color w:val="000000" w:themeColor="text1"/>
              </w:rPr>
              <w:t xml:space="preserve">hodin </w:t>
            </w:r>
          </w:p>
        </w:tc>
      </w:tr>
      <w:tr w:rsidR="00077A33" w:rsidRPr="00073CFE" w14:paraId="5F6DB415" w14:textId="77777777" w:rsidTr="00077A33">
        <w:tc>
          <w:tcPr>
            <w:tcW w:w="9855" w:type="dxa"/>
            <w:gridSpan w:val="8"/>
            <w:shd w:val="clear" w:color="auto" w:fill="F7CAAC"/>
          </w:tcPr>
          <w:p w14:paraId="59EFCBE3" w14:textId="77777777" w:rsidR="00077A33" w:rsidRPr="00073CFE" w:rsidRDefault="00077A33" w:rsidP="00077A33">
            <w:pPr>
              <w:jc w:val="both"/>
              <w:rPr>
                <w:b/>
                <w:color w:val="000000" w:themeColor="text1"/>
              </w:rPr>
            </w:pPr>
            <w:r w:rsidRPr="00073CFE">
              <w:rPr>
                <w:b/>
                <w:color w:val="000000" w:themeColor="text1"/>
              </w:rPr>
              <w:t>Informace o způsobu kontaktu s vyučujícím</w:t>
            </w:r>
          </w:p>
        </w:tc>
      </w:tr>
      <w:tr w:rsidR="00077A33" w:rsidRPr="00073CFE" w14:paraId="06D763E2" w14:textId="77777777" w:rsidTr="00077A33">
        <w:trPr>
          <w:trHeight w:val="612"/>
        </w:trPr>
        <w:tc>
          <w:tcPr>
            <w:tcW w:w="9855" w:type="dxa"/>
            <w:gridSpan w:val="8"/>
          </w:tcPr>
          <w:p w14:paraId="0EA263B2" w14:textId="77777777" w:rsidR="00077A33" w:rsidRPr="00073CFE" w:rsidRDefault="00077A33" w:rsidP="00077A33">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1F7BC5" w14:textId="77777777" w:rsidR="00077A33" w:rsidRPr="00073CFE" w:rsidRDefault="00077A33">
      <w:pPr>
        <w:spacing w:after="160" w:line="259" w:lineRule="auto"/>
        <w:rPr>
          <w:color w:val="000000" w:themeColor="text1"/>
        </w:rPr>
      </w:pPr>
    </w:p>
    <w:p w14:paraId="22DBDD8E" w14:textId="77777777" w:rsidR="00077A33" w:rsidRPr="00073CFE" w:rsidRDefault="00077A33">
      <w:pPr>
        <w:spacing w:after="160" w:line="259" w:lineRule="auto"/>
        <w:rPr>
          <w:color w:val="000000" w:themeColor="text1"/>
        </w:rPr>
      </w:pPr>
    </w:p>
    <w:p w14:paraId="67CF51C5" w14:textId="77777777" w:rsidR="00E633A9" w:rsidRPr="00073CFE" w:rsidRDefault="00E633A9">
      <w:pPr>
        <w:spacing w:after="160" w:line="259" w:lineRule="auto"/>
        <w:rPr>
          <w:color w:val="000000" w:themeColor="text1"/>
        </w:rPr>
      </w:pPr>
    </w:p>
    <w:p w14:paraId="1780F3D2" w14:textId="77777777" w:rsidR="00E633A9" w:rsidRPr="00073CFE" w:rsidRDefault="00E633A9">
      <w:pPr>
        <w:spacing w:after="160" w:line="259" w:lineRule="auto"/>
        <w:rPr>
          <w:color w:val="000000" w:themeColor="text1"/>
        </w:rPr>
      </w:pPr>
    </w:p>
    <w:p w14:paraId="49167F6D" w14:textId="77777777" w:rsidR="00E633A9" w:rsidRPr="00073CFE" w:rsidRDefault="00E633A9">
      <w:pPr>
        <w:spacing w:after="160" w:line="259" w:lineRule="auto"/>
        <w:rPr>
          <w:color w:val="000000" w:themeColor="text1"/>
        </w:rPr>
      </w:pPr>
    </w:p>
    <w:p w14:paraId="7F236504" w14:textId="77777777" w:rsidR="00E633A9" w:rsidRPr="00073CFE" w:rsidRDefault="00E633A9">
      <w:pPr>
        <w:spacing w:after="160" w:line="259" w:lineRule="auto"/>
        <w:rPr>
          <w:color w:val="000000" w:themeColor="text1"/>
        </w:rPr>
      </w:pPr>
    </w:p>
    <w:p w14:paraId="0BE7444A" w14:textId="77777777" w:rsidR="00E633A9" w:rsidRPr="00073CFE" w:rsidRDefault="00E633A9">
      <w:pPr>
        <w:spacing w:after="160" w:line="259" w:lineRule="auto"/>
        <w:rPr>
          <w:color w:val="000000" w:themeColor="text1"/>
        </w:rPr>
      </w:pPr>
    </w:p>
    <w:p w14:paraId="42338BD9" w14:textId="77777777" w:rsidR="00E633A9" w:rsidRPr="00073CFE" w:rsidRDefault="00E633A9">
      <w:pPr>
        <w:spacing w:after="160" w:line="259" w:lineRule="auto"/>
        <w:rPr>
          <w:color w:val="000000" w:themeColor="text1"/>
        </w:rPr>
      </w:pPr>
    </w:p>
    <w:p w14:paraId="4E88C9D1" w14:textId="77777777" w:rsidR="00E633A9" w:rsidRPr="00073CFE" w:rsidRDefault="00E633A9">
      <w:pPr>
        <w:spacing w:after="160" w:line="259" w:lineRule="auto"/>
        <w:rPr>
          <w:color w:val="000000" w:themeColor="text1"/>
        </w:rPr>
      </w:pPr>
    </w:p>
    <w:p w14:paraId="70B3236D" w14:textId="77777777" w:rsidR="00E633A9" w:rsidRPr="00073CFE" w:rsidRDefault="00E633A9">
      <w:pPr>
        <w:spacing w:after="160" w:line="259" w:lineRule="auto"/>
        <w:rPr>
          <w:color w:val="000000" w:themeColor="text1"/>
        </w:rPr>
      </w:pPr>
    </w:p>
    <w:p w14:paraId="2362F7E6" w14:textId="77777777" w:rsidR="00E633A9" w:rsidRPr="00073CFE" w:rsidRDefault="00E633A9">
      <w:pPr>
        <w:spacing w:after="160" w:line="259" w:lineRule="auto"/>
        <w:rPr>
          <w:color w:val="000000" w:themeColor="text1"/>
        </w:rPr>
      </w:pPr>
    </w:p>
    <w:p w14:paraId="26CCEA3A" w14:textId="77777777" w:rsidR="00E633A9" w:rsidRPr="00073CFE" w:rsidRDefault="00E633A9">
      <w:pPr>
        <w:spacing w:after="160" w:line="259" w:lineRule="auto"/>
        <w:rPr>
          <w:color w:val="000000" w:themeColor="text1"/>
        </w:rPr>
      </w:pPr>
    </w:p>
    <w:p w14:paraId="1E428B57" w14:textId="77777777" w:rsidR="00E633A9" w:rsidRPr="00073CFE" w:rsidRDefault="00E633A9">
      <w:pPr>
        <w:spacing w:after="160" w:line="259" w:lineRule="auto"/>
        <w:rPr>
          <w:color w:val="000000" w:themeColor="text1"/>
        </w:rPr>
      </w:pPr>
    </w:p>
    <w:p w14:paraId="79E83B07" w14:textId="77777777" w:rsidR="00E633A9" w:rsidRPr="00073CFE" w:rsidRDefault="00E633A9">
      <w:pPr>
        <w:spacing w:after="160" w:line="259" w:lineRule="auto"/>
        <w:rPr>
          <w:color w:val="000000" w:themeColor="text1"/>
        </w:rPr>
      </w:pPr>
    </w:p>
    <w:p w14:paraId="5D2D851C" w14:textId="77777777" w:rsidR="00E633A9" w:rsidRPr="00073CFE" w:rsidRDefault="00E633A9">
      <w:pPr>
        <w:spacing w:after="160" w:line="259" w:lineRule="auto"/>
        <w:rPr>
          <w:color w:val="000000" w:themeColor="text1"/>
        </w:rPr>
      </w:pPr>
    </w:p>
    <w:p w14:paraId="36586FE5" w14:textId="77777777" w:rsidR="00E633A9" w:rsidRPr="00073CFE" w:rsidRDefault="00E633A9">
      <w:pPr>
        <w:spacing w:after="160" w:line="259" w:lineRule="auto"/>
        <w:rPr>
          <w:color w:val="000000" w:themeColor="text1"/>
        </w:rPr>
      </w:pPr>
    </w:p>
    <w:p w14:paraId="79C96D2B" w14:textId="77777777" w:rsidR="00E633A9" w:rsidRPr="00073CFE" w:rsidRDefault="00E633A9">
      <w:pPr>
        <w:spacing w:after="160" w:line="259" w:lineRule="auto"/>
        <w:rPr>
          <w:color w:val="000000" w:themeColor="text1"/>
        </w:rPr>
      </w:pPr>
    </w:p>
    <w:p w14:paraId="3F6E07AD" w14:textId="77777777" w:rsidR="00E633A9" w:rsidRPr="00073CFE" w:rsidRDefault="00E633A9">
      <w:pPr>
        <w:spacing w:after="160" w:line="259" w:lineRule="auto"/>
        <w:rPr>
          <w:color w:val="000000" w:themeColor="text1"/>
        </w:rPr>
      </w:pPr>
    </w:p>
    <w:p w14:paraId="7B2957D4" w14:textId="77777777" w:rsidR="00E633A9" w:rsidRPr="00073CFE" w:rsidRDefault="00E633A9">
      <w:pPr>
        <w:spacing w:after="160" w:line="259" w:lineRule="auto"/>
        <w:rPr>
          <w:color w:val="000000" w:themeColor="text1"/>
        </w:rPr>
      </w:pPr>
    </w:p>
    <w:p w14:paraId="7C1B5400" w14:textId="77777777" w:rsidR="00E633A9" w:rsidRPr="00073CFE" w:rsidRDefault="00E633A9">
      <w:pPr>
        <w:spacing w:after="160" w:line="259" w:lineRule="auto"/>
        <w:rPr>
          <w:color w:val="000000" w:themeColor="text1"/>
        </w:rPr>
      </w:pPr>
    </w:p>
    <w:p w14:paraId="3F728B19" w14:textId="77777777" w:rsidR="00E633A9" w:rsidRPr="00073CFE" w:rsidRDefault="00E633A9">
      <w:pPr>
        <w:spacing w:after="160" w:line="259" w:lineRule="auto"/>
        <w:rPr>
          <w:color w:val="000000" w:themeColor="text1"/>
        </w:rPr>
      </w:pPr>
    </w:p>
    <w:p w14:paraId="284F04BE" w14:textId="77777777" w:rsidR="00E633A9" w:rsidRPr="00073CFE" w:rsidRDefault="00E633A9">
      <w:pPr>
        <w:spacing w:after="160" w:line="259" w:lineRule="auto"/>
        <w:rPr>
          <w:color w:val="000000" w:themeColor="text1"/>
        </w:rPr>
      </w:pPr>
    </w:p>
    <w:p w14:paraId="7A75AB83" w14:textId="77777777" w:rsidR="00E633A9" w:rsidRPr="00073CFE" w:rsidRDefault="00E633A9">
      <w:pPr>
        <w:spacing w:after="160" w:line="259" w:lineRule="auto"/>
        <w:rPr>
          <w:color w:val="000000" w:themeColor="text1"/>
        </w:rPr>
      </w:pPr>
    </w:p>
    <w:p w14:paraId="0F41AD2A" w14:textId="77777777" w:rsidR="00E633A9" w:rsidRPr="00073CFE" w:rsidRDefault="00E633A9">
      <w:pPr>
        <w:spacing w:after="160" w:line="259" w:lineRule="auto"/>
        <w:rPr>
          <w:color w:val="000000" w:themeColor="text1"/>
        </w:rPr>
      </w:pPr>
    </w:p>
    <w:p w14:paraId="659CDF60" w14:textId="77777777" w:rsidR="00077A33" w:rsidRPr="00073CFE" w:rsidRDefault="00077A33">
      <w:pPr>
        <w:spacing w:after="160" w:line="259" w:lineRule="auto"/>
        <w:rPr>
          <w:color w:val="000000" w:themeColor="text1"/>
        </w:rPr>
      </w:pPr>
    </w:p>
    <w:p w14:paraId="4E324BC7" w14:textId="77777777" w:rsidR="00077A33" w:rsidRPr="00073CFE" w:rsidRDefault="00077A33">
      <w:pPr>
        <w:spacing w:after="160" w:line="259" w:lineRule="auto"/>
        <w:rPr>
          <w:color w:val="000000" w:themeColor="text1"/>
        </w:rPr>
      </w:pPr>
    </w:p>
    <w:p w14:paraId="7A91EC54" w14:textId="77777777" w:rsidR="007E2BA4" w:rsidRPr="00073CFE" w:rsidRDefault="007E2BA4">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2BA4" w:rsidRPr="00073CFE" w14:paraId="49C2E2F8" w14:textId="77777777" w:rsidTr="00240DC4">
        <w:tc>
          <w:tcPr>
            <w:tcW w:w="9855" w:type="dxa"/>
            <w:gridSpan w:val="8"/>
            <w:tcBorders>
              <w:bottom w:val="double" w:sz="4" w:space="0" w:color="auto"/>
            </w:tcBorders>
            <w:shd w:val="clear" w:color="auto" w:fill="BDD6EE"/>
          </w:tcPr>
          <w:p w14:paraId="4B2446F4" w14:textId="77777777" w:rsidR="007E2BA4" w:rsidRPr="00073CFE" w:rsidRDefault="007E2BA4" w:rsidP="00240D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E2BA4" w:rsidRPr="00073CFE" w14:paraId="7F386A63" w14:textId="77777777" w:rsidTr="00240DC4">
        <w:tc>
          <w:tcPr>
            <w:tcW w:w="3086" w:type="dxa"/>
            <w:tcBorders>
              <w:top w:val="double" w:sz="4" w:space="0" w:color="auto"/>
            </w:tcBorders>
            <w:shd w:val="clear" w:color="auto" w:fill="F7CAAC"/>
          </w:tcPr>
          <w:p w14:paraId="548A2640" w14:textId="77777777" w:rsidR="007E2BA4" w:rsidRPr="00073CFE" w:rsidRDefault="007E2BA4" w:rsidP="00240D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2EA3D24" w14:textId="77777777" w:rsidR="007E2BA4" w:rsidRPr="00073CFE" w:rsidRDefault="007E2BA4" w:rsidP="00240DC4">
            <w:pPr>
              <w:jc w:val="both"/>
              <w:rPr>
                <w:color w:val="000000" w:themeColor="text1"/>
              </w:rPr>
            </w:pPr>
            <w:r w:rsidRPr="00073CFE">
              <w:rPr>
                <w:color w:val="000000" w:themeColor="text1"/>
              </w:rPr>
              <w:t>Public Finance</w:t>
            </w:r>
          </w:p>
        </w:tc>
      </w:tr>
      <w:tr w:rsidR="007E2BA4" w:rsidRPr="00073CFE" w14:paraId="3619ADC1" w14:textId="77777777" w:rsidTr="00240DC4">
        <w:trPr>
          <w:trHeight w:val="249"/>
        </w:trPr>
        <w:tc>
          <w:tcPr>
            <w:tcW w:w="3086" w:type="dxa"/>
            <w:shd w:val="clear" w:color="auto" w:fill="F7CAAC"/>
          </w:tcPr>
          <w:p w14:paraId="32564FC7" w14:textId="77777777" w:rsidR="007E2BA4" w:rsidRPr="00073CFE" w:rsidRDefault="007E2BA4" w:rsidP="00240DC4">
            <w:pPr>
              <w:jc w:val="both"/>
              <w:rPr>
                <w:b/>
                <w:color w:val="000000" w:themeColor="text1"/>
              </w:rPr>
            </w:pPr>
            <w:r w:rsidRPr="00073CFE">
              <w:rPr>
                <w:b/>
                <w:color w:val="000000" w:themeColor="text1"/>
              </w:rPr>
              <w:t>Typ předmětu</w:t>
            </w:r>
          </w:p>
        </w:tc>
        <w:tc>
          <w:tcPr>
            <w:tcW w:w="3406" w:type="dxa"/>
            <w:gridSpan w:val="4"/>
          </w:tcPr>
          <w:p w14:paraId="343F49DA" w14:textId="77777777" w:rsidR="007E2BA4" w:rsidRPr="00073CFE" w:rsidRDefault="007E2BA4" w:rsidP="00240DC4">
            <w:pPr>
              <w:jc w:val="both"/>
              <w:rPr>
                <w:color w:val="000000" w:themeColor="text1"/>
              </w:rPr>
            </w:pPr>
            <w:r w:rsidRPr="00073CFE">
              <w:rPr>
                <w:color w:val="000000" w:themeColor="text1"/>
              </w:rPr>
              <w:t>povinný „PZ“</w:t>
            </w:r>
          </w:p>
        </w:tc>
        <w:tc>
          <w:tcPr>
            <w:tcW w:w="2695" w:type="dxa"/>
            <w:gridSpan w:val="2"/>
            <w:shd w:val="clear" w:color="auto" w:fill="F7CAAC"/>
          </w:tcPr>
          <w:p w14:paraId="7B0111C0" w14:textId="77777777" w:rsidR="007E2BA4" w:rsidRPr="00073CFE" w:rsidRDefault="007E2BA4" w:rsidP="00240DC4">
            <w:pPr>
              <w:jc w:val="both"/>
              <w:rPr>
                <w:color w:val="000000" w:themeColor="text1"/>
              </w:rPr>
            </w:pPr>
            <w:r w:rsidRPr="00073CFE">
              <w:rPr>
                <w:b/>
                <w:color w:val="000000" w:themeColor="text1"/>
              </w:rPr>
              <w:t>doporučený ročník / semestr</w:t>
            </w:r>
          </w:p>
        </w:tc>
        <w:tc>
          <w:tcPr>
            <w:tcW w:w="668" w:type="dxa"/>
          </w:tcPr>
          <w:p w14:paraId="7312DF9E" w14:textId="77777777" w:rsidR="007E2BA4" w:rsidRPr="00073CFE" w:rsidRDefault="007E2BA4" w:rsidP="00240DC4">
            <w:pPr>
              <w:jc w:val="both"/>
              <w:rPr>
                <w:color w:val="000000" w:themeColor="text1"/>
              </w:rPr>
            </w:pPr>
            <w:r w:rsidRPr="00073CFE">
              <w:rPr>
                <w:color w:val="000000" w:themeColor="text1"/>
              </w:rPr>
              <w:t>1/Z</w:t>
            </w:r>
          </w:p>
        </w:tc>
      </w:tr>
      <w:tr w:rsidR="007E2BA4" w:rsidRPr="00073CFE" w14:paraId="054F24FD" w14:textId="77777777" w:rsidTr="00240DC4">
        <w:tc>
          <w:tcPr>
            <w:tcW w:w="3086" w:type="dxa"/>
            <w:shd w:val="clear" w:color="auto" w:fill="F7CAAC"/>
          </w:tcPr>
          <w:p w14:paraId="122B9A9C" w14:textId="77777777" w:rsidR="007E2BA4" w:rsidRPr="00073CFE" w:rsidRDefault="007E2BA4" w:rsidP="00240DC4">
            <w:pPr>
              <w:jc w:val="both"/>
              <w:rPr>
                <w:b/>
                <w:color w:val="000000" w:themeColor="text1"/>
              </w:rPr>
            </w:pPr>
            <w:r w:rsidRPr="00073CFE">
              <w:rPr>
                <w:b/>
                <w:color w:val="000000" w:themeColor="text1"/>
              </w:rPr>
              <w:t>Rozsah studijního předmětu</w:t>
            </w:r>
          </w:p>
        </w:tc>
        <w:tc>
          <w:tcPr>
            <w:tcW w:w="1701" w:type="dxa"/>
            <w:gridSpan w:val="2"/>
          </w:tcPr>
          <w:p w14:paraId="2DD70FD1" w14:textId="77777777" w:rsidR="007E2BA4" w:rsidRPr="00073CFE" w:rsidRDefault="007E2BA4" w:rsidP="00240DC4">
            <w:pPr>
              <w:jc w:val="both"/>
              <w:rPr>
                <w:color w:val="000000" w:themeColor="text1"/>
              </w:rPr>
            </w:pPr>
            <w:r w:rsidRPr="00073CFE">
              <w:rPr>
                <w:color w:val="000000" w:themeColor="text1"/>
              </w:rPr>
              <w:t>26p + 13s</w:t>
            </w:r>
          </w:p>
        </w:tc>
        <w:tc>
          <w:tcPr>
            <w:tcW w:w="889" w:type="dxa"/>
            <w:shd w:val="clear" w:color="auto" w:fill="F7CAAC"/>
          </w:tcPr>
          <w:p w14:paraId="2E8680CB" w14:textId="77777777" w:rsidR="007E2BA4" w:rsidRPr="00073CFE" w:rsidRDefault="007E2BA4" w:rsidP="00240DC4">
            <w:pPr>
              <w:jc w:val="both"/>
              <w:rPr>
                <w:b/>
                <w:color w:val="000000" w:themeColor="text1"/>
              </w:rPr>
            </w:pPr>
            <w:r w:rsidRPr="00073CFE">
              <w:rPr>
                <w:b/>
                <w:color w:val="000000" w:themeColor="text1"/>
              </w:rPr>
              <w:t xml:space="preserve">hod. </w:t>
            </w:r>
          </w:p>
        </w:tc>
        <w:tc>
          <w:tcPr>
            <w:tcW w:w="816" w:type="dxa"/>
          </w:tcPr>
          <w:p w14:paraId="7907CA9A" w14:textId="77777777" w:rsidR="007E2BA4" w:rsidRPr="00073CFE" w:rsidRDefault="007E2BA4" w:rsidP="00240DC4">
            <w:pPr>
              <w:jc w:val="both"/>
              <w:rPr>
                <w:color w:val="000000" w:themeColor="text1"/>
              </w:rPr>
            </w:pPr>
            <w:r w:rsidRPr="00073CFE">
              <w:rPr>
                <w:color w:val="000000" w:themeColor="text1"/>
              </w:rPr>
              <w:t>39</w:t>
            </w:r>
          </w:p>
        </w:tc>
        <w:tc>
          <w:tcPr>
            <w:tcW w:w="2156" w:type="dxa"/>
            <w:shd w:val="clear" w:color="auto" w:fill="F7CAAC"/>
          </w:tcPr>
          <w:p w14:paraId="3AF47480" w14:textId="77777777" w:rsidR="007E2BA4" w:rsidRPr="00073CFE" w:rsidRDefault="007E2BA4" w:rsidP="00240DC4">
            <w:pPr>
              <w:jc w:val="both"/>
              <w:rPr>
                <w:b/>
                <w:color w:val="000000" w:themeColor="text1"/>
              </w:rPr>
            </w:pPr>
            <w:r w:rsidRPr="00073CFE">
              <w:rPr>
                <w:b/>
                <w:color w:val="000000" w:themeColor="text1"/>
              </w:rPr>
              <w:t>kreditů</w:t>
            </w:r>
          </w:p>
        </w:tc>
        <w:tc>
          <w:tcPr>
            <w:tcW w:w="1207" w:type="dxa"/>
            <w:gridSpan w:val="2"/>
          </w:tcPr>
          <w:p w14:paraId="4F262465" w14:textId="77777777" w:rsidR="007E2BA4" w:rsidRPr="00073CFE" w:rsidRDefault="007E2BA4" w:rsidP="00240DC4">
            <w:pPr>
              <w:jc w:val="both"/>
              <w:rPr>
                <w:color w:val="000000" w:themeColor="text1"/>
              </w:rPr>
            </w:pPr>
            <w:r w:rsidRPr="00073CFE">
              <w:rPr>
                <w:color w:val="000000" w:themeColor="text1"/>
              </w:rPr>
              <w:t>4</w:t>
            </w:r>
          </w:p>
        </w:tc>
      </w:tr>
      <w:tr w:rsidR="007E2BA4" w:rsidRPr="00073CFE" w14:paraId="3A1C559D" w14:textId="77777777" w:rsidTr="00240DC4">
        <w:tc>
          <w:tcPr>
            <w:tcW w:w="3086" w:type="dxa"/>
            <w:shd w:val="clear" w:color="auto" w:fill="F7CAAC"/>
          </w:tcPr>
          <w:p w14:paraId="484ABFC6" w14:textId="77777777" w:rsidR="007E2BA4" w:rsidRPr="00073CFE" w:rsidRDefault="007E2BA4" w:rsidP="00240DC4">
            <w:pPr>
              <w:jc w:val="both"/>
              <w:rPr>
                <w:b/>
                <w:color w:val="000000" w:themeColor="text1"/>
              </w:rPr>
            </w:pPr>
            <w:r w:rsidRPr="00073CFE">
              <w:rPr>
                <w:b/>
                <w:color w:val="000000" w:themeColor="text1"/>
              </w:rPr>
              <w:t>Prerekvizity, korekvizity, ekvivalence</w:t>
            </w:r>
          </w:p>
        </w:tc>
        <w:tc>
          <w:tcPr>
            <w:tcW w:w="6769" w:type="dxa"/>
            <w:gridSpan w:val="7"/>
          </w:tcPr>
          <w:p w14:paraId="76ABDBCE" w14:textId="77777777" w:rsidR="007E2BA4" w:rsidRPr="00073CFE" w:rsidRDefault="007E2BA4" w:rsidP="00240DC4">
            <w:pPr>
              <w:jc w:val="both"/>
              <w:rPr>
                <w:color w:val="000000" w:themeColor="text1"/>
              </w:rPr>
            </w:pPr>
          </w:p>
        </w:tc>
      </w:tr>
      <w:tr w:rsidR="007E2BA4" w:rsidRPr="00073CFE" w14:paraId="33B0D022" w14:textId="77777777" w:rsidTr="00240DC4">
        <w:tc>
          <w:tcPr>
            <w:tcW w:w="3086" w:type="dxa"/>
            <w:shd w:val="clear" w:color="auto" w:fill="F7CAAC"/>
          </w:tcPr>
          <w:p w14:paraId="6C0D318A" w14:textId="77777777" w:rsidR="007E2BA4" w:rsidRPr="00073CFE" w:rsidRDefault="007E2BA4" w:rsidP="00240DC4">
            <w:pPr>
              <w:jc w:val="both"/>
              <w:rPr>
                <w:b/>
                <w:color w:val="000000" w:themeColor="text1"/>
              </w:rPr>
            </w:pPr>
            <w:r w:rsidRPr="00073CFE">
              <w:rPr>
                <w:b/>
                <w:color w:val="000000" w:themeColor="text1"/>
              </w:rPr>
              <w:t>Způsob ověření studijních výsledků</w:t>
            </w:r>
          </w:p>
        </w:tc>
        <w:tc>
          <w:tcPr>
            <w:tcW w:w="3406" w:type="dxa"/>
            <w:gridSpan w:val="4"/>
          </w:tcPr>
          <w:p w14:paraId="51325C3D" w14:textId="77777777" w:rsidR="007E2BA4" w:rsidRPr="00073CFE" w:rsidRDefault="007E2BA4" w:rsidP="00240DC4">
            <w:pPr>
              <w:jc w:val="both"/>
              <w:rPr>
                <w:color w:val="000000" w:themeColor="text1"/>
              </w:rPr>
            </w:pPr>
            <w:r w:rsidRPr="00073CFE">
              <w:rPr>
                <w:color w:val="000000" w:themeColor="text1"/>
              </w:rPr>
              <w:t>zápočet, zkouška</w:t>
            </w:r>
          </w:p>
        </w:tc>
        <w:tc>
          <w:tcPr>
            <w:tcW w:w="2156" w:type="dxa"/>
            <w:shd w:val="clear" w:color="auto" w:fill="F7CAAC"/>
          </w:tcPr>
          <w:p w14:paraId="14097996" w14:textId="77777777" w:rsidR="007E2BA4" w:rsidRPr="00073CFE" w:rsidRDefault="007E2BA4" w:rsidP="00240DC4">
            <w:pPr>
              <w:jc w:val="both"/>
              <w:rPr>
                <w:b/>
                <w:color w:val="000000" w:themeColor="text1"/>
              </w:rPr>
            </w:pPr>
            <w:r w:rsidRPr="00073CFE">
              <w:rPr>
                <w:b/>
                <w:color w:val="000000" w:themeColor="text1"/>
              </w:rPr>
              <w:t>Forma výuky</w:t>
            </w:r>
          </w:p>
        </w:tc>
        <w:tc>
          <w:tcPr>
            <w:tcW w:w="1207" w:type="dxa"/>
            <w:gridSpan w:val="2"/>
          </w:tcPr>
          <w:p w14:paraId="4A8A38C6" w14:textId="77777777" w:rsidR="007E2BA4" w:rsidRPr="00073CFE" w:rsidRDefault="007E2BA4" w:rsidP="00240DC4">
            <w:pPr>
              <w:jc w:val="both"/>
              <w:rPr>
                <w:color w:val="000000" w:themeColor="text1"/>
              </w:rPr>
            </w:pPr>
            <w:r w:rsidRPr="00073CFE">
              <w:rPr>
                <w:color w:val="000000" w:themeColor="text1"/>
              </w:rPr>
              <w:t>přednáška, seminář</w:t>
            </w:r>
          </w:p>
        </w:tc>
      </w:tr>
      <w:tr w:rsidR="007E2BA4" w:rsidRPr="00073CFE" w14:paraId="63285F69" w14:textId="77777777" w:rsidTr="00240DC4">
        <w:tc>
          <w:tcPr>
            <w:tcW w:w="3086" w:type="dxa"/>
            <w:shd w:val="clear" w:color="auto" w:fill="F7CAAC"/>
          </w:tcPr>
          <w:p w14:paraId="212D77C7" w14:textId="77777777" w:rsidR="007E2BA4" w:rsidRPr="00073CFE" w:rsidRDefault="007E2BA4" w:rsidP="00240D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858D572" w14:textId="77777777" w:rsidR="007E2BA4" w:rsidRPr="00073CFE" w:rsidRDefault="007E2BA4" w:rsidP="00240DC4">
            <w:pPr>
              <w:jc w:val="both"/>
              <w:rPr>
                <w:color w:val="000000" w:themeColor="text1"/>
              </w:rPr>
            </w:pPr>
            <w:r w:rsidRPr="00073CFE">
              <w:rPr>
                <w:color w:val="000000" w:themeColor="text1"/>
              </w:rPr>
              <w:t>Způsob zakončení předmětu – zápočet, zkouška</w:t>
            </w:r>
          </w:p>
          <w:p w14:paraId="3301738C" w14:textId="77777777" w:rsidR="007E2BA4" w:rsidRPr="00073CFE" w:rsidRDefault="007E2BA4" w:rsidP="00240DC4">
            <w:pPr>
              <w:jc w:val="both"/>
              <w:rPr>
                <w:color w:val="000000" w:themeColor="text1"/>
              </w:rPr>
            </w:pPr>
            <w:r w:rsidRPr="00073CFE">
              <w:rPr>
                <w:color w:val="000000" w:themeColor="text1"/>
              </w:rPr>
              <w:t>Požadavky k zápočtu: aktivní účast na seminářích (minimálně 80% přítomnost); aktivní využití e-learningového systému Moodle; vypracování seminární práce (finanční analýza vybrané obce).</w:t>
            </w:r>
          </w:p>
          <w:p w14:paraId="59BA825F" w14:textId="77777777" w:rsidR="007E2BA4" w:rsidRPr="00073CFE" w:rsidRDefault="007E2BA4" w:rsidP="00240DC4">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7E2BA4" w:rsidRPr="00073CFE" w14:paraId="3E3D3990" w14:textId="77777777" w:rsidTr="00240DC4">
        <w:trPr>
          <w:trHeight w:val="56"/>
        </w:trPr>
        <w:tc>
          <w:tcPr>
            <w:tcW w:w="9855" w:type="dxa"/>
            <w:gridSpan w:val="8"/>
            <w:tcBorders>
              <w:top w:val="nil"/>
            </w:tcBorders>
          </w:tcPr>
          <w:p w14:paraId="1EE12460" w14:textId="77777777" w:rsidR="007E2BA4" w:rsidRPr="00073CFE" w:rsidRDefault="007E2BA4" w:rsidP="00240DC4">
            <w:pPr>
              <w:jc w:val="both"/>
              <w:rPr>
                <w:color w:val="000000" w:themeColor="text1"/>
              </w:rPr>
            </w:pPr>
          </w:p>
        </w:tc>
      </w:tr>
      <w:tr w:rsidR="007E2BA4" w:rsidRPr="00073CFE" w14:paraId="1426F886" w14:textId="77777777" w:rsidTr="00240DC4">
        <w:trPr>
          <w:trHeight w:val="197"/>
        </w:trPr>
        <w:tc>
          <w:tcPr>
            <w:tcW w:w="3086" w:type="dxa"/>
            <w:tcBorders>
              <w:top w:val="nil"/>
            </w:tcBorders>
            <w:shd w:val="clear" w:color="auto" w:fill="F7CAAC"/>
          </w:tcPr>
          <w:p w14:paraId="4DD6161D" w14:textId="77777777" w:rsidR="007E2BA4" w:rsidRPr="00073CFE" w:rsidRDefault="007E2BA4" w:rsidP="00240DC4">
            <w:pPr>
              <w:jc w:val="both"/>
              <w:rPr>
                <w:b/>
                <w:color w:val="000000" w:themeColor="text1"/>
              </w:rPr>
            </w:pPr>
            <w:r w:rsidRPr="00073CFE">
              <w:rPr>
                <w:b/>
                <w:color w:val="000000" w:themeColor="text1"/>
              </w:rPr>
              <w:t>Garant předmětu</w:t>
            </w:r>
          </w:p>
        </w:tc>
        <w:tc>
          <w:tcPr>
            <w:tcW w:w="6769" w:type="dxa"/>
            <w:gridSpan w:val="7"/>
            <w:tcBorders>
              <w:top w:val="nil"/>
            </w:tcBorders>
          </w:tcPr>
          <w:p w14:paraId="291B3758" w14:textId="77777777" w:rsidR="007E2BA4" w:rsidRPr="00073CFE" w:rsidRDefault="007E2BA4" w:rsidP="00240DC4">
            <w:pPr>
              <w:jc w:val="both"/>
              <w:rPr>
                <w:color w:val="000000" w:themeColor="text1"/>
              </w:rPr>
            </w:pPr>
            <w:r w:rsidRPr="00073CFE">
              <w:rPr>
                <w:color w:val="000000" w:themeColor="text1"/>
              </w:rPr>
              <w:t>Ing. Eliška Kozubíková, Ph.D.</w:t>
            </w:r>
          </w:p>
        </w:tc>
      </w:tr>
      <w:tr w:rsidR="007E2BA4" w:rsidRPr="00073CFE" w14:paraId="446BAA64" w14:textId="77777777" w:rsidTr="00240DC4">
        <w:trPr>
          <w:trHeight w:val="243"/>
        </w:trPr>
        <w:tc>
          <w:tcPr>
            <w:tcW w:w="3086" w:type="dxa"/>
            <w:tcBorders>
              <w:top w:val="nil"/>
            </w:tcBorders>
            <w:shd w:val="clear" w:color="auto" w:fill="F7CAAC"/>
          </w:tcPr>
          <w:p w14:paraId="3618E015" w14:textId="77777777" w:rsidR="007E2BA4" w:rsidRPr="00073CFE" w:rsidRDefault="007E2BA4" w:rsidP="00240D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3595054" w14:textId="77777777" w:rsidR="007E2BA4" w:rsidRPr="00073CFE" w:rsidRDefault="007E2BA4" w:rsidP="00240DC4">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7E2BA4" w:rsidRPr="00073CFE" w14:paraId="71CA9747" w14:textId="77777777" w:rsidTr="00240DC4">
        <w:tc>
          <w:tcPr>
            <w:tcW w:w="3086" w:type="dxa"/>
            <w:shd w:val="clear" w:color="auto" w:fill="F7CAAC"/>
          </w:tcPr>
          <w:p w14:paraId="71748C2D" w14:textId="77777777" w:rsidR="007E2BA4" w:rsidRPr="00073CFE" w:rsidRDefault="007E2BA4" w:rsidP="00240DC4">
            <w:pPr>
              <w:jc w:val="both"/>
              <w:rPr>
                <w:b/>
                <w:color w:val="000000" w:themeColor="text1"/>
              </w:rPr>
            </w:pPr>
            <w:r w:rsidRPr="00073CFE">
              <w:rPr>
                <w:b/>
                <w:color w:val="000000" w:themeColor="text1"/>
              </w:rPr>
              <w:t>Vyučující</w:t>
            </w:r>
          </w:p>
        </w:tc>
        <w:tc>
          <w:tcPr>
            <w:tcW w:w="6769" w:type="dxa"/>
            <w:gridSpan w:val="7"/>
            <w:tcBorders>
              <w:bottom w:val="nil"/>
            </w:tcBorders>
          </w:tcPr>
          <w:p w14:paraId="1F328FFD" w14:textId="77777777" w:rsidR="007E2BA4" w:rsidRPr="00073CFE" w:rsidRDefault="007E2BA4" w:rsidP="00240DC4">
            <w:pPr>
              <w:jc w:val="both"/>
              <w:rPr>
                <w:color w:val="000000" w:themeColor="text1"/>
              </w:rPr>
            </w:pPr>
            <w:r w:rsidRPr="00073CFE">
              <w:rPr>
                <w:color w:val="000000" w:themeColor="text1"/>
              </w:rPr>
              <w:t>Ing. Eliška Kozubíková, Ph.D. – přednášky (100%)</w:t>
            </w:r>
          </w:p>
        </w:tc>
      </w:tr>
      <w:tr w:rsidR="007E2BA4" w:rsidRPr="00073CFE" w14:paraId="24FAF7EE" w14:textId="77777777" w:rsidTr="00240DC4">
        <w:tc>
          <w:tcPr>
            <w:tcW w:w="3086" w:type="dxa"/>
            <w:shd w:val="clear" w:color="auto" w:fill="F7CAAC"/>
          </w:tcPr>
          <w:p w14:paraId="041A6BBE" w14:textId="77777777" w:rsidR="007E2BA4" w:rsidRPr="00073CFE" w:rsidRDefault="007E2BA4" w:rsidP="00240D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4A40FB3" w14:textId="77777777" w:rsidR="007E2BA4" w:rsidRPr="00073CFE" w:rsidRDefault="007E2BA4" w:rsidP="00240DC4">
            <w:pPr>
              <w:jc w:val="both"/>
              <w:rPr>
                <w:color w:val="000000" w:themeColor="text1"/>
              </w:rPr>
            </w:pPr>
          </w:p>
        </w:tc>
      </w:tr>
      <w:tr w:rsidR="007E2BA4" w:rsidRPr="00073CFE" w14:paraId="238AC598" w14:textId="77777777" w:rsidTr="00240DC4">
        <w:trPr>
          <w:trHeight w:val="3938"/>
        </w:trPr>
        <w:tc>
          <w:tcPr>
            <w:tcW w:w="9855" w:type="dxa"/>
            <w:gridSpan w:val="8"/>
            <w:tcBorders>
              <w:top w:val="nil"/>
              <w:bottom w:val="single" w:sz="12" w:space="0" w:color="auto"/>
            </w:tcBorders>
          </w:tcPr>
          <w:p w14:paraId="4B063E40" w14:textId="77777777" w:rsidR="007E2BA4" w:rsidRPr="00073CFE" w:rsidRDefault="007E2BA4" w:rsidP="00240DC4">
            <w:pPr>
              <w:jc w:val="both"/>
              <w:rPr>
                <w:color w:val="000000" w:themeColor="text1"/>
              </w:rPr>
            </w:pPr>
            <w:r w:rsidRPr="00073CFE">
              <w:rPr>
                <w:color w:val="000000" w:themeColor="text1"/>
              </w:rPr>
              <w:t>Cílem předmětu Veřejné finance je seznámit posluchače se základními pojmy teorie veřejných financí. Předmět je rozdělen do dvou bloků - v prvním bloku jsou představeny základní pojmy a teoretické přístupy v oblasti veřejných financí, pozornost je věnována ekonomické analýze veřejných statků, aspektům veřejné volby, teoretickému vymezení problematiky rozpočtování a odlišnosti veřejných a soukromých rozpočtů. V rámci druhého bloku jsou dosavadní poznatky aplikovány na situaci v České republice - studenti jsou podrobně seznámeni s rozpočtovou soustavou v České republice, s problematikou fiskální nerovnováhy a mezinárodních veřejných financí. Výuka se rovněž zaměřuje na současné trendy v oblasti veřejných financí a problematiku daňových teorií a sociálního zabezpečení. Součástí předmětu je rovněž téma podpory soukromých aktivit z prostředků veřejných rozpočtů.</w:t>
            </w:r>
          </w:p>
          <w:p w14:paraId="498F0074"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Úvod do teorie veřejných financí.</w:t>
            </w:r>
          </w:p>
          <w:p w14:paraId="0E114EDD"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Veřejné statky a jejich ekonomická analýza.</w:t>
            </w:r>
          </w:p>
          <w:p w14:paraId="490B3D44"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Veřejná volba. </w:t>
            </w:r>
          </w:p>
          <w:p w14:paraId="4F3A3065"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Rozpočtová soustava, veřejné výdaje a veřejné příjmy. </w:t>
            </w:r>
          </w:p>
          <w:p w14:paraId="065F729A"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Fiskální federalismus.</w:t>
            </w:r>
          </w:p>
          <w:p w14:paraId="16BC449B"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Daňové teorie.</w:t>
            </w:r>
          </w:p>
          <w:p w14:paraId="4FA0ACCC"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Sociální zabezpečení. </w:t>
            </w:r>
          </w:p>
          <w:p w14:paraId="6211FAAE"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Veřejný rozpočet a přístupy k rozpočtování ve veřejném sektoru.</w:t>
            </w:r>
          </w:p>
          <w:p w14:paraId="66CAC69E"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Rozpočtová soustava ČR - rozpočtový proces, rozpočtová skladba, rozpočtové určení daní. </w:t>
            </w:r>
          </w:p>
          <w:p w14:paraId="0C327A56"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Rozpočtová soustava ČR - státní rozpočet ČR, územní rozpočty, mimorozpočtové fondy.</w:t>
            </w:r>
          </w:p>
          <w:p w14:paraId="078BEE0B"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Fiskální nerovnováha.</w:t>
            </w:r>
          </w:p>
          <w:p w14:paraId="1E37C356"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Fiskální politika.</w:t>
            </w:r>
          </w:p>
          <w:p w14:paraId="5C4D7B94" w14:textId="77777777" w:rsidR="007E2BA4" w:rsidRPr="00073CFE" w:rsidRDefault="007E2BA4" w:rsidP="00896B4C">
            <w:pPr>
              <w:numPr>
                <w:ilvl w:val="0"/>
                <w:numId w:val="52"/>
              </w:numPr>
              <w:contextualSpacing/>
              <w:jc w:val="both"/>
              <w:rPr>
                <w:rFonts w:eastAsia="Calibri"/>
                <w:color w:val="000000" w:themeColor="text1"/>
                <w:lang w:eastAsia="en-US"/>
              </w:rPr>
            </w:pPr>
            <w:r w:rsidRPr="00073CFE">
              <w:rPr>
                <w:color w:val="000000" w:themeColor="text1"/>
              </w:rPr>
              <w:t>Mezinárodní veřejné finance, hospodaření Evropské unie.</w:t>
            </w:r>
          </w:p>
        </w:tc>
      </w:tr>
      <w:tr w:rsidR="007E2BA4" w:rsidRPr="00073CFE" w14:paraId="3FEB8D2E" w14:textId="77777777" w:rsidTr="00240DC4">
        <w:trPr>
          <w:trHeight w:val="265"/>
        </w:trPr>
        <w:tc>
          <w:tcPr>
            <w:tcW w:w="3653" w:type="dxa"/>
            <w:gridSpan w:val="2"/>
            <w:tcBorders>
              <w:top w:val="nil"/>
            </w:tcBorders>
            <w:shd w:val="clear" w:color="auto" w:fill="F7CAAC"/>
          </w:tcPr>
          <w:p w14:paraId="1DCB101E" w14:textId="77777777" w:rsidR="007E2BA4" w:rsidRPr="00073CFE" w:rsidRDefault="007E2BA4" w:rsidP="00240D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23615B5" w14:textId="77777777" w:rsidR="007E2BA4" w:rsidRPr="00073CFE" w:rsidRDefault="007E2BA4" w:rsidP="00240DC4">
            <w:pPr>
              <w:jc w:val="both"/>
              <w:rPr>
                <w:color w:val="000000" w:themeColor="text1"/>
              </w:rPr>
            </w:pPr>
          </w:p>
        </w:tc>
      </w:tr>
      <w:tr w:rsidR="007E2BA4" w:rsidRPr="00073CFE" w14:paraId="098A9036" w14:textId="77777777" w:rsidTr="00240DC4">
        <w:trPr>
          <w:trHeight w:val="1497"/>
        </w:trPr>
        <w:tc>
          <w:tcPr>
            <w:tcW w:w="9855" w:type="dxa"/>
            <w:gridSpan w:val="8"/>
            <w:tcBorders>
              <w:top w:val="nil"/>
            </w:tcBorders>
          </w:tcPr>
          <w:p w14:paraId="4A94020A" w14:textId="77777777" w:rsidR="007E2BA4" w:rsidRPr="00073CFE" w:rsidRDefault="007E2BA4" w:rsidP="00240DC4">
            <w:pPr>
              <w:jc w:val="both"/>
              <w:rPr>
                <w:b/>
                <w:color w:val="000000" w:themeColor="text1"/>
              </w:rPr>
            </w:pPr>
            <w:r w:rsidRPr="00073CFE">
              <w:rPr>
                <w:b/>
                <w:color w:val="000000" w:themeColor="text1"/>
              </w:rPr>
              <w:t>Povinná literatura</w:t>
            </w:r>
          </w:p>
          <w:p w14:paraId="2B1F1BCA" w14:textId="77777777" w:rsidR="007E2BA4" w:rsidRPr="00073CFE" w:rsidRDefault="007E2BA4" w:rsidP="00240DC4">
            <w:pPr>
              <w:jc w:val="both"/>
              <w:rPr>
                <w:color w:val="000000" w:themeColor="text1"/>
              </w:rPr>
            </w:pPr>
            <w:r w:rsidRPr="00073CFE">
              <w:rPr>
                <w:color w:val="000000" w:themeColor="text1"/>
              </w:rPr>
              <w:t xml:space="preserve">ROSEN, Harvey S., Ted GAYER a Abdülkadir CIVAN. </w:t>
            </w:r>
            <w:r w:rsidRPr="00073CFE">
              <w:rPr>
                <w:i/>
                <w:color w:val="000000" w:themeColor="text1"/>
              </w:rPr>
              <w:t>Public finance</w:t>
            </w:r>
            <w:r w:rsidRPr="00073CFE">
              <w:rPr>
                <w:color w:val="000000" w:themeColor="text1"/>
              </w:rPr>
              <w:t>. Tenth edition. Maidenhead: McGraw-Hill Education, 2014, xxii, 588 s. McGraw-Hill series in economics. ISBN 9780077154691.</w:t>
            </w:r>
          </w:p>
          <w:p w14:paraId="6379EC46" w14:textId="77777777" w:rsidR="007E2BA4" w:rsidRPr="00073CFE" w:rsidRDefault="007E2BA4" w:rsidP="00240DC4">
            <w:pPr>
              <w:jc w:val="both"/>
              <w:rPr>
                <w:color w:val="000000" w:themeColor="text1"/>
              </w:rPr>
            </w:pPr>
            <w:r w:rsidRPr="00073CFE">
              <w:rPr>
                <w:color w:val="000000" w:themeColor="text1"/>
              </w:rPr>
              <w:t xml:space="preserve">STIGLITZ, Joseph E. a Jay K. ROSENGARD. </w:t>
            </w:r>
            <w:r w:rsidRPr="00073CFE">
              <w:rPr>
                <w:i/>
                <w:color w:val="000000" w:themeColor="text1"/>
              </w:rPr>
              <w:t>Economics of the Public Sector</w:t>
            </w:r>
            <w:r w:rsidRPr="00073CFE">
              <w:rPr>
                <w:color w:val="000000" w:themeColor="text1"/>
              </w:rPr>
              <w:t>. 4th ed. New York: W.W. Norton&amp;Company Inc., 2015. ISBN 978-0-393-92522-7.</w:t>
            </w:r>
          </w:p>
          <w:p w14:paraId="576A15BE" w14:textId="77777777" w:rsidR="00765E19" w:rsidRDefault="00765E19" w:rsidP="00240DC4">
            <w:pPr>
              <w:jc w:val="both"/>
            </w:pPr>
            <w:r w:rsidRPr="00B246CF">
              <w:t xml:space="preserve">Studijní opory e-learningového kurzu na LMS Moodle dostupné na </w:t>
            </w:r>
            <w:hyperlink r:id="rId17" w:history="1">
              <w:r>
                <w:rPr>
                  <w:rStyle w:val="Hypertextovodkaz"/>
                </w:rPr>
                <w:t>https://moodle.utb.cz/login/index.php</w:t>
              </w:r>
            </w:hyperlink>
          </w:p>
          <w:p w14:paraId="1BD0EB79" w14:textId="77777777" w:rsidR="007E2BA4" w:rsidRPr="00073CFE" w:rsidRDefault="007E2BA4" w:rsidP="00240DC4">
            <w:pPr>
              <w:jc w:val="both"/>
              <w:rPr>
                <w:b/>
                <w:color w:val="000000" w:themeColor="text1"/>
              </w:rPr>
            </w:pPr>
            <w:r w:rsidRPr="00073CFE">
              <w:rPr>
                <w:b/>
                <w:color w:val="000000" w:themeColor="text1"/>
              </w:rPr>
              <w:t>Doporučená literatura</w:t>
            </w:r>
          </w:p>
          <w:p w14:paraId="38E64571" w14:textId="77777777" w:rsidR="007E2BA4" w:rsidRPr="00073CFE" w:rsidRDefault="007E2BA4" w:rsidP="00240DC4">
            <w:pPr>
              <w:jc w:val="both"/>
              <w:rPr>
                <w:color w:val="000000" w:themeColor="text1"/>
              </w:rPr>
            </w:pPr>
            <w:r w:rsidRPr="00073CFE">
              <w:rPr>
                <w:color w:val="000000" w:themeColor="text1"/>
              </w:rPr>
              <w:t xml:space="preserve">GRUBER, Jonathan. </w:t>
            </w:r>
            <w:r w:rsidRPr="00073CFE">
              <w:rPr>
                <w:i/>
                <w:color w:val="000000" w:themeColor="text1"/>
              </w:rPr>
              <w:t>Public finance and public policy</w:t>
            </w:r>
            <w:r w:rsidRPr="00073CFE">
              <w:rPr>
                <w:color w:val="000000" w:themeColor="text1"/>
              </w:rPr>
              <w:t>. Sixth edition. New York: Worth publishers, 2019, 806 s. ISBN 9781319105259.</w:t>
            </w:r>
          </w:p>
          <w:p w14:paraId="7502DAA3" w14:textId="77777777" w:rsidR="007E2BA4" w:rsidRPr="00073CFE" w:rsidRDefault="007E2BA4" w:rsidP="007E2BA4">
            <w:pPr>
              <w:jc w:val="both"/>
              <w:rPr>
                <w:color w:val="000000" w:themeColor="text1"/>
              </w:rPr>
            </w:pPr>
            <w:r w:rsidRPr="00073CFE">
              <w:rPr>
                <w:color w:val="000000" w:themeColor="text1"/>
              </w:rPr>
              <w:t xml:space="preserve">LEE, Robert D., Ronald Wayne JOHNSON a Philip G. JOYCE. </w:t>
            </w:r>
            <w:r w:rsidRPr="00073CFE">
              <w:rPr>
                <w:i/>
                <w:color w:val="000000" w:themeColor="text1"/>
              </w:rPr>
              <w:t>Public budgeting systems</w:t>
            </w:r>
            <w:r w:rsidRPr="00073CFE">
              <w:rPr>
                <w:color w:val="000000" w:themeColor="text1"/>
              </w:rPr>
              <w:t>. Ninth edition. Burlington: Jones &amp; Bartlett Learning, 2013, 656 s. ISBN 9781449627904.</w:t>
            </w:r>
          </w:p>
        </w:tc>
      </w:tr>
      <w:tr w:rsidR="007E2BA4" w:rsidRPr="00073CFE" w14:paraId="415CBF15" w14:textId="77777777" w:rsidTr="00240D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CB17CC" w14:textId="77777777" w:rsidR="007E2BA4" w:rsidRPr="00073CFE" w:rsidRDefault="007E2BA4" w:rsidP="00240DC4">
            <w:pPr>
              <w:jc w:val="center"/>
              <w:rPr>
                <w:b/>
                <w:color w:val="000000" w:themeColor="text1"/>
              </w:rPr>
            </w:pPr>
            <w:r w:rsidRPr="00073CFE">
              <w:rPr>
                <w:b/>
                <w:color w:val="000000" w:themeColor="text1"/>
              </w:rPr>
              <w:t>Informace ke kombinované nebo distanční formě</w:t>
            </w:r>
          </w:p>
        </w:tc>
      </w:tr>
      <w:tr w:rsidR="007E2BA4" w:rsidRPr="00073CFE" w14:paraId="39062A57" w14:textId="77777777" w:rsidTr="00240DC4">
        <w:tc>
          <w:tcPr>
            <w:tcW w:w="4787" w:type="dxa"/>
            <w:gridSpan w:val="3"/>
            <w:tcBorders>
              <w:top w:val="single" w:sz="2" w:space="0" w:color="auto"/>
            </w:tcBorders>
            <w:shd w:val="clear" w:color="auto" w:fill="F7CAAC"/>
          </w:tcPr>
          <w:p w14:paraId="1E1B5788" w14:textId="77777777" w:rsidR="007E2BA4" w:rsidRPr="00073CFE" w:rsidRDefault="007E2BA4" w:rsidP="00240D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9F9BA26" w14:textId="77777777" w:rsidR="007E2BA4" w:rsidRPr="00073CFE" w:rsidRDefault="007E2BA4" w:rsidP="00240DC4">
            <w:pPr>
              <w:jc w:val="both"/>
              <w:rPr>
                <w:color w:val="000000" w:themeColor="text1"/>
              </w:rPr>
            </w:pPr>
          </w:p>
        </w:tc>
        <w:tc>
          <w:tcPr>
            <w:tcW w:w="4179" w:type="dxa"/>
            <w:gridSpan w:val="4"/>
            <w:tcBorders>
              <w:top w:val="single" w:sz="2" w:space="0" w:color="auto"/>
            </w:tcBorders>
            <w:shd w:val="clear" w:color="auto" w:fill="F7CAAC"/>
          </w:tcPr>
          <w:p w14:paraId="1C67110F" w14:textId="77777777" w:rsidR="007E2BA4" w:rsidRPr="00073CFE" w:rsidRDefault="007E2BA4" w:rsidP="00240DC4">
            <w:pPr>
              <w:jc w:val="both"/>
              <w:rPr>
                <w:b/>
                <w:color w:val="000000" w:themeColor="text1"/>
              </w:rPr>
            </w:pPr>
            <w:r w:rsidRPr="00073CFE">
              <w:rPr>
                <w:b/>
                <w:color w:val="000000" w:themeColor="text1"/>
              </w:rPr>
              <w:t xml:space="preserve">hodin </w:t>
            </w:r>
          </w:p>
        </w:tc>
      </w:tr>
      <w:tr w:rsidR="007E2BA4" w:rsidRPr="00073CFE" w14:paraId="744415C1" w14:textId="77777777" w:rsidTr="00240DC4">
        <w:tc>
          <w:tcPr>
            <w:tcW w:w="9855" w:type="dxa"/>
            <w:gridSpan w:val="8"/>
            <w:shd w:val="clear" w:color="auto" w:fill="F7CAAC"/>
          </w:tcPr>
          <w:p w14:paraId="3C9326CB" w14:textId="77777777" w:rsidR="007E2BA4" w:rsidRPr="00073CFE" w:rsidRDefault="007E2BA4" w:rsidP="00240DC4">
            <w:pPr>
              <w:jc w:val="both"/>
              <w:rPr>
                <w:b/>
                <w:color w:val="000000" w:themeColor="text1"/>
              </w:rPr>
            </w:pPr>
            <w:r w:rsidRPr="00073CFE">
              <w:rPr>
                <w:b/>
                <w:color w:val="000000" w:themeColor="text1"/>
              </w:rPr>
              <w:t>Informace o způsobu kontaktu s vyučujícím</w:t>
            </w:r>
          </w:p>
        </w:tc>
      </w:tr>
      <w:tr w:rsidR="007E2BA4" w:rsidRPr="00073CFE" w14:paraId="6AA1AA8D" w14:textId="77777777" w:rsidTr="00240DC4">
        <w:trPr>
          <w:trHeight w:val="612"/>
        </w:trPr>
        <w:tc>
          <w:tcPr>
            <w:tcW w:w="9855" w:type="dxa"/>
            <w:gridSpan w:val="8"/>
          </w:tcPr>
          <w:p w14:paraId="73038F69" w14:textId="77777777" w:rsidR="007E2BA4" w:rsidRPr="00073CFE" w:rsidRDefault="007E2BA4" w:rsidP="00240D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18C35B" w14:textId="77777777" w:rsidR="00077A33" w:rsidRPr="00073CFE" w:rsidRDefault="00077A33">
      <w:pPr>
        <w:spacing w:after="160" w:line="259" w:lineRule="auto"/>
        <w:rPr>
          <w:color w:val="000000" w:themeColor="text1"/>
        </w:rPr>
      </w:pPr>
    </w:p>
    <w:p w14:paraId="6C0B559E" w14:textId="77777777" w:rsidR="00077A33" w:rsidRPr="00073CFE" w:rsidRDefault="00077A33">
      <w:pPr>
        <w:spacing w:after="160" w:line="259" w:lineRule="auto"/>
        <w:rPr>
          <w:color w:val="000000" w:themeColor="text1"/>
        </w:rPr>
      </w:pPr>
    </w:p>
    <w:p w14:paraId="09E08D41" w14:textId="77777777" w:rsidR="00CC00B0" w:rsidRPr="00073CFE" w:rsidRDefault="00CC00B0">
      <w:pPr>
        <w:spacing w:after="160" w:line="259" w:lineRule="auto"/>
        <w:rPr>
          <w:color w:val="000000" w:themeColor="text1"/>
        </w:rPr>
      </w:pPr>
    </w:p>
    <w:p w14:paraId="0697BE06" w14:textId="77777777" w:rsidR="00CC00B0" w:rsidRPr="00073CFE" w:rsidRDefault="00CC00B0">
      <w:pPr>
        <w:spacing w:after="160" w:line="259" w:lineRule="auto"/>
        <w:rPr>
          <w:color w:val="000000" w:themeColor="text1"/>
        </w:rPr>
      </w:pPr>
    </w:p>
    <w:p w14:paraId="0661A3A1" w14:textId="77777777" w:rsidR="00CC00B0" w:rsidRPr="00073CFE" w:rsidRDefault="00CC00B0">
      <w:pPr>
        <w:spacing w:after="160" w:line="259" w:lineRule="auto"/>
        <w:rPr>
          <w:color w:val="000000" w:themeColor="text1"/>
        </w:rPr>
      </w:pPr>
    </w:p>
    <w:p w14:paraId="6ACF1AD9" w14:textId="77777777" w:rsidR="00CC00B0" w:rsidRPr="00073CFE" w:rsidRDefault="00CC00B0">
      <w:pPr>
        <w:spacing w:after="160" w:line="259" w:lineRule="auto"/>
        <w:rPr>
          <w:color w:val="000000" w:themeColor="text1"/>
        </w:rPr>
      </w:pPr>
    </w:p>
    <w:p w14:paraId="2645DBFD" w14:textId="77777777" w:rsidR="00CC00B0" w:rsidRPr="00073CFE" w:rsidRDefault="00CC00B0">
      <w:pPr>
        <w:spacing w:after="160" w:line="259" w:lineRule="auto"/>
        <w:rPr>
          <w:color w:val="000000" w:themeColor="text1"/>
        </w:rPr>
      </w:pPr>
    </w:p>
    <w:p w14:paraId="611534C7" w14:textId="77777777" w:rsidR="00CC00B0" w:rsidRPr="00073CFE" w:rsidRDefault="00CC00B0">
      <w:pPr>
        <w:spacing w:after="160" w:line="259" w:lineRule="auto"/>
        <w:rPr>
          <w:color w:val="000000" w:themeColor="text1"/>
        </w:rPr>
      </w:pPr>
    </w:p>
    <w:p w14:paraId="05969528" w14:textId="77777777" w:rsidR="00CC00B0" w:rsidRPr="00073CFE" w:rsidRDefault="00CC00B0">
      <w:pPr>
        <w:spacing w:after="160" w:line="259" w:lineRule="auto"/>
        <w:rPr>
          <w:color w:val="000000" w:themeColor="text1"/>
        </w:rPr>
      </w:pPr>
    </w:p>
    <w:p w14:paraId="7CE4D15B" w14:textId="77777777" w:rsidR="00CC00B0" w:rsidRPr="00073CFE" w:rsidRDefault="00CC00B0">
      <w:pPr>
        <w:spacing w:after="160" w:line="259" w:lineRule="auto"/>
        <w:rPr>
          <w:color w:val="000000" w:themeColor="text1"/>
        </w:rPr>
      </w:pPr>
    </w:p>
    <w:p w14:paraId="7140883E" w14:textId="77777777" w:rsidR="00CC00B0" w:rsidRPr="00073CFE" w:rsidRDefault="00CC00B0">
      <w:pPr>
        <w:spacing w:after="160" w:line="259" w:lineRule="auto"/>
        <w:rPr>
          <w:color w:val="000000" w:themeColor="text1"/>
        </w:rPr>
      </w:pPr>
    </w:p>
    <w:p w14:paraId="53B799D9" w14:textId="77777777" w:rsidR="00CC00B0" w:rsidRPr="00073CFE" w:rsidRDefault="00CC00B0">
      <w:pPr>
        <w:spacing w:after="160" w:line="259" w:lineRule="auto"/>
        <w:rPr>
          <w:color w:val="000000" w:themeColor="text1"/>
        </w:rPr>
      </w:pPr>
    </w:p>
    <w:p w14:paraId="45960641" w14:textId="77777777" w:rsidR="00CC00B0" w:rsidRPr="00073CFE" w:rsidRDefault="00CC00B0">
      <w:pPr>
        <w:spacing w:after="160" w:line="259" w:lineRule="auto"/>
        <w:rPr>
          <w:color w:val="000000" w:themeColor="text1"/>
        </w:rPr>
      </w:pPr>
    </w:p>
    <w:p w14:paraId="277ABF16" w14:textId="77777777" w:rsidR="00CC00B0" w:rsidRPr="00073CFE" w:rsidRDefault="00CC00B0">
      <w:pPr>
        <w:spacing w:after="160" w:line="259" w:lineRule="auto"/>
        <w:rPr>
          <w:color w:val="000000" w:themeColor="text1"/>
        </w:rPr>
      </w:pPr>
    </w:p>
    <w:p w14:paraId="2B016FCF" w14:textId="77777777" w:rsidR="00CC00B0" w:rsidRPr="00073CFE" w:rsidRDefault="00CC00B0">
      <w:pPr>
        <w:spacing w:after="160" w:line="259" w:lineRule="auto"/>
        <w:rPr>
          <w:color w:val="000000" w:themeColor="text1"/>
        </w:rPr>
      </w:pPr>
    </w:p>
    <w:p w14:paraId="712B103E" w14:textId="77777777" w:rsidR="00CC00B0" w:rsidRPr="00073CFE" w:rsidRDefault="00CC00B0">
      <w:pPr>
        <w:spacing w:after="160" w:line="259" w:lineRule="auto"/>
        <w:rPr>
          <w:color w:val="000000" w:themeColor="text1"/>
        </w:rPr>
      </w:pPr>
    </w:p>
    <w:p w14:paraId="1C1B15A2" w14:textId="77777777" w:rsidR="00CC00B0" w:rsidRPr="00073CFE" w:rsidRDefault="00CC00B0">
      <w:pPr>
        <w:spacing w:after="160" w:line="259" w:lineRule="auto"/>
        <w:rPr>
          <w:color w:val="000000" w:themeColor="text1"/>
        </w:rPr>
      </w:pPr>
    </w:p>
    <w:p w14:paraId="5619AC1C" w14:textId="77777777" w:rsidR="00CC00B0" w:rsidRPr="00073CFE" w:rsidRDefault="00CC00B0">
      <w:pPr>
        <w:spacing w:after="160" w:line="259" w:lineRule="auto"/>
        <w:rPr>
          <w:color w:val="000000" w:themeColor="text1"/>
        </w:rPr>
      </w:pPr>
    </w:p>
    <w:p w14:paraId="31EC9A38" w14:textId="77777777" w:rsidR="00CC00B0" w:rsidRPr="00073CFE" w:rsidRDefault="00CC00B0">
      <w:pPr>
        <w:spacing w:after="160" w:line="259" w:lineRule="auto"/>
        <w:rPr>
          <w:color w:val="000000" w:themeColor="text1"/>
        </w:rPr>
      </w:pPr>
    </w:p>
    <w:p w14:paraId="5CE52D56" w14:textId="77777777" w:rsidR="00CC00B0" w:rsidRPr="00073CFE" w:rsidRDefault="00CC00B0">
      <w:pPr>
        <w:spacing w:after="160" w:line="259" w:lineRule="auto"/>
        <w:rPr>
          <w:color w:val="000000" w:themeColor="text1"/>
        </w:rPr>
      </w:pPr>
    </w:p>
    <w:p w14:paraId="5F0911A9" w14:textId="77777777" w:rsidR="00CC00B0" w:rsidRPr="00073CFE" w:rsidRDefault="00CC00B0">
      <w:pPr>
        <w:spacing w:after="160" w:line="259" w:lineRule="auto"/>
        <w:rPr>
          <w:color w:val="000000" w:themeColor="text1"/>
        </w:rPr>
      </w:pPr>
    </w:p>
    <w:p w14:paraId="79F75CEE" w14:textId="77777777" w:rsidR="00CC00B0" w:rsidRPr="00073CFE" w:rsidRDefault="00CC00B0">
      <w:pPr>
        <w:spacing w:after="160" w:line="259" w:lineRule="auto"/>
        <w:rPr>
          <w:color w:val="000000" w:themeColor="text1"/>
        </w:rPr>
      </w:pPr>
    </w:p>
    <w:p w14:paraId="21B4FCD1" w14:textId="77777777" w:rsidR="00CC00B0" w:rsidRPr="00073CFE" w:rsidRDefault="00CC00B0">
      <w:pPr>
        <w:spacing w:after="160" w:line="259" w:lineRule="auto"/>
        <w:rPr>
          <w:color w:val="000000" w:themeColor="text1"/>
        </w:rPr>
      </w:pPr>
    </w:p>
    <w:p w14:paraId="37539633" w14:textId="77777777" w:rsidR="00CC00B0" w:rsidRPr="00073CFE" w:rsidRDefault="00CC00B0">
      <w:pPr>
        <w:spacing w:after="160" w:line="259" w:lineRule="auto"/>
        <w:rPr>
          <w:color w:val="000000" w:themeColor="text1"/>
        </w:rPr>
      </w:pPr>
    </w:p>
    <w:p w14:paraId="1CB5E5D1" w14:textId="77777777" w:rsidR="00CC00B0" w:rsidRPr="00073CFE" w:rsidRDefault="00CC00B0">
      <w:pPr>
        <w:spacing w:after="160" w:line="259" w:lineRule="auto"/>
        <w:rPr>
          <w:color w:val="000000" w:themeColor="text1"/>
        </w:rPr>
      </w:pPr>
    </w:p>
    <w:p w14:paraId="093E3AC0" w14:textId="77777777" w:rsidR="00CC00B0" w:rsidRPr="00073CFE" w:rsidRDefault="00CC00B0">
      <w:pPr>
        <w:spacing w:after="160" w:line="259" w:lineRule="auto"/>
        <w:rPr>
          <w:color w:val="000000" w:themeColor="text1"/>
        </w:rPr>
      </w:pPr>
    </w:p>
    <w:p w14:paraId="33609797" w14:textId="77777777" w:rsidR="00CC00B0" w:rsidRPr="00073CFE" w:rsidRDefault="00CC00B0">
      <w:pPr>
        <w:spacing w:after="160" w:line="259" w:lineRule="auto"/>
        <w:rPr>
          <w:color w:val="000000" w:themeColor="text1"/>
        </w:rPr>
      </w:pPr>
    </w:p>
    <w:p w14:paraId="1BA44C68" w14:textId="77777777" w:rsidR="00CC00B0" w:rsidRPr="00073CFE" w:rsidRDefault="00CC00B0">
      <w:pPr>
        <w:spacing w:after="160" w:line="259" w:lineRule="auto"/>
        <w:rPr>
          <w:color w:val="000000" w:themeColor="text1"/>
        </w:rPr>
      </w:pPr>
    </w:p>
    <w:p w14:paraId="0913EF60" w14:textId="77777777" w:rsidR="00CC00B0" w:rsidRPr="00073CFE" w:rsidRDefault="00CC00B0">
      <w:pPr>
        <w:spacing w:after="160" w:line="259" w:lineRule="auto"/>
        <w:rPr>
          <w:color w:val="000000" w:themeColor="text1"/>
        </w:rPr>
      </w:pPr>
    </w:p>
    <w:p w14:paraId="5CD2F530" w14:textId="77777777" w:rsidR="00CC00B0" w:rsidRPr="00073CFE" w:rsidRDefault="00CC00B0">
      <w:pPr>
        <w:spacing w:after="160" w:line="259" w:lineRule="auto"/>
        <w:rPr>
          <w:color w:val="000000" w:themeColor="text1"/>
        </w:rPr>
      </w:pPr>
    </w:p>
    <w:p w14:paraId="24151EF0" w14:textId="77777777" w:rsidR="00CC00B0" w:rsidRPr="00073CFE" w:rsidRDefault="00CC00B0">
      <w:pPr>
        <w:spacing w:after="160" w:line="259" w:lineRule="auto"/>
        <w:rPr>
          <w:color w:val="000000" w:themeColor="text1"/>
        </w:rPr>
      </w:pPr>
    </w:p>
    <w:p w14:paraId="59509143" w14:textId="77777777" w:rsidR="00CC00B0" w:rsidRPr="00073CFE" w:rsidRDefault="00CC00B0">
      <w:pPr>
        <w:spacing w:after="160" w:line="259" w:lineRule="auto"/>
        <w:rPr>
          <w:color w:val="000000" w:themeColor="text1"/>
        </w:rPr>
      </w:pPr>
    </w:p>
    <w:p w14:paraId="02E19A66" w14:textId="77777777" w:rsidR="00CC00B0" w:rsidRPr="00073CFE" w:rsidRDefault="00CC00B0">
      <w:pPr>
        <w:spacing w:after="160" w:line="259" w:lineRule="auto"/>
        <w:rPr>
          <w:color w:val="000000" w:themeColor="text1"/>
        </w:rPr>
      </w:pPr>
    </w:p>
    <w:p w14:paraId="23ECF37A" w14:textId="77777777" w:rsidR="00CC00B0" w:rsidRPr="00073CFE" w:rsidRDefault="00CC00B0">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00B0" w:rsidRPr="00073CFE" w14:paraId="0495A172" w14:textId="77777777" w:rsidTr="009C099A">
        <w:tc>
          <w:tcPr>
            <w:tcW w:w="9855" w:type="dxa"/>
            <w:gridSpan w:val="8"/>
            <w:tcBorders>
              <w:bottom w:val="double" w:sz="4" w:space="0" w:color="auto"/>
            </w:tcBorders>
            <w:shd w:val="clear" w:color="auto" w:fill="BDD6EE"/>
          </w:tcPr>
          <w:p w14:paraId="5445608B" w14:textId="77777777" w:rsidR="00CC00B0" w:rsidRPr="00073CFE" w:rsidRDefault="00CC00B0"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CC00B0" w:rsidRPr="00073CFE" w14:paraId="663216FC" w14:textId="77777777" w:rsidTr="009C099A">
        <w:tc>
          <w:tcPr>
            <w:tcW w:w="3086" w:type="dxa"/>
            <w:tcBorders>
              <w:top w:val="double" w:sz="4" w:space="0" w:color="auto"/>
            </w:tcBorders>
            <w:shd w:val="clear" w:color="auto" w:fill="F7CAAC"/>
          </w:tcPr>
          <w:p w14:paraId="7B5F49EF" w14:textId="77777777" w:rsidR="00CC00B0" w:rsidRPr="00073CFE" w:rsidRDefault="00CC00B0"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11A44685" w14:textId="77777777" w:rsidR="00CC00B0" w:rsidRPr="00073CFE" w:rsidRDefault="00CC00B0" w:rsidP="009C099A">
            <w:pPr>
              <w:jc w:val="both"/>
              <w:rPr>
                <w:color w:val="000000" w:themeColor="text1"/>
              </w:rPr>
            </w:pPr>
            <w:r w:rsidRPr="00073CFE">
              <w:rPr>
                <w:color w:val="000000" w:themeColor="text1"/>
                <w:szCs w:val="17"/>
                <w:shd w:val="clear" w:color="auto" w:fill="FFFFFF"/>
              </w:rPr>
              <w:t>Corporate Valuation</w:t>
            </w:r>
          </w:p>
        </w:tc>
      </w:tr>
      <w:tr w:rsidR="00CC00B0" w:rsidRPr="00073CFE" w14:paraId="2AA0BEF5" w14:textId="77777777" w:rsidTr="009C099A">
        <w:tc>
          <w:tcPr>
            <w:tcW w:w="3086" w:type="dxa"/>
            <w:shd w:val="clear" w:color="auto" w:fill="F7CAAC"/>
          </w:tcPr>
          <w:p w14:paraId="2AA8A401" w14:textId="77777777" w:rsidR="00CC00B0" w:rsidRPr="00073CFE" w:rsidRDefault="00CC00B0" w:rsidP="009C099A">
            <w:pPr>
              <w:jc w:val="both"/>
              <w:rPr>
                <w:b/>
                <w:color w:val="000000" w:themeColor="text1"/>
              </w:rPr>
            </w:pPr>
            <w:r w:rsidRPr="00073CFE">
              <w:rPr>
                <w:b/>
                <w:color w:val="000000" w:themeColor="text1"/>
              </w:rPr>
              <w:t>Typ předmětu</w:t>
            </w:r>
          </w:p>
        </w:tc>
        <w:tc>
          <w:tcPr>
            <w:tcW w:w="3406" w:type="dxa"/>
            <w:gridSpan w:val="4"/>
          </w:tcPr>
          <w:p w14:paraId="22A887C4" w14:textId="77777777" w:rsidR="00CC00B0" w:rsidRPr="00073CFE" w:rsidRDefault="00CC00B0" w:rsidP="009C099A">
            <w:pPr>
              <w:jc w:val="both"/>
              <w:rPr>
                <w:color w:val="000000" w:themeColor="text1"/>
              </w:rPr>
            </w:pPr>
            <w:r w:rsidRPr="00073CFE">
              <w:rPr>
                <w:color w:val="000000" w:themeColor="text1"/>
              </w:rPr>
              <w:t>povinný „PZ“</w:t>
            </w:r>
          </w:p>
        </w:tc>
        <w:tc>
          <w:tcPr>
            <w:tcW w:w="2695" w:type="dxa"/>
            <w:gridSpan w:val="2"/>
            <w:shd w:val="clear" w:color="auto" w:fill="F7CAAC"/>
          </w:tcPr>
          <w:p w14:paraId="366D3608" w14:textId="77777777" w:rsidR="00CC00B0" w:rsidRPr="00073CFE" w:rsidRDefault="00CC00B0" w:rsidP="009C099A">
            <w:pPr>
              <w:jc w:val="both"/>
              <w:rPr>
                <w:color w:val="000000" w:themeColor="text1"/>
              </w:rPr>
            </w:pPr>
            <w:r w:rsidRPr="00073CFE">
              <w:rPr>
                <w:b/>
                <w:color w:val="000000" w:themeColor="text1"/>
              </w:rPr>
              <w:t>doporučený ročník / semestr</w:t>
            </w:r>
          </w:p>
        </w:tc>
        <w:tc>
          <w:tcPr>
            <w:tcW w:w="668" w:type="dxa"/>
          </w:tcPr>
          <w:p w14:paraId="16BEA3DB" w14:textId="77777777" w:rsidR="00CC00B0" w:rsidRPr="00073CFE" w:rsidRDefault="00CC00B0" w:rsidP="009C099A">
            <w:pPr>
              <w:jc w:val="both"/>
              <w:rPr>
                <w:color w:val="000000" w:themeColor="text1"/>
              </w:rPr>
            </w:pPr>
            <w:r w:rsidRPr="00073CFE">
              <w:rPr>
                <w:color w:val="000000" w:themeColor="text1"/>
              </w:rPr>
              <w:t>1/L</w:t>
            </w:r>
          </w:p>
        </w:tc>
      </w:tr>
      <w:tr w:rsidR="00CC00B0" w:rsidRPr="00073CFE" w14:paraId="580C9917" w14:textId="77777777" w:rsidTr="009C099A">
        <w:tc>
          <w:tcPr>
            <w:tcW w:w="3086" w:type="dxa"/>
            <w:shd w:val="clear" w:color="auto" w:fill="F7CAAC"/>
          </w:tcPr>
          <w:p w14:paraId="73CA91E5" w14:textId="77777777" w:rsidR="00CC00B0" w:rsidRPr="00073CFE" w:rsidRDefault="00CC00B0" w:rsidP="009C099A">
            <w:pPr>
              <w:jc w:val="both"/>
              <w:rPr>
                <w:b/>
                <w:color w:val="000000" w:themeColor="text1"/>
              </w:rPr>
            </w:pPr>
            <w:r w:rsidRPr="00073CFE">
              <w:rPr>
                <w:b/>
                <w:color w:val="000000" w:themeColor="text1"/>
              </w:rPr>
              <w:t>Rozsah studijního předmětu</w:t>
            </w:r>
          </w:p>
        </w:tc>
        <w:tc>
          <w:tcPr>
            <w:tcW w:w="1701" w:type="dxa"/>
            <w:gridSpan w:val="2"/>
          </w:tcPr>
          <w:p w14:paraId="3D4BF6AD" w14:textId="77777777" w:rsidR="00CC00B0" w:rsidRPr="00073CFE" w:rsidRDefault="00CC00B0" w:rsidP="009C099A">
            <w:pPr>
              <w:jc w:val="both"/>
              <w:rPr>
                <w:color w:val="000000" w:themeColor="text1"/>
              </w:rPr>
            </w:pPr>
            <w:r w:rsidRPr="00073CFE">
              <w:rPr>
                <w:color w:val="000000" w:themeColor="text1"/>
              </w:rPr>
              <w:t>26p + 13s</w:t>
            </w:r>
          </w:p>
        </w:tc>
        <w:tc>
          <w:tcPr>
            <w:tcW w:w="889" w:type="dxa"/>
            <w:shd w:val="clear" w:color="auto" w:fill="F7CAAC"/>
          </w:tcPr>
          <w:p w14:paraId="264327B0" w14:textId="77777777" w:rsidR="00CC00B0" w:rsidRPr="00073CFE" w:rsidRDefault="00CC00B0" w:rsidP="009C099A">
            <w:pPr>
              <w:jc w:val="both"/>
              <w:rPr>
                <w:b/>
                <w:color w:val="000000" w:themeColor="text1"/>
              </w:rPr>
            </w:pPr>
            <w:r w:rsidRPr="00073CFE">
              <w:rPr>
                <w:b/>
                <w:color w:val="000000" w:themeColor="text1"/>
              </w:rPr>
              <w:t xml:space="preserve">hod. </w:t>
            </w:r>
          </w:p>
        </w:tc>
        <w:tc>
          <w:tcPr>
            <w:tcW w:w="816" w:type="dxa"/>
          </w:tcPr>
          <w:p w14:paraId="7956406F" w14:textId="77777777" w:rsidR="00CC00B0" w:rsidRPr="00073CFE" w:rsidRDefault="00CC00B0" w:rsidP="009C099A">
            <w:pPr>
              <w:jc w:val="both"/>
              <w:rPr>
                <w:color w:val="000000" w:themeColor="text1"/>
              </w:rPr>
            </w:pPr>
            <w:r w:rsidRPr="00073CFE">
              <w:rPr>
                <w:color w:val="000000" w:themeColor="text1"/>
              </w:rPr>
              <w:t>39</w:t>
            </w:r>
          </w:p>
        </w:tc>
        <w:tc>
          <w:tcPr>
            <w:tcW w:w="2156" w:type="dxa"/>
            <w:shd w:val="clear" w:color="auto" w:fill="F7CAAC"/>
          </w:tcPr>
          <w:p w14:paraId="7CF2D6AF" w14:textId="77777777" w:rsidR="00CC00B0" w:rsidRPr="00073CFE" w:rsidRDefault="00CC00B0" w:rsidP="009C099A">
            <w:pPr>
              <w:jc w:val="both"/>
              <w:rPr>
                <w:b/>
                <w:color w:val="000000" w:themeColor="text1"/>
              </w:rPr>
            </w:pPr>
            <w:r w:rsidRPr="00073CFE">
              <w:rPr>
                <w:b/>
                <w:color w:val="000000" w:themeColor="text1"/>
              </w:rPr>
              <w:t>kreditů</w:t>
            </w:r>
          </w:p>
        </w:tc>
        <w:tc>
          <w:tcPr>
            <w:tcW w:w="1207" w:type="dxa"/>
            <w:gridSpan w:val="2"/>
          </w:tcPr>
          <w:p w14:paraId="0B22FB3A" w14:textId="77777777" w:rsidR="00CC00B0" w:rsidRPr="00073CFE" w:rsidRDefault="00CC00B0" w:rsidP="009C099A">
            <w:pPr>
              <w:jc w:val="both"/>
              <w:rPr>
                <w:color w:val="000000" w:themeColor="text1"/>
              </w:rPr>
            </w:pPr>
            <w:r w:rsidRPr="00073CFE">
              <w:rPr>
                <w:color w:val="000000" w:themeColor="text1"/>
              </w:rPr>
              <w:t>4</w:t>
            </w:r>
          </w:p>
        </w:tc>
      </w:tr>
      <w:tr w:rsidR="00CC00B0" w:rsidRPr="00073CFE" w14:paraId="0224AC6B" w14:textId="77777777" w:rsidTr="009C099A">
        <w:tc>
          <w:tcPr>
            <w:tcW w:w="3086" w:type="dxa"/>
            <w:shd w:val="clear" w:color="auto" w:fill="F7CAAC"/>
          </w:tcPr>
          <w:p w14:paraId="7659E9F5" w14:textId="77777777" w:rsidR="00CC00B0" w:rsidRPr="00073CFE" w:rsidRDefault="00CC00B0" w:rsidP="009C099A">
            <w:pPr>
              <w:jc w:val="both"/>
              <w:rPr>
                <w:b/>
                <w:color w:val="000000" w:themeColor="text1"/>
              </w:rPr>
            </w:pPr>
            <w:r w:rsidRPr="00073CFE">
              <w:rPr>
                <w:b/>
                <w:color w:val="000000" w:themeColor="text1"/>
              </w:rPr>
              <w:t>Prerekvizity, korekvizity, ekvivalence</w:t>
            </w:r>
          </w:p>
        </w:tc>
        <w:tc>
          <w:tcPr>
            <w:tcW w:w="6769" w:type="dxa"/>
            <w:gridSpan w:val="7"/>
          </w:tcPr>
          <w:p w14:paraId="72715DB4" w14:textId="77777777" w:rsidR="00CC00B0" w:rsidRPr="00073CFE" w:rsidRDefault="00CC00B0" w:rsidP="009C099A">
            <w:pPr>
              <w:jc w:val="both"/>
              <w:rPr>
                <w:color w:val="000000" w:themeColor="text1"/>
              </w:rPr>
            </w:pPr>
          </w:p>
        </w:tc>
      </w:tr>
      <w:tr w:rsidR="00CC00B0" w:rsidRPr="00073CFE" w14:paraId="6569CC86" w14:textId="77777777" w:rsidTr="009C099A">
        <w:tc>
          <w:tcPr>
            <w:tcW w:w="3086" w:type="dxa"/>
            <w:shd w:val="clear" w:color="auto" w:fill="F7CAAC"/>
          </w:tcPr>
          <w:p w14:paraId="53F7393F" w14:textId="77777777" w:rsidR="00CC00B0" w:rsidRPr="00073CFE" w:rsidRDefault="00CC00B0" w:rsidP="009C099A">
            <w:pPr>
              <w:jc w:val="both"/>
              <w:rPr>
                <w:b/>
                <w:color w:val="000000" w:themeColor="text1"/>
              </w:rPr>
            </w:pPr>
            <w:r w:rsidRPr="00073CFE">
              <w:rPr>
                <w:b/>
                <w:color w:val="000000" w:themeColor="text1"/>
              </w:rPr>
              <w:t>Způsob ověření studijních výsledků</w:t>
            </w:r>
          </w:p>
        </w:tc>
        <w:tc>
          <w:tcPr>
            <w:tcW w:w="3406" w:type="dxa"/>
            <w:gridSpan w:val="4"/>
          </w:tcPr>
          <w:p w14:paraId="4E5BFE74" w14:textId="77777777" w:rsidR="00CC00B0" w:rsidRPr="00073CFE" w:rsidRDefault="00CC00B0" w:rsidP="009C099A">
            <w:pPr>
              <w:jc w:val="both"/>
              <w:rPr>
                <w:color w:val="000000" w:themeColor="text1"/>
              </w:rPr>
            </w:pPr>
            <w:r w:rsidRPr="00073CFE">
              <w:rPr>
                <w:color w:val="000000" w:themeColor="text1"/>
              </w:rPr>
              <w:t>zápočet, zkouška</w:t>
            </w:r>
          </w:p>
        </w:tc>
        <w:tc>
          <w:tcPr>
            <w:tcW w:w="2156" w:type="dxa"/>
            <w:shd w:val="clear" w:color="auto" w:fill="F7CAAC"/>
          </w:tcPr>
          <w:p w14:paraId="3A3D8D72" w14:textId="77777777" w:rsidR="00CC00B0" w:rsidRPr="00073CFE" w:rsidRDefault="00CC00B0" w:rsidP="009C099A">
            <w:pPr>
              <w:jc w:val="both"/>
              <w:rPr>
                <w:b/>
                <w:color w:val="000000" w:themeColor="text1"/>
              </w:rPr>
            </w:pPr>
            <w:r w:rsidRPr="00073CFE">
              <w:rPr>
                <w:b/>
                <w:color w:val="000000" w:themeColor="text1"/>
              </w:rPr>
              <w:t>Forma výuky</w:t>
            </w:r>
          </w:p>
        </w:tc>
        <w:tc>
          <w:tcPr>
            <w:tcW w:w="1207" w:type="dxa"/>
            <w:gridSpan w:val="2"/>
          </w:tcPr>
          <w:p w14:paraId="66681811" w14:textId="77777777" w:rsidR="00CC00B0" w:rsidRPr="00073CFE" w:rsidRDefault="00CC00B0" w:rsidP="009C099A">
            <w:pPr>
              <w:jc w:val="both"/>
              <w:rPr>
                <w:color w:val="000000" w:themeColor="text1"/>
              </w:rPr>
            </w:pPr>
            <w:r w:rsidRPr="00073CFE">
              <w:rPr>
                <w:color w:val="000000" w:themeColor="text1"/>
              </w:rPr>
              <w:t>přednáška, seminář</w:t>
            </w:r>
          </w:p>
          <w:p w14:paraId="42703338" w14:textId="77777777" w:rsidR="00CC00B0" w:rsidRPr="00073CFE" w:rsidRDefault="00CC00B0" w:rsidP="009C099A">
            <w:pPr>
              <w:jc w:val="both"/>
              <w:rPr>
                <w:color w:val="000000" w:themeColor="text1"/>
              </w:rPr>
            </w:pPr>
          </w:p>
        </w:tc>
      </w:tr>
      <w:tr w:rsidR="00CC00B0" w:rsidRPr="00073CFE" w14:paraId="192DA26D" w14:textId="77777777" w:rsidTr="009C099A">
        <w:tc>
          <w:tcPr>
            <w:tcW w:w="3086" w:type="dxa"/>
            <w:shd w:val="clear" w:color="auto" w:fill="F7CAAC"/>
          </w:tcPr>
          <w:p w14:paraId="26D82113" w14:textId="77777777" w:rsidR="00CC00B0" w:rsidRPr="00073CFE" w:rsidRDefault="00CC00B0"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C799B10" w14:textId="77777777" w:rsidR="00CC00B0" w:rsidRPr="00073CFE" w:rsidRDefault="00CC00B0" w:rsidP="009C099A">
            <w:pPr>
              <w:jc w:val="both"/>
              <w:rPr>
                <w:color w:val="000000" w:themeColor="text1"/>
              </w:rPr>
            </w:pPr>
            <w:r w:rsidRPr="00073CFE">
              <w:rPr>
                <w:color w:val="000000" w:themeColor="text1"/>
              </w:rPr>
              <w:t xml:space="preserve">Způsob zakončení předmětu – zápočet, zkouška </w:t>
            </w:r>
          </w:p>
          <w:p w14:paraId="703E8163" w14:textId="77777777" w:rsidR="00CC00B0" w:rsidRPr="00073CFE" w:rsidRDefault="00CC00B0" w:rsidP="009C099A">
            <w:pPr>
              <w:jc w:val="both"/>
              <w:rPr>
                <w:color w:val="000000" w:themeColor="text1"/>
              </w:rPr>
            </w:pPr>
            <w:r w:rsidRPr="00073CFE">
              <w:rPr>
                <w:color w:val="000000" w:themeColor="text1"/>
              </w:rPr>
              <w:t xml:space="preserve">Požadavky k zápočtu – aktivní účast na seminářích (min. 80 %), vypracování seminární práce dle požadavků vyučujícího zaměřené na aplikaci přednášených metod ocenění podniku </w:t>
            </w:r>
          </w:p>
          <w:p w14:paraId="28F6A53B" w14:textId="77777777" w:rsidR="00CC00B0" w:rsidRPr="00073CFE" w:rsidRDefault="00CC00B0" w:rsidP="009C099A">
            <w:pPr>
              <w:jc w:val="both"/>
              <w:rPr>
                <w:color w:val="000000" w:themeColor="text1"/>
              </w:rPr>
            </w:pPr>
            <w:r w:rsidRPr="00073CFE">
              <w:rPr>
                <w:color w:val="000000" w:themeColor="text1"/>
              </w:rPr>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CC00B0" w:rsidRPr="00073CFE" w14:paraId="183D779E" w14:textId="77777777" w:rsidTr="009C099A">
        <w:trPr>
          <w:trHeight w:val="61"/>
        </w:trPr>
        <w:tc>
          <w:tcPr>
            <w:tcW w:w="9855" w:type="dxa"/>
            <w:gridSpan w:val="8"/>
            <w:tcBorders>
              <w:top w:val="nil"/>
            </w:tcBorders>
          </w:tcPr>
          <w:p w14:paraId="06BCE8D9" w14:textId="77777777" w:rsidR="00CC00B0" w:rsidRPr="00073CFE" w:rsidRDefault="00CC00B0" w:rsidP="009C099A">
            <w:pPr>
              <w:jc w:val="both"/>
              <w:rPr>
                <w:color w:val="000000" w:themeColor="text1"/>
              </w:rPr>
            </w:pPr>
          </w:p>
        </w:tc>
      </w:tr>
      <w:tr w:rsidR="00CC00B0" w:rsidRPr="00073CFE" w14:paraId="52271D9F" w14:textId="77777777" w:rsidTr="009C099A">
        <w:trPr>
          <w:trHeight w:val="197"/>
        </w:trPr>
        <w:tc>
          <w:tcPr>
            <w:tcW w:w="3086" w:type="dxa"/>
            <w:tcBorders>
              <w:top w:val="nil"/>
            </w:tcBorders>
            <w:shd w:val="clear" w:color="auto" w:fill="F7CAAC"/>
          </w:tcPr>
          <w:p w14:paraId="0922B760" w14:textId="77777777" w:rsidR="00CC00B0" w:rsidRPr="00073CFE" w:rsidRDefault="00CC00B0"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13E1A296" w14:textId="77777777" w:rsidR="00CC00B0" w:rsidRPr="00073CFE" w:rsidRDefault="00CC00B0" w:rsidP="009C099A">
            <w:pPr>
              <w:jc w:val="both"/>
              <w:rPr>
                <w:color w:val="000000" w:themeColor="text1"/>
              </w:rPr>
            </w:pPr>
            <w:r w:rsidRPr="00073CFE">
              <w:rPr>
                <w:color w:val="000000" w:themeColor="text1"/>
              </w:rPr>
              <w:t>Ing. Přemysl Pálka, Ph.D.</w:t>
            </w:r>
          </w:p>
        </w:tc>
      </w:tr>
      <w:tr w:rsidR="00CC00B0" w:rsidRPr="00073CFE" w14:paraId="59B8AE0B" w14:textId="77777777" w:rsidTr="009C099A">
        <w:trPr>
          <w:trHeight w:val="243"/>
        </w:trPr>
        <w:tc>
          <w:tcPr>
            <w:tcW w:w="3086" w:type="dxa"/>
            <w:tcBorders>
              <w:top w:val="nil"/>
            </w:tcBorders>
            <w:shd w:val="clear" w:color="auto" w:fill="F7CAAC"/>
          </w:tcPr>
          <w:p w14:paraId="41A84164" w14:textId="77777777" w:rsidR="00CC00B0" w:rsidRPr="00073CFE" w:rsidRDefault="00CC00B0"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EE170FE" w14:textId="77777777" w:rsidR="00CC00B0" w:rsidRPr="00073CFE" w:rsidRDefault="00CC00B0" w:rsidP="009C099A">
            <w:pPr>
              <w:jc w:val="both"/>
              <w:rPr>
                <w:color w:val="000000" w:themeColor="text1"/>
              </w:rPr>
            </w:pPr>
            <w:r w:rsidRPr="00073CFE">
              <w:rPr>
                <w:color w:val="000000" w:themeColor="text1"/>
              </w:rPr>
              <w:t>Garant se podílí na přednášení v rozsahu 70 %, dále stanovuje koncepci seminářů a dohlíží na jejich jednotné vedení.</w:t>
            </w:r>
          </w:p>
        </w:tc>
      </w:tr>
      <w:tr w:rsidR="00CC00B0" w:rsidRPr="00073CFE" w14:paraId="0CA7A5FF" w14:textId="77777777" w:rsidTr="009C099A">
        <w:tc>
          <w:tcPr>
            <w:tcW w:w="3086" w:type="dxa"/>
            <w:shd w:val="clear" w:color="auto" w:fill="F7CAAC"/>
          </w:tcPr>
          <w:p w14:paraId="1CF9B9E2" w14:textId="77777777" w:rsidR="00CC00B0" w:rsidRPr="00073CFE" w:rsidRDefault="00CC00B0"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335CDD6E" w14:textId="77777777" w:rsidR="00CC00B0" w:rsidRPr="00073CFE" w:rsidRDefault="00CC00B0" w:rsidP="009C099A">
            <w:pPr>
              <w:jc w:val="both"/>
              <w:rPr>
                <w:color w:val="000000" w:themeColor="text1"/>
              </w:rPr>
            </w:pPr>
            <w:r w:rsidRPr="00073CFE">
              <w:rPr>
                <w:color w:val="000000" w:themeColor="text1"/>
              </w:rPr>
              <w:t>Ing. Přemysl Pálka, Ph.D. – přednášky (70%), Ing. Michaela Blahová, Ph.D.  – přednášky (</w:t>
            </w:r>
            <w:r w:rsidR="00DC1F75" w:rsidRPr="00073CFE">
              <w:rPr>
                <w:color w:val="000000" w:themeColor="text1"/>
              </w:rPr>
              <w:t>3</w:t>
            </w:r>
            <w:r w:rsidRPr="00073CFE">
              <w:rPr>
                <w:color w:val="000000" w:themeColor="text1"/>
              </w:rPr>
              <w:t>0%)</w:t>
            </w:r>
          </w:p>
        </w:tc>
      </w:tr>
      <w:tr w:rsidR="00CC00B0" w:rsidRPr="00073CFE" w14:paraId="5C084A55" w14:textId="77777777" w:rsidTr="009C099A">
        <w:trPr>
          <w:trHeight w:val="42"/>
        </w:trPr>
        <w:tc>
          <w:tcPr>
            <w:tcW w:w="9855" w:type="dxa"/>
            <w:gridSpan w:val="8"/>
            <w:tcBorders>
              <w:top w:val="nil"/>
            </w:tcBorders>
          </w:tcPr>
          <w:p w14:paraId="1697E3BB" w14:textId="77777777" w:rsidR="00CC00B0" w:rsidRPr="00073CFE" w:rsidRDefault="00CC00B0" w:rsidP="009C099A">
            <w:pPr>
              <w:jc w:val="both"/>
              <w:rPr>
                <w:color w:val="000000" w:themeColor="text1"/>
              </w:rPr>
            </w:pPr>
          </w:p>
        </w:tc>
      </w:tr>
      <w:tr w:rsidR="00CC00B0" w:rsidRPr="00073CFE" w14:paraId="4FD79BCF" w14:textId="77777777" w:rsidTr="009C099A">
        <w:tc>
          <w:tcPr>
            <w:tcW w:w="3086" w:type="dxa"/>
            <w:shd w:val="clear" w:color="auto" w:fill="F7CAAC"/>
          </w:tcPr>
          <w:p w14:paraId="45189112" w14:textId="77777777" w:rsidR="00CC00B0" w:rsidRPr="00073CFE" w:rsidRDefault="00CC00B0"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5A82327C" w14:textId="77777777" w:rsidR="00CC00B0" w:rsidRPr="00073CFE" w:rsidRDefault="00CC00B0" w:rsidP="009C099A">
            <w:pPr>
              <w:jc w:val="both"/>
              <w:rPr>
                <w:color w:val="000000" w:themeColor="text1"/>
              </w:rPr>
            </w:pPr>
          </w:p>
        </w:tc>
      </w:tr>
      <w:tr w:rsidR="00CC00B0" w:rsidRPr="00073CFE" w14:paraId="3C2D057B" w14:textId="77777777" w:rsidTr="009C099A">
        <w:trPr>
          <w:trHeight w:val="3938"/>
        </w:trPr>
        <w:tc>
          <w:tcPr>
            <w:tcW w:w="9855" w:type="dxa"/>
            <w:gridSpan w:val="8"/>
            <w:tcBorders>
              <w:top w:val="nil"/>
              <w:bottom w:val="single" w:sz="12" w:space="0" w:color="auto"/>
            </w:tcBorders>
          </w:tcPr>
          <w:p w14:paraId="1D812918" w14:textId="77777777" w:rsidR="00CC00B0" w:rsidRPr="00073CFE" w:rsidRDefault="00CC00B0" w:rsidP="009C099A">
            <w:pPr>
              <w:jc w:val="both"/>
              <w:rPr>
                <w:color w:val="000000" w:themeColor="text1"/>
              </w:rPr>
            </w:pPr>
            <w:r w:rsidRPr="00073CFE">
              <w:rPr>
                <w:color w:val="000000" w:themeColor="text1"/>
              </w:rPr>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73CFE">
              <w:rPr>
                <w:color w:val="000000" w:themeColor="text1"/>
              </w:rPr>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7F124FD6"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 xml:space="preserve">Vymezení problematiky oceňování podniku, hlavni důvody vedoucí k ocenění, právní úprava oceňování podniku, obecný přehled standardů hodnoty a metod používaných pro oceňování podniku.  </w:t>
            </w:r>
          </w:p>
          <w:p w14:paraId="7C8DC7F0"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63C447C"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Výnosové metody, metoda diskontovaných peněžních toků (DCF entity, ekvity, APV), metoda kapitalizovaných čistých výnosů, metoda založená na ekonomické přidané hodnotě.</w:t>
            </w:r>
          </w:p>
          <w:p w14:paraId="311C4474"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Vliv kapitálové struktury na hodnotu podniku a iterační metoda.</w:t>
            </w:r>
          </w:p>
          <w:p w14:paraId="247AF633"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 xml:space="preserve">Faktor času a rizika při ocenění, diskontní míra v rámci oceňování podniku a způsoby její kalkulace. </w:t>
            </w:r>
          </w:p>
          <w:p w14:paraId="1C43D720"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Kombinované metody oceňování, metody založené na analýze trhu, ocenění na základě tržního porovnávání.</w:t>
            </w:r>
          </w:p>
          <w:p w14:paraId="71A09CDF"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Majetkové metody oceňování, oceňování hmotných a nehmotných aktiv, oceňování oběžného majetku, oceňování závazků, substanční a likvidační hodnota.</w:t>
            </w:r>
          </w:p>
          <w:p w14:paraId="39AF0455"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Oceňování reálných opcí.</w:t>
            </w:r>
          </w:p>
          <w:p w14:paraId="0A460B52"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Souhrnné ocenění samostatného podniku, ocenění synergií.</w:t>
            </w:r>
          </w:p>
        </w:tc>
      </w:tr>
      <w:tr w:rsidR="00CC00B0" w:rsidRPr="00073CFE" w14:paraId="59D9D1DE" w14:textId="77777777" w:rsidTr="009C099A">
        <w:trPr>
          <w:trHeight w:val="265"/>
        </w:trPr>
        <w:tc>
          <w:tcPr>
            <w:tcW w:w="3653" w:type="dxa"/>
            <w:gridSpan w:val="2"/>
            <w:tcBorders>
              <w:top w:val="nil"/>
            </w:tcBorders>
            <w:shd w:val="clear" w:color="auto" w:fill="F7CAAC"/>
          </w:tcPr>
          <w:p w14:paraId="26381E78" w14:textId="77777777" w:rsidR="00CC00B0" w:rsidRPr="00073CFE" w:rsidRDefault="00CC00B0"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1F5B2D1" w14:textId="77777777" w:rsidR="00CC00B0" w:rsidRPr="00073CFE" w:rsidRDefault="00CC00B0" w:rsidP="009C099A">
            <w:pPr>
              <w:jc w:val="both"/>
              <w:rPr>
                <w:color w:val="000000" w:themeColor="text1"/>
              </w:rPr>
            </w:pPr>
          </w:p>
        </w:tc>
      </w:tr>
      <w:tr w:rsidR="00CC00B0" w:rsidRPr="00073CFE" w14:paraId="48CF6407" w14:textId="77777777" w:rsidTr="009C099A">
        <w:trPr>
          <w:trHeight w:val="425"/>
        </w:trPr>
        <w:tc>
          <w:tcPr>
            <w:tcW w:w="9855" w:type="dxa"/>
            <w:gridSpan w:val="8"/>
            <w:tcBorders>
              <w:top w:val="nil"/>
            </w:tcBorders>
          </w:tcPr>
          <w:p w14:paraId="1455189A" w14:textId="77777777" w:rsidR="00CC00B0" w:rsidRPr="00073CFE" w:rsidRDefault="00CC00B0" w:rsidP="009C099A">
            <w:pPr>
              <w:jc w:val="both"/>
              <w:rPr>
                <w:b/>
                <w:color w:val="000000" w:themeColor="text1"/>
              </w:rPr>
            </w:pPr>
            <w:r w:rsidRPr="00073CFE">
              <w:rPr>
                <w:b/>
                <w:color w:val="000000" w:themeColor="text1"/>
              </w:rPr>
              <w:t>Povinná literatura</w:t>
            </w:r>
          </w:p>
          <w:p w14:paraId="1F9D9574" w14:textId="77777777" w:rsidR="00CC00B0" w:rsidRPr="00073CFE" w:rsidRDefault="00CC00B0" w:rsidP="009C099A">
            <w:pPr>
              <w:jc w:val="both"/>
              <w:rPr>
                <w:color w:val="000000" w:themeColor="text1"/>
              </w:rPr>
            </w:pPr>
            <w:r w:rsidRPr="00073CFE">
              <w:rPr>
                <w:color w:val="000000" w:themeColor="text1"/>
              </w:rPr>
              <w:t>HITCHNER, J.</w:t>
            </w:r>
            <w:r w:rsidR="00BD42D0" w:rsidRPr="00073CFE">
              <w:rPr>
                <w:color w:val="000000" w:themeColor="text1"/>
              </w:rPr>
              <w:t xml:space="preserve"> </w:t>
            </w:r>
            <w:r w:rsidRPr="00073CFE">
              <w:rPr>
                <w:color w:val="000000" w:themeColor="text1"/>
              </w:rPr>
              <w:t xml:space="preserve">R. </w:t>
            </w:r>
            <w:r w:rsidRPr="00073CFE">
              <w:rPr>
                <w:i/>
                <w:color w:val="000000" w:themeColor="text1"/>
              </w:rPr>
              <w:t>Financial valuation: applications and models</w:t>
            </w:r>
            <w:r w:rsidRPr="00073CFE">
              <w:rPr>
                <w:color w:val="000000" w:themeColor="text1"/>
              </w:rPr>
              <w:t>. Third edition with website. Hoboken: Wiley, 2011, 1286 s. ISBN 978-0-470-50687-5.</w:t>
            </w:r>
          </w:p>
          <w:p w14:paraId="7B7B3DE2" w14:textId="77777777" w:rsidR="00CC00B0" w:rsidRPr="00073CFE" w:rsidRDefault="00CC00B0" w:rsidP="009C099A">
            <w:pPr>
              <w:jc w:val="both"/>
              <w:rPr>
                <w:b/>
                <w:color w:val="000000" w:themeColor="text1"/>
              </w:rPr>
            </w:pPr>
            <w:r w:rsidRPr="00073CFE">
              <w:rPr>
                <w:b/>
                <w:color w:val="000000" w:themeColor="text1"/>
              </w:rPr>
              <w:t>Doporučená literatura</w:t>
            </w:r>
          </w:p>
          <w:p w14:paraId="4201F087" w14:textId="77777777" w:rsidR="00CC00B0" w:rsidRPr="00073CFE" w:rsidRDefault="00CC00B0" w:rsidP="009C099A">
            <w:pPr>
              <w:jc w:val="both"/>
              <w:rPr>
                <w:color w:val="000000" w:themeColor="text1"/>
              </w:rPr>
            </w:pPr>
            <w:r w:rsidRPr="00073CFE">
              <w:rPr>
                <w:color w:val="000000" w:themeColor="text1"/>
              </w:rPr>
              <w:t xml:space="preserve">DAMODARAN, A. </w:t>
            </w:r>
            <w:r w:rsidRPr="00073CFE">
              <w:rPr>
                <w:i/>
                <w:color w:val="000000" w:themeColor="text1"/>
              </w:rPr>
              <w:t>Applied corporate finance</w:t>
            </w:r>
            <w:r w:rsidRPr="00073CFE">
              <w:rPr>
                <w:color w:val="000000" w:themeColor="text1"/>
              </w:rPr>
              <w:t>. 4th ed. Hoboken: Wiley, 2014, 583 s. ISBN 978-1-118-80893-1.</w:t>
            </w:r>
          </w:p>
          <w:p w14:paraId="5F753465" w14:textId="77777777" w:rsidR="00CC00B0" w:rsidRPr="00073CFE" w:rsidRDefault="00CC00B0" w:rsidP="009C099A">
            <w:pPr>
              <w:jc w:val="both"/>
              <w:rPr>
                <w:color w:val="000000" w:themeColor="text1"/>
              </w:rPr>
            </w:pPr>
            <w:r w:rsidRPr="00073CFE">
              <w:rPr>
                <w:color w:val="000000" w:themeColor="text1"/>
              </w:rPr>
              <w:t xml:space="preserve">DAMODARAN, A. </w:t>
            </w:r>
            <w:r w:rsidRPr="00073CFE">
              <w:rPr>
                <w:i/>
                <w:color w:val="000000" w:themeColor="text1"/>
              </w:rPr>
              <w:t>Investment valuation: tools and techniques for determining the value of any asset</w:t>
            </w:r>
            <w:r w:rsidRPr="00073CFE">
              <w:rPr>
                <w:color w:val="000000" w:themeColor="text1"/>
              </w:rPr>
              <w:t>. Third edition. Hoboken: Wiley, 2012, 874. Wiley finance series. ISBN 978-1-118-01152-2.</w:t>
            </w:r>
          </w:p>
          <w:p w14:paraId="2E68003A" w14:textId="77777777" w:rsidR="00CC00B0" w:rsidRPr="00073CFE" w:rsidRDefault="00CC00B0" w:rsidP="009C099A">
            <w:pPr>
              <w:jc w:val="both"/>
              <w:rPr>
                <w:color w:val="000000" w:themeColor="text1"/>
              </w:rPr>
            </w:pPr>
            <w:r w:rsidRPr="00073CFE">
              <w:rPr>
                <w:color w:val="000000" w:themeColor="text1"/>
              </w:rPr>
              <w:t xml:space="preserve">KOLLER, T., GOEDHART, M., WESSELS, D. </w:t>
            </w:r>
            <w:r w:rsidRPr="00073CFE">
              <w:rPr>
                <w:i/>
                <w:color w:val="000000" w:themeColor="text1"/>
              </w:rPr>
              <w:t>Valuation: measuring and managine the value of companies</w:t>
            </w:r>
            <w:r w:rsidRPr="00073CFE">
              <w:rPr>
                <w:color w:val="000000" w:themeColor="text1"/>
              </w:rPr>
              <w:t>. Sixth edition. Hoboken: Wiley, 2015, 825 s. ISBN 978-1-118-87370-0.</w:t>
            </w:r>
          </w:p>
          <w:p w14:paraId="66DD7C5F" w14:textId="77777777" w:rsidR="00CC00B0" w:rsidRPr="00073CFE" w:rsidRDefault="00CC00B0" w:rsidP="009C099A">
            <w:pPr>
              <w:jc w:val="both"/>
              <w:rPr>
                <w:color w:val="000000" w:themeColor="text1"/>
              </w:rPr>
            </w:pPr>
            <w:r w:rsidRPr="00073CFE">
              <w:rPr>
                <w:color w:val="000000" w:themeColor="text1"/>
              </w:rPr>
              <w:t xml:space="preserve">MASSARI, M., GIANFRATE, G., ZANETTI, L. </w:t>
            </w:r>
            <w:r w:rsidRPr="00073CFE">
              <w:rPr>
                <w:i/>
                <w:color w:val="000000" w:themeColor="text1"/>
              </w:rPr>
              <w:t>Corporate valuation: measuring the value of companies in turbulent times</w:t>
            </w:r>
            <w:r w:rsidRPr="00073CFE">
              <w:rPr>
                <w:color w:val="000000" w:themeColor="text1"/>
              </w:rPr>
              <w:t>. Hoboken: Wiley, 2016. ISBN 978-1-119-00333-5.</w:t>
            </w:r>
          </w:p>
          <w:p w14:paraId="59F93768" w14:textId="77777777" w:rsidR="00CC00B0" w:rsidRPr="00073CFE" w:rsidRDefault="00765E19" w:rsidP="00765E19">
            <w:pPr>
              <w:jc w:val="both"/>
              <w:rPr>
                <w:color w:val="000000" w:themeColor="text1"/>
              </w:rPr>
            </w:pPr>
            <w:r w:rsidRPr="00B246CF">
              <w:t xml:space="preserve">Studijní opory e-learningového kurzu na LMS Moodle dostupné na </w:t>
            </w:r>
            <w:hyperlink r:id="rId18" w:history="1">
              <w:r>
                <w:rPr>
                  <w:rStyle w:val="Hypertextovodkaz"/>
                </w:rPr>
                <w:t>https://moodle.utb.cz/login/index.php</w:t>
              </w:r>
            </w:hyperlink>
          </w:p>
        </w:tc>
      </w:tr>
      <w:tr w:rsidR="00CC00B0" w:rsidRPr="00073CFE" w14:paraId="61D34055"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3D32D0" w14:textId="77777777" w:rsidR="00CC00B0" w:rsidRPr="00073CFE" w:rsidRDefault="00CC00B0" w:rsidP="009C099A">
            <w:pPr>
              <w:jc w:val="center"/>
              <w:rPr>
                <w:b/>
                <w:color w:val="000000" w:themeColor="text1"/>
              </w:rPr>
            </w:pPr>
            <w:r w:rsidRPr="00073CFE">
              <w:rPr>
                <w:b/>
                <w:color w:val="000000" w:themeColor="text1"/>
              </w:rPr>
              <w:t>Informace ke kombinované nebo distanční formě</w:t>
            </w:r>
          </w:p>
        </w:tc>
      </w:tr>
      <w:tr w:rsidR="00CC00B0" w:rsidRPr="00073CFE" w14:paraId="182EA292" w14:textId="77777777" w:rsidTr="009C099A">
        <w:tc>
          <w:tcPr>
            <w:tcW w:w="4787" w:type="dxa"/>
            <w:gridSpan w:val="3"/>
            <w:tcBorders>
              <w:top w:val="single" w:sz="2" w:space="0" w:color="auto"/>
            </w:tcBorders>
            <w:shd w:val="clear" w:color="auto" w:fill="F7CAAC"/>
          </w:tcPr>
          <w:p w14:paraId="0057F6DE" w14:textId="77777777" w:rsidR="00CC00B0" w:rsidRPr="00073CFE" w:rsidRDefault="00CC00B0"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9A64B09" w14:textId="77777777" w:rsidR="00CC00B0" w:rsidRPr="00073CFE" w:rsidRDefault="00CC00B0" w:rsidP="009C099A">
            <w:pPr>
              <w:jc w:val="both"/>
              <w:rPr>
                <w:color w:val="000000" w:themeColor="text1"/>
              </w:rPr>
            </w:pPr>
          </w:p>
        </w:tc>
        <w:tc>
          <w:tcPr>
            <w:tcW w:w="4179" w:type="dxa"/>
            <w:gridSpan w:val="4"/>
            <w:tcBorders>
              <w:top w:val="single" w:sz="2" w:space="0" w:color="auto"/>
            </w:tcBorders>
            <w:shd w:val="clear" w:color="auto" w:fill="F7CAAC"/>
          </w:tcPr>
          <w:p w14:paraId="0B996E71" w14:textId="77777777" w:rsidR="00CC00B0" w:rsidRPr="00073CFE" w:rsidRDefault="00CC00B0" w:rsidP="009C099A">
            <w:pPr>
              <w:jc w:val="both"/>
              <w:rPr>
                <w:b/>
                <w:color w:val="000000" w:themeColor="text1"/>
              </w:rPr>
            </w:pPr>
            <w:r w:rsidRPr="00073CFE">
              <w:rPr>
                <w:b/>
                <w:color w:val="000000" w:themeColor="text1"/>
              </w:rPr>
              <w:t xml:space="preserve">hodin </w:t>
            </w:r>
          </w:p>
        </w:tc>
      </w:tr>
      <w:tr w:rsidR="00CC00B0" w:rsidRPr="00073CFE" w14:paraId="619A6738" w14:textId="77777777" w:rsidTr="009C099A">
        <w:tc>
          <w:tcPr>
            <w:tcW w:w="9855" w:type="dxa"/>
            <w:gridSpan w:val="8"/>
            <w:shd w:val="clear" w:color="auto" w:fill="F7CAAC"/>
          </w:tcPr>
          <w:p w14:paraId="501F7362" w14:textId="77777777" w:rsidR="00CC00B0" w:rsidRPr="00073CFE" w:rsidRDefault="00CC00B0" w:rsidP="009C099A">
            <w:pPr>
              <w:jc w:val="both"/>
              <w:rPr>
                <w:b/>
                <w:color w:val="000000" w:themeColor="text1"/>
              </w:rPr>
            </w:pPr>
            <w:r w:rsidRPr="00073CFE">
              <w:rPr>
                <w:b/>
                <w:color w:val="000000" w:themeColor="text1"/>
              </w:rPr>
              <w:t>Informace o způsobu kontaktu s vyučujícím</w:t>
            </w:r>
          </w:p>
        </w:tc>
      </w:tr>
      <w:tr w:rsidR="00CC00B0" w:rsidRPr="00073CFE" w14:paraId="124DE15C" w14:textId="77777777" w:rsidTr="009C099A">
        <w:trPr>
          <w:trHeight w:val="685"/>
        </w:trPr>
        <w:tc>
          <w:tcPr>
            <w:tcW w:w="9855" w:type="dxa"/>
            <w:gridSpan w:val="8"/>
          </w:tcPr>
          <w:p w14:paraId="7B76A967" w14:textId="77777777" w:rsidR="00CC00B0" w:rsidRPr="00073CFE" w:rsidRDefault="00CC00B0"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CB5386" w14:textId="77777777" w:rsidR="00CC00B0" w:rsidRPr="00073CFE" w:rsidRDefault="00CC00B0" w:rsidP="00CC00B0">
      <w:pPr>
        <w:spacing w:after="160" w:line="259" w:lineRule="auto"/>
        <w:rPr>
          <w:color w:val="000000" w:themeColor="text1"/>
        </w:rPr>
      </w:pPr>
    </w:p>
    <w:p w14:paraId="23501200" w14:textId="77777777" w:rsidR="00077A33" w:rsidRPr="00073CFE" w:rsidRDefault="00077A33">
      <w:pPr>
        <w:spacing w:after="160" w:line="259" w:lineRule="auto"/>
        <w:rPr>
          <w:color w:val="000000" w:themeColor="text1"/>
        </w:rPr>
      </w:pPr>
    </w:p>
    <w:p w14:paraId="51CF4711" w14:textId="77777777" w:rsidR="00077A33" w:rsidRPr="00073CFE" w:rsidRDefault="00077A33">
      <w:pPr>
        <w:spacing w:after="160" w:line="259" w:lineRule="auto"/>
        <w:rPr>
          <w:color w:val="000000" w:themeColor="text1"/>
        </w:rPr>
      </w:pPr>
    </w:p>
    <w:p w14:paraId="17E63271" w14:textId="77777777" w:rsidR="00077A33" w:rsidRPr="00073CFE" w:rsidRDefault="00077A33">
      <w:pPr>
        <w:spacing w:after="160" w:line="259" w:lineRule="auto"/>
        <w:rPr>
          <w:color w:val="000000" w:themeColor="text1"/>
        </w:rPr>
      </w:pPr>
    </w:p>
    <w:p w14:paraId="7529D5AA" w14:textId="77777777" w:rsidR="00077A33" w:rsidRPr="00073CFE" w:rsidRDefault="00077A33">
      <w:pPr>
        <w:spacing w:after="160" w:line="259" w:lineRule="auto"/>
        <w:rPr>
          <w:color w:val="000000" w:themeColor="text1"/>
        </w:rPr>
      </w:pPr>
    </w:p>
    <w:p w14:paraId="60F6D8EF" w14:textId="77777777" w:rsidR="00077A33" w:rsidRPr="00073CFE" w:rsidRDefault="00077A33">
      <w:pPr>
        <w:spacing w:after="160" w:line="259" w:lineRule="auto"/>
        <w:rPr>
          <w:color w:val="000000" w:themeColor="text1"/>
        </w:rPr>
      </w:pPr>
    </w:p>
    <w:p w14:paraId="78ED4487" w14:textId="77777777" w:rsidR="00077A33" w:rsidRPr="00073CFE" w:rsidRDefault="00077A33">
      <w:pPr>
        <w:spacing w:after="160" w:line="259" w:lineRule="auto"/>
        <w:rPr>
          <w:color w:val="000000" w:themeColor="text1"/>
        </w:rPr>
      </w:pPr>
    </w:p>
    <w:p w14:paraId="416AEAFA" w14:textId="77777777" w:rsidR="00077A33" w:rsidRPr="00073CFE" w:rsidRDefault="00077A33">
      <w:pPr>
        <w:spacing w:after="160" w:line="259" w:lineRule="auto"/>
        <w:rPr>
          <w:color w:val="000000" w:themeColor="text1"/>
        </w:rPr>
      </w:pPr>
    </w:p>
    <w:p w14:paraId="3DC53D15" w14:textId="77777777" w:rsidR="00077A33" w:rsidRPr="00073CFE" w:rsidRDefault="00077A33">
      <w:pPr>
        <w:spacing w:after="160" w:line="259" w:lineRule="auto"/>
        <w:rPr>
          <w:color w:val="000000" w:themeColor="text1"/>
        </w:rPr>
      </w:pPr>
    </w:p>
    <w:p w14:paraId="52C51450" w14:textId="77777777" w:rsidR="00077A33" w:rsidRPr="00073CFE" w:rsidRDefault="00077A33">
      <w:pPr>
        <w:spacing w:after="160" w:line="259" w:lineRule="auto"/>
        <w:rPr>
          <w:color w:val="000000" w:themeColor="text1"/>
        </w:rPr>
      </w:pPr>
    </w:p>
    <w:p w14:paraId="6DA9180D" w14:textId="77777777" w:rsidR="00077A33" w:rsidRPr="00073CFE" w:rsidRDefault="00077A33">
      <w:pPr>
        <w:spacing w:after="160" w:line="259" w:lineRule="auto"/>
        <w:rPr>
          <w:color w:val="000000" w:themeColor="text1"/>
        </w:rPr>
      </w:pPr>
    </w:p>
    <w:p w14:paraId="0B0CA682" w14:textId="77777777" w:rsidR="00077A33" w:rsidRPr="00073CFE" w:rsidRDefault="00077A33">
      <w:pPr>
        <w:spacing w:after="160" w:line="259" w:lineRule="auto"/>
        <w:rPr>
          <w:color w:val="000000" w:themeColor="text1"/>
        </w:rPr>
      </w:pPr>
    </w:p>
    <w:p w14:paraId="7F5C7F65" w14:textId="77777777" w:rsidR="00077A33" w:rsidRPr="00073CFE" w:rsidRDefault="00077A33">
      <w:pPr>
        <w:spacing w:after="160" w:line="259" w:lineRule="auto"/>
        <w:rPr>
          <w:color w:val="000000" w:themeColor="text1"/>
        </w:rPr>
      </w:pPr>
    </w:p>
    <w:p w14:paraId="1A905269" w14:textId="77777777" w:rsidR="00077A33" w:rsidRPr="00073CFE" w:rsidRDefault="00077A33">
      <w:pPr>
        <w:spacing w:after="160" w:line="259" w:lineRule="auto"/>
        <w:rPr>
          <w:color w:val="000000" w:themeColor="text1"/>
        </w:rPr>
      </w:pPr>
    </w:p>
    <w:p w14:paraId="2DB63E6B" w14:textId="77777777" w:rsidR="00077A33" w:rsidRPr="00073CFE" w:rsidRDefault="00077A33">
      <w:pPr>
        <w:spacing w:after="160" w:line="259" w:lineRule="auto"/>
        <w:rPr>
          <w:color w:val="000000" w:themeColor="text1"/>
        </w:rPr>
      </w:pPr>
    </w:p>
    <w:p w14:paraId="43855228" w14:textId="77777777" w:rsidR="00077A33" w:rsidRPr="00073CFE" w:rsidRDefault="00077A33">
      <w:pPr>
        <w:spacing w:after="160" w:line="259" w:lineRule="auto"/>
        <w:rPr>
          <w:color w:val="000000" w:themeColor="text1"/>
        </w:rPr>
      </w:pPr>
    </w:p>
    <w:p w14:paraId="6CADA6B7" w14:textId="77777777" w:rsidR="00E633A9" w:rsidRPr="00073CFE" w:rsidRDefault="00E633A9">
      <w:pPr>
        <w:spacing w:after="160" w:line="259" w:lineRule="auto"/>
        <w:rPr>
          <w:color w:val="000000" w:themeColor="text1"/>
        </w:rPr>
      </w:pPr>
    </w:p>
    <w:p w14:paraId="5CE1A0AE" w14:textId="77777777" w:rsidR="00E633A9" w:rsidRPr="00073CFE" w:rsidRDefault="00E633A9">
      <w:pPr>
        <w:spacing w:after="160" w:line="259" w:lineRule="auto"/>
        <w:rPr>
          <w:color w:val="000000" w:themeColor="text1"/>
        </w:rPr>
      </w:pPr>
    </w:p>
    <w:p w14:paraId="56DE2A1F" w14:textId="77777777" w:rsidR="00E633A9" w:rsidRPr="00073CFE" w:rsidRDefault="00E633A9">
      <w:pPr>
        <w:spacing w:after="160" w:line="259" w:lineRule="auto"/>
        <w:rPr>
          <w:color w:val="000000" w:themeColor="text1"/>
        </w:rPr>
      </w:pPr>
    </w:p>
    <w:p w14:paraId="2402CB38" w14:textId="77777777" w:rsidR="00E633A9" w:rsidRPr="00073CFE" w:rsidRDefault="00E633A9">
      <w:pPr>
        <w:spacing w:after="160" w:line="259" w:lineRule="auto"/>
        <w:rPr>
          <w:color w:val="000000" w:themeColor="text1"/>
        </w:rPr>
      </w:pPr>
    </w:p>
    <w:p w14:paraId="1A3AE2A9" w14:textId="77777777" w:rsidR="00E633A9" w:rsidRPr="00073CFE" w:rsidRDefault="00E633A9">
      <w:pPr>
        <w:spacing w:after="160" w:line="259" w:lineRule="auto"/>
        <w:rPr>
          <w:color w:val="000000" w:themeColor="text1"/>
        </w:rPr>
      </w:pPr>
    </w:p>
    <w:p w14:paraId="60163387" w14:textId="77777777" w:rsidR="00E633A9" w:rsidRPr="00073CFE" w:rsidRDefault="00E633A9">
      <w:pPr>
        <w:spacing w:after="160" w:line="259" w:lineRule="auto"/>
        <w:rPr>
          <w:color w:val="000000" w:themeColor="text1"/>
        </w:rPr>
      </w:pPr>
    </w:p>
    <w:p w14:paraId="4EC39C7B" w14:textId="77777777" w:rsidR="00E633A9" w:rsidRPr="00073CFE" w:rsidRDefault="00E633A9">
      <w:pPr>
        <w:spacing w:after="160" w:line="259" w:lineRule="auto"/>
        <w:rPr>
          <w:color w:val="000000" w:themeColor="text1"/>
        </w:rPr>
      </w:pPr>
    </w:p>
    <w:p w14:paraId="4156FDBD" w14:textId="77777777" w:rsidR="00E633A9" w:rsidRPr="00073CFE" w:rsidRDefault="00E633A9">
      <w:pPr>
        <w:spacing w:after="160" w:line="259" w:lineRule="auto"/>
        <w:rPr>
          <w:color w:val="000000" w:themeColor="text1"/>
        </w:rPr>
      </w:pPr>
    </w:p>
    <w:p w14:paraId="41511A72" w14:textId="77777777" w:rsidR="00E633A9" w:rsidRPr="00073CFE" w:rsidRDefault="00E633A9">
      <w:pPr>
        <w:spacing w:after="160" w:line="259" w:lineRule="auto"/>
        <w:rPr>
          <w:color w:val="000000" w:themeColor="text1"/>
        </w:rPr>
      </w:pPr>
    </w:p>
    <w:p w14:paraId="5F7058A2" w14:textId="77777777" w:rsidR="00077A33" w:rsidRPr="00073CFE" w:rsidRDefault="00077A33">
      <w:pPr>
        <w:spacing w:after="160" w:line="259" w:lineRule="auto"/>
        <w:rPr>
          <w:color w:val="000000" w:themeColor="text1"/>
        </w:rPr>
      </w:pPr>
    </w:p>
    <w:p w14:paraId="74053B28" w14:textId="77777777" w:rsidR="00F64581" w:rsidRPr="00073CFE" w:rsidRDefault="00F64581">
      <w:pPr>
        <w:spacing w:after="160" w:line="259" w:lineRule="auto"/>
        <w:rPr>
          <w:color w:val="000000" w:themeColor="text1"/>
        </w:rPr>
      </w:pPr>
    </w:p>
    <w:p w14:paraId="07BB547D" w14:textId="77777777" w:rsidR="00F64581" w:rsidRPr="00073CFE" w:rsidRDefault="00F64581">
      <w:pPr>
        <w:spacing w:after="160" w:line="259" w:lineRule="auto"/>
        <w:rPr>
          <w:color w:val="000000" w:themeColor="text1"/>
        </w:rPr>
      </w:pPr>
    </w:p>
    <w:p w14:paraId="38A4E2B4" w14:textId="77777777" w:rsidR="00F64581" w:rsidRPr="00073CFE" w:rsidRDefault="00F64581">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00B0" w:rsidRPr="00073CFE" w:rsidDel="00A9442F" w14:paraId="319C7FB9" w14:textId="2F4D7985" w:rsidTr="009C099A">
        <w:tc>
          <w:tcPr>
            <w:tcW w:w="9855" w:type="dxa"/>
            <w:gridSpan w:val="8"/>
            <w:tcBorders>
              <w:bottom w:val="double" w:sz="4" w:space="0" w:color="auto"/>
            </w:tcBorders>
            <w:shd w:val="clear" w:color="auto" w:fill="BDD6EE"/>
          </w:tcPr>
          <w:p w14:paraId="2899DC13" w14:textId="6C2DACDD" w:rsidR="00CC00B0" w:rsidRPr="00073CFE" w:rsidDel="00A9442F" w:rsidRDefault="00CC00B0" w:rsidP="009C099A">
            <w:pPr>
              <w:jc w:val="both"/>
              <w:rPr>
                <w:moveFrom w:id="211" w:author="Drahomíra Pavelková" w:date="2020-08-26T19:02:00Z"/>
                <w:b/>
                <w:color w:val="000000" w:themeColor="text1"/>
                <w:sz w:val="28"/>
              </w:rPr>
            </w:pPr>
            <w:moveFromRangeStart w:id="212" w:author="Drahomíra Pavelková" w:date="2020-08-26T19:02:00Z" w:name="move49360943"/>
            <w:moveFrom w:id="213" w:author="Drahomíra Pavelková" w:date="2020-08-26T19:02:00Z">
              <w:r w:rsidRPr="00073CFE" w:rsidDel="00A9442F">
                <w:rPr>
                  <w:color w:val="000000" w:themeColor="text1"/>
                </w:rPr>
                <w:br w:type="page"/>
              </w:r>
              <w:r w:rsidRPr="00073CFE" w:rsidDel="00A9442F">
                <w:rPr>
                  <w:b/>
                  <w:color w:val="000000" w:themeColor="text1"/>
                  <w:sz w:val="28"/>
                </w:rPr>
                <w:t>B-III – Charakteristika studijního předmětu</w:t>
              </w:r>
            </w:moveFrom>
          </w:p>
        </w:tc>
      </w:tr>
      <w:tr w:rsidR="00CC00B0" w:rsidRPr="00073CFE" w:rsidDel="00A9442F" w14:paraId="1371115E" w14:textId="7A7E7F21" w:rsidTr="009C099A">
        <w:tc>
          <w:tcPr>
            <w:tcW w:w="3086" w:type="dxa"/>
            <w:tcBorders>
              <w:top w:val="double" w:sz="4" w:space="0" w:color="auto"/>
            </w:tcBorders>
            <w:shd w:val="clear" w:color="auto" w:fill="F7CAAC"/>
          </w:tcPr>
          <w:p w14:paraId="5BDCA63C" w14:textId="701101FF" w:rsidR="00CC00B0" w:rsidRPr="00073CFE" w:rsidDel="00A9442F" w:rsidRDefault="00CC00B0" w:rsidP="009C099A">
            <w:pPr>
              <w:jc w:val="both"/>
              <w:rPr>
                <w:moveFrom w:id="214" w:author="Drahomíra Pavelková" w:date="2020-08-26T19:02:00Z"/>
                <w:color w:val="000000" w:themeColor="text1"/>
              </w:rPr>
            </w:pPr>
            <w:moveFrom w:id="215" w:author="Drahomíra Pavelková" w:date="2020-08-26T19:02:00Z">
              <w:r w:rsidRPr="00073CFE" w:rsidDel="00A9442F">
                <w:rPr>
                  <w:color w:val="000000" w:themeColor="text1"/>
                </w:rPr>
                <w:t>Název studijního předmětu</w:t>
              </w:r>
            </w:moveFrom>
          </w:p>
        </w:tc>
        <w:tc>
          <w:tcPr>
            <w:tcW w:w="6769" w:type="dxa"/>
            <w:gridSpan w:val="7"/>
            <w:tcBorders>
              <w:top w:val="double" w:sz="4" w:space="0" w:color="auto"/>
            </w:tcBorders>
          </w:tcPr>
          <w:p w14:paraId="3AE23752" w14:textId="5CD1DFAB" w:rsidR="00CC00B0" w:rsidRPr="00073CFE" w:rsidDel="00A9442F" w:rsidRDefault="00CC00B0" w:rsidP="009C099A">
            <w:pPr>
              <w:jc w:val="both"/>
              <w:rPr>
                <w:moveFrom w:id="216" w:author="Drahomíra Pavelková" w:date="2020-08-26T19:02:00Z"/>
                <w:color w:val="000000" w:themeColor="text1"/>
              </w:rPr>
            </w:pPr>
            <w:moveFrom w:id="217" w:author="Drahomíra Pavelková" w:date="2020-08-26T19:02:00Z">
              <w:r w:rsidRPr="00073CFE" w:rsidDel="00A9442F">
                <w:rPr>
                  <w:color w:val="000000" w:themeColor="text1"/>
                </w:rPr>
                <w:t>Banking and Insurance II</w:t>
              </w:r>
            </w:moveFrom>
          </w:p>
        </w:tc>
      </w:tr>
      <w:tr w:rsidR="00CC00B0" w:rsidRPr="00073CFE" w:rsidDel="00A9442F" w14:paraId="134D499E" w14:textId="67889CAF" w:rsidTr="009C099A">
        <w:trPr>
          <w:trHeight w:val="249"/>
        </w:trPr>
        <w:tc>
          <w:tcPr>
            <w:tcW w:w="3086" w:type="dxa"/>
            <w:shd w:val="clear" w:color="auto" w:fill="F7CAAC"/>
          </w:tcPr>
          <w:p w14:paraId="73B40F0C" w14:textId="6CEA46ED" w:rsidR="00CC00B0" w:rsidRPr="00073CFE" w:rsidDel="00A9442F" w:rsidRDefault="00CC00B0" w:rsidP="009C099A">
            <w:pPr>
              <w:jc w:val="both"/>
              <w:rPr>
                <w:moveFrom w:id="218" w:author="Drahomíra Pavelková" w:date="2020-08-26T19:02:00Z"/>
                <w:b/>
                <w:color w:val="000000" w:themeColor="text1"/>
              </w:rPr>
            </w:pPr>
            <w:moveFrom w:id="219" w:author="Drahomíra Pavelková" w:date="2020-08-26T19:02:00Z">
              <w:r w:rsidRPr="00073CFE" w:rsidDel="00A9442F">
                <w:rPr>
                  <w:b/>
                  <w:color w:val="000000" w:themeColor="text1"/>
                </w:rPr>
                <w:t>Typ předmětu</w:t>
              </w:r>
            </w:moveFrom>
          </w:p>
        </w:tc>
        <w:tc>
          <w:tcPr>
            <w:tcW w:w="3406" w:type="dxa"/>
            <w:gridSpan w:val="4"/>
          </w:tcPr>
          <w:p w14:paraId="5DB23FA3" w14:textId="5E1E1D46" w:rsidR="00CC00B0" w:rsidRPr="00073CFE" w:rsidDel="00A9442F" w:rsidRDefault="00CC00B0" w:rsidP="009C099A">
            <w:pPr>
              <w:jc w:val="both"/>
              <w:rPr>
                <w:moveFrom w:id="220" w:author="Drahomíra Pavelková" w:date="2020-08-26T19:02:00Z"/>
                <w:color w:val="000000" w:themeColor="text1"/>
              </w:rPr>
            </w:pPr>
            <w:moveFrom w:id="221" w:author="Drahomíra Pavelková" w:date="2020-08-26T19:02:00Z">
              <w:r w:rsidRPr="00073CFE" w:rsidDel="00A9442F">
                <w:rPr>
                  <w:color w:val="000000" w:themeColor="text1"/>
                </w:rPr>
                <w:t>povinný „PZ“</w:t>
              </w:r>
            </w:moveFrom>
          </w:p>
        </w:tc>
        <w:tc>
          <w:tcPr>
            <w:tcW w:w="2695" w:type="dxa"/>
            <w:gridSpan w:val="2"/>
            <w:shd w:val="clear" w:color="auto" w:fill="F7CAAC"/>
          </w:tcPr>
          <w:p w14:paraId="1A4028DC" w14:textId="300D6BC5" w:rsidR="00CC00B0" w:rsidRPr="00073CFE" w:rsidDel="00A9442F" w:rsidRDefault="00CC00B0" w:rsidP="009C099A">
            <w:pPr>
              <w:jc w:val="both"/>
              <w:rPr>
                <w:moveFrom w:id="222" w:author="Drahomíra Pavelková" w:date="2020-08-26T19:02:00Z"/>
                <w:color w:val="000000" w:themeColor="text1"/>
              </w:rPr>
            </w:pPr>
            <w:moveFrom w:id="223" w:author="Drahomíra Pavelková" w:date="2020-08-26T19:02:00Z">
              <w:r w:rsidRPr="00073CFE" w:rsidDel="00A9442F">
                <w:rPr>
                  <w:b/>
                  <w:color w:val="000000" w:themeColor="text1"/>
                </w:rPr>
                <w:t>doporučený ročník / semestr</w:t>
              </w:r>
            </w:moveFrom>
          </w:p>
        </w:tc>
        <w:tc>
          <w:tcPr>
            <w:tcW w:w="668" w:type="dxa"/>
          </w:tcPr>
          <w:p w14:paraId="2A6C2ED4" w14:textId="3AB5B25E" w:rsidR="00CC00B0" w:rsidRPr="00073CFE" w:rsidDel="00A9442F" w:rsidRDefault="00CC00B0" w:rsidP="009C099A">
            <w:pPr>
              <w:jc w:val="both"/>
              <w:rPr>
                <w:moveFrom w:id="224" w:author="Drahomíra Pavelková" w:date="2020-08-26T19:02:00Z"/>
                <w:color w:val="000000" w:themeColor="text1"/>
              </w:rPr>
            </w:pPr>
            <w:moveFrom w:id="225" w:author="Drahomíra Pavelková" w:date="2020-08-26T19:02:00Z">
              <w:r w:rsidRPr="00073CFE" w:rsidDel="00A9442F">
                <w:rPr>
                  <w:color w:val="000000" w:themeColor="text1"/>
                </w:rPr>
                <w:t>1/L</w:t>
              </w:r>
            </w:moveFrom>
          </w:p>
        </w:tc>
      </w:tr>
      <w:tr w:rsidR="00CC00B0" w:rsidRPr="00073CFE" w:rsidDel="00A9442F" w14:paraId="51C865E8" w14:textId="54B1C95E" w:rsidTr="009C099A">
        <w:tc>
          <w:tcPr>
            <w:tcW w:w="3086" w:type="dxa"/>
            <w:shd w:val="clear" w:color="auto" w:fill="F7CAAC"/>
          </w:tcPr>
          <w:p w14:paraId="170DFAA2" w14:textId="506F2195" w:rsidR="00CC00B0" w:rsidRPr="00073CFE" w:rsidDel="00A9442F" w:rsidRDefault="00CC00B0" w:rsidP="009C099A">
            <w:pPr>
              <w:jc w:val="both"/>
              <w:rPr>
                <w:moveFrom w:id="226" w:author="Drahomíra Pavelková" w:date="2020-08-26T19:02:00Z"/>
                <w:b/>
                <w:color w:val="000000" w:themeColor="text1"/>
              </w:rPr>
            </w:pPr>
            <w:moveFrom w:id="227" w:author="Drahomíra Pavelková" w:date="2020-08-26T19:02:00Z">
              <w:r w:rsidRPr="00073CFE" w:rsidDel="00A9442F">
                <w:rPr>
                  <w:b/>
                  <w:color w:val="000000" w:themeColor="text1"/>
                </w:rPr>
                <w:t>Rozsah studijního předmětu</w:t>
              </w:r>
            </w:moveFrom>
          </w:p>
        </w:tc>
        <w:tc>
          <w:tcPr>
            <w:tcW w:w="1701" w:type="dxa"/>
            <w:gridSpan w:val="2"/>
          </w:tcPr>
          <w:p w14:paraId="0E54D03A" w14:textId="018FFA68" w:rsidR="00CC00B0" w:rsidRPr="00073CFE" w:rsidDel="00A9442F" w:rsidRDefault="00CC00B0" w:rsidP="009C099A">
            <w:pPr>
              <w:jc w:val="both"/>
              <w:rPr>
                <w:moveFrom w:id="228" w:author="Drahomíra Pavelková" w:date="2020-08-26T19:02:00Z"/>
                <w:color w:val="000000" w:themeColor="text1"/>
              </w:rPr>
            </w:pPr>
            <w:moveFrom w:id="229" w:author="Drahomíra Pavelková" w:date="2020-08-26T19:02:00Z">
              <w:r w:rsidRPr="00073CFE" w:rsidDel="00A9442F">
                <w:rPr>
                  <w:color w:val="000000" w:themeColor="text1"/>
                </w:rPr>
                <w:t>26p + 13s</w:t>
              </w:r>
            </w:moveFrom>
          </w:p>
        </w:tc>
        <w:tc>
          <w:tcPr>
            <w:tcW w:w="889" w:type="dxa"/>
            <w:shd w:val="clear" w:color="auto" w:fill="F7CAAC"/>
          </w:tcPr>
          <w:p w14:paraId="66C4FD76" w14:textId="33EFF7B8" w:rsidR="00CC00B0" w:rsidRPr="00073CFE" w:rsidDel="00A9442F" w:rsidRDefault="00CC00B0" w:rsidP="009C099A">
            <w:pPr>
              <w:jc w:val="both"/>
              <w:rPr>
                <w:moveFrom w:id="230" w:author="Drahomíra Pavelková" w:date="2020-08-26T19:02:00Z"/>
                <w:b/>
                <w:color w:val="000000" w:themeColor="text1"/>
              </w:rPr>
            </w:pPr>
            <w:moveFrom w:id="231" w:author="Drahomíra Pavelková" w:date="2020-08-26T19:02:00Z">
              <w:r w:rsidRPr="00073CFE" w:rsidDel="00A9442F">
                <w:rPr>
                  <w:b/>
                  <w:color w:val="000000" w:themeColor="text1"/>
                </w:rPr>
                <w:t xml:space="preserve">hod. </w:t>
              </w:r>
            </w:moveFrom>
          </w:p>
        </w:tc>
        <w:tc>
          <w:tcPr>
            <w:tcW w:w="816" w:type="dxa"/>
          </w:tcPr>
          <w:p w14:paraId="2E3C8125" w14:textId="3005E451" w:rsidR="00CC00B0" w:rsidRPr="00073CFE" w:rsidDel="00A9442F" w:rsidRDefault="00CC00B0" w:rsidP="009C099A">
            <w:pPr>
              <w:jc w:val="both"/>
              <w:rPr>
                <w:moveFrom w:id="232" w:author="Drahomíra Pavelková" w:date="2020-08-26T19:02:00Z"/>
                <w:color w:val="000000" w:themeColor="text1"/>
              </w:rPr>
            </w:pPr>
            <w:moveFrom w:id="233" w:author="Drahomíra Pavelková" w:date="2020-08-26T19:02:00Z">
              <w:r w:rsidRPr="00073CFE" w:rsidDel="00A9442F">
                <w:rPr>
                  <w:color w:val="000000" w:themeColor="text1"/>
                </w:rPr>
                <w:t>39</w:t>
              </w:r>
            </w:moveFrom>
          </w:p>
        </w:tc>
        <w:tc>
          <w:tcPr>
            <w:tcW w:w="2156" w:type="dxa"/>
            <w:shd w:val="clear" w:color="auto" w:fill="F7CAAC"/>
          </w:tcPr>
          <w:p w14:paraId="623323C8" w14:textId="4F97E2E0" w:rsidR="00CC00B0" w:rsidRPr="00073CFE" w:rsidDel="00A9442F" w:rsidRDefault="00CC00B0" w:rsidP="009C099A">
            <w:pPr>
              <w:jc w:val="both"/>
              <w:rPr>
                <w:moveFrom w:id="234" w:author="Drahomíra Pavelková" w:date="2020-08-26T19:02:00Z"/>
                <w:b/>
                <w:color w:val="000000" w:themeColor="text1"/>
              </w:rPr>
            </w:pPr>
            <w:moveFrom w:id="235" w:author="Drahomíra Pavelková" w:date="2020-08-26T19:02:00Z">
              <w:r w:rsidRPr="00073CFE" w:rsidDel="00A9442F">
                <w:rPr>
                  <w:b/>
                  <w:color w:val="000000" w:themeColor="text1"/>
                </w:rPr>
                <w:t>kreditů</w:t>
              </w:r>
            </w:moveFrom>
          </w:p>
        </w:tc>
        <w:tc>
          <w:tcPr>
            <w:tcW w:w="1207" w:type="dxa"/>
            <w:gridSpan w:val="2"/>
          </w:tcPr>
          <w:p w14:paraId="5EF0AA76" w14:textId="1CCBE235" w:rsidR="00CC00B0" w:rsidRPr="00073CFE" w:rsidDel="00A9442F" w:rsidRDefault="00CC00B0" w:rsidP="009C099A">
            <w:pPr>
              <w:jc w:val="both"/>
              <w:rPr>
                <w:moveFrom w:id="236" w:author="Drahomíra Pavelková" w:date="2020-08-26T19:02:00Z"/>
                <w:color w:val="000000" w:themeColor="text1"/>
              </w:rPr>
            </w:pPr>
            <w:moveFrom w:id="237" w:author="Drahomíra Pavelková" w:date="2020-08-26T19:02:00Z">
              <w:r w:rsidRPr="00073CFE" w:rsidDel="00A9442F">
                <w:rPr>
                  <w:color w:val="000000" w:themeColor="text1"/>
                </w:rPr>
                <w:t>4</w:t>
              </w:r>
            </w:moveFrom>
          </w:p>
        </w:tc>
      </w:tr>
      <w:tr w:rsidR="00CC00B0" w:rsidRPr="00073CFE" w:rsidDel="00A9442F" w14:paraId="25D8D2BE" w14:textId="3345B8C4" w:rsidTr="009C099A">
        <w:tc>
          <w:tcPr>
            <w:tcW w:w="3086" w:type="dxa"/>
            <w:shd w:val="clear" w:color="auto" w:fill="F7CAAC"/>
          </w:tcPr>
          <w:p w14:paraId="0FFA447C" w14:textId="2EC7192C" w:rsidR="00CC00B0" w:rsidRPr="00073CFE" w:rsidDel="00A9442F" w:rsidRDefault="00CC00B0" w:rsidP="009C099A">
            <w:pPr>
              <w:jc w:val="both"/>
              <w:rPr>
                <w:moveFrom w:id="238" w:author="Drahomíra Pavelková" w:date="2020-08-26T19:02:00Z"/>
                <w:b/>
                <w:color w:val="000000" w:themeColor="text1"/>
              </w:rPr>
            </w:pPr>
            <w:moveFrom w:id="239" w:author="Drahomíra Pavelková" w:date="2020-08-26T19:02:00Z">
              <w:r w:rsidRPr="00073CFE" w:rsidDel="00A9442F">
                <w:rPr>
                  <w:b/>
                  <w:color w:val="000000" w:themeColor="text1"/>
                </w:rPr>
                <w:t>Prerekvizity, korekvizity, ekvivalence</w:t>
              </w:r>
            </w:moveFrom>
          </w:p>
        </w:tc>
        <w:tc>
          <w:tcPr>
            <w:tcW w:w="6769" w:type="dxa"/>
            <w:gridSpan w:val="7"/>
          </w:tcPr>
          <w:p w14:paraId="0F21FC4D" w14:textId="271D8A0C" w:rsidR="00CC00B0" w:rsidRPr="00073CFE" w:rsidDel="00A9442F" w:rsidRDefault="00CC00B0" w:rsidP="009C099A">
            <w:pPr>
              <w:jc w:val="both"/>
              <w:rPr>
                <w:moveFrom w:id="240" w:author="Drahomíra Pavelková" w:date="2020-08-26T19:02:00Z"/>
                <w:color w:val="000000" w:themeColor="text1"/>
              </w:rPr>
            </w:pPr>
          </w:p>
        </w:tc>
      </w:tr>
      <w:tr w:rsidR="00CC00B0" w:rsidRPr="00073CFE" w:rsidDel="00A9442F" w14:paraId="4BB150F1" w14:textId="66A79375" w:rsidTr="009C099A">
        <w:tc>
          <w:tcPr>
            <w:tcW w:w="3086" w:type="dxa"/>
            <w:shd w:val="clear" w:color="auto" w:fill="F7CAAC"/>
          </w:tcPr>
          <w:p w14:paraId="0A19826B" w14:textId="3CD02E71" w:rsidR="00CC00B0" w:rsidRPr="00073CFE" w:rsidDel="00A9442F" w:rsidRDefault="00CC00B0" w:rsidP="009C099A">
            <w:pPr>
              <w:jc w:val="both"/>
              <w:rPr>
                <w:moveFrom w:id="241" w:author="Drahomíra Pavelková" w:date="2020-08-26T19:02:00Z"/>
                <w:b/>
                <w:color w:val="000000" w:themeColor="text1"/>
              </w:rPr>
            </w:pPr>
            <w:moveFrom w:id="242" w:author="Drahomíra Pavelková" w:date="2020-08-26T19:02:00Z">
              <w:r w:rsidRPr="00073CFE" w:rsidDel="00A9442F">
                <w:rPr>
                  <w:b/>
                  <w:color w:val="000000" w:themeColor="text1"/>
                </w:rPr>
                <w:t>Způsob ověření studijních výsledků</w:t>
              </w:r>
            </w:moveFrom>
          </w:p>
        </w:tc>
        <w:tc>
          <w:tcPr>
            <w:tcW w:w="3406" w:type="dxa"/>
            <w:gridSpan w:val="4"/>
          </w:tcPr>
          <w:p w14:paraId="0FACE99D" w14:textId="224BF753" w:rsidR="00CC00B0" w:rsidRPr="00073CFE" w:rsidDel="00A9442F" w:rsidRDefault="00CC00B0" w:rsidP="009C099A">
            <w:pPr>
              <w:jc w:val="both"/>
              <w:rPr>
                <w:moveFrom w:id="243" w:author="Drahomíra Pavelková" w:date="2020-08-26T19:02:00Z"/>
                <w:color w:val="000000" w:themeColor="text1"/>
              </w:rPr>
            </w:pPr>
            <w:moveFrom w:id="244" w:author="Drahomíra Pavelková" w:date="2020-08-26T19:02:00Z">
              <w:r w:rsidRPr="00073CFE" w:rsidDel="00A9442F">
                <w:rPr>
                  <w:color w:val="000000" w:themeColor="text1"/>
                </w:rPr>
                <w:t>zápočet, zkouška</w:t>
              </w:r>
            </w:moveFrom>
          </w:p>
        </w:tc>
        <w:tc>
          <w:tcPr>
            <w:tcW w:w="2156" w:type="dxa"/>
            <w:shd w:val="clear" w:color="auto" w:fill="F7CAAC"/>
          </w:tcPr>
          <w:p w14:paraId="778ADBFC" w14:textId="7C196568" w:rsidR="00CC00B0" w:rsidRPr="00073CFE" w:rsidDel="00A9442F" w:rsidRDefault="00CC00B0" w:rsidP="009C099A">
            <w:pPr>
              <w:jc w:val="both"/>
              <w:rPr>
                <w:moveFrom w:id="245" w:author="Drahomíra Pavelková" w:date="2020-08-26T19:02:00Z"/>
                <w:b/>
                <w:color w:val="000000" w:themeColor="text1"/>
              </w:rPr>
            </w:pPr>
            <w:moveFrom w:id="246" w:author="Drahomíra Pavelková" w:date="2020-08-26T19:02:00Z">
              <w:r w:rsidRPr="00073CFE" w:rsidDel="00A9442F">
                <w:rPr>
                  <w:b/>
                  <w:color w:val="000000" w:themeColor="text1"/>
                </w:rPr>
                <w:t>Forma výuky</w:t>
              </w:r>
            </w:moveFrom>
          </w:p>
        </w:tc>
        <w:tc>
          <w:tcPr>
            <w:tcW w:w="1207" w:type="dxa"/>
            <w:gridSpan w:val="2"/>
          </w:tcPr>
          <w:p w14:paraId="25265C58" w14:textId="39D2CA4C" w:rsidR="00CC00B0" w:rsidRPr="00073CFE" w:rsidDel="00A9442F" w:rsidRDefault="00CC00B0" w:rsidP="009C099A">
            <w:pPr>
              <w:jc w:val="both"/>
              <w:rPr>
                <w:moveFrom w:id="247" w:author="Drahomíra Pavelková" w:date="2020-08-26T19:02:00Z"/>
                <w:color w:val="000000" w:themeColor="text1"/>
              </w:rPr>
            </w:pPr>
            <w:moveFrom w:id="248" w:author="Drahomíra Pavelková" w:date="2020-08-26T19:02:00Z">
              <w:r w:rsidRPr="00073CFE" w:rsidDel="00A9442F">
                <w:rPr>
                  <w:color w:val="000000" w:themeColor="text1"/>
                </w:rPr>
                <w:t>přednáška, seminář</w:t>
              </w:r>
            </w:moveFrom>
          </w:p>
        </w:tc>
      </w:tr>
      <w:tr w:rsidR="00CC00B0" w:rsidRPr="00073CFE" w:rsidDel="00A9442F" w14:paraId="2E99DD91" w14:textId="2D506DB9" w:rsidTr="009C099A">
        <w:tc>
          <w:tcPr>
            <w:tcW w:w="3086" w:type="dxa"/>
            <w:shd w:val="clear" w:color="auto" w:fill="F7CAAC"/>
          </w:tcPr>
          <w:p w14:paraId="6C7B177F" w14:textId="79F376A8" w:rsidR="00CC00B0" w:rsidRPr="00073CFE" w:rsidDel="00A9442F" w:rsidRDefault="00CC00B0" w:rsidP="009C099A">
            <w:pPr>
              <w:jc w:val="both"/>
              <w:rPr>
                <w:moveFrom w:id="249" w:author="Drahomíra Pavelková" w:date="2020-08-26T19:02:00Z"/>
                <w:b/>
                <w:color w:val="000000" w:themeColor="text1"/>
              </w:rPr>
            </w:pPr>
            <w:moveFrom w:id="250" w:author="Drahomíra Pavelková" w:date="2020-08-26T19:02:00Z">
              <w:r w:rsidRPr="00073CFE" w:rsidDel="00A9442F">
                <w:rPr>
                  <w:b/>
                  <w:color w:val="000000" w:themeColor="text1"/>
                </w:rPr>
                <w:t>Forma způsobu ověření studijních výsledků a další požadavky na studenta</w:t>
              </w:r>
            </w:moveFrom>
          </w:p>
        </w:tc>
        <w:tc>
          <w:tcPr>
            <w:tcW w:w="6769" w:type="dxa"/>
            <w:gridSpan w:val="7"/>
            <w:tcBorders>
              <w:bottom w:val="nil"/>
            </w:tcBorders>
          </w:tcPr>
          <w:p w14:paraId="49415D32" w14:textId="2BAE258C" w:rsidR="00CC00B0" w:rsidRPr="00073CFE" w:rsidDel="00A9442F" w:rsidRDefault="00CC00B0" w:rsidP="009C099A">
            <w:pPr>
              <w:jc w:val="both"/>
              <w:rPr>
                <w:moveFrom w:id="251" w:author="Drahomíra Pavelková" w:date="2020-08-26T19:02:00Z"/>
                <w:color w:val="000000" w:themeColor="text1"/>
              </w:rPr>
            </w:pPr>
            <w:moveFrom w:id="252" w:author="Drahomíra Pavelková" w:date="2020-08-26T19:02:00Z">
              <w:r w:rsidRPr="00073CFE" w:rsidDel="00A9442F">
                <w:rPr>
                  <w:color w:val="000000" w:themeColor="text1"/>
                </w:rPr>
                <w:t>Způsob zakončení předmětu – zápočet, zkouška</w:t>
              </w:r>
            </w:moveFrom>
          </w:p>
          <w:p w14:paraId="6BA11CF4" w14:textId="3A98AB25" w:rsidR="00CC00B0" w:rsidRPr="00073CFE" w:rsidDel="00A9442F" w:rsidRDefault="00CC00B0" w:rsidP="009C099A">
            <w:pPr>
              <w:jc w:val="both"/>
              <w:rPr>
                <w:moveFrom w:id="253" w:author="Drahomíra Pavelková" w:date="2020-08-26T19:02:00Z"/>
                <w:color w:val="000000" w:themeColor="text1"/>
              </w:rPr>
            </w:pPr>
            <w:moveFrom w:id="254" w:author="Drahomíra Pavelková" w:date="2020-08-26T19:02:00Z">
              <w:r w:rsidRPr="00073CFE" w:rsidDel="00A9442F">
                <w:rPr>
                  <w:color w:val="000000" w:themeColor="text1"/>
                </w:rPr>
                <w:t>Požadavky k zápočtu: aktivní účast na seminářích při řešení úkolů zadaných vedoucím semináře (minimálně 80% přítomnost); aktivní využití e-learningového systému Moodle; vypracování seminární práce v požadované kvalitě na zadané téma (vybraná oblast bankovnictví a pojišťovnictví) a prezentace její dílčí části na semináři.</w:t>
              </w:r>
            </w:moveFrom>
          </w:p>
          <w:p w14:paraId="1EE0BC05" w14:textId="720E6548" w:rsidR="00CC00B0" w:rsidRPr="00073CFE" w:rsidDel="00A9442F" w:rsidRDefault="00CC00B0" w:rsidP="009C099A">
            <w:pPr>
              <w:jc w:val="both"/>
              <w:rPr>
                <w:moveFrom w:id="255" w:author="Drahomíra Pavelková" w:date="2020-08-26T19:02:00Z"/>
                <w:color w:val="000000" w:themeColor="text1"/>
              </w:rPr>
            </w:pPr>
            <w:moveFrom w:id="256" w:author="Drahomíra Pavelková" w:date="2020-08-26T19:02:00Z">
              <w:r w:rsidRPr="00073CFE" w:rsidDel="00A9442F">
                <w:rPr>
                  <w:color w:val="000000" w:themeColor="text1"/>
                </w:rPr>
                <w:t xml:space="preserve">Požadavky ke zkoušce: </w:t>
              </w:r>
              <w:r w:rsidRPr="00073CFE" w:rsidDel="00A9442F">
                <w:rPr>
                  <w:color w:val="000000" w:themeColor="text1"/>
                  <w:shd w:val="clear" w:color="auto" w:fill="FFFFFF"/>
                </w:rPr>
                <w:t xml:space="preserve">úspěšné absolvování písemného testu </w:t>
              </w:r>
              <w:r w:rsidRPr="00073CFE" w:rsidDel="00A9442F">
                <w:rPr>
                  <w:color w:val="000000" w:themeColor="text1"/>
                </w:rPr>
                <w:t>(získání min. 60% bodů. Obsahem zkoušky jsou témata přednášek a seminářů.</w:t>
              </w:r>
            </w:moveFrom>
          </w:p>
        </w:tc>
      </w:tr>
      <w:tr w:rsidR="00CC00B0" w:rsidRPr="00073CFE" w:rsidDel="00A9442F" w14:paraId="25DA3997" w14:textId="44AFEBE1" w:rsidTr="009C099A">
        <w:trPr>
          <w:trHeight w:val="56"/>
        </w:trPr>
        <w:tc>
          <w:tcPr>
            <w:tcW w:w="9855" w:type="dxa"/>
            <w:gridSpan w:val="8"/>
            <w:tcBorders>
              <w:top w:val="nil"/>
            </w:tcBorders>
          </w:tcPr>
          <w:p w14:paraId="5FD5BDAB" w14:textId="018E21B6" w:rsidR="00CC00B0" w:rsidRPr="00073CFE" w:rsidDel="00A9442F" w:rsidRDefault="00CC00B0" w:rsidP="009C099A">
            <w:pPr>
              <w:jc w:val="both"/>
              <w:rPr>
                <w:moveFrom w:id="257" w:author="Drahomíra Pavelková" w:date="2020-08-26T19:02:00Z"/>
                <w:color w:val="000000" w:themeColor="text1"/>
              </w:rPr>
            </w:pPr>
          </w:p>
        </w:tc>
      </w:tr>
      <w:tr w:rsidR="00CC00B0" w:rsidRPr="00073CFE" w:rsidDel="00A9442F" w14:paraId="3B88B7A4" w14:textId="68276F20" w:rsidTr="009C099A">
        <w:trPr>
          <w:trHeight w:val="197"/>
        </w:trPr>
        <w:tc>
          <w:tcPr>
            <w:tcW w:w="3086" w:type="dxa"/>
            <w:tcBorders>
              <w:top w:val="nil"/>
            </w:tcBorders>
            <w:shd w:val="clear" w:color="auto" w:fill="F7CAAC"/>
          </w:tcPr>
          <w:p w14:paraId="3FE021FC" w14:textId="071E4752" w:rsidR="00CC00B0" w:rsidRPr="00073CFE" w:rsidDel="00A9442F" w:rsidRDefault="00CC00B0" w:rsidP="009C099A">
            <w:pPr>
              <w:jc w:val="both"/>
              <w:rPr>
                <w:moveFrom w:id="258" w:author="Drahomíra Pavelková" w:date="2020-08-26T19:02:00Z"/>
                <w:b/>
                <w:color w:val="000000" w:themeColor="text1"/>
              </w:rPr>
            </w:pPr>
            <w:moveFrom w:id="259" w:author="Drahomíra Pavelková" w:date="2020-08-26T19:02:00Z">
              <w:r w:rsidRPr="00073CFE" w:rsidDel="00A9442F">
                <w:rPr>
                  <w:b/>
                  <w:color w:val="000000" w:themeColor="text1"/>
                </w:rPr>
                <w:t>Garant předmětu</w:t>
              </w:r>
            </w:moveFrom>
          </w:p>
        </w:tc>
        <w:tc>
          <w:tcPr>
            <w:tcW w:w="6769" w:type="dxa"/>
            <w:gridSpan w:val="7"/>
            <w:tcBorders>
              <w:top w:val="nil"/>
            </w:tcBorders>
          </w:tcPr>
          <w:p w14:paraId="14848901" w14:textId="1370C44D" w:rsidR="00CC00B0" w:rsidRPr="00073CFE" w:rsidDel="00A9442F" w:rsidRDefault="00CC00B0" w:rsidP="009C099A">
            <w:pPr>
              <w:jc w:val="both"/>
              <w:rPr>
                <w:moveFrom w:id="260" w:author="Drahomíra Pavelková" w:date="2020-08-26T19:02:00Z"/>
                <w:color w:val="000000" w:themeColor="text1"/>
              </w:rPr>
            </w:pPr>
            <w:moveFrom w:id="261" w:author="Drahomíra Pavelková" w:date="2020-08-26T19:02:00Z">
              <w:r w:rsidRPr="00073CFE" w:rsidDel="00A9442F">
                <w:rPr>
                  <w:color w:val="000000" w:themeColor="text1"/>
                </w:rPr>
                <w:t>Ing. Mojmír Hampl, MSc. Ph.D.</w:t>
              </w:r>
            </w:moveFrom>
          </w:p>
        </w:tc>
      </w:tr>
      <w:tr w:rsidR="00CC00B0" w:rsidRPr="00073CFE" w:rsidDel="00A9442F" w14:paraId="7ED100E9" w14:textId="4BF8565F" w:rsidTr="009C099A">
        <w:trPr>
          <w:trHeight w:val="243"/>
        </w:trPr>
        <w:tc>
          <w:tcPr>
            <w:tcW w:w="3086" w:type="dxa"/>
            <w:tcBorders>
              <w:top w:val="nil"/>
            </w:tcBorders>
            <w:shd w:val="clear" w:color="auto" w:fill="F7CAAC"/>
          </w:tcPr>
          <w:p w14:paraId="06F9E4F9" w14:textId="44D4B48E" w:rsidR="00CC00B0" w:rsidRPr="00073CFE" w:rsidDel="00A9442F" w:rsidRDefault="00CC00B0" w:rsidP="009C099A">
            <w:pPr>
              <w:jc w:val="both"/>
              <w:rPr>
                <w:moveFrom w:id="262" w:author="Drahomíra Pavelková" w:date="2020-08-26T19:02:00Z"/>
                <w:b/>
                <w:color w:val="000000" w:themeColor="text1"/>
              </w:rPr>
            </w:pPr>
            <w:moveFrom w:id="263" w:author="Drahomíra Pavelková" w:date="2020-08-26T19:02:00Z">
              <w:r w:rsidRPr="00073CFE" w:rsidDel="00A9442F">
                <w:rPr>
                  <w:b/>
                  <w:color w:val="000000" w:themeColor="text1"/>
                </w:rPr>
                <w:t>Zapojení garanta do výuky předmětu</w:t>
              </w:r>
            </w:moveFrom>
          </w:p>
        </w:tc>
        <w:tc>
          <w:tcPr>
            <w:tcW w:w="6769" w:type="dxa"/>
            <w:gridSpan w:val="7"/>
            <w:tcBorders>
              <w:top w:val="nil"/>
            </w:tcBorders>
          </w:tcPr>
          <w:p w14:paraId="3BD1E87E" w14:textId="69931E25" w:rsidR="00CC00B0" w:rsidRPr="00073CFE" w:rsidDel="00A9442F" w:rsidRDefault="00CC00B0" w:rsidP="009C099A">
            <w:pPr>
              <w:jc w:val="both"/>
              <w:rPr>
                <w:moveFrom w:id="264" w:author="Drahomíra Pavelková" w:date="2020-08-26T19:02:00Z"/>
                <w:color w:val="000000" w:themeColor="text1"/>
              </w:rPr>
            </w:pPr>
            <w:moveFrom w:id="265" w:author="Drahomíra Pavelková" w:date="2020-08-26T19:02:00Z">
              <w:r w:rsidRPr="00073CFE" w:rsidDel="00A9442F">
                <w:rPr>
                  <w:color w:val="000000" w:themeColor="text1"/>
                </w:rPr>
                <w:t>Garant se podílí na přednášení v rozsahu 100 %, dále stanovuje koncepci seminářů a dohlíží na jejich jednotné vedení.</w:t>
              </w:r>
            </w:moveFrom>
          </w:p>
        </w:tc>
      </w:tr>
      <w:tr w:rsidR="00CC00B0" w:rsidRPr="00073CFE" w:rsidDel="00A9442F" w14:paraId="7AC66E1B" w14:textId="579134D0" w:rsidTr="009C099A">
        <w:tc>
          <w:tcPr>
            <w:tcW w:w="3086" w:type="dxa"/>
            <w:shd w:val="clear" w:color="auto" w:fill="F7CAAC"/>
          </w:tcPr>
          <w:p w14:paraId="331CF45D" w14:textId="1EC9083A" w:rsidR="00CC00B0" w:rsidRPr="00073CFE" w:rsidDel="00A9442F" w:rsidRDefault="00CC00B0" w:rsidP="009C099A">
            <w:pPr>
              <w:jc w:val="both"/>
              <w:rPr>
                <w:moveFrom w:id="266" w:author="Drahomíra Pavelková" w:date="2020-08-26T19:02:00Z"/>
                <w:b/>
                <w:color w:val="000000" w:themeColor="text1"/>
              </w:rPr>
            </w:pPr>
            <w:moveFrom w:id="267" w:author="Drahomíra Pavelková" w:date="2020-08-26T19:02:00Z">
              <w:r w:rsidRPr="00073CFE" w:rsidDel="00A9442F">
                <w:rPr>
                  <w:b/>
                  <w:color w:val="000000" w:themeColor="text1"/>
                </w:rPr>
                <w:t>Vyučující</w:t>
              </w:r>
            </w:moveFrom>
          </w:p>
        </w:tc>
        <w:tc>
          <w:tcPr>
            <w:tcW w:w="6769" w:type="dxa"/>
            <w:gridSpan w:val="7"/>
            <w:tcBorders>
              <w:bottom w:val="nil"/>
            </w:tcBorders>
          </w:tcPr>
          <w:p w14:paraId="78D7683A" w14:textId="2E503F18" w:rsidR="00CC00B0" w:rsidRPr="00073CFE" w:rsidDel="00A9442F" w:rsidRDefault="00CC00B0" w:rsidP="009C099A">
            <w:pPr>
              <w:jc w:val="both"/>
              <w:rPr>
                <w:moveFrom w:id="268" w:author="Drahomíra Pavelková" w:date="2020-08-26T19:02:00Z"/>
                <w:color w:val="000000" w:themeColor="text1"/>
              </w:rPr>
            </w:pPr>
            <w:moveFrom w:id="269" w:author="Drahomíra Pavelková" w:date="2020-08-26T19:02:00Z">
              <w:r w:rsidRPr="00073CFE" w:rsidDel="00A9442F">
                <w:rPr>
                  <w:color w:val="000000" w:themeColor="text1"/>
                </w:rPr>
                <w:t>Ing. Mojmír Hampl, MSc. Ph.D. – přednášky, semináře (100%)</w:t>
              </w:r>
            </w:moveFrom>
          </w:p>
        </w:tc>
      </w:tr>
      <w:tr w:rsidR="00CC00B0" w:rsidRPr="00073CFE" w:rsidDel="00A9442F" w14:paraId="6D7690F1" w14:textId="45998AEE" w:rsidTr="009C099A">
        <w:trPr>
          <w:trHeight w:val="88"/>
        </w:trPr>
        <w:tc>
          <w:tcPr>
            <w:tcW w:w="9855" w:type="dxa"/>
            <w:gridSpan w:val="8"/>
            <w:tcBorders>
              <w:top w:val="nil"/>
            </w:tcBorders>
          </w:tcPr>
          <w:p w14:paraId="297AF786" w14:textId="78A3F922" w:rsidR="00CC00B0" w:rsidRPr="00073CFE" w:rsidDel="00A9442F" w:rsidRDefault="00CC00B0" w:rsidP="009C099A">
            <w:pPr>
              <w:jc w:val="both"/>
              <w:rPr>
                <w:moveFrom w:id="270" w:author="Drahomíra Pavelková" w:date="2020-08-26T19:02:00Z"/>
                <w:color w:val="000000" w:themeColor="text1"/>
                <w:sz w:val="16"/>
              </w:rPr>
            </w:pPr>
          </w:p>
        </w:tc>
      </w:tr>
      <w:tr w:rsidR="00CC00B0" w:rsidRPr="00073CFE" w:rsidDel="00A9442F" w14:paraId="68CC7081" w14:textId="6F0123BD" w:rsidTr="009C099A">
        <w:tc>
          <w:tcPr>
            <w:tcW w:w="3086" w:type="dxa"/>
            <w:shd w:val="clear" w:color="auto" w:fill="F7CAAC"/>
          </w:tcPr>
          <w:p w14:paraId="78A34F67" w14:textId="095EF848" w:rsidR="00CC00B0" w:rsidRPr="00073CFE" w:rsidDel="00A9442F" w:rsidRDefault="00CC00B0" w:rsidP="009C099A">
            <w:pPr>
              <w:jc w:val="both"/>
              <w:rPr>
                <w:moveFrom w:id="271" w:author="Drahomíra Pavelková" w:date="2020-08-26T19:02:00Z"/>
                <w:b/>
                <w:color w:val="000000" w:themeColor="text1"/>
              </w:rPr>
            </w:pPr>
            <w:moveFrom w:id="272" w:author="Drahomíra Pavelková" w:date="2020-08-26T19:02:00Z">
              <w:r w:rsidRPr="00073CFE" w:rsidDel="00A9442F">
                <w:rPr>
                  <w:b/>
                  <w:color w:val="000000" w:themeColor="text1"/>
                </w:rPr>
                <w:t>Stručná anotace předmětu</w:t>
              </w:r>
            </w:moveFrom>
          </w:p>
        </w:tc>
        <w:tc>
          <w:tcPr>
            <w:tcW w:w="6769" w:type="dxa"/>
            <w:gridSpan w:val="7"/>
            <w:tcBorders>
              <w:bottom w:val="nil"/>
            </w:tcBorders>
          </w:tcPr>
          <w:p w14:paraId="2C2A2B50" w14:textId="1B678FB7" w:rsidR="00CC00B0" w:rsidRPr="00073CFE" w:rsidDel="00A9442F" w:rsidRDefault="00CC00B0" w:rsidP="009C099A">
            <w:pPr>
              <w:jc w:val="both"/>
              <w:rPr>
                <w:moveFrom w:id="273" w:author="Drahomíra Pavelková" w:date="2020-08-26T19:02:00Z"/>
                <w:color w:val="000000" w:themeColor="text1"/>
              </w:rPr>
            </w:pPr>
          </w:p>
        </w:tc>
      </w:tr>
      <w:tr w:rsidR="00CC00B0" w:rsidRPr="00073CFE" w:rsidDel="00A9442F" w14:paraId="10AE2858" w14:textId="5E433466" w:rsidTr="009C099A">
        <w:trPr>
          <w:trHeight w:val="3938"/>
        </w:trPr>
        <w:tc>
          <w:tcPr>
            <w:tcW w:w="9855" w:type="dxa"/>
            <w:gridSpan w:val="8"/>
            <w:tcBorders>
              <w:top w:val="nil"/>
              <w:bottom w:val="single" w:sz="12" w:space="0" w:color="auto"/>
            </w:tcBorders>
          </w:tcPr>
          <w:p w14:paraId="0604F9E8" w14:textId="56BCEF8C" w:rsidR="00CC00B0" w:rsidRPr="00073CFE" w:rsidDel="00A9442F" w:rsidRDefault="00CC00B0" w:rsidP="009C099A">
            <w:pPr>
              <w:contextualSpacing/>
              <w:jc w:val="both"/>
              <w:rPr>
                <w:moveFrom w:id="274" w:author="Drahomíra Pavelková" w:date="2020-08-26T19:02:00Z"/>
                <w:color w:val="000000" w:themeColor="text1"/>
              </w:rPr>
            </w:pPr>
            <w:moveFrom w:id="275" w:author="Drahomíra Pavelková" w:date="2020-08-26T19:02:00Z">
              <w:r w:rsidRPr="00073CFE" w:rsidDel="00A9442F">
                <w:rPr>
                  <w:color w:val="000000" w:themeColor="text1"/>
                </w:rPr>
                <w:t>Předmět "Bankovnictví a pojišťovnictví II" doplňuje a dále rozšiřuje tématiku z bakalářského studijního programu ("Bankovnictví a pojišťovnictví I") a z prvního ročníku magisterského studia ("Portfolio management"). Obsahem jsou jak základní, tak speciální činnosti bank v sektoru komerčního a investičního bankovnictví. Pojišťovnictví zahrnuje výklad pojistné teorie, dále jednotlivých druhů pojištění a fungování pojišťovny jako komerční instituce.</w:t>
              </w:r>
            </w:moveFrom>
          </w:p>
          <w:p w14:paraId="07F3E21F" w14:textId="3707C382" w:rsidR="00CC00B0" w:rsidRPr="00073CFE" w:rsidDel="00A9442F" w:rsidRDefault="00CC00B0" w:rsidP="00896B4C">
            <w:pPr>
              <w:pStyle w:val="Odstavecseseznamem"/>
              <w:numPr>
                <w:ilvl w:val="0"/>
                <w:numId w:val="51"/>
              </w:numPr>
              <w:spacing w:after="0" w:line="240" w:lineRule="auto"/>
              <w:jc w:val="both"/>
              <w:rPr>
                <w:moveFrom w:id="276" w:author="Drahomíra Pavelková" w:date="2020-08-26T19:02:00Z"/>
                <w:rFonts w:ascii="Times New Roman" w:eastAsia="Times New Roman" w:hAnsi="Times New Roman"/>
                <w:color w:val="000000" w:themeColor="text1"/>
                <w:sz w:val="20"/>
                <w:szCs w:val="20"/>
                <w:lang w:eastAsia="cs-CZ"/>
              </w:rPr>
            </w:pPr>
            <w:moveFrom w:id="277" w:author="Drahomíra Pavelková" w:date="2020-08-26T19:02:00Z">
              <w:r w:rsidRPr="00073CFE" w:rsidDel="00A9442F">
                <w:rPr>
                  <w:rFonts w:ascii="Times New Roman" w:eastAsia="Times New Roman" w:hAnsi="Times New Roman"/>
                  <w:color w:val="000000" w:themeColor="text1"/>
                  <w:sz w:val="20"/>
                  <w:szCs w:val="20"/>
                  <w:lang w:eastAsia="cs-CZ"/>
                </w:rPr>
                <w:t>Aktivní a pasivní obchody komerčních bank, nástroje platebního styku</w:t>
              </w:r>
            </w:moveFrom>
          </w:p>
          <w:p w14:paraId="32367284" w14:textId="2F55FB88" w:rsidR="00CC00B0" w:rsidRPr="00073CFE" w:rsidDel="00A9442F" w:rsidRDefault="00CC00B0" w:rsidP="00896B4C">
            <w:pPr>
              <w:pStyle w:val="Odstavecseseznamem"/>
              <w:numPr>
                <w:ilvl w:val="0"/>
                <w:numId w:val="51"/>
              </w:numPr>
              <w:spacing w:after="0" w:line="240" w:lineRule="auto"/>
              <w:jc w:val="both"/>
              <w:rPr>
                <w:moveFrom w:id="278" w:author="Drahomíra Pavelková" w:date="2020-08-26T19:02:00Z"/>
                <w:rFonts w:ascii="Times New Roman" w:eastAsia="Times New Roman" w:hAnsi="Times New Roman"/>
                <w:color w:val="000000" w:themeColor="text1"/>
                <w:sz w:val="20"/>
                <w:szCs w:val="20"/>
                <w:lang w:eastAsia="cs-CZ"/>
              </w:rPr>
            </w:pPr>
            <w:moveFrom w:id="279" w:author="Drahomíra Pavelková" w:date="2020-08-26T19:02:00Z">
              <w:r w:rsidRPr="00073CFE" w:rsidDel="00A9442F">
                <w:rPr>
                  <w:rFonts w:ascii="Times New Roman" w:eastAsia="Times New Roman" w:hAnsi="Times New Roman"/>
                  <w:color w:val="000000" w:themeColor="text1"/>
                  <w:sz w:val="20"/>
                  <w:szCs w:val="20"/>
                  <w:lang w:eastAsia="cs-CZ"/>
                </w:rPr>
                <w:t>Platební styk se zahraničím (hladké platby, SEPA, zajištěné platby, dokumentární inkaso, dokumentární akreditiv, systém elektronické výměny dat)</w:t>
              </w:r>
            </w:moveFrom>
          </w:p>
          <w:p w14:paraId="6DD3EEB8" w14:textId="4B324D4C" w:rsidR="00CC00B0" w:rsidRPr="00073CFE" w:rsidDel="00A9442F" w:rsidRDefault="00CC00B0" w:rsidP="00896B4C">
            <w:pPr>
              <w:pStyle w:val="Odstavecseseznamem"/>
              <w:numPr>
                <w:ilvl w:val="0"/>
                <w:numId w:val="51"/>
              </w:numPr>
              <w:spacing w:after="0" w:line="240" w:lineRule="auto"/>
              <w:jc w:val="both"/>
              <w:rPr>
                <w:moveFrom w:id="280" w:author="Drahomíra Pavelková" w:date="2020-08-26T19:02:00Z"/>
                <w:rFonts w:ascii="Times New Roman" w:eastAsia="Times New Roman" w:hAnsi="Times New Roman"/>
                <w:color w:val="000000" w:themeColor="text1"/>
                <w:sz w:val="20"/>
                <w:szCs w:val="20"/>
                <w:lang w:eastAsia="cs-CZ"/>
              </w:rPr>
            </w:pPr>
            <w:moveFrom w:id="281" w:author="Drahomíra Pavelková" w:date="2020-08-26T19:02:00Z">
              <w:r w:rsidRPr="00073CFE" w:rsidDel="00A9442F">
                <w:rPr>
                  <w:rFonts w:ascii="Times New Roman" w:eastAsia="Times New Roman" w:hAnsi="Times New Roman"/>
                  <w:color w:val="000000" w:themeColor="text1"/>
                  <w:sz w:val="20"/>
                  <w:szCs w:val="20"/>
                  <w:lang w:eastAsia="cs-CZ"/>
                </w:rPr>
                <w:t>Bankovnictví mimo bilanci (depotní obchody, poradenství, bankovní záruky)</w:t>
              </w:r>
            </w:moveFrom>
          </w:p>
          <w:p w14:paraId="7679EE98" w14:textId="7DB063E5" w:rsidR="00CC00B0" w:rsidRPr="00073CFE" w:rsidDel="00A9442F" w:rsidRDefault="00CC00B0" w:rsidP="00896B4C">
            <w:pPr>
              <w:pStyle w:val="Odstavecseseznamem"/>
              <w:numPr>
                <w:ilvl w:val="0"/>
                <w:numId w:val="51"/>
              </w:numPr>
              <w:spacing w:after="0" w:line="240" w:lineRule="auto"/>
              <w:jc w:val="both"/>
              <w:rPr>
                <w:moveFrom w:id="282" w:author="Drahomíra Pavelková" w:date="2020-08-26T19:02:00Z"/>
                <w:rFonts w:ascii="Times New Roman" w:eastAsia="Times New Roman" w:hAnsi="Times New Roman"/>
                <w:color w:val="000000" w:themeColor="text1"/>
                <w:sz w:val="20"/>
                <w:szCs w:val="20"/>
                <w:lang w:eastAsia="cs-CZ"/>
              </w:rPr>
            </w:pPr>
            <w:moveFrom w:id="283" w:author="Drahomíra Pavelková" w:date="2020-08-26T19:02:00Z">
              <w:r w:rsidRPr="00073CFE" w:rsidDel="00A9442F">
                <w:rPr>
                  <w:rFonts w:ascii="Times New Roman" w:eastAsia="Times New Roman" w:hAnsi="Times New Roman"/>
                  <w:color w:val="000000" w:themeColor="text1"/>
                  <w:sz w:val="20"/>
                  <w:szCs w:val="20"/>
                  <w:lang w:eastAsia="cs-CZ"/>
                </w:rPr>
                <w:t>Investiční bankovnictví, nástroje finančního inženýrství</w:t>
              </w:r>
            </w:moveFrom>
          </w:p>
          <w:p w14:paraId="3EC330D5" w14:textId="45EA27D2" w:rsidR="00CC00B0" w:rsidRPr="00073CFE" w:rsidDel="00A9442F" w:rsidRDefault="00CC00B0" w:rsidP="00896B4C">
            <w:pPr>
              <w:pStyle w:val="Odstavecseseznamem"/>
              <w:numPr>
                <w:ilvl w:val="0"/>
                <w:numId w:val="51"/>
              </w:numPr>
              <w:spacing w:after="0" w:line="240" w:lineRule="auto"/>
              <w:jc w:val="both"/>
              <w:rPr>
                <w:moveFrom w:id="284" w:author="Drahomíra Pavelková" w:date="2020-08-26T19:02:00Z"/>
                <w:rFonts w:ascii="Times New Roman" w:eastAsia="Times New Roman" w:hAnsi="Times New Roman"/>
                <w:color w:val="000000" w:themeColor="text1"/>
                <w:sz w:val="20"/>
                <w:szCs w:val="20"/>
                <w:lang w:eastAsia="cs-CZ"/>
              </w:rPr>
            </w:pPr>
            <w:moveFrom w:id="285" w:author="Drahomíra Pavelková" w:date="2020-08-26T19:02:00Z">
              <w:r w:rsidRPr="00073CFE" w:rsidDel="00A9442F">
                <w:rPr>
                  <w:rFonts w:ascii="Times New Roman" w:eastAsia="Times New Roman" w:hAnsi="Times New Roman"/>
                  <w:color w:val="000000" w:themeColor="text1"/>
                  <w:sz w:val="20"/>
                  <w:szCs w:val="20"/>
                  <w:lang w:eastAsia="cs-CZ"/>
                </w:rPr>
                <w:t>Zvláštní druhy dluhopisů (emise státních a komunálních dluhopisů), korporátní dluhopisy (nákladovost cizí emise)</w:t>
              </w:r>
            </w:moveFrom>
          </w:p>
          <w:p w14:paraId="61353FB5" w14:textId="68D3457D" w:rsidR="00CC00B0" w:rsidRPr="00073CFE" w:rsidDel="00A9442F" w:rsidRDefault="00CC00B0" w:rsidP="00896B4C">
            <w:pPr>
              <w:pStyle w:val="Odstavecseseznamem"/>
              <w:numPr>
                <w:ilvl w:val="0"/>
                <w:numId w:val="51"/>
              </w:numPr>
              <w:spacing w:after="0" w:line="240" w:lineRule="auto"/>
              <w:jc w:val="both"/>
              <w:rPr>
                <w:moveFrom w:id="286" w:author="Drahomíra Pavelková" w:date="2020-08-26T19:02:00Z"/>
                <w:rFonts w:ascii="Times New Roman" w:eastAsia="Times New Roman" w:hAnsi="Times New Roman"/>
                <w:color w:val="000000" w:themeColor="text1"/>
                <w:sz w:val="20"/>
                <w:szCs w:val="20"/>
                <w:lang w:eastAsia="cs-CZ"/>
              </w:rPr>
            </w:pPr>
            <w:moveFrom w:id="287" w:author="Drahomíra Pavelková" w:date="2020-08-26T19:02:00Z">
              <w:r w:rsidRPr="00073CFE" w:rsidDel="00A9442F">
                <w:rPr>
                  <w:rFonts w:ascii="Times New Roman" w:eastAsia="Times New Roman" w:hAnsi="Times New Roman"/>
                  <w:color w:val="000000" w:themeColor="text1"/>
                  <w:sz w:val="20"/>
                  <w:szCs w:val="20"/>
                  <w:lang w:eastAsia="cs-CZ"/>
                </w:rPr>
                <w:t>Alternativní formy financování (venture, franchisa, leasing, faktoring, forfaiting)</w:t>
              </w:r>
            </w:moveFrom>
          </w:p>
          <w:p w14:paraId="52D9E4E9" w14:textId="48F736CB" w:rsidR="00CC00B0" w:rsidRPr="00073CFE" w:rsidDel="00A9442F" w:rsidRDefault="00CC00B0" w:rsidP="00896B4C">
            <w:pPr>
              <w:pStyle w:val="Odstavecseseznamem"/>
              <w:numPr>
                <w:ilvl w:val="0"/>
                <w:numId w:val="51"/>
              </w:numPr>
              <w:spacing w:after="0" w:line="240" w:lineRule="auto"/>
              <w:jc w:val="both"/>
              <w:rPr>
                <w:moveFrom w:id="288" w:author="Drahomíra Pavelková" w:date="2020-08-26T19:02:00Z"/>
                <w:rFonts w:ascii="Times New Roman" w:eastAsia="Times New Roman" w:hAnsi="Times New Roman"/>
                <w:color w:val="000000" w:themeColor="text1"/>
                <w:sz w:val="20"/>
                <w:szCs w:val="20"/>
                <w:lang w:eastAsia="cs-CZ"/>
              </w:rPr>
            </w:pPr>
            <w:moveFrom w:id="289" w:author="Drahomíra Pavelková" w:date="2020-08-26T19:02:00Z">
              <w:r w:rsidRPr="00073CFE" w:rsidDel="00A9442F">
                <w:rPr>
                  <w:rFonts w:ascii="Times New Roman" w:eastAsia="Times New Roman" w:hAnsi="Times New Roman"/>
                  <w:color w:val="000000" w:themeColor="text1"/>
                  <w:sz w:val="20"/>
                  <w:szCs w:val="20"/>
                  <w:lang w:eastAsia="cs-CZ"/>
                </w:rPr>
                <w:t>Digitalizace a moderní bankovnictví a peněžnictví (alternativní měny, elektronické peníze a digitální peníze centrálních bank)</w:t>
              </w:r>
            </w:moveFrom>
          </w:p>
          <w:p w14:paraId="0C2F968A" w14:textId="7BB7D2AE" w:rsidR="00CC00B0" w:rsidRPr="00073CFE" w:rsidDel="00A9442F" w:rsidRDefault="00CC00B0" w:rsidP="00896B4C">
            <w:pPr>
              <w:pStyle w:val="Odstavecseseznamem"/>
              <w:numPr>
                <w:ilvl w:val="0"/>
                <w:numId w:val="51"/>
              </w:numPr>
              <w:spacing w:after="0" w:line="240" w:lineRule="auto"/>
              <w:jc w:val="both"/>
              <w:rPr>
                <w:moveFrom w:id="290" w:author="Drahomíra Pavelková" w:date="2020-08-26T19:02:00Z"/>
                <w:rFonts w:ascii="Times New Roman" w:eastAsia="Times New Roman" w:hAnsi="Times New Roman"/>
                <w:color w:val="000000" w:themeColor="text1"/>
                <w:sz w:val="20"/>
                <w:szCs w:val="20"/>
                <w:lang w:eastAsia="cs-CZ"/>
              </w:rPr>
            </w:pPr>
            <w:moveFrom w:id="291" w:author="Drahomíra Pavelková" w:date="2020-08-26T19:02:00Z">
              <w:r w:rsidRPr="00073CFE" w:rsidDel="00A9442F">
                <w:rPr>
                  <w:rFonts w:ascii="Times New Roman" w:eastAsia="Times New Roman" w:hAnsi="Times New Roman"/>
                  <w:color w:val="000000" w:themeColor="text1"/>
                  <w:sz w:val="20"/>
                  <w:szCs w:val="20"/>
                  <w:lang w:eastAsia="cs-CZ"/>
                </w:rPr>
                <w:t>Podstata současného systému elastických peněz a role bank v něm</w:t>
              </w:r>
            </w:moveFrom>
          </w:p>
          <w:p w14:paraId="18AEE215" w14:textId="4BCC4546" w:rsidR="00CC00B0" w:rsidRPr="00073CFE" w:rsidDel="00A9442F" w:rsidRDefault="00CC00B0" w:rsidP="00896B4C">
            <w:pPr>
              <w:pStyle w:val="Odstavecseseznamem"/>
              <w:numPr>
                <w:ilvl w:val="0"/>
                <w:numId w:val="51"/>
              </w:numPr>
              <w:spacing w:after="0" w:line="240" w:lineRule="auto"/>
              <w:jc w:val="both"/>
              <w:rPr>
                <w:moveFrom w:id="292" w:author="Drahomíra Pavelková" w:date="2020-08-26T19:02:00Z"/>
                <w:rFonts w:ascii="Times New Roman" w:eastAsia="Times New Roman" w:hAnsi="Times New Roman"/>
                <w:color w:val="000000" w:themeColor="text1"/>
                <w:sz w:val="20"/>
                <w:szCs w:val="20"/>
                <w:lang w:eastAsia="cs-CZ"/>
              </w:rPr>
            </w:pPr>
            <w:moveFrom w:id="293" w:author="Drahomíra Pavelková" w:date="2020-08-26T19:02:00Z">
              <w:r w:rsidRPr="00073CFE" w:rsidDel="00A9442F">
                <w:rPr>
                  <w:rFonts w:ascii="Times New Roman" w:eastAsia="Times New Roman" w:hAnsi="Times New Roman"/>
                  <w:color w:val="000000" w:themeColor="text1"/>
                  <w:sz w:val="20"/>
                  <w:szCs w:val="20"/>
                  <w:lang w:eastAsia="cs-CZ"/>
                </w:rPr>
                <w:t>Řízení veřejného dluhu</w:t>
              </w:r>
            </w:moveFrom>
          </w:p>
          <w:p w14:paraId="08241114" w14:textId="35D4DBFE" w:rsidR="00CC00B0" w:rsidRPr="00073CFE" w:rsidDel="00A9442F" w:rsidRDefault="00CC00B0" w:rsidP="00896B4C">
            <w:pPr>
              <w:pStyle w:val="Odstavecseseznamem"/>
              <w:numPr>
                <w:ilvl w:val="0"/>
                <w:numId w:val="51"/>
              </w:numPr>
              <w:spacing w:after="0" w:line="240" w:lineRule="auto"/>
              <w:jc w:val="both"/>
              <w:rPr>
                <w:moveFrom w:id="294" w:author="Drahomíra Pavelková" w:date="2020-08-26T19:02:00Z"/>
                <w:rFonts w:ascii="Times New Roman" w:eastAsia="Times New Roman" w:hAnsi="Times New Roman"/>
                <w:color w:val="000000" w:themeColor="text1"/>
                <w:sz w:val="20"/>
                <w:szCs w:val="20"/>
                <w:lang w:eastAsia="cs-CZ"/>
              </w:rPr>
            </w:pPr>
            <w:moveFrom w:id="295" w:author="Drahomíra Pavelková" w:date="2020-08-26T19:02:00Z">
              <w:r w:rsidRPr="00073CFE" w:rsidDel="00A9442F">
                <w:rPr>
                  <w:rFonts w:ascii="Times New Roman" w:eastAsia="Times New Roman" w:hAnsi="Times New Roman"/>
                  <w:color w:val="000000" w:themeColor="text1"/>
                  <w:sz w:val="20"/>
                  <w:szCs w:val="20"/>
                  <w:lang w:eastAsia="cs-CZ"/>
                </w:rPr>
                <w:t>Inovace v moderním bankovnictví</w:t>
              </w:r>
            </w:moveFrom>
          </w:p>
          <w:p w14:paraId="6AAFF0BF" w14:textId="68046AD1" w:rsidR="00CC00B0" w:rsidRPr="00073CFE" w:rsidDel="00A9442F" w:rsidRDefault="00CC00B0" w:rsidP="00896B4C">
            <w:pPr>
              <w:pStyle w:val="Odstavecseseznamem"/>
              <w:numPr>
                <w:ilvl w:val="0"/>
                <w:numId w:val="51"/>
              </w:numPr>
              <w:spacing w:after="0" w:line="240" w:lineRule="auto"/>
              <w:jc w:val="both"/>
              <w:rPr>
                <w:moveFrom w:id="296" w:author="Drahomíra Pavelková" w:date="2020-08-26T19:02:00Z"/>
                <w:rFonts w:ascii="Times New Roman" w:eastAsia="Times New Roman" w:hAnsi="Times New Roman"/>
                <w:color w:val="000000" w:themeColor="text1"/>
                <w:sz w:val="20"/>
                <w:szCs w:val="20"/>
                <w:lang w:eastAsia="cs-CZ"/>
              </w:rPr>
            </w:pPr>
            <w:moveFrom w:id="297" w:author="Drahomíra Pavelková" w:date="2020-08-26T19:02:00Z">
              <w:r w:rsidRPr="00073CFE" w:rsidDel="00A9442F">
                <w:rPr>
                  <w:rFonts w:ascii="Times New Roman" w:eastAsia="Times New Roman" w:hAnsi="Times New Roman"/>
                  <w:color w:val="000000" w:themeColor="text1"/>
                  <w:sz w:val="20"/>
                  <w:szCs w:val="20"/>
                  <w:lang w:eastAsia="cs-CZ"/>
                </w:rPr>
                <w:t>Riziko a dopady nahodilosti na ekonomickou i neekonomickou činnost lidí. Rozdělení pojištění. Risk management. Význam pojištění z makro i mikro hlediska.</w:t>
              </w:r>
            </w:moveFrom>
          </w:p>
          <w:p w14:paraId="7AB3D056" w14:textId="3F0A84AA" w:rsidR="00CC00B0" w:rsidRPr="00073CFE" w:rsidDel="00A9442F" w:rsidRDefault="00CC00B0" w:rsidP="00896B4C">
            <w:pPr>
              <w:pStyle w:val="Odstavecseseznamem"/>
              <w:numPr>
                <w:ilvl w:val="0"/>
                <w:numId w:val="51"/>
              </w:numPr>
              <w:spacing w:after="0" w:line="240" w:lineRule="auto"/>
              <w:jc w:val="both"/>
              <w:rPr>
                <w:moveFrom w:id="298" w:author="Drahomíra Pavelková" w:date="2020-08-26T19:02:00Z"/>
                <w:rFonts w:ascii="Times New Roman" w:eastAsia="Times New Roman" w:hAnsi="Times New Roman"/>
                <w:color w:val="000000" w:themeColor="text1"/>
                <w:sz w:val="20"/>
                <w:szCs w:val="20"/>
                <w:lang w:eastAsia="cs-CZ"/>
              </w:rPr>
            </w:pPr>
            <w:moveFrom w:id="299" w:author="Drahomíra Pavelková" w:date="2020-08-26T19:02:00Z">
              <w:r w:rsidRPr="00073CFE" w:rsidDel="00A9442F">
                <w:rPr>
                  <w:rFonts w:ascii="Times New Roman" w:eastAsia="Times New Roman" w:hAnsi="Times New Roman"/>
                  <w:color w:val="000000" w:themeColor="text1"/>
                  <w:sz w:val="20"/>
                  <w:szCs w:val="20"/>
                  <w:lang w:eastAsia="cs-CZ"/>
                </w:rPr>
                <w:t>Pojišťovnictví a jeho místo v ekonomice, pojišťovatelé, zprostředkovatelé a institucionální zabezpečení pojišťovnictví obecně, význam státní regulace a způsoby její realizace.</w:t>
              </w:r>
            </w:moveFrom>
          </w:p>
          <w:p w14:paraId="5F4C643C" w14:textId="64B065ED" w:rsidR="00CC00B0" w:rsidRPr="00073CFE" w:rsidDel="00A9442F" w:rsidRDefault="00CC00B0" w:rsidP="00896B4C">
            <w:pPr>
              <w:pStyle w:val="Odstavecseseznamem"/>
              <w:numPr>
                <w:ilvl w:val="0"/>
                <w:numId w:val="51"/>
              </w:numPr>
              <w:spacing w:after="0" w:line="240" w:lineRule="auto"/>
              <w:jc w:val="both"/>
              <w:rPr>
                <w:moveFrom w:id="300" w:author="Drahomíra Pavelková" w:date="2020-08-26T19:02:00Z"/>
                <w:rFonts w:ascii="Times New Roman" w:eastAsia="Times New Roman" w:hAnsi="Times New Roman"/>
                <w:color w:val="000000" w:themeColor="text1"/>
                <w:sz w:val="20"/>
                <w:szCs w:val="20"/>
                <w:lang w:eastAsia="cs-CZ"/>
              </w:rPr>
            </w:pPr>
            <w:moveFrom w:id="301" w:author="Drahomíra Pavelková" w:date="2020-08-26T19:02:00Z">
              <w:r w:rsidRPr="00073CFE" w:rsidDel="00A9442F">
                <w:rPr>
                  <w:rFonts w:ascii="Times New Roman" w:eastAsia="Times New Roman" w:hAnsi="Times New Roman"/>
                  <w:color w:val="000000" w:themeColor="text1"/>
                  <w:sz w:val="20"/>
                  <w:szCs w:val="20"/>
                  <w:lang w:eastAsia="cs-CZ"/>
                </w:rPr>
                <w:t xml:space="preserve">Teoretická báze pojišťovacích operací (pojistné, správní náklady a zisk, pojistně technické rezervy, podstata zajišťování, pojistně technické riziko a další rizika v činnosti pojišťoven). </w:t>
              </w:r>
            </w:moveFrom>
          </w:p>
        </w:tc>
      </w:tr>
      <w:tr w:rsidR="00CC00B0" w:rsidRPr="00073CFE" w:rsidDel="00A9442F" w14:paraId="45E6A4DD" w14:textId="583AB522" w:rsidTr="009C099A">
        <w:trPr>
          <w:trHeight w:val="265"/>
        </w:trPr>
        <w:tc>
          <w:tcPr>
            <w:tcW w:w="3653" w:type="dxa"/>
            <w:gridSpan w:val="2"/>
            <w:tcBorders>
              <w:top w:val="nil"/>
            </w:tcBorders>
            <w:shd w:val="clear" w:color="auto" w:fill="F7CAAC"/>
          </w:tcPr>
          <w:p w14:paraId="044E6395" w14:textId="111948A5" w:rsidR="00CC00B0" w:rsidRPr="00073CFE" w:rsidDel="00A9442F" w:rsidRDefault="00CC00B0" w:rsidP="009C099A">
            <w:pPr>
              <w:jc w:val="both"/>
              <w:rPr>
                <w:moveFrom w:id="302" w:author="Drahomíra Pavelková" w:date="2020-08-26T19:02:00Z"/>
                <w:color w:val="000000" w:themeColor="text1"/>
              </w:rPr>
            </w:pPr>
            <w:moveFrom w:id="303" w:author="Drahomíra Pavelková" w:date="2020-08-26T19:02:00Z">
              <w:r w:rsidRPr="00073CFE" w:rsidDel="00A9442F">
                <w:rPr>
                  <w:b/>
                  <w:color w:val="000000" w:themeColor="text1"/>
                </w:rPr>
                <w:t>Studijní literatura a studijní pomůcky</w:t>
              </w:r>
            </w:moveFrom>
          </w:p>
        </w:tc>
        <w:tc>
          <w:tcPr>
            <w:tcW w:w="6202" w:type="dxa"/>
            <w:gridSpan w:val="6"/>
            <w:tcBorders>
              <w:top w:val="nil"/>
              <w:bottom w:val="nil"/>
            </w:tcBorders>
          </w:tcPr>
          <w:p w14:paraId="4E4EF3AA" w14:textId="1204ABAD" w:rsidR="00CC00B0" w:rsidRPr="00073CFE" w:rsidDel="00A9442F" w:rsidRDefault="00CC00B0" w:rsidP="009C099A">
            <w:pPr>
              <w:jc w:val="both"/>
              <w:rPr>
                <w:moveFrom w:id="304" w:author="Drahomíra Pavelková" w:date="2020-08-26T19:02:00Z"/>
                <w:color w:val="000000" w:themeColor="text1"/>
              </w:rPr>
            </w:pPr>
          </w:p>
        </w:tc>
      </w:tr>
      <w:tr w:rsidR="00CC00B0" w:rsidRPr="00073CFE" w:rsidDel="00A9442F" w14:paraId="34B17AFE" w14:textId="7A7D931B" w:rsidTr="009C099A">
        <w:trPr>
          <w:trHeight w:val="1497"/>
        </w:trPr>
        <w:tc>
          <w:tcPr>
            <w:tcW w:w="9855" w:type="dxa"/>
            <w:gridSpan w:val="8"/>
            <w:tcBorders>
              <w:top w:val="nil"/>
            </w:tcBorders>
          </w:tcPr>
          <w:p w14:paraId="3C4F7F89" w14:textId="43B9CAE9" w:rsidR="00CC00B0" w:rsidRPr="00073CFE" w:rsidDel="00A9442F" w:rsidRDefault="00CC00B0" w:rsidP="009C099A">
            <w:pPr>
              <w:jc w:val="both"/>
              <w:rPr>
                <w:moveFrom w:id="305" w:author="Drahomíra Pavelková" w:date="2020-08-26T19:02:00Z"/>
                <w:b/>
                <w:color w:val="000000" w:themeColor="text1"/>
              </w:rPr>
            </w:pPr>
            <w:moveFrom w:id="306" w:author="Drahomíra Pavelková" w:date="2020-08-26T19:02:00Z">
              <w:r w:rsidRPr="00073CFE" w:rsidDel="00A9442F">
                <w:rPr>
                  <w:b/>
                  <w:color w:val="000000" w:themeColor="text1"/>
                </w:rPr>
                <w:t>Povinná literatura</w:t>
              </w:r>
            </w:moveFrom>
          </w:p>
          <w:p w14:paraId="50DC8F06" w14:textId="6B58440B" w:rsidR="00CC00B0" w:rsidRPr="00073CFE" w:rsidDel="00A9442F" w:rsidRDefault="004E190C" w:rsidP="009C099A">
            <w:pPr>
              <w:jc w:val="both"/>
              <w:rPr>
                <w:moveFrom w:id="307" w:author="Drahomíra Pavelková" w:date="2020-08-26T19:02:00Z"/>
                <w:color w:val="000000" w:themeColor="text1"/>
              </w:rPr>
            </w:pPr>
            <w:moveFrom w:id="308" w:author="Drahomíra Pavelková" w:date="2020-08-26T19:02:00Z">
              <w:r w:rsidDel="00A9442F">
                <w:fldChar w:fldCharType="begin"/>
              </w:r>
              <w:r w:rsidDel="00A9442F">
                <w:instrText xml:space="preserve"> HYPERLINK "http://vyuka.fame.utb.cz/" \t "_blank" </w:instrText>
              </w:r>
              <w:r w:rsidDel="00A9442F">
                <w:fldChar w:fldCharType="end"/>
              </w:r>
              <w:r w:rsidR="00CC00B0" w:rsidRPr="00073CFE" w:rsidDel="00A9442F">
                <w:rPr>
                  <w:color w:val="000000" w:themeColor="text1"/>
                </w:rPr>
                <w:t>MISHKIN, F. S. </w:t>
              </w:r>
              <w:r w:rsidR="00CC00B0" w:rsidRPr="00073CFE" w:rsidDel="00A9442F">
                <w:rPr>
                  <w:i/>
                  <w:iCs/>
                  <w:color w:val="000000" w:themeColor="text1"/>
                </w:rPr>
                <w:t>The economics of money, banking, and financial markets</w:t>
              </w:r>
              <w:r w:rsidR="00CC00B0" w:rsidRPr="00073CFE" w:rsidDel="00A9442F">
                <w:rPr>
                  <w:color w:val="000000" w:themeColor="text1"/>
                </w:rPr>
                <w:t xml:space="preserve">. Eleventh edition. Boston: Pearson, 2016. ISBN 978129209418. </w:t>
              </w:r>
            </w:moveFrom>
          </w:p>
          <w:p w14:paraId="3867B45E" w14:textId="047D7DDC" w:rsidR="00CC00B0" w:rsidRPr="00073CFE" w:rsidDel="00A9442F" w:rsidRDefault="00CC00B0" w:rsidP="009C099A">
            <w:pPr>
              <w:jc w:val="both"/>
              <w:rPr>
                <w:moveFrom w:id="309" w:author="Drahomíra Pavelková" w:date="2020-08-26T19:02:00Z"/>
                <w:b/>
                <w:color w:val="000000" w:themeColor="text1"/>
              </w:rPr>
            </w:pPr>
            <w:moveFrom w:id="310" w:author="Drahomíra Pavelková" w:date="2020-08-26T19:02:00Z">
              <w:r w:rsidRPr="00073CFE" w:rsidDel="00A9442F">
                <w:rPr>
                  <w:b/>
                  <w:color w:val="000000" w:themeColor="text1"/>
                </w:rPr>
                <w:t>Doporučená literatura</w:t>
              </w:r>
            </w:moveFrom>
          </w:p>
          <w:p w14:paraId="7D7F5628" w14:textId="7BCACA64" w:rsidR="00CC00B0" w:rsidRPr="00073CFE" w:rsidDel="00A9442F" w:rsidRDefault="004E190C" w:rsidP="009C099A">
            <w:pPr>
              <w:jc w:val="both"/>
              <w:rPr>
                <w:moveFrom w:id="311" w:author="Drahomíra Pavelková" w:date="2020-08-26T19:02:00Z"/>
                <w:color w:val="000000" w:themeColor="text1"/>
              </w:rPr>
            </w:pPr>
            <w:moveFrom w:id="312" w:author="Drahomíra Pavelková" w:date="2020-08-26T19:02:00Z">
              <w:r w:rsidDel="00A9442F">
                <w:fldChar w:fldCharType="begin"/>
              </w:r>
              <w:r w:rsidDel="00A9442F">
                <w:instrText xml:space="preserve"> HYPERLINK "https://katalog.k.utb.cz/Record/77108" \t "_blank" </w:instrText>
              </w:r>
              <w:r w:rsidDel="00A9442F">
                <w:fldChar w:fldCharType="separate"/>
              </w:r>
              <w:r w:rsidR="00CC00B0" w:rsidRPr="00073CFE" w:rsidDel="00A9442F">
                <w:rPr>
                  <w:color w:val="000000" w:themeColor="text1"/>
                </w:rPr>
                <w:t>MEJSTŘÍK, M., PEČENÁ, M., TEPLÝ, P. Banking in Theory and Practice. Praha: Karolinum, 2014. ISBN 978-80-246-2870-7.</w:t>
              </w:r>
              <w:r w:rsidDel="00A9442F">
                <w:rPr>
                  <w:color w:val="000000" w:themeColor="text1"/>
                </w:rPr>
                <w:fldChar w:fldCharType="end"/>
              </w:r>
            </w:moveFrom>
          </w:p>
          <w:p w14:paraId="19193ED6" w14:textId="3E613A28" w:rsidR="00CC00B0" w:rsidRPr="00073CFE" w:rsidDel="00A9442F" w:rsidRDefault="00CC00B0" w:rsidP="009C099A">
            <w:pPr>
              <w:jc w:val="both"/>
              <w:rPr>
                <w:moveFrom w:id="313" w:author="Drahomíra Pavelková" w:date="2020-08-26T19:02:00Z"/>
                <w:color w:val="000000" w:themeColor="text1"/>
              </w:rPr>
            </w:pPr>
            <w:moveFrom w:id="314" w:author="Drahomíra Pavelková" w:date="2020-08-26T19:02:00Z">
              <w:r w:rsidRPr="00073CFE" w:rsidDel="00A9442F">
                <w:rPr>
                  <w:color w:val="000000" w:themeColor="text1"/>
                </w:rPr>
                <w:t>ROSE, P. S. </w:t>
              </w:r>
              <w:r w:rsidRPr="00073CFE" w:rsidDel="00A9442F">
                <w:rPr>
                  <w:i/>
                  <w:iCs/>
                  <w:color w:val="000000" w:themeColor="text1"/>
                </w:rPr>
                <w:t>Commercial bank management</w:t>
              </w:r>
              <w:r w:rsidRPr="00073CFE" w:rsidDel="00A9442F">
                <w:rPr>
                  <w:color w:val="000000" w:themeColor="text1"/>
                </w:rPr>
                <w:t>. New York: The McGraww-Hill, 2002. ISBN 978-0-7-112122-6.</w:t>
              </w:r>
            </w:moveFrom>
          </w:p>
          <w:p w14:paraId="788C466B" w14:textId="536A27E9" w:rsidR="00CC00B0" w:rsidRPr="00073CFE" w:rsidDel="00A9442F" w:rsidRDefault="004E190C" w:rsidP="009C099A">
            <w:pPr>
              <w:jc w:val="both"/>
              <w:rPr>
                <w:moveFrom w:id="315" w:author="Drahomíra Pavelková" w:date="2020-08-26T19:02:00Z"/>
                <w:color w:val="000000" w:themeColor="text1"/>
              </w:rPr>
            </w:pPr>
            <w:moveFrom w:id="316" w:author="Drahomíra Pavelková" w:date="2020-08-26T19:02:00Z">
              <w:r w:rsidDel="00A9442F">
                <w:fldChar w:fldCharType="begin"/>
              </w:r>
              <w:r w:rsidDel="00A9442F">
                <w:instrText xml:space="preserve"> HYPERLINK "https://katalog.k.utb.cz/Record/90870" \t "_blank" </w:instrText>
              </w:r>
              <w:r w:rsidDel="00A9442F">
                <w:fldChar w:fldCharType="separate"/>
              </w:r>
              <w:r w:rsidR="00CC00B0" w:rsidRPr="00073CFE" w:rsidDel="00A9442F">
                <w:rPr>
                  <w:color w:val="000000" w:themeColor="text1"/>
                </w:rPr>
                <w:t>ANOLLI, M., BECCALLI, E., GIORDANI, T. Retail credit risk management. Basingstoke: Palgrave Macmillan, 2013. ISBN 978-1-137-00675-2.</w:t>
              </w:r>
              <w:r w:rsidDel="00A9442F">
                <w:rPr>
                  <w:color w:val="000000" w:themeColor="text1"/>
                </w:rPr>
                <w:fldChar w:fldCharType="end"/>
              </w:r>
            </w:moveFrom>
          </w:p>
          <w:p w14:paraId="38767D4B" w14:textId="120F92C0" w:rsidR="00CC00B0" w:rsidRPr="00073CFE" w:rsidDel="00A9442F" w:rsidRDefault="004E190C" w:rsidP="009C099A">
            <w:pPr>
              <w:jc w:val="both"/>
              <w:rPr>
                <w:moveFrom w:id="317" w:author="Drahomíra Pavelková" w:date="2020-08-26T19:02:00Z"/>
                <w:color w:val="000000" w:themeColor="text1"/>
              </w:rPr>
            </w:pPr>
            <w:moveFrom w:id="318" w:author="Drahomíra Pavelková" w:date="2020-08-26T19:02:00Z">
              <w:r w:rsidDel="00A9442F">
                <w:fldChar w:fldCharType="begin"/>
              </w:r>
              <w:r w:rsidDel="00A9442F">
                <w:instrText xml:space="preserve"> HYPERLINK "https://katalog.k.utb.cz/Record/90719" \t "_blank" </w:instrText>
              </w:r>
              <w:r w:rsidDel="00A9442F">
                <w:fldChar w:fldCharType="separate"/>
              </w:r>
              <w:r w:rsidR="00CC00B0" w:rsidRPr="00073CFE" w:rsidDel="00A9442F">
                <w:rPr>
                  <w:color w:val="000000" w:themeColor="text1"/>
                </w:rPr>
                <w:t>BECK, T., CASU, B. The Palgrave handbook of European banking. New York: Palgrave Macmillan, 2016. ISBN 978-1-137-52143-9.</w:t>
              </w:r>
              <w:r w:rsidDel="00A9442F">
                <w:rPr>
                  <w:color w:val="000000" w:themeColor="text1"/>
                </w:rPr>
                <w:fldChar w:fldCharType="end"/>
              </w:r>
            </w:moveFrom>
          </w:p>
        </w:tc>
      </w:tr>
      <w:tr w:rsidR="00CC00B0" w:rsidRPr="00073CFE" w:rsidDel="00A9442F" w14:paraId="74783B94" w14:textId="652C4675"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C82676" w14:textId="08D81863" w:rsidR="00CC00B0" w:rsidRPr="00073CFE" w:rsidDel="00A9442F" w:rsidRDefault="00CC00B0" w:rsidP="009C099A">
            <w:pPr>
              <w:jc w:val="center"/>
              <w:rPr>
                <w:moveFrom w:id="319" w:author="Drahomíra Pavelková" w:date="2020-08-26T19:02:00Z"/>
                <w:b/>
                <w:color w:val="000000" w:themeColor="text1"/>
              </w:rPr>
            </w:pPr>
            <w:moveFrom w:id="320" w:author="Drahomíra Pavelková" w:date="2020-08-26T19:02:00Z">
              <w:r w:rsidRPr="00073CFE" w:rsidDel="00A9442F">
                <w:rPr>
                  <w:b/>
                  <w:color w:val="000000" w:themeColor="text1"/>
                </w:rPr>
                <w:t>Informace ke kombinované nebo distanční formě</w:t>
              </w:r>
            </w:moveFrom>
          </w:p>
        </w:tc>
      </w:tr>
      <w:tr w:rsidR="00CC00B0" w:rsidRPr="00073CFE" w:rsidDel="00A9442F" w14:paraId="6B25600A" w14:textId="21EA804F" w:rsidTr="009C099A">
        <w:tc>
          <w:tcPr>
            <w:tcW w:w="4787" w:type="dxa"/>
            <w:gridSpan w:val="3"/>
            <w:tcBorders>
              <w:top w:val="single" w:sz="2" w:space="0" w:color="auto"/>
            </w:tcBorders>
            <w:shd w:val="clear" w:color="auto" w:fill="F7CAAC"/>
          </w:tcPr>
          <w:p w14:paraId="43929E3E" w14:textId="7C46C864" w:rsidR="00CC00B0" w:rsidRPr="00073CFE" w:rsidDel="00A9442F" w:rsidRDefault="00CC00B0" w:rsidP="009C099A">
            <w:pPr>
              <w:jc w:val="both"/>
              <w:rPr>
                <w:moveFrom w:id="321" w:author="Drahomíra Pavelková" w:date="2020-08-26T19:02:00Z"/>
                <w:color w:val="000000" w:themeColor="text1"/>
              </w:rPr>
            </w:pPr>
            <w:moveFrom w:id="322" w:author="Drahomíra Pavelková" w:date="2020-08-26T19:02:00Z">
              <w:r w:rsidRPr="00073CFE" w:rsidDel="00A9442F">
                <w:rPr>
                  <w:b/>
                  <w:color w:val="000000" w:themeColor="text1"/>
                </w:rPr>
                <w:t>Rozsah konzultací (soustředění)</w:t>
              </w:r>
            </w:moveFrom>
          </w:p>
        </w:tc>
        <w:tc>
          <w:tcPr>
            <w:tcW w:w="889" w:type="dxa"/>
            <w:tcBorders>
              <w:top w:val="single" w:sz="2" w:space="0" w:color="auto"/>
            </w:tcBorders>
          </w:tcPr>
          <w:p w14:paraId="6ACD8591" w14:textId="428290AD" w:rsidR="00CC00B0" w:rsidRPr="00073CFE" w:rsidDel="00A9442F" w:rsidRDefault="00CC00B0" w:rsidP="009C099A">
            <w:pPr>
              <w:jc w:val="both"/>
              <w:rPr>
                <w:moveFrom w:id="323" w:author="Drahomíra Pavelková" w:date="2020-08-26T19:02:00Z"/>
                <w:color w:val="000000" w:themeColor="text1"/>
              </w:rPr>
            </w:pPr>
          </w:p>
        </w:tc>
        <w:tc>
          <w:tcPr>
            <w:tcW w:w="4179" w:type="dxa"/>
            <w:gridSpan w:val="4"/>
            <w:tcBorders>
              <w:top w:val="single" w:sz="2" w:space="0" w:color="auto"/>
            </w:tcBorders>
            <w:shd w:val="clear" w:color="auto" w:fill="F7CAAC"/>
          </w:tcPr>
          <w:p w14:paraId="6989EBBB" w14:textId="447A465F" w:rsidR="00CC00B0" w:rsidRPr="00073CFE" w:rsidDel="00A9442F" w:rsidRDefault="00CC00B0" w:rsidP="009C099A">
            <w:pPr>
              <w:jc w:val="both"/>
              <w:rPr>
                <w:moveFrom w:id="324" w:author="Drahomíra Pavelková" w:date="2020-08-26T19:02:00Z"/>
                <w:b/>
                <w:color w:val="000000" w:themeColor="text1"/>
              </w:rPr>
            </w:pPr>
            <w:moveFrom w:id="325" w:author="Drahomíra Pavelková" w:date="2020-08-26T19:02:00Z">
              <w:r w:rsidRPr="00073CFE" w:rsidDel="00A9442F">
                <w:rPr>
                  <w:b/>
                  <w:color w:val="000000" w:themeColor="text1"/>
                </w:rPr>
                <w:t xml:space="preserve">hodin </w:t>
              </w:r>
            </w:moveFrom>
          </w:p>
        </w:tc>
      </w:tr>
      <w:tr w:rsidR="00CC00B0" w:rsidRPr="00073CFE" w:rsidDel="00A9442F" w14:paraId="6B44ABF0" w14:textId="533D3668" w:rsidTr="009C099A">
        <w:tc>
          <w:tcPr>
            <w:tcW w:w="9855" w:type="dxa"/>
            <w:gridSpan w:val="8"/>
            <w:shd w:val="clear" w:color="auto" w:fill="F7CAAC"/>
          </w:tcPr>
          <w:p w14:paraId="13E24A2F" w14:textId="58F89371" w:rsidR="00CC00B0" w:rsidRPr="00073CFE" w:rsidDel="00A9442F" w:rsidRDefault="00CC00B0" w:rsidP="009C099A">
            <w:pPr>
              <w:jc w:val="both"/>
              <w:rPr>
                <w:moveFrom w:id="326" w:author="Drahomíra Pavelková" w:date="2020-08-26T19:02:00Z"/>
                <w:b/>
                <w:color w:val="000000" w:themeColor="text1"/>
              </w:rPr>
            </w:pPr>
            <w:moveFrom w:id="327" w:author="Drahomíra Pavelková" w:date="2020-08-26T19:02:00Z">
              <w:r w:rsidRPr="00073CFE" w:rsidDel="00A9442F">
                <w:rPr>
                  <w:b/>
                  <w:color w:val="000000" w:themeColor="text1"/>
                </w:rPr>
                <w:t>Informace o způsobu kontaktu s vyučujícím</w:t>
              </w:r>
            </w:moveFrom>
          </w:p>
        </w:tc>
      </w:tr>
      <w:tr w:rsidR="00CC00B0" w:rsidRPr="00073CFE" w:rsidDel="00A9442F" w14:paraId="3D40941D" w14:textId="42B654F1" w:rsidTr="009C099A">
        <w:trPr>
          <w:trHeight w:val="612"/>
        </w:trPr>
        <w:tc>
          <w:tcPr>
            <w:tcW w:w="9855" w:type="dxa"/>
            <w:gridSpan w:val="8"/>
          </w:tcPr>
          <w:p w14:paraId="4484FF3D" w14:textId="0BA48CB3" w:rsidR="00CC00B0" w:rsidRPr="00073CFE" w:rsidDel="00A9442F" w:rsidRDefault="00CC00B0" w:rsidP="009C099A">
            <w:pPr>
              <w:jc w:val="both"/>
              <w:rPr>
                <w:moveFrom w:id="328" w:author="Drahomíra Pavelková" w:date="2020-08-26T19:02:00Z"/>
                <w:color w:val="000000" w:themeColor="text1"/>
              </w:rPr>
            </w:pPr>
            <w:moveFrom w:id="329" w:author="Drahomíra Pavelková" w:date="2020-08-26T19:02:00Z">
              <w:r w:rsidRPr="00073CFE" w:rsidDel="00A9442F">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717EE4EA" w14:textId="67E577F1" w:rsidR="00CC00B0" w:rsidRPr="00073CFE" w:rsidDel="00A9442F" w:rsidRDefault="00CC00B0" w:rsidP="00CC00B0">
      <w:pPr>
        <w:spacing w:after="160" w:line="259" w:lineRule="auto"/>
        <w:rPr>
          <w:moveFrom w:id="330" w:author="Drahomíra Pavelková" w:date="2020-08-26T19:02:00Z"/>
          <w:color w:val="000000" w:themeColor="text1"/>
        </w:rPr>
      </w:pPr>
    </w:p>
    <w:moveFromRangeEnd w:id="212"/>
    <w:p w14:paraId="2C20D0AE" w14:textId="693742F2" w:rsidR="00F64581" w:rsidRPr="00073CFE" w:rsidDel="00A9442F" w:rsidRDefault="00F64581">
      <w:pPr>
        <w:spacing w:after="160" w:line="259" w:lineRule="auto"/>
        <w:rPr>
          <w:del w:id="331" w:author="Drahomíra Pavelková" w:date="2020-08-26T19:00:00Z"/>
          <w:color w:val="000000" w:themeColor="text1"/>
        </w:rPr>
      </w:pPr>
    </w:p>
    <w:p w14:paraId="01F27DCE" w14:textId="08103B6C" w:rsidR="00CC00B0" w:rsidRPr="00073CFE" w:rsidDel="00A9442F" w:rsidRDefault="00CC00B0">
      <w:pPr>
        <w:spacing w:after="160" w:line="259" w:lineRule="auto"/>
        <w:rPr>
          <w:del w:id="332" w:author="Drahomíra Pavelková" w:date="2020-08-26T19:00:00Z"/>
          <w:color w:val="000000" w:themeColor="text1"/>
        </w:rPr>
      </w:pPr>
    </w:p>
    <w:p w14:paraId="4ED0EC1A" w14:textId="71C45B39" w:rsidR="00CC00B0" w:rsidRPr="00073CFE" w:rsidDel="00A9442F" w:rsidRDefault="00CC00B0">
      <w:pPr>
        <w:spacing w:after="160" w:line="259" w:lineRule="auto"/>
        <w:rPr>
          <w:del w:id="333" w:author="Drahomíra Pavelková" w:date="2020-08-26T19:00:00Z"/>
          <w:color w:val="000000" w:themeColor="text1"/>
        </w:rPr>
      </w:pPr>
    </w:p>
    <w:p w14:paraId="3FFE77FD" w14:textId="14EC945E" w:rsidR="00CC00B0" w:rsidRPr="00073CFE" w:rsidDel="00A9442F" w:rsidRDefault="00CC00B0">
      <w:pPr>
        <w:spacing w:after="160" w:line="259" w:lineRule="auto"/>
        <w:rPr>
          <w:del w:id="334" w:author="Drahomíra Pavelková" w:date="2020-08-26T19:00:00Z"/>
          <w:color w:val="000000" w:themeColor="text1"/>
        </w:rPr>
      </w:pPr>
    </w:p>
    <w:p w14:paraId="204E0DE3" w14:textId="53049AF6" w:rsidR="00CC00B0" w:rsidRPr="00073CFE" w:rsidDel="00A9442F" w:rsidRDefault="00CC00B0">
      <w:pPr>
        <w:spacing w:after="160" w:line="259" w:lineRule="auto"/>
        <w:rPr>
          <w:del w:id="335" w:author="Drahomíra Pavelková" w:date="2020-08-26T19:00:00Z"/>
          <w:color w:val="000000" w:themeColor="text1"/>
        </w:rPr>
      </w:pPr>
    </w:p>
    <w:p w14:paraId="6D77834C" w14:textId="72B9ADC6" w:rsidR="00CC00B0" w:rsidRPr="00073CFE" w:rsidDel="00A9442F" w:rsidRDefault="00CC00B0">
      <w:pPr>
        <w:spacing w:after="160" w:line="259" w:lineRule="auto"/>
        <w:rPr>
          <w:del w:id="336" w:author="Drahomíra Pavelková" w:date="2020-08-26T19:00:00Z"/>
          <w:color w:val="000000" w:themeColor="text1"/>
        </w:rPr>
      </w:pPr>
    </w:p>
    <w:p w14:paraId="1CF4DF8A" w14:textId="584C8009" w:rsidR="00CC00B0" w:rsidRPr="00073CFE" w:rsidDel="00A9442F" w:rsidRDefault="00CC00B0">
      <w:pPr>
        <w:spacing w:after="160" w:line="259" w:lineRule="auto"/>
        <w:rPr>
          <w:del w:id="337" w:author="Drahomíra Pavelková" w:date="2020-08-26T19:00:00Z"/>
          <w:color w:val="000000" w:themeColor="text1"/>
        </w:rPr>
      </w:pPr>
    </w:p>
    <w:p w14:paraId="79307E61" w14:textId="09D8C3E5" w:rsidR="00CC00B0" w:rsidRPr="00073CFE" w:rsidDel="00A9442F" w:rsidRDefault="00CC00B0">
      <w:pPr>
        <w:spacing w:after="160" w:line="259" w:lineRule="auto"/>
        <w:rPr>
          <w:del w:id="338" w:author="Drahomíra Pavelková" w:date="2020-08-26T19:00:00Z"/>
          <w:color w:val="000000" w:themeColor="text1"/>
        </w:rPr>
      </w:pPr>
    </w:p>
    <w:p w14:paraId="546D59DB" w14:textId="5BDFEDE0" w:rsidR="00CC00B0" w:rsidRPr="00073CFE" w:rsidDel="00A9442F" w:rsidRDefault="00CC00B0">
      <w:pPr>
        <w:spacing w:after="160" w:line="259" w:lineRule="auto"/>
        <w:rPr>
          <w:del w:id="339" w:author="Drahomíra Pavelková" w:date="2020-08-26T19:00:00Z"/>
          <w:color w:val="000000" w:themeColor="text1"/>
        </w:rPr>
      </w:pPr>
    </w:p>
    <w:p w14:paraId="021D01E6" w14:textId="38B5815E" w:rsidR="00CC00B0" w:rsidRPr="00073CFE" w:rsidDel="00A9442F" w:rsidRDefault="00CC00B0">
      <w:pPr>
        <w:spacing w:after="160" w:line="259" w:lineRule="auto"/>
        <w:rPr>
          <w:del w:id="340" w:author="Drahomíra Pavelková" w:date="2020-08-26T19:00:00Z"/>
          <w:color w:val="000000" w:themeColor="text1"/>
        </w:rPr>
      </w:pPr>
    </w:p>
    <w:p w14:paraId="2DDE9824" w14:textId="2630C892" w:rsidR="00CC00B0" w:rsidRPr="00073CFE" w:rsidDel="00A9442F" w:rsidRDefault="00CC00B0">
      <w:pPr>
        <w:spacing w:after="160" w:line="259" w:lineRule="auto"/>
        <w:rPr>
          <w:del w:id="341" w:author="Drahomíra Pavelková" w:date="2020-08-26T19:00:00Z"/>
          <w:color w:val="000000" w:themeColor="text1"/>
        </w:rPr>
      </w:pPr>
    </w:p>
    <w:p w14:paraId="4F7F70C6" w14:textId="388B3F37" w:rsidR="00CC00B0" w:rsidRPr="00073CFE" w:rsidDel="00A9442F" w:rsidRDefault="00CC00B0">
      <w:pPr>
        <w:spacing w:after="160" w:line="259" w:lineRule="auto"/>
        <w:rPr>
          <w:del w:id="342" w:author="Drahomíra Pavelková" w:date="2020-08-26T19:00:00Z"/>
          <w:color w:val="000000" w:themeColor="text1"/>
        </w:rPr>
      </w:pPr>
    </w:p>
    <w:p w14:paraId="671648A6" w14:textId="5104E0F8" w:rsidR="00CC00B0" w:rsidRPr="00073CFE" w:rsidDel="00A9442F" w:rsidRDefault="00CC00B0">
      <w:pPr>
        <w:spacing w:after="160" w:line="259" w:lineRule="auto"/>
        <w:rPr>
          <w:del w:id="343" w:author="Drahomíra Pavelková" w:date="2020-08-26T19:00:00Z"/>
          <w:color w:val="000000" w:themeColor="text1"/>
        </w:rPr>
      </w:pPr>
    </w:p>
    <w:p w14:paraId="5CEDF7A6" w14:textId="43376894" w:rsidR="00CC00B0" w:rsidRPr="00073CFE" w:rsidDel="00A9442F" w:rsidRDefault="00CC00B0">
      <w:pPr>
        <w:spacing w:after="160" w:line="259" w:lineRule="auto"/>
        <w:rPr>
          <w:del w:id="344" w:author="Drahomíra Pavelková" w:date="2020-08-26T19:00:00Z"/>
          <w:color w:val="000000" w:themeColor="text1"/>
        </w:rPr>
      </w:pPr>
    </w:p>
    <w:p w14:paraId="304271FF" w14:textId="3FB3D17A" w:rsidR="00CC00B0" w:rsidRPr="00073CFE" w:rsidDel="00A9442F" w:rsidRDefault="00CC00B0">
      <w:pPr>
        <w:spacing w:after="160" w:line="259" w:lineRule="auto"/>
        <w:rPr>
          <w:del w:id="345" w:author="Drahomíra Pavelková" w:date="2020-08-26T19:00:00Z"/>
          <w:color w:val="000000" w:themeColor="text1"/>
        </w:rPr>
      </w:pPr>
    </w:p>
    <w:p w14:paraId="001C238D" w14:textId="70781BBF" w:rsidR="00CC00B0" w:rsidRPr="00073CFE" w:rsidDel="00A9442F" w:rsidRDefault="00CC00B0">
      <w:pPr>
        <w:spacing w:after="160" w:line="259" w:lineRule="auto"/>
        <w:rPr>
          <w:del w:id="346" w:author="Drahomíra Pavelková" w:date="2020-08-26T19:00:00Z"/>
          <w:color w:val="000000" w:themeColor="text1"/>
        </w:rPr>
      </w:pPr>
    </w:p>
    <w:p w14:paraId="528C7884" w14:textId="4ACD53D7" w:rsidR="00CC00B0" w:rsidRPr="00073CFE" w:rsidDel="00A9442F" w:rsidRDefault="00CC00B0">
      <w:pPr>
        <w:spacing w:after="160" w:line="259" w:lineRule="auto"/>
        <w:rPr>
          <w:del w:id="347" w:author="Drahomíra Pavelková" w:date="2020-08-26T19:00:00Z"/>
          <w:color w:val="000000" w:themeColor="text1"/>
        </w:rPr>
      </w:pPr>
    </w:p>
    <w:p w14:paraId="71F844CE" w14:textId="421636D9" w:rsidR="00CC00B0" w:rsidRPr="00073CFE" w:rsidDel="00A9442F" w:rsidRDefault="00CC00B0">
      <w:pPr>
        <w:spacing w:after="160" w:line="259" w:lineRule="auto"/>
        <w:rPr>
          <w:del w:id="348" w:author="Drahomíra Pavelková" w:date="2020-08-26T19:00:00Z"/>
          <w:color w:val="000000" w:themeColor="text1"/>
        </w:rPr>
      </w:pPr>
    </w:p>
    <w:p w14:paraId="5C748DCB" w14:textId="6942F134" w:rsidR="00CC00B0" w:rsidRPr="00073CFE" w:rsidDel="00A9442F" w:rsidRDefault="00CC00B0">
      <w:pPr>
        <w:spacing w:after="160" w:line="259" w:lineRule="auto"/>
        <w:rPr>
          <w:del w:id="349" w:author="Drahomíra Pavelková" w:date="2020-08-26T19:00:00Z"/>
          <w:color w:val="000000" w:themeColor="text1"/>
        </w:rPr>
      </w:pPr>
    </w:p>
    <w:p w14:paraId="7E70816E" w14:textId="482C57F1" w:rsidR="00CC00B0" w:rsidRPr="00073CFE" w:rsidDel="00A9442F" w:rsidRDefault="00CC00B0">
      <w:pPr>
        <w:spacing w:after="160" w:line="259" w:lineRule="auto"/>
        <w:rPr>
          <w:del w:id="350" w:author="Drahomíra Pavelková" w:date="2020-08-26T19:00:00Z"/>
          <w:color w:val="000000" w:themeColor="text1"/>
        </w:rPr>
      </w:pPr>
    </w:p>
    <w:p w14:paraId="3D224D40" w14:textId="6836A2A6" w:rsidR="00CC00B0" w:rsidRPr="00073CFE" w:rsidDel="00A9442F" w:rsidRDefault="00CC00B0">
      <w:pPr>
        <w:spacing w:after="160" w:line="259" w:lineRule="auto"/>
        <w:rPr>
          <w:del w:id="351" w:author="Drahomíra Pavelková" w:date="2020-08-26T19:00:00Z"/>
          <w:color w:val="000000" w:themeColor="text1"/>
        </w:rPr>
      </w:pPr>
    </w:p>
    <w:p w14:paraId="67FA667E" w14:textId="130A9BF0" w:rsidR="00CC00B0" w:rsidRPr="00073CFE" w:rsidDel="00A9442F" w:rsidRDefault="00CC00B0">
      <w:pPr>
        <w:spacing w:after="160" w:line="259" w:lineRule="auto"/>
        <w:rPr>
          <w:del w:id="352" w:author="Drahomíra Pavelková" w:date="2020-08-26T19:00:00Z"/>
          <w:color w:val="000000" w:themeColor="text1"/>
        </w:rPr>
      </w:pPr>
    </w:p>
    <w:p w14:paraId="0C3ACC3D" w14:textId="190D13AB" w:rsidR="00CC00B0" w:rsidRPr="00073CFE" w:rsidDel="00A9442F" w:rsidRDefault="00CC00B0">
      <w:pPr>
        <w:spacing w:after="160" w:line="259" w:lineRule="auto"/>
        <w:rPr>
          <w:del w:id="353" w:author="Drahomíra Pavelková" w:date="2020-08-26T19:00:00Z"/>
          <w:color w:val="000000" w:themeColor="text1"/>
        </w:rPr>
      </w:pPr>
    </w:p>
    <w:p w14:paraId="46B9F92E" w14:textId="25B8338E" w:rsidR="00CC00B0" w:rsidRPr="00073CFE" w:rsidDel="00A9442F" w:rsidRDefault="00CC00B0">
      <w:pPr>
        <w:spacing w:after="160" w:line="259" w:lineRule="auto"/>
        <w:rPr>
          <w:del w:id="354" w:author="Drahomíra Pavelková" w:date="2020-08-26T19:00:00Z"/>
          <w:color w:val="000000" w:themeColor="text1"/>
        </w:rPr>
      </w:pPr>
    </w:p>
    <w:p w14:paraId="67993C51" w14:textId="269E9D6A" w:rsidR="00CC00B0" w:rsidRPr="00073CFE" w:rsidDel="00A9442F" w:rsidRDefault="00CC00B0">
      <w:pPr>
        <w:spacing w:after="160" w:line="259" w:lineRule="auto"/>
        <w:rPr>
          <w:del w:id="355" w:author="Drahomíra Pavelková" w:date="2020-08-26T19:00:00Z"/>
          <w:color w:val="000000" w:themeColor="text1"/>
        </w:rPr>
      </w:pPr>
    </w:p>
    <w:p w14:paraId="7CABCAC3" w14:textId="2E09A248" w:rsidR="00CC00B0" w:rsidRPr="00073CFE" w:rsidDel="00A9442F" w:rsidRDefault="00CC00B0">
      <w:pPr>
        <w:spacing w:after="160" w:line="259" w:lineRule="auto"/>
        <w:rPr>
          <w:del w:id="356" w:author="Drahomíra Pavelková" w:date="2020-08-26T19:00:00Z"/>
          <w:color w:val="000000" w:themeColor="text1"/>
        </w:rPr>
      </w:pPr>
    </w:p>
    <w:p w14:paraId="658E84C9" w14:textId="42A37587" w:rsidR="00CC00B0" w:rsidRPr="00073CFE" w:rsidDel="00A9442F" w:rsidRDefault="00CC00B0">
      <w:pPr>
        <w:spacing w:after="160" w:line="259" w:lineRule="auto"/>
        <w:rPr>
          <w:del w:id="357" w:author="Drahomíra Pavelková" w:date="2020-08-26T19:00:00Z"/>
          <w:color w:val="000000" w:themeColor="text1"/>
        </w:rPr>
      </w:pPr>
    </w:p>
    <w:p w14:paraId="27890D3B" w14:textId="13E09FED" w:rsidR="00F64581" w:rsidRPr="00073CFE" w:rsidDel="00A9442F" w:rsidRDefault="00F64581">
      <w:pPr>
        <w:spacing w:after="160" w:line="259" w:lineRule="auto"/>
        <w:rPr>
          <w:del w:id="358" w:author="Drahomíra Pavelková" w:date="2020-08-26T19:00:00Z"/>
          <w:color w:val="000000" w:themeColor="text1"/>
        </w:rPr>
      </w:pPr>
    </w:p>
    <w:p w14:paraId="4FCD4DB9" w14:textId="2B63FF72" w:rsidR="00077A33" w:rsidRPr="00073CFE" w:rsidDel="00A9442F" w:rsidRDefault="00077A33">
      <w:pPr>
        <w:spacing w:after="160" w:line="259" w:lineRule="auto"/>
        <w:rPr>
          <w:del w:id="359" w:author="Drahomíra Pavelková" w:date="2020-08-26T19:00:00Z"/>
          <w:color w:val="000000" w:themeColor="text1"/>
        </w:rPr>
      </w:pPr>
    </w:p>
    <w:p w14:paraId="122BA261" w14:textId="77777777" w:rsidR="00077A33" w:rsidRPr="00073CFE" w:rsidRDefault="00077A33">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7A33" w:rsidRPr="00073CFE" w14:paraId="5755A1B6" w14:textId="77777777" w:rsidTr="00077A33">
        <w:tc>
          <w:tcPr>
            <w:tcW w:w="9855" w:type="dxa"/>
            <w:gridSpan w:val="8"/>
            <w:tcBorders>
              <w:bottom w:val="double" w:sz="4" w:space="0" w:color="auto"/>
            </w:tcBorders>
            <w:shd w:val="clear" w:color="auto" w:fill="BDD6EE"/>
          </w:tcPr>
          <w:p w14:paraId="2F01137E" w14:textId="77777777" w:rsidR="00077A33" w:rsidRPr="00073CFE" w:rsidRDefault="00077A33" w:rsidP="00077A33">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77A33" w:rsidRPr="00073CFE" w14:paraId="2DB74E3C" w14:textId="77777777" w:rsidTr="00077A33">
        <w:tc>
          <w:tcPr>
            <w:tcW w:w="3086" w:type="dxa"/>
            <w:tcBorders>
              <w:top w:val="double" w:sz="4" w:space="0" w:color="auto"/>
            </w:tcBorders>
            <w:shd w:val="clear" w:color="auto" w:fill="F7CAAC"/>
          </w:tcPr>
          <w:p w14:paraId="0B29B443" w14:textId="77777777" w:rsidR="00077A33" w:rsidRPr="00073CFE" w:rsidRDefault="00077A33" w:rsidP="00077A33">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9F52C74" w14:textId="77777777" w:rsidR="00077A33" w:rsidRPr="00073CFE" w:rsidRDefault="00077A33" w:rsidP="00077A33">
            <w:pPr>
              <w:jc w:val="both"/>
              <w:rPr>
                <w:color w:val="000000" w:themeColor="text1"/>
              </w:rPr>
            </w:pPr>
            <w:r w:rsidRPr="00073CFE">
              <w:rPr>
                <w:color w:val="000000" w:themeColor="text1"/>
              </w:rPr>
              <w:t>Macroeconomics II</w:t>
            </w:r>
          </w:p>
        </w:tc>
      </w:tr>
      <w:tr w:rsidR="00077A33" w:rsidRPr="00073CFE" w14:paraId="5FE18F5E" w14:textId="77777777" w:rsidTr="00077A33">
        <w:tc>
          <w:tcPr>
            <w:tcW w:w="3086" w:type="dxa"/>
            <w:shd w:val="clear" w:color="auto" w:fill="F7CAAC"/>
          </w:tcPr>
          <w:p w14:paraId="6C412371" w14:textId="77777777" w:rsidR="00077A33" w:rsidRPr="00073CFE" w:rsidRDefault="00077A33" w:rsidP="00077A33">
            <w:pPr>
              <w:jc w:val="both"/>
              <w:rPr>
                <w:b/>
                <w:color w:val="000000" w:themeColor="text1"/>
              </w:rPr>
            </w:pPr>
            <w:r w:rsidRPr="00073CFE">
              <w:rPr>
                <w:b/>
                <w:color w:val="000000" w:themeColor="text1"/>
              </w:rPr>
              <w:t>Typ předmětu</w:t>
            </w:r>
          </w:p>
        </w:tc>
        <w:tc>
          <w:tcPr>
            <w:tcW w:w="3406" w:type="dxa"/>
            <w:gridSpan w:val="4"/>
          </w:tcPr>
          <w:p w14:paraId="19F9A97A" w14:textId="77777777" w:rsidR="00077A33" w:rsidRPr="00073CFE" w:rsidRDefault="00077A33" w:rsidP="00077A33">
            <w:pPr>
              <w:jc w:val="both"/>
              <w:rPr>
                <w:color w:val="000000" w:themeColor="text1"/>
              </w:rPr>
            </w:pPr>
            <w:r w:rsidRPr="00073CFE">
              <w:rPr>
                <w:color w:val="000000" w:themeColor="text1"/>
              </w:rPr>
              <w:t>povinný „ZT“</w:t>
            </w:r>
          </w:p>
        </w:tc>
        <w:tc>
          <w:tcPr>
            <w:tcW w:w="2695" w:type="dxa"/>
            <w:gridSpan w:val="2"/>
            <w:shd w:val="clear" w:color="auto" w:fill="F7CAAC"/>
          </w:tcPr>
          <w:p w14:paraId="19E777E0" w14:textId="77777777" w:rsidR="00077A33" w:rsidRPr="00073CFE" w:rsidRDefault="00077A33" w:rsidP="00077A33">
            <w:pPr>
              <w:jc w:val="both"/>
              <w:rPr>
                <w:color w:val="000000" w:themeColor="text1"/>
              </w:rPr>
            </w:pPr>
            <w:r w:rsidRPr="00073CFE">
              <w:rPr>
                <w:b/>
                <w:color w:val="000000" w:themeColor="text1"/>
              </w:rPr>
              <w:t>doporučený ročník / semestr</w:t>
            </w:r>
          </w:p>
        </w:tc>
        <w:tc>
          <w:tcPr>
            <w:tcW w:w="668" w:type="dxa"/>
          </w:tcPr>
          <w:p w14:paraId="5FEE9BF2" w14:textId="77777777" w:rsidR="00077A33" w:rsidRPr="00073CFE" w:rsidRDefault="00077A33" w:rsidP="00077A33">
            <w:pPr>
              <w:jc w:val="both"/>
              <w:rPr>
                <w:color w:val="000000" w:themeColor="text1"/>
              </w:rPr>
            </w:pPr>
            <w:r w:rsidRPr="00073CFE">
              <w:rPr>
                <w:color w:val="000000" w:themeColor="text1"/>
              </w:rPr>
              <w:t>1/L</w:t>
            </w:r>
          </w:p>
        </w:tc>
      </w:tr>
      <w:tr w:rsidR="00077A33" w:rsidRPr="00073CFE" w14:paraId="7FFB4C2C" w14:textId="77777777" w:rsidTr="00077A33">
        <w:tc>
          <w:tcPr>
            <w:tcW w:w="3086" w:type="dxa"/>
            <w:shd w:val="clear" w:color="auto" w:fill="F7CAAC"/>
          </w:tcPr>
          <w:p w14:paraId="6B45FE09" w14:textId="77777777" w:rsidR="00077A33" w:rsidRPr="00073CFE" w:rsidRDefault="00077A33" w:rsidP="00077A33">
            <w:pPr>
              <w:jc w:val="both"/>
              <w:rPr>
                <w:b/>
                <w:color w:val="000000" w:themeColor="text1"/>
              </w:rPr>
            </w:pPr>
            <w:r w:rsidRPr="00073CFE">
              <w:rPr>
                <w:b/>
                <w:color w:val="000000" w:themeColor="text1"/>
              </w:rPr>
              <w:t>Rozsah studijního předmětu</w:t>
            </w:r>
          </w:p>
        </w:tc>
        <w:tc>
          <w:tcPr>
            <w:tcW w:w="1701" w:type="dxa"/>
            <w:gridSpan w:val="2"/>
          </w:tcPr>
          <w:p w14:paraId="772F86E4" w14:textId="77777777" w:rsidR="00077A33" w:rsidRPr="00073CFE" w:rsidRDefault="00077A33" w:rsidP="00077A33">
            <w:pPr>
              <w:jc w:val="both"/>
              <w:rPr>
                <w:color w:val="000000" w:themeColor="text1"/>
              </w:rPr>
            </w:pPr>
            <w:r w:rsidRPr="00073CFE">
              <w:rPr>
                <w:color w:val="000000" w:themeColor="text1"/>
              </w:rPr>
              <w:t>26p + 26s</w:t>
            </w:r>
          </w:p>
        </w:tc>
        <w:tc>
          <w:tcPr>
            <w:tcW w:w="889" w:type="dxa"/>
            <w:shd w:val="clear" w:color="auto" w:fill="F7CAAC"/>
          </w:tcPr>
          <w:p w14:paraId="7556E11F" w14:textId="77777777" w:rsidR="00077A33" w:rsidRPr="00073CFE" w:rsidRDefault="00077A33" w:rsidP="00077A33">
            <w:pPr>
              <w:jc w:val="both"/>
              <w:rPr>
                <w:b/>
                <w:color w:val="000000" w:themeColor="text1"/>
              </w:rPr>
            </w:pPr>
            <w:r w:rsidRPr="00073CFE">
              <w:rPr>
                <w:b/>
                <w:color w:val="000000" w:themeColor="text1"/>
              </w:rPr>
              <w:t xml:space="preserve">hod. </w:t>
            </w:r>
          </w:p>
        </w:tc>
        <w:tc>
          <w:tcPr>
            <w:tcW w:w="816" w:type="dxa"/>
          </w:tcPr>
          <w:p w14:paraId="21074BB0" w14:textId="77777777" w:rsidR="00077A33" w:rsidRPr="00073CFE" w:rsidRDefault="00077A33" w:rsidP="00077A33">
            <w:pPr>
              <w:jc w:val="both"/>
              <w:rPr>
                <w:color w:val="000000" w:themeColor="text1"/>
              </w:rPr>
            </w:pPr>
            <w:r w:rsidRPr="00073CFE">
              <w:rPr>
                <w:color w:val="000000" w:themeColor="text1"/>
              </w:rPr>
              <w:t>52</w:t>
            </w:r>
          </w:p>
        </w:tc>
        <w:tc>
          <w:tcPr>
            <w:tcW w:w="2156" w:type="dxa"/>
            <w:shd w:val="clear" w:color="auto" w:fill="F7CAAC"/>
          </w:tcPr>
          <w:p w14:paraId="2FEF684B" w14:textId="77777777" w:rsidR="00077A33" w:rsidRPr="00073CFE" w:rsidRDefault="00077A33" w:rsidP="00077A33">
            <w:pPr>
              <w:jc w:val="both"/>
              <w:rPr>
                <w:b/>
                <w:color w:val="000000" w:themeColor="text1"/>
              </w:rPr>
            </w:pPr>
            <w:r w:rsidRPr="00073CFE">
              <w:rPr>
                <w:b/>
                <w:color w:val="000000" w:themeColor="text1"/>
              </w:rPr>
              <w:t>kreditů</w:t>
            </w:r>
          </w:p>
        </w:tc>
        <w:tc>
          <w:tcPr>
            <w:tcW w:w="1207" w:type="dxa"/>
            <w:gridSpan w:val="2"/>
          </w:tcPr>
          <w:p w14:paraId="0E80D86B" w14:textId="77777777" w:rsidR="00077A33" w:rsidRPr="00073CFE" w:rsidRDefault="00077A33" w:rsidP="00077A33">
            <w:pPr>
              <w:jc w:val="both"/>
              <w:rPr>
                <w:color w:val="000000" w:themeColor="text1"/>
              </w:rPr>
            </w:pPr>
            <w:r w:rsidRPr="00073CFE">
              <w:rPr>
                <w:color w:val="000000" w:themeColor="text1"/>
              </w:rPr>
              <w:t>5</w:t>
            </w:r>
          </w:p>
        </w:tc>
      </w:tr>
      <w:tr w:rsidR="00077A33" w:rsidRPr="00073CFE" w14:paraId="012169D3" w14:textId="77777777" w:rsidTr="00077A33">
        <w:tc>
          <w:tcPr>
            <w:tcW w:w="3086" w:type="dxa"/>
            <w:shd w:val="clear" w:color="auto" w:fill="F7CAAC"/>
          </w:tcPr>
          <w:p w14:paraId="66A622E0" w14:textId="77777777" w:rsidR="00077A33" w:rsidRPr="00073CFE" w:rsidRDefault="00077A33" w:rsidP="00077A33">
            <w:pPr>
              <w:jc w:val="both"/>
              <w:rPr>
                <w:b/>
                <w:color w:val="000000" w:themeColor="text1"/>
              </w:rPr>
            </w:pPr>
            <w:r w:rsidRPr="00073CFE">
              <w:rPr>
                <w:b/>
                <w:color w:val="000000" w:themeColor="text1"/>
              </w:rPr>
              <w:t>Prerekvizity, korekvizity, ekvivalence</w:t>
            </w:r>
          </w:p>
        </w:tc>
        <w:tc>
          <w:tcPr>
            <w:tcW w:w="6769" w:type="dxa"/>
            <w:gridSpan w:val="7"/>
          </w:tcPr>
          <w:p w14:paraId="0E94E4FD" w14:textId="77777777" w:rsidR="00077A33" w:rsidRPr="00073CFE" w:rsidRDefault="00077A33" w:rsidP="00077A33">
            <w:pPr>
              <w:jc w:val="both"/>
              <w:rPr>
                <w:color w:val="000000" w:themeColor="text1"/>
              </w:rPr>
            </w:pPr>
          </w:p>
        </w:tc>
      </w:tr>
      <w:tr w:rsidR="00077A33" w:rsidRPr="00073CFE" w14:paraId="72E6CF23" w14:textId="77777777" w:rsidTr="00077A33">
        <w:tc>
          <w:tcPr>
            <w:tcW w:w="3086" w:type="dxa"/>
            <w:shd w:val="clear" w:color="auto" w:fill="F7CAAC"/>
          </w:tcPr>
          <w:p w14:paraId="79E561B2" w14:textId="77777777" w:rsidR="00077A33" w:rsidRPr="00073CFE" w:rsidRDefault="00077A33" w:rsidP="00077A33">
            <w:pPr>
              <w:jc w:val="both"/>
              <w:rPr>
                <w:b/>
                <w:color w:val="000000" w:themeColor="text1"/>
              </w:rPr>
            </w:pPr>
            <w:r w:rsidRPr="00073CFE">
              <w:rPr>
                <w:b/>
                <w:color w:val="000000" w:themeColor="text1"/>
              </w:rPr>
              <w:t>Způsob ověření studijních výsledků</w:t>
            </w:r>
          </w:p>
        </w:tc>
        <w:tc>
          <w:tcPr>
            <w:tcW w:w="3406" w:type="dxa"/>
            <w:gridSpan w:val="4"/>
          </w:tcPr>
          <w:p w14:paraId="6FE1E3A5" w14:textId="77777777" w:rsidR="00077A33" w:rsidRPr="00073CFE" w:rsidRDefault="00077A33" w:rsidP="00077A33">
            <w:pPr>
              <w:jc w:val="both"/>
              <w:rPr>
                <w:color w:val="000000" w:themeColor="text1"/>
              </w:rPr>
            </w:pPr>
            <w:r w:rsidRPr="00073CFE">
              <w:rPr>
                <w:color w:val="000000" w:themeColor="text1"/>
              </w:rPr>
              <w:t>zápočet, zkouška</w:t>
            </w:r>
          </w:p>
        </w:tc>
        <w:tc>
          <w:tcPr>
            <w:tcW w:w="2156" w:type="dxa"/>
            <w:shd w:val="clear" w:color="auto" w:fill="F7CAAC"/>
          </w:tcPr>
          <w:p w14:paraId="47E73198" w14:textId="77777777" w:rsidR="00077A33" w:rsidRPr="00073CFE" w:rsidRDefault="00077A33" w:rsidP="00077A33">
            <w:pPr>
              <w:jc w:val="both"/>
              <w:rPr>
                <w:b/>
                <w:color w:val="000000" w:themeColor="text1"/>
              </w:rPr>
            </w:pPr>
            <w:r w:rsidRPr="00073CFE">
              <w:rPr>
                <w:b/>
                <w:color w:val="000000" w:themeColor="text1"/>
              </w:rPr>
              <w:t>Forma výuky</w:t>
            </w:r>
          </w:p>
        </w:tc>
        <w:tc>
          <w:tcPr>
            <w:tcW w:w="1207" w:type="dxa"/>
            <w:gridSpan w:val="2"/>
          </w:tcPr>
          <w:p w14:paraId="0B66696A" w14:textId="77777777" w:rsidR="00077A33" w:rsidRPr="00073CFE" w:rsidRDefault="00077A33" w:rsidP="00077A33">
            <w:pPr>
              <w:jc w:val="both"/>
              <w:rPr>
                <w:color w:val="000000" w:themeColor="text1"/>
              </w:rPr>
            </w:pPr>
            <w:r w:rsidRPr="00073CFE">
              <w:rPr>
                <w:color w:val="000000" w:themeColor="text1"/>
              </w:rPr>
              <w:t>přednáška, seminář</w:t>
            </w:r>
          </w:p>
        </w:tc>
      </w:tr>
      <w:tr w:rsidR="00077A33" w:rsidRPr="00073CFE" w14:paraId="5850BE56" w14:textId="77777777" w:rsidTr="00077A33">
        <w:tc>
          <w:tcPr>
            <w:tcW w:w="3086" w:type="dxa"/>
            <w:shd w:val="clear" w:color="auto" w:fill="F7CAAC"/>
          </w:tcPr>
          <w:p w14:paraId="1BA5646F" w14:textId="77777777" w:rsidR="00077A33" w:rsidRPr="00073CFE" w:rsidRDefault="00077A33" w:rsidP="00077A33">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30AAD66" w14:textId="77777777" w:rsidR="00077A33" w:rsidRPr="00073CFE" w:rsidRDefault="00077A33" w:rsidP="00077A33">
            <w:pPr>
              <w:jc w:val="both"/>
              <w:rPr>
                <w:color w:val="000000" w:themeColor="text1"/>
              </w:rPr>
            </w:pPr>
            <w:r w:rsidRPr="00073CFE">
              <w:rPr>
                <w:color w:val="000000" w:themeColor="text1"/>
              </w:rPr>
              <w:t>Způsob zakončení předmětu – zápočet, zkouška</w:t>
            </w:r>
          </w:p>
          <w:p w14:paraId="3BAAE8F0" w14:textId="77777777" w:rsidR="00077A33" w:rsidRPr="00073CFE" w:rsidRDefault="00077A33" w:rsidP="00077A33">
            <w:pPr>
              <w:jc w:val="both"/>
              <w:rPr>
                <w:color w:val="000000" w:themeColor="text1"/>
              </w:rPr>
            </w:pPr>
            <w:r w:rsidRPr="00073CFE">
              <w:rPr>
                <w:color w:val="000000" w:themeColor="text1"/>
              </w:rPr>
              <w:t xml:space="preserve">Požadavky na zápočet - vypracování seminární práce dle požadavků vyučujícího, 80% aktivní účast na seminářích. </w:t>
            </w:r>
          </w:p>
          <w:p w14:paraId="26B71296" w14:textId="77777777" w:rsidR="00077A33" w:rsidRPr="00073CFE" w:rsidRDefault="00077A33" w:rsidP="00077A33">
            <w:pPr>
              <w:jc w:val="both"/>
              <w:rPr>
                <w:color w:val="000000" w:themeColor="text1"/>
              </w:rPr>
            </w:pPr>
            <w:r w:rsidRPr="00073CFE">
              <w:rPr>
                <w:color w:val="000000" w:themeColor="text1"/>
              </w:rPr>
              <w:t>Požadavky na zkoušku - písemný test s maximálním možným počtem dosažitelných bodů 40 musí být napsán alespoň na 60 %, následuje ústní zkouška v rozsahu znalostí přednášek a seminářů.</w:t>
            </w:r>
          </w:p>
        </w:tc>
      </w:tr>
      <w:tr w:rsidR="00077A33" w:rsidRPr="00073CFE" w14:paraId="7C703F4C" w14:textId="77777777" w:rsidTr="00077A33">
        <w:trPr>
          <w:trHeight w:val="229"/>
        </w:trPr>
        <w:tc>
          <w:tcPr>
            <w:tcW w:w="9855" w:type="dxa"/>
            <w:gridSpan w:val="8"/>
            <w:tcBorders>
              <w:top w:val="nil"/>
            </w:tcBorders>
          </w:tcPr>
          <w:p w14:paraId="2CA2CBC6" w14:textId="77777777" w:rsidR="00077A33" w:rsidRPr="00073CFE" w:rsidRDefault="00077A33" w:rsidP="00077A33">
            <w:pPr>
              <w:jc w:val="both"/>
              <w:rPr>
                <w:color w:val="000000" w:themeColor="text1"/>
              </w:rPr>
            </w:pPr>
          </w:p>
        </w:tc>
      </w:tr>
      <w:tr w:rsidR="00077A33" w:rsidRPr="00073CFE" w14:paraId="73B77C97" w14:textId="77777777" w:rsidTr="00077A33">
        <w:trPr>
          <w:trHeight w:val="197"/>
        </w:trPr>
        <w:tc>
          <w:tcPr>
            <w:tcW w:w="3086" w:type="dxa"/>
            <w:tcBorders>
              <w:top w:val="nil"/>
            </w:tcBorders>
            <w:shd w:val="clear" w:color="auto" w:fill="F7CAAC"/>
          </w:tcPr>
          <w:p w14:paraId="793934AD" w14:textId="77777777" w:rsidR="00077A33" w:rsidRPr="00073CFE" w:rsidRDefault="00077A33" w:rsidP="00077A33">
            <w:pPr>
              <w:jc w:val="both"/>
              <w:rPr>
                <w:b/>
                <w:color w:val="000000" w:themeColor="text1"/>
              </w:rPr>
            </w:pPr>
            <w:r w:rsidRPr="00073CFE">
              <w:rPr>
                <w:b/>
                <w:color w:val="000000" w:themeColor="text1"/>
              </w:rPr>
              <w:t>Garant předmětu</w:t>
            </w:r>
          </w:p>
        </w:tc>
        <w:tc>
          <w:tcPr>
            <w:tcW w:w="6769" w:type="dxa"/>
            <w:gridSpan w:val="7"/>
            <w:tcBorders>
              <w:top w:val="nil"/>
            </w:tcBorders>
          </w:tcPr>
          <w:p w14:paraId="22A6CA9C" w14:textId="77777777" w:rsidR="00077A33" w:rsidRPr="00073CFE" w:rsidRDefault="00077A33" w:rsidP="00077A33">
            <w:pPr>
              <w:jc w:val="both"/>
              <w:rPr>
                <w:color w:val="000000" w:themeColor="text1"/>
              </w:rPr>
            </w:pPr>
            <w:r w:rsidRPr="00073CFE">
              <w:rPr>
                <w:color w:val="000000" w:themeColor="text1"/>
              </w:rPr>
              <w:t>doc. Ing. Jena Švarcová, Ph.D.</w:t>
            </w:r>
          </w:p>
        </w:tc>
      </w:tr>
      <w:tr w:rsidR="00077A33" w:rsidRPr="00073CFE" w14:paraId="32052BC8" w14:textId="77777777" w:rsidTr="00077A33">
        <w:trPr>
          <w:trHeight w:val="243"/>
        </w:trPr>
        <w:tc>
          <w:tcPr>
            <w:tcW w:w="3086" w:type="dxa"/>
            <w:tcBorders>
              <w:top w:val="nil"/>
            </w:tcBorders>
            <w:shd w:val="clear" w:color="auto" w:fill="F7CAAC"/>
          </w:tcPr>
          <w:p w14:paraId="6133965A" w14:textId="77777777" w:rsidR="00077A33" w:rsidRPr="00073CFE" w:rsidRDefault="00077A33" w:rsidP="00077A33">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31BF14F" w14:textId="77777777" w:rsidR="00077A33" w:rsidRPr="00073CFE" w:rsidRDefault="00077A33" w:rsidP="00077A33">
            <w:pPr>
              <w:jc w:val="both"/>
              <w:rPr>
                <w:color w:val="000000" w:themeColor="text1"/>
              </w:rPr>
            </w:pPr>
            <w:r w:rsidRPr="00073CFE">
              <w:rPr>
                <w:color w:val="000000" w:themeColor="text1"/>
              </w:rPr>
              <w:t>Garant se podílí na přednáškách v rozsahu 100 %, dále stanovuje koncepci seminářů a dohlíží na jejich jednotné vedení.</w:t>
            </w:r>
          </w:p>
        </w:tc>
      </w:tr>
      <w:tr w:rsidR="00077A33" w:rsidRPr="00073CFE" w14:paraId="0B72FF3E" w14:textId="77777777" w:rsidTr="00077A33">
        <w:tc>
          <w:tcPr>
            <w:tcW w:w="3086" w:type="dxa"/>
            <w:shd w:val="clear" w:color="auto" w:fill="F7CAAC"/>
          </w:tcPr>
          <w:p w14:paraId="0B6D6775" w14:textId="77777777" w:rsidR="00077A33" w:rsidRPr="00073CFE" w:rsidRDefault="00077A33" w:rsidP="00077A33">
            <w:pPr>
              <w:jc w:val="both"/>
              <w:rPr>
                <w:b/>
                <w:color w:val="000000" w:themeColor="text1"/>
              </w:rPr>
            </w:pPr>
            <w:r w:rsidRPr="00073CFE">
              <w:rPr>
                <w:b/>
                <w:color w:val="000000" w:themeColor="text1"/>
              </w:rPr>
              <w:t>Vyučující</w:t>
            </w:r>
          </w:p>
        </w:tc>
        <w:tc>
          <w:tcPr>
            <w:tcW w:w="6769" w:type="dxa"/>
            <w:gridSpan w:val="7"/>
            <w:tcBorders>
              <w:bottom w:val="nil"/>
            </w:tcBorders>
          </w:tcPr>
          <w:p w14:paraId="7F26B822" w14:textId="77777777" w:rsidR="00077A33" w:rsidRPr="00073CFE" w:rsidRDefault="00077A33" w:rsidP="00077A33">
            <w:pPr>
              <w:jc w:val="both"/>
              <w:rPr>
                <w:color w:val="000000" w:themeColor="text1"/>
              </w:rPr>
            </w:pPr>
            <w:r w:rsidRPr="00073CFE">
              <w:rPr>
                <w:color w:val="000000" w:themeColor="text1"/>
              </w:rPr>
              <w:t>doc. Ing. Jena Švarcová, Ph.D. – přednášky (100%)</w:t>
            </w:r>
          </w:p>
        </w:tc>
      </w:tr>
      <w:tr w:rsidR="00077A33" w:rsidRPr="00073CFE" w14:paraId="5C8A34CE" w14:textId="77777777" w:rsidTr="00077A33">
        <w:trPr>
          <w:trHeight w:val="78"/>
        </w:trPr>
        <w:tc>
          <w:tcPr>
            <w:tcW w:w="9855" w:type="dxa"/>
            <w:gridSpan w:val="8"/>
            <w:tcBorders>
              <w:top w:val="nil"/>
            </w:tcBorders>
          </w:tcPr>
          <w:p w14:paraId="55B6AFFC" w14:textId="77777777" w:rsidR="00077A33" w:rsidRPr="00073CFE" w:rsidRDefault="00077A33" w:rsidP="00077A33">
            <w:pPr>
              <w:jc w:val="both"/>
              <w:rPr>
                <w:color w:val="000000" w:themeColor="text1"/>
              </w:rPr>
            </w:pPr>
          </w:p>
        </w:tc>
      </w:tr>
      <w:tr w:rsidR="00077A33" w:rsidRPr="00073CFE" w14:paraId="62DD017F" w14:textId="77777777" w:rsidTr="00077A33">
        <w:tc>
          <w:tcPr>
            <w:tcW w:w="3086" w:type="dxa"/>
            <w:shd w:val="clear" w:color="auto" w:fill="F7CAAC"/>
          </w:tcPr>
          <w:p w14:paraId="3D18B002" w14:textId="77777777" w:rsidR="00077A33" w:rsidRPr="00073CFE" w:rsidRDefault="00077A33" w:rsidP="00077A33">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7250926" w14:textId="77777777" w:rsidR="00077A33" w:rsidRPr="00073CFE" w:rsidRDefault="00077A33" w:rsidP="00077A33">
            <w:pPr>
              <w:jc w:val="both"/>
              <w:rPr>
                <w:color w:val="000000" w:themeColor="text1"/>
              </w:rPr>
            </w:pPr>
          </w:p>
        </w:tc>
      </w:tr>
      <w:tr w:rsidR="00077A33" w:rsidRPr="00073CFE" w14:paraId="5C64FF79" w14:textId="77777777" w:rsidTr="00077A33">
        <w:trPr>
          <w:trHeight w:val="3938"/>
        </w:trPr>
        <w:tc>
          <w:tcPr>
            <w:tcW w:w="9855" w:type="dxa"/>
            <w:gridSpan w:val="8"/>
            <w:tcBorders>
              <w:top w:val="nil"/>
              <w:bottom w:val="single" w:sz="12" w:space="0" w:color="auto"/>
            </w:tcBorders>
          </w:tcPr>
          <w:p w14:paraId="538F475E" w14:textId="77777777" w:rsidR="00077A33" w:rsidRPr="00073CFE" w:rsidRDefault="00077A33" w:rsidP="00077A33">
            <w:pPr>
              <w:jc w:val="both"/>
              <w:rPr>
                <w:color w:val="000000" w:themeColor="text1"/>
              </w:rPr>
            </w:pPr>
            <w:r w:rsidRPr="00073CFE">
              <w:rPr>
                <w:color w:val="000000" w:themeColor="text1"/>
              </w:rPr>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AB1C002" w14:textId="77777777" w:rsidR="00077A33" w:rsidRPr="00073CFE" w:rsidRDefault="00077A33" w:rsidP="00077A33">
            <w:pPr>
              <w:jc w:val="both"/>
              <w:rPr>
                <w:color w:val="000000" w:themeColor="text1"/>
              </w:rPr>
            </w:pPr>
            <w:r w:rsidRPr="00073CFE">
              <w:rPr>
                <w:color w:val="000000" w:themeColor="text1"/>
              </w:rPr>
              <w:t xml:space="preserve">Okruhy makroekonomické teorie </w:t>
            </w:r>
          </w:p>
          <w:p w14:paraId="501FE4EB"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Podstata ekonomie, základní ekonomické teorie, ekonomické cíle a nástroje hospodářské politiky, měření hospodářských ukazatelů. </w:t>
            </w:r>
          </w:p>
          <w:p w14:paraId="729DDD31"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Problémy měření vybraných makroekonomických veličin. Měření GNP, GDP, inflace a nezaměstnanosti. Statické versus dynamické veličiny. </w:t>
            </w:r>
          </w:p>
          <w:p w14:paraId="2D3B8821"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5FE2200B"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0F43FD5"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Teorie inflace, deflace, teorie adaptivních a racionálních očekávání. Krátkodobá a dlouhodobá Philipsova křivka, Lucasova rovnice agregované nabídky, Fischerův efekt. </w:t>
            </w:r>
          </w:p>
          <w:p w14:paraId="35418F31"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Nezaměstnanost a trh práce. Agregátní nabídka a poptávka na trhu práce, klasická teorie, klasická teorie s pružnými mzdami, nerovnováhy na trhu práce. </w:t>
            </w:r>
          </w:p>
          <w:p w14:paraId="2F1F2937"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Model makroekonomické rovnováhy pro otevřenou ekonomiku, dvou a vícesektorové modely, řešení makroekonomické nerovnováhy, rovnováha modelu IS-LM-BP, hospodářský cyklus. </w:t>
            </w:r>
          </w:p>
          <w:p w14:paraId="597CDCDD" w14:textId="77777777" w:rsidR="00077A33" w:rsidRPr="00073CFE" w:rsidRDefault="00077A33" w:rsidP="00077A33">
            <w:pPr>
              <w:pStyle w:val="Odstavecseseznamem"/>
              <w:spacing w:after="0"/>
              <w:ind w:left="0"/>
              <w:contextualSpacing w:val="0"/>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Okruhy hospodářských politik </w:t>
            </w:r>
          </w:p>
          <w:p w14:paraId="2631DD1F"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Fiskální politika a teorie fiskální politiky, model IS-LM ve vztahu k vládním výdajům, daním, transferům, stabilizační fiskální politika. </w:t>
            </w:r>
          </w:p>
          <w:p w14:paraId="61FCAD59"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Státní rozpočet, příjmy a výdaje státního rozpočtu, výdajová a daňová politika, státní a veřejný dluh a jejich konsolidace. </w:t>
            </w:r>
          </w:p>
          <w:p w14:paraId="35932D4A"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Monetární politika, podstatné rozdíly mezi monetarismem a keynesiánstvím, časová zpoždění ve fiskální a monetární politice. </w:t>
            </w:r>
          </w:p>
          <w:p w14:paraId="6A3D3052"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Otevřená ekonomika a měnový kurz, fixní a pružný měnový kurz, komplexní Mundell-Flemingův model. </w:t>
            </w:r>
          </w:p>
          <w:p w14:paraId="48739BB8"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Ekonomický růst a ekonomický rozvoj, náklady ekonomického růstu, dlouhodobý růst kapitálové zásoby, hospodářský cyklus. </w:t>
            </w:r>
          </w:p>
          <w:p w14:paraId="1629CB32"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Ekonomické nerovnosti, příčiny ekonomických nerovností a způsoby měření ekonomických nerovností. Paretův zákon, Lorenzova křivka a Giniho koeficient.</w:t>
            </w:r>
          </w:p>
        </w:tc>
      </w:tr>
      <w:tr w:rsidR="00077A33" w:rsidRPr="00073CFE" w14:paraId="145816F4" w14:textId="77777777" w:rsidTr="00077A33">
        <w:trPr>
          <w:trHeight w:val="265"/>
        </w:trPr>
        <w:tc>
          <w:tcPr>
            <w:tcW w:w="3653" w:type="dxa"/>
            <w:gridSpan w:val="2"/>
            <w:tcBorders>
              <w:top w:val="nil"/>
            </w:tcBorders>
            <w:shd w:val="clear" w:color="auto" w:fill="F7CAAC"/>
          </w:tcPr>
          <w:p w14:paraId="29A9BBA5" w14:textId="77777777" w:rsidR="00077A33" w:rsidRPr="00073CFE" w:rsidRDefault="00077A33" w:rsidP="00077A33">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6F9077FD" w14:textId="77777777" w:rsidR="00077A33" w:rsidRPr="00073CFE" w:rsidRDefault="00077A33" w:rsidP="00077A33">
            <w:pPr>
              <w:jc w:val="both"/>
              <w:rPr>
                <w:color w:val="000000" w:themeColor="text1"/>
              </w:rPr>
            </w:pPr>
          </w:p>
        </w:tc>
      </w:tr>
      <w:tr w:rsidR="00077A33" w:rsidRPr="00073CFE" w14:paraId="77B601A0" w14:textId="77777777" w:rsidTr="00077A33">
        <w:trPr>
          <w:trHeight w:val="1497"/>
        </w:trPr>
        <w:tc>
          <w:tcPr>
            <w:tcW w:w="9855" w:type="dxa"/>
            <w:gridSpan w:val="8"/>
            <w:tcBorders>
              <w:top w:val="nil"/>
            </w:tcBorders>
          </w:tcPr>
          <w:p w14:paraId="127553CD" w14:textId="77777777" w:rsidR="00077A33" w:rsidRPr="00073CFE" w:rsidRDefault="00077A33" w:rsidP="00077A33">
            <w:pPr>
              <w:jc w:val="both"/>
              <w:rPr>
                <w:b/>
                <w:color w:val="000000" w:themeColor="text1"/>
              </w:rPr>
            </w:pPr>
            <w:r w:rsidRPr="00073CFE">
              <w:rPr>
                <w:b/>
                <w:color w:val="000000" w:themeColor="text1"/>
              </w:rPr>
              <w:t>Povinná literatura</w:t>
            </w:r>
          </w:p>
          <w:p w14:paraId="3A1CAC0D" w14:textId="77777777" w:rsidR="00077A33" w:rsidRPr="00073CFE" w:rsidRDefault="00077A33" w:rsidP="00077A33">
            <w:pPr>
              <w:jc w:val="both"/>
              <w:rPr>
                <w:color w:val="000000" w:themeColor="text1"/>
              </w:rPr>
            </w:pPr>
            <w:r w:rsidRPr="00073CFE">
              <w:rPr>
                <w:color w:val="000000" w:themeColor="text1"/>
              </w:rPr>
              <w:t>MANKIW, N.</w:t>
            </w:r>
            <w:r w:rsidR="00BD42D0" w:rsidRPr="00073CFE">
              <w:rPr>
                <w:color w:val="000000" w:themeColor="text1"/>
              </w:rPr>
              <w:t xml:space="preserve"> </w:t>
            </w:r>
            <w:r w:rsidRPr="00073CFE">
              <w:rPr>
                <w:color w:val="000000" w:themeColor="text1"/>
              </w:rPr>
              <w:t>G., TAYLOR, M.</w:t>
            </w:r>
            <w:r w:rsidR="00BD42D0" w:rsidRPr="00073CFE">
              <w:rPr>
                <w:color w:val="000000" w:themeColor="text1"/>
              </w:rPr>
              <w:t xml:space="preserve"> </w:t>
            </w:r>
            <w:r w:rsidRPr="00073CFE">
              <w:rPr>
                <w:color w:val="000000" w:themeColor="text1"/>
              </w:rPr>
              <w:t xml:space="preserve">P. </w:t>
            </w:r>
            <w:r w:rsidRPr="00073CFE">
              <w:rPr>
                <w:i/>
                <w:iCs/>
                <w:color w:val="000000" w:themeColor="text1"/>
              </w:rPr>
              <w:t>Macroeconomics</w:t>
            </w:r>
            <w:r w:rsidRPr="00073CFE">
              <w:rPr>
                <w:color w:val="000000" w:themeColor="text1"/>
              </w:rPr>
              <w:t>. 3rd ed. Andover: Cengage Learning, 2014, 451 s. ISBN 978-1-4080-8197-6.</w:t>
            </w:r>
          </w:p>
          <w:p w14:paraId="79013A9F" w14:textId="77777777" w:rsidR="00077A33" w:rsidRPr="00073CFE" w:rsidRDefault="00077A33" w:rsidP="00077A33">
            <w:pPr>
              <w:jc w:val="both"/>
              <w:rPr>
                <w:b/>
                <w:color w:val="000000" w:themeColor="text1"/>
              </w:rPr>
            </w:pPr>
            <w:r w:rsidRPr="00073CFE">
              <w:rPr>
                <w:b/>
                <w:color w:val="000000" w:themeColor="text1"/>
              </w:rPr>
              <w:t>Doporučená literatura</w:t>
            </w:r>
          </w:p>
          <w:p w14:paraId="3F32E60A" w14:textId="77777777" w:rsidR="00077A33" w:rsidRPr="00073CFE" w:rsidRDefault="00077A33" w:rsidP="00077A33">
            <w:pPr>
              <w:jc w:val="both"/>
              <w:rPr>
                <w:color w:val="000000" w:themeColor="text1"/>
              </w:rPr>
            </w:pPr>
            <w:r w:rsidRPr="00073CFE">
              <w:rPr>
                <w:color w:val="000000" w:themeColor="text1"/>
              </w:rPr>
              <w:t>KRUGMAN, P.</w:t>
            </w:r>
            <w:r w:rsidR="00BD42D0" w:rsidRPr="00073CFE">
              <w:rPr>
                <w:color w:val="000000" w:themeColor="text1"/>
              </w:rPr>
              <w:t xml:space="preserve"> </w:t>
            </w:r>
            <w:r w:rsidRPr="00073CFE">
              <w:rPr>
                <w:color w:val="000000" w:themeColor="text1"/>
              </w:rPr>
              <w:t xml:space="preserve">R., WELLS, R. </w:t>
            </w:r>
            <w:r w:rsidRPr="00073CFE">
              <w:rPr>
                <w:i/>
                <w:iCs/>
                <w:color w:val="000000" w:themeColor="text1"/>
              </w:rPr>
              <w:t>Macroeconomics</w:t>
            </w:r>
            <w:r w:rsidRPr="00073CFE">
              <w:rPr>
                <w:color w:val="000000" w:themeColor="text1"/>
              </w:rPr>
              <w:t>. Fourth edition. New York: Worth Publishers, 2015, 595, 14, 22, 10, 14. ISBN 978-1-4641-1037-5.</w:t>
            </w:r>
          </w:p>
          <w:p w14:paraId="1EAFE646" w14:textId="77777777" w:rsidR="00077A33" w:rsidRPr="00073CFE" w:rsidRDefault="00077A33" w:rsidP="00077A33">
            <w:pPr>
              <w:jc w:val="both"/>
              <w:rPr>
                <w:color w:val="000000" w:themeColor="text1"/>
              </w:rPr>
            </w:pPr>
            <w:r w:rsidRPr="00073CFE">
              <w:rPr>
                <w:color w:val="000000" w:themeColor="text1"/>
              </w:rPr>
              <w:t>MANKIW, N.</w:t>
            </w:r>
            <w:r w:rsidR="00BD42D0" w:rsidRPr="00073CFE">
              <w:rPr>
                <w:color w:val="000000" w:themeColor="text1"/>
              </w:rPr>
              <w:t xml:space="preserve"> </w:t>
            </w:r>
            <w:r w:rsidRPr="00073CFE">
              <w:rPr>
                <w:color w:val="000000" w:themeColor="text1"/>
              </w:rPr>
              <w:t xml:space="preserve">G. </w:t>
            </w:r>
            <w:r w:rsidRPr="00073CFE">
              <w:rPr>
                <w:i/>
                <w:iCs/>
                <w:color w:val="000000" w:themeColor="text1"/>
              </w:rPr>
              <w:t>Macroeconomics</w:t>
            </w:r>
            <w:r w:rsidRPr="00073CFE">
              <w:rPr>
                <w:color w:val="000000" w:themeColor="text1"/>
              </w:rPr>
              <w:t>. 8th ed., international version. Houndmills, Basingstoke: Worth Publishers/Palgrawe Macmillan, 2013, 623 s. ISBN 978-1-4641-2167-8.</w:t>
            </w:r>
          </w:p>
          <w:p w14:paraId="5D21E0B2" w14:textId="77777777" w:rsidR="00077A33" w:rsidRPr="00073CFE" w:rsidRDefault="00077A33" w:rsidP="00077A33">
            <w:pPr>
              <w:jc w:val="both"/>
              <w:rPr>
                <w:color w:val="000000" w:themeColor="text1"/>
              </w:rPr>
            </w:pPr>
            <w:r w:rsidRPr="00073CFE">
              <w:rPr>
                <w:color w:val="000000" w:themeColor="text1"/>
              </w:rPr>
              <w:t>SCHILLER, B.</w:t>
            </w:r>
            <w:r w:rsidR="00BD42D0" w:rsidRPr="00073CFE">
              <w:rPr>
                <w:color w:val="000000" w:themeColor="text1"/>
              </w:rPr>
              <w:t xml:space="preserve"> </w:t>
            </w:r>
            <w:r w:rsidRPr="00073CFE">
              <w:rPr>
                <w:color w:val="000000" w:themeColor="text1"/>
              </w:rPr>
              <w:t xml:space="preserve">R. </w:t>
            </w:r>
            <w:r w:rsidRPr="00073CFE">
              <w:rPr>
                <w:i/>
                <w:iCs/>
                <w:color w:val="000000" w:themeColor="text1"/>
              </w:rPr>
              <w:t>Essentials of economics</w:t>
            </w:r>
            <w:r w:rsidRPr="00073CFE">
              <w:rPr>
                <w:color w:val="000000" w:themeColor="text1"/>
              </w:rPr>
              <w:t>. 10th edition. Dubuque, IA: McGraw-Hill Education, 2016. ISBN 978-1259235702.</w:t>
            </w:r>
          </w:p>
        </w:tc>
      </w:tr>
      <w:tr w:rsidR="00077A33" w:rsidRPr="00073CFE" w14:paraId="0DA48195" w14:textId="77777777" w:rsidTr="00077A3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6945B9" w14:textId="77777777" w:rsidR="00077A33" w:rsidRPr="00073CFE" w:rsidRDefault="00077A33" w:rsidP="00077A33">
            <w:pPr>
              <w:jc w:val="center"/>
              <w:rPr>
                <w:b/>
                <w:color w:val="000000" w:themeColor="text1"/>
              </w:rPr>
            </w:pPr>
            <w:r w:rsidRPr="00073CFE">
              <w:rPr>
                <w:b/>
                <w:color w:val="000000" w:themeColor="text1"/>
              </w:rPr>
              <w:t>Informace ke kombinované nebo distanční formě</w:t>
            </w:r>
          </w:p>
        </w:tc>
      </w:tr>
      <w:tr w:rsidR="00077A33" w:rsidRPr="00073CFE" w14:paraId="403EF2A1" w14:textId="77777777" w:rsidTr="00077A33">
        <w:tc>
          <w:tcPr>
            <w:tcW w:w="4787" w:type="dxa"/>
            <w:gridSpan w:val="3"/>
            <w:tcBorders>
              <w:top w:val="single" w:sz="2" w:space="0" w:color="auto"/>
            </w:tcBorders>
            <w:shd w:val="clear" w:color="auto" w:fill="F7CAAC"/>
          </w:tcPr>
          <w:p w14:paraId="7B0BED85" w14:textId="77777777" w:rsidR="00077A33" w:rsidRPr="00073CFE" w:rsidRDefault="00077A33" w:rsidP="00077A33">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3A3F098" w14:textId="77777777" w:rsidR="00077A33" w:rsidRPr="00073CFE" w:rsidRDefault="00077A33" w:rsidP="00077A33">
            <w:pPr>
              <w:jc w:val="both"/>
              <w:rPr>
                <w:color w:val="000000" w:themeColor="text1"/>
              </w:rPr>
            </w:pPr>
          </w:p>
        </w:tc>
        <w:tc>
          <w:tcPr>
            <w:tcW w:w="4179" w:type="dxa"/>
            <w:gridSpan w:val="4"/>
            <w:tcBorders>
              <w:top w:val="single" w:sz="2" w:space="0" w:color="auto"/>
            </w:tcBorders>
            <w:shd w:val="clear" w:color="auto" w:fill="F7CAAC"/>
          </w:tcPr>
          <w:p w14:paraId="1351B2A4" w14:textId="77777777" w:rsidR="00077A33" w:rsidRPr="00073CFE" w:rsidRDefault="00077A33" w:rsidP="00077A33">
            <w:pPr>
              <w:jc w:val="both"/>
              <w:rPr>
                <w:b/>
                <w:color w:val="000000" w:themeColor="text1"/>
              </w:rPr>
            </w:pPr>
            <w:r w:rsidRPr="00073CFE">
              <w:rPr>
                <w:b/>
                <w:color w:val="000000" w:themeColor="text1"/>
              </w:rPr>
              <w:t xml:space="preserve">hodin </w:t>
            </w:r>
          </w:p>
        </w:tc>
      </w:tr>
      <w:tr w:rsidR="00077A33" w:rsidRPr="00073CFE" w14:paraId="6A6FD691" w14:textId="77777777" w:rsidTr="00077A33">
        <w:tc>
          <w:tcPr>
            <w:tcW w:w="9855" w:type="dxa"/>
            <w:gridSpan w:val="8"/>
            <w:shd w:val="clear" w:color="auto" w:fill="F7CAAC"/>
          </w:tcPr>
          <w:p w14:paraId="49EED50B" w14:textId="77777777" w:rsidR="00077A33" w:rsidRPr="00073CFE" w:rsidRDefault="00077A33" w:rsidP="00077A33">
            <w:pPr>
              <w:jc w:val="both"/>
              <w:rPr>
                <w:b/>
                <w:color w:val="000000" w:themeColor="text1"/>
              </w:rPr>
            </w:pPr>
            <w:r w:rsidRPr="00073CFE">
              <w:rPr>
                <w:b/>
                <w:color w:val="000000" w:themeColor="text1"/>
              </w:rPr>
              <w:t>Informace o způsobu kontaktu s vyučujícím</w:t>
            </w:r>
          </w:p>
        </w:tc>
      </w:tr>
      <w:tr w:rsidR="00077A33" w:rsidRPr="00073CFE" w14:paraId="6AA567E0" w14:textId="77777777" w:rsidTr="00077A33">
        <w:trPr>
          <w:trHeight w:val="637"/>
        </w:trPr>
        <w:tc>
          <w:tcPr>
            <w:tcW w:w="9855" w:type="dxa"/>
            <w:gridSpan w:val="8"/>
          </w:tcPr>
          <w:p w14:paraId="5F877521" w14:textId="77777777" w:rsidR="00077A33" w:rsidRPr="00073CFE" w:rsidRDefault="00077A33" w:rsidP="00077A33">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8EE400" w14:textId="77777777" w:rsidR="00077A33" w:rsidRPr="00073CFE" w:rsidRDefault="00077A33">
      <w:pPr>
        <w:spacing w:after="160" w:line="259" w:lineRule="auto"/>
        <w:rPr>
          <w:color w:val="000000" w:themeColor="text1"/>
        </w:rPr>
      </w:pPr>
    </w:p>
    <w:p w14:paraId="12CDB5DC" w14:textId="77777777" w:rsidR="00077A33" w:rsidRPr="00073CFE" w:rsidRDefault="00077A33">
      <w:pPr>
        <w:spacing w:after="160" w:line="259" w:lineRule="auto"/>
        <w:rPr>
          <w:color w:val="000000" w:themeColor="text1"/>
        </w:rPr>
      </w:pPr>
    </w:p>
    <w:p w14:paraId="78C674F0" w14:textId="77777777" w:rsidR="00077A33" w:rsidRPr="00073CFE" w:rsidRDefault="00077A33">
      <w:pPr>
        <w:spacing w:after="160" w:line="259" w:lineRule="auto"/>
        <w:rPr>
          <w:color w:val="000000" w:themeColor="text1"/>
        </w:rPr>
      </w:pPr>
    </w:p>
    <w:p w14:paraId="708107FB" w14:textId="77777777" w:rsidR="00077A33" w:rsidRPr="00073CFE" w:rsidRDefault="00077A33">
      <w:pPr>
        <w:spacing w:after="160" w:line="259" w:lineRule="auto"/>
        <w:rPr>
          <w:color w:val="000000" w:themeColor="text1"/>
        </w:rPr>
      </w:pPr>
    </w:p>
    <w:p w14:paraId="211C1E7F" w14:textId="77777777" w:rsidR="009E3BB7" w:rsidRPr="00073CFE" w:rsidRDefault="009E3BB7">
      <w:pPr>
        <w:spacing w:after="160" w:line="259" w:lineRule="auto"/>
        <w:rPr>
          <w:color w:val="000000" w:themeColor="text1"/>
        </w:rPr>
      </w:pPr>
    </w:p>
    <w:p w14:paraId="4ECAC0C8" w14:textId="77777777" w:rsidR="009E3BB7" w:rsidRPr="00073CFE" w:rsidRDefault="009E3BB7">
      <w:pPr>
        <w:spacing w:after="160" w:line="259" w:lineRule="auto"/>
        <w:rPr>
          <w:color w:val="000000" w:themeColor="text1"/>
        </w:rPr>
      </w:pPr>
    </w:p>
    <w:p w14:paraId="53529FE8" w14:textId="77777777" w:rsidR="009E3BB7" w:rsidRPr="00073CFE" w:rsidRDefault="009E3BB7">
      <w:pPr>
        <w:spacing w:after="160" w:line="259" w:lineRule="auto"/>
        <w:rPr>
          <w:color w:val="000000" w:themeColor="text1"/>
        </w:rPr>
      </w:pPr>
    </w:p>
    <w:p w14:paraId="23CD6CA9" w14:textId="77777777" w:rsidR="009E3BB7" w:rsidRPr="00073CFE" w:rsidRDefault="009E3BB7">
      <w:pPr>
        <w:spacing w:after="160" w:line="259" w:lineRule="auto"/>
        <w:rPr>
          <w:color w:val="000000" w:themeColor="text1"/>
        </w:rPr>
      </w:pPr>
    </w:p>
    <w:p w14:paraId="1ACE6005" w14:textId="77777777" w:rsidR="009E3BB7" w:rsidRPr="00073CFE" w:rsidRDefault="009E3BB7">
      <w:pPr>
        <w:spacing w:after="160" w:line="259" w:lineRule="auto"/>
        <w:rPr>
          <w:color w:val="000000" w:themeColor="text1"/>
        </w:rPr>
      </w:pPr>
    </w:p>
    <w:p w14:paraId="7A46645F" w14:textId="77777777" w:rsidR="009E3BB7" w:rsidRPr="00073CFE" w:rsidRDefault="009E3BB7">
      <w:pPr>
        <w:spacing w:after="160" w:line="259" w:lineRule="auto"/>
        <w:rPr>
          <w:color w:val="000000" w:themeColor="text1"/>
        </w:rPr>
      </w:pPr>
    </w:p>
    <w:p w14:paraId="7985986E" w14:textId="77777777" w:rsidR="009E3BB7" w:rsidRPr="00073CFE" w:rsidRDefault="009E3BB7">
      <w:pPr>
        <w:spacing w:after="160" w:line="259" w:lineRule="auto"/>
        <w:rPr>
          <w:color w:val="000000" w:themeColor="text1"/>
        </w:rPr>
      </w:pPr>
    </w:p>
    <w:p w14:paraId="1535A0FC" w14:textId="77777777" w:rsidR="009E3BB7" w:rsidRPr="00073CFE" w:rsidRDefault="009E3BB7">
      <w:pPr>
        <w:spacing w:after="160" w:line="259" w:lineRule="auto"/>
        <w:rPr>
          <w:color w:val="000000" w:themeColor="text1"/>
        </w:rPr>
      </w:pPr>
    </w:p>
    <w:p w14:paraId="456DA21D" w14:textId="77777777" w:rsidR="009E3BB7" w:rsidRPr="00073CFE" w:rsidRDefault="009E3BB7">
      <w:pPr>
        <w:spacing w:after="160" w:line="259" w:lineRule="auto"/>
        <w:rPr>
          <w:color w:val="000000" w:themeColor="text1"/>
        </w:rPr>
      </w:pPr>
    </w:p>
    <w:p w14:paraId="19F0FFB7" w14:textId="77777777" w:rsidR="009E3BB7" w:rsidRPr="00073CFE" w:rsidRDefault="009E3BB7">
      <w:pPr>
        <w:spacing w:after="160" w:line="259" w:lineRule="auto"/>
        <w:rPr>
          <w:color w:val="000000" w:themeColor="text1"/>
        </w:rPr>
      </w:pPr>
    </w:p>
    <w:p w14:paraId="4D8EC667" w14:textId="77777777" w:rsidR="009E3BB7" w:rsidRPr="00073CFE" w:rsidRDefault="009E3BB7">
      <w:pPr>
        <w:spacing w:after="160" w:line="259" w:lineRule="auto"/>
        <w:rPr>
          <w:color w:val="000000" w:themeColor="text1"/>
        </w:rPr>
      </w:pPr>
    </w:p>
    <w:p w14:paraId="795E3CB9" w14:textId="77777777" w:rsidR="009E3BB7" w:rsidRPr="00073CFE" w:rsidRDefault="009E3BB7">
      <w:pPr>
        <w:spacing w:after="160" w:line="259" w:lineRule="auto"/>
        <w:rPr>
          <w:color w:val="000000" w:themeColor="text1"/>
        </w:rPr>
      </w:pPr>
    </w:p>
    <w:p w14:paraId="2F4C8735" w14:textId="77777777" w:rsidR="009E3BB7" w:rsidRPr="00073CFE" w:rsidRDefault="009E3BB7">
      <w:pPr>
        <w:spacing w:after="160" w:line="259" w:lineRule="auto"/>
        <w:rPr>
          <w:color w:val="000000" w:themeColor="text1"/>
        </w:rPr>
      </w:pPr>
    </w:p>
    <w:p w14:paraId="25EBDBCA" w14:textId="77777777" w:rsidR="009E3BB7" w:rsidRPr="00073CFE" w:rsidRDefault="009E3BB7">
      <w:pPr>
        <w:spacing w:after="160" w:line="259" w:lineRule="auto"/>
        <w:rPr>
          <w:color w:val="000000" w:themeColor="text1"/>
        </w:rPr>
      </w:pPr>
    </w:p>
    <w:p w14:paraId="645B9E8F" w14:textId="77777777" w:rsidR="009E3BB7" w:rsidRPr="00073CFE" w:rsidRDefault="009E3BB7">
      <w:pPr>
        <w:spacing w:after="160" w:line="259" w:lineRule="auto"/>
        <w:rPr>
          <w:color w:val="000000" w:themeColor="text1"/>
        </w:rPr>
      </w:pPr>
    </w:p>
    <w:p w14:paraId="29DECD69" w14:textId="77777777" w:rsidR="009E3BB7" w:rsidRPr="00073CFE" w:rsidRDefault="009E3BB7">
      <w:pPr>
        <w:spacing w:after="160" w:line="259" w:lineRule="auto"/>
        <w:rPr>
          <w:color w:val="000000" w:themeColor="text1"/>
        </w:rPr>
      </w:pPr>
    </w:p>
    <w:p w14:paraId="637AF97A" w14:textId="77777777" w:rsidR="009E3BB7" w:rsidRPr="00073CFE" w:rsidRDefault="009E3BB7">
      <w:pPr>
        <w:spacing w:after="160" w:line="259" w:lineRule="auto"/>
        <w:rPr>
          <w:color w:val="000000" w:themeColor="text1"/>
        </w:rPr>
      </w:pPr>
    </w:p>
    <w:p w14:paraId="7FC1B055" w14:textId="77777777" w:rsidR="009E3BB7" w:rsidRPr="00073CFE" w:rsidRDefault="009E3BB7">
      <w:pPr>
        <w:spacing w:after="160" w:line="259" w:lineRule="auto"/>
        <w:rPr>
          <w:color w:val="000000" w:themeColor="text1"/>
        </w:rPr>
      </w:pPr>
    </w:p>
    <w:p w14:paraId="4496A61D" w14:textId="77777777" w:rsidR="009E3BB7" w:rsidRPr="00073CFE" w:rsidRDefault="009E3BB7">
      <w:pPr>
        <w:spacing w:after="160" w:line="259" w:lineRule="auto"/>
        <w:rPr>
          <w:color w:val="000000" w:themeColor="text1"/>
        </w:rPr>
      </w:pPr>
    </w:p>
    <w:p w14:paraId="626F7C7A" w14:textId="77777777" w:rsidR="009E3BB7" w:rsidRPr="00073CFE" w:rsidRDefault="009E3BB7">
      <w:pPr>
        <w:spacing w:after="160" w:line="259" w:lineRule="auto"/>
        <w:rPr>
          <w:color w:val="000000" w:themeColor="text1"/>
        </w:rPr>
      </w:pPr>
    </w:p>
    <w:p w14:paraId="6A073B45" w14:textId="77777777" w:rsidR="009E3BB7" w:rsidRPr="00073CFE" w:rsidRDefault="009E3BB7" w:rsidP="009E3BB7">
      <w:pPr>
        <w:spacing w:after="160" w:line="259" w:lineRule="auto"/>
        <w:rPr>
          <w:color w:val="000000" w:themeColor="text1"/>
        </w:rPr>
      </w:pPr>
    </w:p>
    <w:p w14:paraId="3279B5EF" w14:textId="77777777" w:rsidR="009E3BB7" w:rsidRPr="00073CFE" w:rsidRDefault="009E3BB7" w:rsidP="009E3BB7">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3BB7" w:rsidRPr="00073CFE" w14:paraId="3D56FDE3" w14:textId="77777777" w:rsidTr="009E3BB7">
        <w:tc>
          <w:tcPr>
            <w:tcW w:w="9855" w:type="dxa"/>
            <w:gridSpan w:val="8"/>
            <w:tcBorders>
              <w:bottom w:val="double" w:sz="4" w:space="0" w:color="auto"/>
            </w:tcBorders>
            <w:shd w:val="clear" w:color="auto" w:fill="BDD6EE"/>
          </w:tcPr>
          <w:p w14:paraId="024572EF" w14:textId="77777777" w:rsidR="009E3BB7" w:rsidRPr="00073CFE" w:rsidRDefault="009E3BB7" w:rsidP="009E3BB7">
            <w:pPr>
              <w:jc w:val="both"/>
              <w:rPr>
                <w:b/>
                <w:color w:val="000000" w:themeColor="text1"/>
                <w:sz w:val="28"/>
              </w:rPr>
            </w:pPr>
            <w:r w:rsidRPr="00073CFE">
              <w:rPr>
                <w:b/>
                <w:color w:val="000000" w:themeColor="text1"/>
                <w:sz w:val="28"/>
              </w:rPr>
              <w:t>B-III – Charakteristika studijního předmětu</w:t>
            </w:r>
          </w:p>
        </w:tc>
      </w:tr>
      <w:tr w:rsidR="009E3BB7" w:rsidRPr="00073CFE" w14:paraId="29F6AD94" w14:textId="77777777" w:rsidTr="009E3BB7">
        <w:tc>
          <w:tcPr>
            <w:tcW w:w="3086" w:type="dxa"/>
            <w:tcBorders>
              <w:top w:val="double" w:sz="4" w:space="0" w:color="auto"/>
            </w:tcBorders>
            <w:shd w:val="clear" w:color="auto" w:fill="F7CAAC"/>
          </w:tcPr>
          <w:p w14:paraId="4D56B6BF" w14:textId="77777777" w:rsidR="009E3BB7" w:rsidRPr="00073CFE" w:rsidRDefault="009E3BB7" w:rsidP="009E3BB7">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12ADA098" w14:textId="77777777" w:rsidR="009E3BB7" w:rsidRPr="00073CFE" w:rsidRDefault="009E3BB7" w:rsidP="009E3BB7">
            <w:pPr>
              <w:jc w:val="both"/>
              <w:rPr>
                <w:color w:val="000000" w:themeColor="text1"/>
              </w:rPr>
            </w:pPr>
            <w:r w:rsidRPr="00073CFE">
              <w:rPr>
                <w:color w:val="000000" w:themeColor="text1"/>
                <w:lang w:val="en-GB"/>
              </w:rPr>
              <w:t>Managerial Information Systems</w:t>
            </w:r>
          </w:p>
        </w:tc>
      </w:tr>
      <w:tr w:rsidR="009E3BB7" w:rsidRPr="00073CFE" w14:paraId="5A302A1B" w14:textId="77777777" w:rsidTr="009E3BB7">
        <w:tc>
          <w:tcPr>
            <w:tcW w:w="3086" w:type="dxa"/>
            <w:shd w:val="clear" w:color="auto" w:fill="F7CAAC"/>
          </w:tcPr>
          <w:p w14:paraId="776DCFBE" w14:textId="77777777" w:rsidR="009E3BB7" w:rsidRPr="00073CFE" w:rsidRDefault="009E3BB7" w:rsidP="009E3BB7">
            <w:pPr>
              <w:jc w:val="both"/>
              <w:rPr>
                <w:b/>
                <w:color w:val="000000" w:themeColor="text1"/>
              </w:rPr>
            </w:pPr>
            <w:r w:rsidRPr="00073CFE">
              <w:rPr>
                <w:b/>
                <w:color w:val="000000" w:themeColor="text1"/>
              </w:rPr>
              <w:t>Typ předmětu</w:t>
            </w:r>
          </w:p>
        </w:tc>
        <w:tc>
          <w:tcPr>
            <w:tcW w:w="3406" w:type="dxa"/>
            <w:gridSpan w:val="4"/>
          </w:tcPr>
          <w:p w14:paraId="4AC7A914" w14:textId="77777777" w:rsidR="009E3BB7" w:rsidRPr="00073CFE" w:rsidRDefault="009E3BB7" w:rsidP="009E3BB7">
            <w:pPr>
              <w:jc w:val="both"/>
              <w:rPr>
                <w:color w:val="000000" w:themeColor="text1"/>
              </w:rPr>
            </w:pPr>
            <w:r w:rsidRPr="00073CFE">
              <w:rPr>
                <w:color w:val="000000" w:themeColor="text1"/>
              </w:rPr>
              <w:t xml:space="preserve">povinný </w:t>
            </w:r>
          </w:p>
        </w:tc>
        <w:tc>
          <w:tcPr>
            <w:tcW w:w="2695" w:type="dxa"/>
            <w:gridSpan w:val="2"/>
            <w:shd w:val="clear" w:color="auto" w:fill="F7CAAC"/>
          </w:tcPr>
          <w:p w14:paraId="68AE443F" w14:textId="77777777" w:rsidR="009E3BB7" w:rsidRPr="00073CFE" w:rsidRDefault="009E3BB7" w:rsidP="009E3BB7">
            <w:pPr>
              <w:jc w:val="both"/>
              <w:rPr>
                <w:color w:val="000000" w:themeColor="text1"/>
              </w:rPr>
            </w:pPr>
            <w:r w:rsidRPr="00073CFE">
              <w:rPr>
                <w:b/>
                <w:color w:val="000000" w:themeColor="text1"/>
              </w:rPr>
              <w:t>doporučený ročník / semestr</w:t>
            </w:r>
          </w:p>
        </w:tc>
        <w:tc>
          <w:tcPr>
            <w:tcW w:w="668" w:type="dxa"/>
          </w:tcPr>
          <w:p w14:paraId="007D18E1" w14:textId="77777777" w:rsidR="009E3BB7" w:rsidRPr="00073CFE" w:rsidRDefault="009E3BB7" w:rsidP="009E3BB7">
            <w:pPr>
              <w:jc w:val="both"/>
              <w:rPr>
                <w:color w:val="000000" w:themeColor="text1"/>
              </w:rPr>
            </w:pPr>
            <w:r w:rsidRPr="00073CFE">
              <w:rPr>
                <w:color w:val="000000" w:themeColor="text1"/>
              </w:rPr>
              <w:t>1/L</w:t>
            </w:r>
          </w:p>
        </w:tc>
      </w:tr>
      <w:tr w:rsidR="009E3BB7" w:rsidRPr="00073CFE" w14:paraId="46285ABB" w14:textId="77777777" w:rsidTr="009E3BB7">
        <w:tc>
          <w:tcPr>
            <w:tcW w:w="3086" w:type="dxa"/>
            <w:shd w:val="clear" w:color="auto" w:fill="F7CAAC"/>
          </w:tcPr>
          <w:p w14:paraId="04CC3AC2" w14:textId="77777777" w:rsidR="009E3BB7" w:rsidRPr="00073CFE" w:rsidRDefault="009E3BB7" w:rsidP="009E3BB7">
            <w:pPr>
              <w:jc w:val="both"/>
              <w:rPr>
                <w:b/>
                <w:color w:val="000000" w:themeColor="text1"/>
              </w:rPr>
            </w:pPr>
            <w:r w:rsidRPr="00073CFE">
              <w:rPr>
                <w:b/>
                <w:color w:val="000000" w:themeColor="text1"/>
              </w:rPr>
              <w:t>Rozsah studijního předmětu</w:t>
            </w:r>
          </w:p>
        </w:tc>
        <w:tc>
          <w:tcPr>
            <w:tcW w:w="1701" w:type="dxa"/>
            <w:gridSpan w:val="2"/>
          </w:tcPr>
          <w:p w14:paraId="29F6E777" w14:textId="77777777" w:rsidR="009E3BB7" w:rsidRPr="00073CFE" w:rsidRDefault="009E3BB7" w:rsidP="009E3BB7">
            <w:pPr>
              <w:jc w:val="both"/>
              <w:rPr>
                <w:color w:val="000000" w:themeColor="text1"/>
              </w:rPr>
            </w:pPr>
            <w:r w:rsidRPr="00073CFE">
              <w:rPr>
                <w:color w:val="000000" w:themeColor="text1"/>
              </w:rPr>
              <w:t>26p + 26c</w:t>
            </w:r>
          </w:p>
        </w:tc>
        <w:tc>
          <w:tcPr>
            <w:tcW w:w="889" w:type="dxa"/>
            <w:shd w:val="clear" w:color="auto" w:fill="F7CAAC"/>
          </w:tcPr>
          <w:p w14:paraId="001A828C" w14:textId="77777777" w:rsidR="009E3BB7" w:rsidRPr="00073CFE" w:rsidRDefault="009E3BB7" w:rsidP="009E3BB7">
            <w:pPr>
              <w:jc w:val="both"/>
              <w:rPr>
                <w:b/>
                <w:color w:val="000000" w:themeColor="text1"/>
              </w:rPr>
            </w:pPr>
            <w:r w:rsidRPr="00073CFE">
              <w:rPr>
                <w:b/>
                <w:color w:val="000000" w:themeColor="text1"/>
              </w:rPr>
              <w:t xml:space="preserve">hod. </w:t>
            </w:r>
          </w:p>
        </w:tc>
        <w:tc>
          <w:tcPr>
            <w:tcW w:w="816" w:type="dxa"/>
          </w:tcPr>
          <w:p w14:paraId="140EDED2" w14:textId="77777777" w:rsidR="009E3BB7" w:rsidRPr="00073CFE" w:rsidRDefault="009E3BB7" w:rsidP="009E3BB7">
            <w:pPr>
              <w:jc w:val="both"/>
              <w:rPr>
                <w:color w:val="000000" w:themeColor="text1"/>
              </w:rPr>
            </w:pPr>
            <w:r w:rsidRPr="00073CFE">
              <w:rPr>
                <w:color w:val="000000" w:themeColor="text1"/>
              </w:rPr>
              <w:t>52</w:t>
            </w:r>
          </w:p>
        </w:tc>
        <w:tc>
          <w:tcPr>
            <w:tcW w:w="2156" w:type="dxa"/>
            <w:shd w:val="clear" w:color="auto" w:fill="F7CAAC"/>
          </w:tcPr>
          <w:p w14:paraId="1986ED58" w14:textId="77777777" w:rsidR="009E3BB7" w:rsidRPr="00073CFE" w:rsidRDefault="009E3BB7" w:rsidP="009E3BB7">
            <w:pPr>
              <w:jc w:val="both"/>
              <w:rPr>
                <w:b/>
                <w:color w:val="000000" w:themeColor="text1"/>
              </w:rPr>
            </w:pPr>
            <w:r w:rsidRPr="00073CFE">
              <w:rPr>
                <w:b/>
                <w:color w:val="000000" w:themeColor="text1"/>
              </w:rPr>
              <w:t>kreditů</w:t>
            </w:r>
          </w:p>
        </w:tc>
        <w:tc>
          <w:tcPr>
            <w:tcW w:w="1207" w:type="dxa"/>
            <w:gridSpan w:val="2"/>
          </w:tcPr>
          <w:p w14:paraId="684BFCA6" w14:textId="77777777" w:rsidR="009E3BB7" w:rsidRPr="00073CFE" w:rsidRDefault="009E3BB7" w:rsidP="009E3BB7">
            <w:pPr>
              <w:jc w:val="both"/>
              <w:rPr>
                <w:color w:val="000000" w:themeColor="text1"/>
              </w:rPr>
            </w:pPr>
            <w:r w:rsidRPr="00073CFE">
              <w:rPr>
                <w:color w:val="000000" w:themeColor="text1"/>
              </w:rPr>
              <w:t>4</w:t>
            </w:r>
          </w:p>
        </w:tc>
      </w:tr>
      <w:tr w:rsidR="009E3BB7" w:rsidRPr="00073CFE" w14:paraId="3DFB3082" w14:textId="77777777" w:rsidTr="009E3BB7">
        <w:tc>
          <w:tcPr>
            <w:tcW w:w="3086" w:type="dxa"/>
            <w:shd w:val="clear" w:color="auto" w:fill="F7CAAC"/>
          </w:tcPr>
          <w:p w14:paraId="152D8F9A" w14:textId="77777777" w:rsidR="009E3BB7" w:rsidRPr="00073CFE" w:rsidRDefault="009E3BB7" w:rsidP="009E3BB7">
            <w:pPr>
              <w:jc w:val="both"/>
              <w:rPr>
                <w:b/>
                <w:color w:val="000000" w:themeColor="text1"/>
                <w:sz w:val="22"/>
              </w:rPr>
            </w:pPr>
            <w:r w:rsidRPr="00073CFE">
              <w:rPr>
                <w:b/>
                <w:color w:val="000000" w:themeColor="text1"/>
              </w:rPr>
              <w:t>Prerekvizity, korekvizity, ekvivalence</w:t>
            </w:r>
          </w:p>
        </w:tc>
        <w:tc>
          <w:tcPr>
            <w:tcW w:w="6769" w:type="dxa"/>
            <w:gridSpan w:val="7"/>
          </w:tcPr>
          <w:p w14:paraId="0FEACE5B" w14:textId="77777777" w:rsidR="009E3BB7" w:rsidRPr="00073CFE" w:rsidRDefault="009E3BB7" w:rsidP="009E3BB7">
            <w:pPr>
              <w:jc w:val="both"/>
              <w:rPr>
                <w:color w:val="000000" w:themeColor="text1"/>
              </w:rPr>
            </w:pPr>
          </w:p>
        </w:tc>
      </w:tr>
      <w:tr w:rsidR="009E3BB7" w:rsidRPr="00073CFE" w14:paraId="3EE2A5E1" w14:textId="77777777" w:rsidTr="009E3BB7">
        <w:tc>
          <w:tcPr>
            <w:tcW w:w="3086" w:type="dxa"/>
            <w:shd w:val="clear" w:color="auto" w:fill="F7CAAC"/>
          </w:tcPr>
          <w:p w14:paraId="6880AE96" w14:textId="77777777" w:rsidR="009E3BB7" w:rsidRPr="00073CFE" w:rsidRDefault="009E3BB7" w:rsidP="009E3BB7">
            <w:pPr>
              <w:jc w:val="both"/>
              <w:rPr>
                <w:b/>
                <w:color w:val="000000" w:themeColor="text1"/>
              </w:rPr>
            </w:pPr>
            <w:r w:rsidRPr="00073CFE">
              <w:rPr>
                <w:b/>
                <w:color w:val="000000" w:themeColor="text1"/>
              </w:rPr>
              <w:t>Způsob ověření studijních výsledků</w:t>
            </w:r>
          </w:p>
        </w:tc>
        <w:tc>
          <w:tcPr>
            <w:tcW w:w="3406" w:type="dxa"/>
            <w:gridSpan w:val="4"/>
          </w:tcPr>
          <w:p w14:paraId="2BB695A6" w14:textId="77777777" w:rsidR="009E3BB7" w:rsidRPr="00073CFE" w:rsidRDefault="009E3BB7" w:rsidP="009E3BB7">
            <w:pPr>
              <w:jc w:val="both"/>
              <w:rPr>
                <w:color w:val="000000" w:themeColor="text1"/>
              </w:rPr>
            </w:pPr>
            <w:r w:rsidRPr="00073CFE">
              <w:rPr>
                <w:color w:val="000000" w:themeColor="text1"/>
              </w:rPr>
              <w:t>zápočet, zkouška</w:t>
            </w:r>
          </w:p>
        </w:tc>
        <w:tc>
          <w:tcPr>
            <w:tcW w:w="2156" w:type="dxa"/>
            <w:shd w:val="clear" w:color="auto" w:fill="F7CAAC"/>
          </w:tcPr>
          <w:p w14:paraId="1697BD07" w14:textId="77777777" w:rsidR="009E3BB7" w:rsidRPr="00073CFE" w:rsidRDefault="009E3BB7" w:rsidP="009E3BB7">
            <w:pPr>
              <w:jc w:val="both"/>
              <w:rPr>
                <w:b/>
                <w:color w:val="000000" w:themeColor="text1"/>
              </w:rPr>
            </w:pPr>
            <w:r w:rsidRPr="00073CFE">
              <w:rPr>
                <w:b/>
                <w:color w:val="000000" w:themeColor="text1"/>
              </w:rPr>
              <w:t>Forma výuky</w:t>
            </w:r>
          </w:p>
        </w:tc>
        <w:tc>
          <w:tcPr>
            <w:tcW w:w="1207" w:type="dxa"/>
            <w:gridSpan w:val="2"/>
          </w:tcPr>
          <w:p w14:paraId="563B601A" w14:textId="77777777" w:rsidR="009E3BB7" w:rsidRPr="00073CFE" w:rsidRDefault="009E3BB7" w:rsidP="009E3BB7">
            <w:pPr>
              <w:jc w:val="both"/>
              <w:rPr>
                <w:color w:val="000000" w:themeColor="text1"/>
              </w:rPr>
            </w:pPr>
            <w:r w:rsidRPr="00073CFE">
              <w:rPr>
                <w:color w:val="000000" w:themeColor="text1"/>
              </w:rPr>
              <w:t>přednáška, cvičení</w:t>
            </w:r>
          </w:p>
        </w:tc>
      </w:tr>
      <w:tr w:rsidR="009E3BB7" w:rsidRPr="00073CFE" w14:paraId="2D71D3D7" w14:textId="77777777" w:rsidTr="009E3BB7">
        <w:tc>
          <w:tcPr>
            <w:tcW w:w="3086" w:type="dxa"/>
            <w:shd w:val="clear" w:color="auto" w:fill="F7CAAC"/>
          </w:tcPr>
          <w:p w14:paraId="180279D0" w14:textId="77777777" w:rsidR="009E3BB7" w:rsidRPr="00073CFE" w:rsidRDefault="009E3BB7" w:rsidP="009E3BB7">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207E892" w14:textId="77777777" w:rsidR="009E3BB7" w:rsidRPr="00073CFE" w:rsidRDefault="009E3BB7" w:rsidP="009E3BB7">
            <w:pPr>
              <w:jc w:val="both"/>
              <w:rPr>
                <w:color w:val="000000" w:themeColor="text1"/>
              </w:rPr>
            </w:pPr>
            <w:r w:rsidRPr="00073CFE">
              <w:rPr>
                <w:color w:val="000000" w:themeColor="text1"/>
              </w:rPr>
              <w:t>Způsob zakončení předmětu – zápočet, zkouška</w:t>
            </w:r>
          </w:p>
          <w:p w14:paraId="7471F1DE" w14:textId="77777777" w:rsidR="009E3BB7" w:rsidRPr="00073CFE" w:rsidRDefault="009E3BB7" w:rsidP="009E3BB7">
            <w:pPr>
              <w:jc w:val="both"/>
              <w:rPr>
                <w:color w:val="000000" w:themeColor="text1"/>
              </w:rPr>
            </w:pPr>
            <w:r w:rsidRPr="00073CFE">
              <w:rPr>
                <w:color w:val="000000" w:themeColor="text1"/>
              </w:rPr>
              <w:t xml:space="preserve">Požadavky na zápočet - průběžné vypracování seminárních a studijních úkolů dle zadání vyučujícího, minimálně 80% aktivní účast na cvičeních a absolvování závěrečného zápočtového testu. Student musí získat minimálně 20 bodů z celkového počtu 40 bodů.  </w:t>
            </w:r>
          </w:p>
          <w:p w14:paraId="5258C0C4" w14:textId="77777777" w:rsidR="009E3BB7" w:rsidRPr="00073CFE" w:rsidRDefault="009E3BB7" w:rsidP="009E3BB7">
            <w:pPr>
              <w:jc w:val="both"/>
              <w:rPr>
                <w:color w:val="000000" w:themeColor="text1"/>
              </w:rPr>
            </w:pPr>
            <w:r w:rsidRPr="00073CFE">
              <w:rPr>
                <w:color w:val="000000" w:themeColor="text1"/>
              </w:rPr>
              <w:t xml:space="preserve">Požadavky na zkoušku - písemný test s maximálním možným počtem dosažitelných bodů 60. </w:t>
            </w:r>
          </w:p>
          <w:p w14:paraId="31E8076E" w14:textId="77777777" w:rsidR="009E3BB7" w:rsidRPr="00073CFE" w:rsidRDefault="009E3BB7" w:rsidP="009E3BB7">
            <w:pPr>
              <w:jc w:val="both"/>
              <w:rPr>
                <w:color w:val="000000" w:themeColor="text1"/>
              </w:rPr>
            </w:pPr>
            <w:r w:rsidRPr="00073CFE">
              <w:rPr>
                <w:color w:val="000000" w:themeColor="text1"/>
              </w:rPr>
              <w:t xml:space="preserve">Celkový výsledek hodnocení předmětu je součtem bodů získaných ze zápočtu a písemného zkouškového testu.  </w:t>
            </w:r>
          </w:p>
        </w:tc>
      </w:tr>
      <w:tr w:rsidR="009E3BB7" w:rsidRPr="00073CFE" w14:paraId="4B92D7BF" w14:textId="77777777" w:rsidTr="009E3BB7">
        <w:trPr>
          <w:trHeight w:val="156"/>
        </w:trPr>
        <w:tc>
          <w:tcPr>
            <w:tcW w:w="9855" w:type="dxa"/>
            <w:gridSpan w:val="8"/>
            <w:tcBorders>
              <w:top w:val="nil"/>
            </w:tcBorders>
          </w:tcPr>
          <w:p w14:paraId="02D8A086" w14:textId="77777777" w:rsidR="009E3BB7" w:rsidRPr="00073CFE" w:rsidRDefault="009E3BB7" w:rsidP="009E3BB7">
            <w:pPr>
              <w:jc w:val="both"/>
              <w:rPr>
                <w:color w:val="000000" w:themeColor="text1"/>
              </w:rPr>
            </w:pPr>
          </w:p>
        </w:tc>
      </w:tr>
      <w:tr w:rsidR="009E3BB7" w:rsidRPr="00073CFE" w14:paraId="7F8CE045" w14:textId="77777777" w:rsidTr="009E3BB7">
        <w:trPr>
          <w:trHeight w:val="197"/>
        </w:trPr>
        <w:tc>
          <w:tcPr>
            <w:tcW w:w="3086" w:type="dxa"/>
            <w:tcBorders>
              <w:top w:val="nil"/>
            </w:tcBorders>
            <w:shd w:val="clear" w:color="auto" w:fill="F7CAAC"/>
          </w:tcPr>
          <w:p w14:paraId="5B6B9487" w14:textId="77777777" w:rsidR="009E3BB7" w:rsidRPr="00073CFE" w:rsidRDefault="009E3BB7" w:rsidP="009E3BB7">
            <w:pPr>
              <w:jc w:val="both"/>
              <w:rPr>
                <w:b/>
                <w:color w:val="000000" w:themeColor="text1"/>
              </w:rPr>
            </w:pPr>
            <w:r w:rsidRPr="00073CFE">
              <w:rPr>
                <w:b/>
                <w:color w:val="000000" w:themeColor="text1"/>
              </w:rPr>
              <w:t>Garant předmětu</w:t>
            </w:r>
          </w:p>
        </w:tc>
        <w:tc>
          <w:tcPr>
            <w:tcW w:w="6769" w:type="dxa"/>
            <w:gridSpan w:val="7"/>
            <w:tcBorders>
              <w:top w:val="nil"/>
            </w:tcBorders>
          </w:tcPr>
          <w:p w14:paraId="492DDD3A" w14:textId="77777777" w:rsidR="009E3BB7" w:rsidRPr="00073CFE" w:rsidRDefault="009E3BB7" w:rsidP="009E3BB7">
            <w:pPr>
              <w:jc w:val="both"/>
              <w:rPr>
                <w:color w:val="000000" w:themeColor="text1"/>
              </w:rPr>
            </w:pPr>
            <w:r w:rsidRPr="00073CFE">
              <w:rPr>
                <w:color w:val="000000" w:themeColor="text1"/>
              </w:rPr>
              <w:t>prof. Ing. Rastislav Rajnoha, PhD.</w:t>
            </w:r>
          </w:p>
        </w:tc>
      </w:tr>
      <w:tr w:rsidR="009E3BB7" w:rsidRPr="00073CFE" w14:paraId="0EB8F87B" w14:textId="77777777" w:rsidTr="009E3BB7">
        <w:trPr>
          <w:trHeight w:val="243"/>
        </w:trPr>
        <w:tc>
          <w:tcPr>
            <w:tcW w:w="3086" w:type="dxa"/>
            <w:tcBorders>
              <w:top w:val="nil"/>
            </w:tcBorders>
            <w:shd w:val="clear" w:color="auto" w:fill="F7CAAC"/>
          </w:tcPr>
          <w:p w14:paraId="5A84ADFA" w14:textId="77777777" w:rsidR="009E3BB7" w:rsidRPr="00073CFE" w:rsidRDefault="009E3BB7" w:rsidP="009E3BB7">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F1333DA" w14:textId="77777777" w:rsidR="009E3BB7" w:rsidRPr="00073CFE" w:rsidRDefault="009E3BB7" w:rsidP="009E3BB7">
            <w:pPr>
              <w:jc w:val="both"/>
              <w:rPr>
                <w:color w:val="000000" w:themeColor="text1"/>
              </w:rPr>
            </w:pPr>
            <w:r w:rsidRPr="00073CFE">
              <w:rPr>
                <w:color w:val="000000" w:themeColor="text1"/>
              </w:rPr>
              <w:t>Garant se podílí na přednášení v rozsahu 100 %. Dále stanovuje koncepci cvičení a dohlíží na jejich jednotné vedení a hodnocení ze strany odborných asistentů.</w:t>
            </w:r>
          </w:p>
        </w:tc>
      </w:tr>
      <w:tr w:rsidR="009E3BB7" w:rsidRPr="00073CFE" w14:paraId="2BCEBADB" w14:textId="77777777" w:rsidTr="009E3BB7">
        <w:tc>
          <w:tcPr>
            <w:tcW w:w="3086" w:type="dxa"/>
            <w:shd w:val="clear" w:color="auto" w:fill="F7CAAC"/>
          </w:tcPr>
          <w:p w14:paraId="692148B1" w14:textId="77777777" w:rsidR="009E3BB7" w:rsidRPr="00073CFE" w:rsidRDefault="009E3BB7" w:rsidP="009E3BB7">
            <w:pPr>
              <w:jc w:val="both"/>
              <w:rPr>
                <w:b/>
                <w:color w:val="000000" w:themeColor="text1"/>
              </w:rPr>
            </w:pPr>
            <w:r w:rsidRPr="00073CFE">
              <w:rPr>
                <w:b/>
                <w:color w:val="000000" w:themeColor="text1"/>
              </w:rPr>
              <w:t>Vyučující</w:t>
            </w:r>
          </w:p>
        </w:tc>
        <w:tc>
          <w:tcPr>
            <w:tcW w:w="6769" w:type="dxa"/>
            <w:gridSpan w:val="7"/>
            <w:tcBorders>
              <w:bottom w:val="nil"/>
            </w:tcBorders>
          </w:tcPr>
          <w:p w14:paraId="3CEEAF7A" w14:textId="77777777" w:rsidR="009E3BB7" w:rsidRPr="00073CFE" w:rsidRDefault="009E3BB7" w:rsidP="009E3BB7">
            <w:pPr>
              <w:jc w:val="both"/>
              <w:rPr>
                <w:color w:val="000000" w:themeColor="text1"/>
              </w:rPr>
            </w:pPr>
            <w:r w:rsidRPr="00073CFE">
              <w:rPr>
                <w:color w:val="000000" w:themeColor="text1"/>
              </w:rPr>
              <w:t>prof. Ing. Rastislav Rajnoha, PhD. - přednášky (100%)</w:t>
            </w:r>
          </w:p>
        </w:tc>
      </w:tr>
      <w:tr w:rsidR="009E3BB7" w:rsidRPr="00073CFE" w14:paraId="0A5E7EC2" w14:textId="77777777" w:rsidTr="009E3BB7">
        <w:trPr>
          <w:trHeight w:val="70"/>
        </w:trPr>
        <w:tc>
          <w:tcPr>
            <w:tcW w:w="9855" w:type="dxa"/>
            <w:gridSpan w:val="8"/>
            <w:tcBorders>
              <w:top w:val="nil"/>
            </w:tcBorders>
          </w:tcPr>
          <w:p w14:paraId="34E32DBD" w14:textId="77777777" w:rsidR="009E3BB7" w:rsidRPr="00073CFE" w:rsidRDefault="009E3BB7" w:rsidP="009E3BB7">
            <w:pPr>
              <w:jc w:val="both"/>
              <w:rPr>
                <w:color w:val="000000" w:themeColor="text1"/>
              </w:rPr>
            </w:pPr>
          </w:p>
        </w:tc>
      </w:tr>
      <w:tr w:rsidR="009E3BB7" w:rsidRPr="00073CFE" w14:paraId="41FDA4DA" w14:textId="77777777" w:rsidTr="009E3BB7">
        <w:tc>
          <w:tcPr>
            <w:tcW w:w="3086" w:type="dxa"/>
            <w:shd w:val="clear" w:color="auto" w:fill="F7CAAC"/>
          </w:tcPr>
          <w:p w14:paraId="66319CCF" w14:textId="77777777" w:rsidR="009E3BB7" w:rsidRPr="00073CFE" w:rsidRDefault="009E3BB7" w:rsidP="009E3BB7">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859A438" w14:textId="77777777" w:rsidR="009E3BB7" w:rsidRPr="00073CFE" w:rsidRDefault="009E3BB7" w:rsidP="009E3BB7">
            <w:pPr>
              <w:jc w:val="both"/>
              <w:rPr>
                <w:color w:val="000000" w:themeColor="text1"/>
              </w:rPr>
            </w:pPr>
          </w:p>
        </w:tc>
      </w:tr>
      <w:tr w:rsidR="009E3BB7" w:rsidRPr="00073CFE" w14:paraId="51D1F39C" w14:textId="77777777" w:rsidTr="009E3BB7">
        <w:trPr>
          <w:trHeight w:val="708"/>
        </w:trPr>
        <w:tc>
          <w:tcPr>
            <w:tcW w:w="9855" w:type="dxa"/>
            <w:gridSpan w:val="8"/>
            <w:tcBorders>
              <w:top w:val="nil"/>
              <w:bottom w:val="single" w:sz="12" w:space="0" w:color="auto"/>
            </w:tcBorders>
          </w:tcPr>
          <w:p w14:paraId="3AAA14FD" w14:textId="77777777" w:rsidR="009E3BB7" w:rsidRPr="00073CFE" w:rsidRDefault="009E3BB7" w:rsidP="009E3BB7">
            <w:pPr>
              <w:pStyle w:val="Default"/>
              <w:jc w:val="both"/>
              <w:rPr>
                <w:color w:val="000000" w:themeColor="text1"/>
                <w:sz w:val="20"/>
                <w:szCs w:val="20"/>
              </w:rPr>
            </w:pPr>
            <w:r w:rsidRPr="00073CFE">
              <w:rPr>
                <w:color w:val="000000" w:themeColor="text1"/>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073CFE">
              <w:rPr>
                <w:color w:val="000000" w:themeColor="text1"/>
                <w:sz w:val="20"/>
                <w:szCs w:val="20"/>
                <w:lang w:val="en-GB"/>
              </w:rPr>
              <w:t xml:space="preserve"> Customer Relationship Management</w:t>
            </w:r>
            <w:r w:rsidRPr="00073CFE">
              <w:rPr>
                <w:color w:val="000000" w:themeColor="text1"/>
                <w:sz w:val="20"/>
                <w:szCs w:val="20"/>
              </w:rPr>
              <w:t>), aplikace metod hodnocení a výběru ERP I, ERP II, rovněž metod a postupů zavádění a praktické aplikace ERP I, ERP II a problematiku řízení a hodnocení efektivnosti informačních systémů včetně jejího outsourcingu.</w:t>
            </w:r>
          </w:p>
          <w:p w14:paraId="29F406ED"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předmětu, základní charakteristika a typologie podnikových informačních systémů.</w:t>
            </w:r>
          </w:p>
          <w:p w14:paraId="11BA83D9" w14:textId="466932DF" w:rsidR="009E3BB7" w:rsidRPr="00073CFE" w:rsidRDefault="009E3BB7" w:rsidP="00896B4C">
            <w:pPr>
              <w:pStyle w:val="Normlnweb"/>
              <w:numPr>
                <w:ilvl w:val="0"/>
                <w:numId w:val="42"/>
              </w:numPr>
              <w:spacing w:before="0" w:beforeAutospacing="0" w:after="0" w:afterAutospacing="0"/>
              <w:ind w:left="254" w:hanging="254"/>
              <w:jc w:val="both"/>
              <w:rPr>
                <w:color w:val="000000" w:themeColor="text1"/>
                <w:sz w:val="20"/>
                <w:szCs w:val="20"/>
              </w:rPr>
            </w:pPr>
            <w:r w:rsidRPr="00073CFE">
              <w:rPr>
                <w:color w:val="000000" w:themeColor="text1"/>
                <w:sz w:val="20"/>
                <w:szCs w:val="20"/>
              </w:rPr>
              <w:t xml:space="preserve">Informační procesy ekonomického řízení podnikatelsky orientované firmy. </w:t>
            </w:r>
            <w:del w:id="360" w:author="Bronislava Neubauerová" w:date="2020-08-25T13:14:00Z">
              <w:r w:rsidRPr="00073CFE" w:rsidDel="00861676">
                <w:rPr>
                  <w:color w:val="000000" w:themeColor="text1"/>
                  <w:sz w:val="20"/>
                  <w:szCs w:val="20"/>
                </w:rPr>
                <w:delText xml:space="preserve">Základní struktura informačních procesů řízení podnikové ekonomiky a návazných podnikatelských procesů (obchod a marketing, výroba a logistika, finance, personální a mzdová agenda, administrativa a jiné). </w:delText>
              </w:r>
            </w:del>
          </w:p>
          <w:p w14:paraId="3B60D5D4"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0CF7F020"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Podniková informační koncepce, struktura podnikové informační pyramidy a její vertikální a horizontální integrace.</w:t>
            </w:r>
          </w:p>
          <w:p w14:paraId="1EC3A164" w14:textId="2D988E51"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Vertikální integrace podnikové informační podpory ERP I. </w:t>
            </w:r>
            <w:r w:rsidRPr="00073CFE">
              <w:rPr>
                <w:rFonts w:ascii="Times New Roman" w:hAnsi="Times New Roman"/>
                <w:color w:val="000000" w:themeColor="text1"/>
                <w:sz w:val="20"/>
                <w:szCs w:val="20"/>
                <w:lang w:val="en-GB"/>
              </w:rPr>
              <w:t>(Enterprise Resource Planning)/ ERP II</w:t>
            </w:r>
            <w:del w:id="361" w:author="Bronislava Neubauerová" w:date="2020-08-25T13:15:00Z">
              <w:r w:rsidRPr="00073CFE" w:rsidDel="00E4538F">
                <w:rPr>
                  <w:rFonts w:ascii="Times New Roman" w:hAnsi="Times New Roman"/>
                  <w:color w:val="000000" w:themeColor="text1"/>
                  <w:sz w:val="20"/>
                  <w:szCs w:val="20"/>
                  <w:lang w:val="en-GB"/>
                </w:rPr>
                <w:delText>.: TPS - Transaction Processing System, DW - Data Warehouse, MIS - Managerial Information System, EIS - Executive Information System, BI - Business Intelligence, AI - Artificial Intelligence</w:delText>
              </w:r>
              <w:r w:rsidRPr="00073CFE" w:rsidDel="00E4538F">
                <w:rPr>
                  <w:rFonts w:ascii="Times New Roman" w:hAnsi="Times New Roman"/>
                  <w:color w:val="000000" w:themeColor="text1"/>
                  <w:sz w:val="20"/>
                  <w:szCs w:val="20"/>
                </w:rPr>
                <w:delText xml:space="preserve"> (Expert Systems).</w:delText>
              </w:r>
            </w:del>
          </w:p>
          <w:p w14:paraId="521341C8"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Horizontální integrace podnikové informační podpory: APS - </w:t>
            </w:r>
            <w:r w:rsidRPr="00073CFE">
              <w:rPr>
                <w:rFonts w:ascii="Times New Roman" w:hAnsi="Times New Roman"/>
                <w:color w:val="000000" w:themeColor="text1"/>
                <w:sz w:val="20"/>
                <w:szCs w:val="20"/>
                <w:lang w:val="en-GB"/>
              </w:rPr>
              <w:t>Automated Production Systems/ SCM - Supply Chain Management/ CRM - Customer Relationship Management.</w:t>
            </w:r>
          </w:p>
          <w:p w14:paraId="47CF884C" w14:textId="4F180DE6"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ERP I. - Modulárnost informačního systému ERP I. </w:t>
            </w:r>
            <w:del w:id="362" w:author="Bronislava Neubauerová" w:date="2020-08-25T13:15:00Z">
              <w:r w:rsidRPr="00073CFE" w:rsidDel="00E4538F">
                <w:rPr>
                  <w:rFonts w:ascii="Times New Roman" w:hAnsi="Times New Roman"/>
                  <w:color w:val="000000" w:themeColor="text1"/>
                  <w:sz w:val="20"/>
                  <w:szCs w:val="20"/>
                </w:rPr>
                <w:delText>Plánovací a analytické procesy řízení klíčových ekonomických a podnikatelských procesů (obchod a marketing, výroba, logistika, finance, personální a mzdová agenda, administrativa a jiné podpůrné procesy). Vybrané ERP I. informační systémy používané v podnikatelské praxi.</w:delText>
              </w:r>
            </w:del>
          </w:p>
          <w:p w14:paraId="7FACA200" w14:textId="3F4FC726"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lang w:eastAsia="sk-SK"/>
              </w:rPr>
              <w:t xml:space="preserve">ERP II. - </w:t>
            </w:r>
            <w:r w:rsidRPr="00073CFE">
              <w:rPr>
                <w:rFonts w:ascii="Times New Roman" w:hAnsi="Times New Roman"/>
                <w:color w:val="000000" w:themeColor="text1"/>
                <w:sz w:val="20"/>
                <w:szCs w:val="20"/>
              </w:rPr>
              <w:t xml:space="preserve">úlohy, struktura a obsah manažerské a ekonomické informační nadstavby. </w:t>
            </w:r>
            <w:del w:id="363" w:author="Bronislava Neubauerová" w:date="2020-08-25T13:15:00Z">
              <w:r w:rsidRPr="00073CFE" w:rsidDel="00E4538F">
                <w:rPr>
                  <w:rFonts w:ascii="Times New Roman" w:hAnsi="Times New Roman"/>
                  <w:color w:val="000000" w:themeColor="text1"/>
                  <w:sz w:val="20"/>
                  <w:szCs w:val="20"/>
                </w:rPr>
                <w:delText xml:space="preserve">DW - </w:delText>
              </w:r>
              <w:r w:rsidRPr="00073CFE" w:rsidDel="00E4538F">
                <w:rPr>
                  <w:rFonts w:ascii="Times New Roman" w:hAnsi="Times New Roman"/>
                  <w:color w:val="000000" w:themeColor="text1"/>
                  <w:sz w:val="20"/>
                  <w:szCs w:val="20"/>
                  <w:lang w:val="en-GB"/>
                </w:rPr>
                <w:delText>Data Warehouse, MIS - Managerial Information System, EIS - Executive Information System, BI - Business Intelligence.</w:delText>
              </w:r>
            </w:del>
          </w:p>
          <w:p w14:paraId="1CCFC467" w14:textId="12764663"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lang w:eastAsia="sk-SK"/>
              </w:rPr>
              <w:t>ERP II.</w:t>
            </w:r>
            <w:r w:rsidRPr="00073CFE">
              <w:rPr>
                <w:rFonts w:ascii="Times New Roman" w:hAnsi="Times New Roman"/>
                <w:color w:val="000000" w:themeColor="text1"/>
                <w:sz w:val="20"/>
                <w:szCs w:val="20"/>
              </w:rPr>
              <w:t xml:space="preserve"> - alternativní formy technologického řešení manažerské informační podpory a </w:t>
            </w:r>
            <w:r w:rsidRPr="00073CFE">
              <w:rPr>
                <w:rFonts w:ascii="Times New Roman" w:hAnsi="Times New Roman"/>
                <w:color w:val="000000" w:themeColor="text1"/>
                <w:sz w:val="20"/>
                <w:szCs w:val="20"/>
                <w:lang w:val="en-GB"/>
              </w:rPr>
              <w:t xml:space="preserve">Business Intelligence. </w:t>
            </w:r>
            <w:del w:id="364" w:author="Bronislava Neubauerová" w:date="2020-08-25T13:16:00Z">
              <w:r w:rsidRPr="00073CFE" w:rsidDel="00E4538F">
                <w:rPr>
                  <w:rFonts w:ascii="Times New Roman" w:hAnsi="Times New Roman"/>
                  <w:color w:val="000000" w:themeColor="text1"/>
                  <w:sz w:val="20"/>
                  <w:szCs w:val="20"/>
                  <w:lang w:val="en-GB"/>
                </w:rPr>
                <w:delText xml:space="preserve">DW - Data Warehouse - </w:delText>
              </w:r>
              <w:r w:rsidRPr="00073CFE" w:rsidDel="00E4538F">
                <w:rPr>
                  <w:rFonts w:ascii="Times New Roman" w:hAnsi="Times New Roman"/>
                  <w:color w:val="000000" w:themeColor="text1"/>
                  <w:sz w:val="20"/>
                  <w:szCs w:val="20"/>
                </w:rPr>
                <w:delText>datové sklady</w:delText>
              </w:r>
              <w:r w:rsidRPr="00073CFE" w:rsidDel="00E4538F">
                <w:rPr>
                  <w:rFonts w:ascii="Times New Roman" w:hAnsi="Times New Roman"/>
                  <w:color w:val="000000" w:themeColor="text1"/>
                  <w:sz w:val="20"/>
                  <w:szCs w:val="20"/>
                  <w:lang w:val="en-GB"/>
                </w:rPr>
                <w:delText xml:space="preserve">, SQL </w:delText>
              </w:r>
              <w:r w:rsidRPr="00073CFE" w:rsidDel="00E4538F">
                <w:rPr>
                  <w:rFonts w:ascii="Times New Roman" w:hAnsi="Times New Roman"/>
                  <w:color w:val="000000" w:themeColor="text1"/>
                  <w:sz w:val="20"/>
                  <w:szCs w:val="20"/>
                </w:rPr>
                <w:delText>databáze</w:delText>
              </w:r>
              <w:r w:rsidRPr="00073CFE" w:rsidDel="00E4538F">
                <w:rPr>
                  <w:rFonts w:ascii="Times New Roman" w:hAnsi="Times New Roman"/>
                  <w:color w:val="000000" w:themeColor="text1"/>
                  <w:sz w:val="20"/>
                  <w:szCs w:val="20"/>
                  <w:lang w:val="en-GB"/>
                </w:rPr>
                <w:delText xml:space="preserve">, OLAP - On Line Analytical Processing, </w:delText>
              </w:r>
              <w:r w:rsidRPr="00073CFE" w:rsidDel="00E4538F">
                <w:rPr>
                  <w:rFonts w:ascii="Times New Roman" w:hAnsi="Times New Roman"/>
                  <w:color w:val="000000" w:themeColor="text1"/>
                  <w:sz w:val="20"/>
                  <w:szCs w:val="20"/>
                </w:rPr>
                <w:delText xml:space="preserve">MS Excel a jeho funkcionality pro manažerskou informační podporu a Business </w:delText>
              </w:r>
              <w:r w:rsidRPr="00073CFE" w:rsidDel="00E4538F">
                <w:rPr>
                  <w:rFonts w:ascii="Times New Roman" w:hAnsi="Times New Roman"/>
                  <w:color w:val="000000" w:themeColor="text1"/>
                  <w:sz w:val="20"/>
                  <w:szCs w:val="20"/>
                  <w:lang w:val="en-GB"/>
                </w:rPr>
                <w:delText>Intelligence, Cloud computing, Data Mining, Big Data.</w:delText>
              </w:r>
            </w:del>
          </w:p>
          <w:p w14:paraId="69AE5432" w14:textId="17949DFB" w:rsidR="009E3BB7" w:rsidRPr="00073CFE" w:rsidDel="00E4538F" w:rsidRDefault="009E3BB7" w:rsidP="00E4538F">
            <w:pPr>
              <w:pStyle w:val="Odstavecseseznamem"/>
              <w:numPr>
                <w:ilvl w:val="0"/>
                <w:numId w:val="42"/>
              </w:numPr>
              <w:spacing w:after="0" w:line="240" w:lineRule="auto"/>
              <w:ind w:left="254" w:hanging="254"/>
              <w:jc w:val="both"/>
              <w:rPr>
                <w:del w:id="365" w:author="Bronislava Neubauerová" w:date="2020-08-25T13:16:00Z"/>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Business Intelligence - plánovací a analytické procesy a jejích informační podpora v oblasti marketingu, obchodu </w:t>
            </w:r>
            <w:r w:rsidRPr="00073CFE">
              <w:rPr>
                <w:rFonts w:ascii="Times New Roman" w:hAnsi="Times New Roman"/>
                <w:color w:val="000000" w:themeColor="text1"/>
                <w:sz w:val="20"/>
                <w:szCs w:val="20"/>
              </w:rPr>
              <w:br/>
              <w:t xml:space="preserve">a prodejní výkonnosti. </w:t>
            </w:r>
            <w:del w:id="366" w:author="Bronislava Neubauerová" w:date="2020-08-25T13:16:00Z">
              <w:r w:rsidRPr="00073CFE" w:rsidDel="00E4538F">
                <w:rPr>
                  <w:rFonts w:ascii="Times New Roman" w:hAnsi="Times New Roman"/>
                  <w:color w:val="000000" w:themeColor="text1"/>
                  <w:sz w:val="20"/>
                  <w:szCs w:val="20"/>
                </w:rPr>
                <w:delText>Elektronický obchod. Plánovací a analytické procesy a jejích informační podpora v oblasti personální a mzdové agendy podnikatele, nákupu, skladování, distribuce a logistiky.</w:delText>
              </w:r>
            </w:del>
          </w:p>
          <w:p w14:paraId="5FE0E584" w14:textId="1AE4211A" w:rsidR="009E3BB7" w:rsidRPr="00073CFE" w:rsidRDefault="009E3BB7" w:rsidP="00896B4C">
            <w:pPr>
              <w:pStyle w:val="Odstavecseseznamem"/>
              <w:numPr>
                <w:ilvl w:val="0"/>
                <w:numId w:val="42"/>
              </w:numPr>
              <w:spacing w:after="0" w:line="240" w:lineRule="auto"/>
              <w:ind w:left="254" w:hanging="218"/>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Business Intelligence - plánovací a analytické procesy a jejích informační podpora v oblasti tvorby a uplatnění výkonu</w:t>
            </w:r>
            <w:del w:id="367" w:author="Bronislava Neubauerová" w:date="2020-08-25T13:16:00Z">
              <w:r w:rsidRPr="00073CFE" w:rsidDel="00E4538F">
                <w:rPr>
                  <w:rFonts w:ascii="Times New Roman" w:hAnsi="Times New Roman"/>
                  <w:color w:val="000000" w:themeColor="text1"/>
                  <w:sz w:val="20"/>
                  <w:szCs w:val="20"/>
                </w:rPr>
                <w:delText xml:space="preserve"> (produkty, služby, zakázky)</w:delText>
              </w:r>
            </w:del>
            <w:r w:rsidRPr="00073CFE">
              <w:rPr>
                <w:rFonts w:ascii="Times New Roman" w:hAnsi="Times New Roman"/>
                <w:color w:val="000000" w:themeColor="text1"/>
                <w:sz w:val="20"/>
                <w:szCs w:val="20"/>
              </w:rPr>
              <w:t xml:space="preserve">, nákladovosti a ziskovosti podnikatele </w:t>
            </w:r>
            <w:del w:id="368" w:author="Bronislava Neubauerová" w:date="2020-08-25T13:16:00Z">
              <w:r w:rsidRPr="00073CFE" w:rsidDel="00E4538F">
                <w:rPr>
                  <w:rFonts w:ascii="Times New Roman" w:hAnsi="Times New Roman"/>
                  <w:color w:val="000000" w:themeColor="text1"/>
                  <w:sz w:val="20"/>
                  <w:szCs w:val="20"/>
                </w:rPr>
                <w:delText>(ziskovost středisek, divizí, dceřiných společností, konsolidace ziskovosti).</w:delText>
              </w:r>
            </w:del>
            <w:ins w:id="369" w:author="Bronislava Neubauerová" w:date="2020-08-25T13:16:00Z">
              <w:r w:rsidR="00E4538F">
                <w:rPr>
                  <w:rFonts w:ascii="Times New Roman" w:hAnsi="Times New Roman"/>
                  <w:color w:val="000000" w:themeColor="text1"/>
                  <w:sz w:val="20"/>
                  <w:szCs w:val="20"/>
                </w:rPr>
                <w:t>.</w:t>
              </w:r>
            </w:ins>
          </w:p>
        </w:tc>
      </w:tr>
      <w:tr w:rsidR="009E3BB7" w:rsidRPr="00073CFE" w14:paraId="41D72A74" w14:textId="77777777" w:rsidTr="009E3BB7">
        <w:trPr>
          <w:trHeight w:val="265"/>
        </w:trPr>
        <w:tc>
          <w:tcPr>
            <w:tcW w:w="3653" w:type="dxa"/>
            <w:gridSpan w:val="2"/>
            <w:tcBorders>
              <w:top w:val="nil"/>
            </w:tcBorders>
            <w:shd w:val="clear" w:color="auto" w:fill="F7CAAC"/>
          </w:tcPr>
          <w:p w14:paraId="7E7B8EC5" w14:textId="77777777" w:rsidR="009E3BB7" w:rsidRPr="00073CFE" w:rsidRDefault="009E3BB7" w:rsidP="009E3BB7">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6521195E" w14:textId="77777777" w:rsidR="009E3BB7" w:rsidRPr="00073CFE" w:rsidRDefault="009E3BB7" w:rsidP="009E3BB7">
            <w:pPr>
              <w:jc w:val="both"/>
              <w:rPr>
                <w:color w:val="000000" w:themeColor="text1"/>
              </w:rPr>
            </w:pPr>
          </w:p>
        </w:tc>
      </w:tr>
      <w:tr w:rsidR="009E3BB7" w:rsidRPr="00073CFE" w14:paraId="6924B262" w14:textId="77777777" w:rsidTr="009E3BB7">
        <w:trPr>
          <w:trHeight w:val="1687"/>
        </w:trPr>
        <w:tc>
          <w:tcPr>
            <w:tcW w:w="9855" w:type="dxa"/>
            <w:gridSpan w:val="8"/>
            <w:tcBorders>
              <w:top w:val="nil"/>
            </w:tcBorders>
          </w:tcPr>
          <w:p w14:paraId="76846EEB" w14:textId="77777777" w:rsidR="009E3BB7" w:rsidRPr="00073CFE" w:rsidRDefault="009E3BB7" w:rsidP="009E3BB7">
            <w:pPr>
              <w:jc w:val="both"/>
              <w:rPr>
                <w:b/>
                <w:color w:val="000000" w:themeColor="text1"/>
              </w:rPr>
            </w:pPr>
            <w:r w:rsidRPr="00073CFE">
              <w:rPr>
                <w:b/>
                <w:color w:val="000000" w:themeColor="text1"/>
              </w:rPr>
              <w:t>Povinná literatura</w:t>
            </w:r>
          </w:p>
          <w:p w14:paraId="51A011D9" w14:textId="77777777" w:rsidR="009E3BB7" w:rsidRPr="00073CFE" w:rsidRDefault="009E3BB7" w:rsidP="009E3BB7">
            <w:pPr>
              <w:jc w:val="both"/>
              <w:rPr>
                <w:color w:val="000000" w:themeColor="text1"/>
                <w:lang w:val="sk-SK" w:eastAsia="sk-SK"/>
              </w:rPr>
            </w:pPr>
            <w:r w:rsidRPr="00073CFE">
              <w:rPr>
                <w:caps/>
                <w:color w:val="000000" w:themeColor="text1"/>
                <w:lang w:val="sk-SK" w:eastAsia="sk-SK"/>
              </w:rPr>
              <w:t>Haag</w:t>
            </w:r>
            <w:r w:rsidRPr="00073CFE">
              <w:rPr>
                <w:color w:val="000000" w:themeColor="text1"/>
                <w:lang w:val="sk-SK" w:eastAsia="sk-SK"/>
              </w:rPr>
              <w:t xml:space="preserve">, S., </w:t>
            </w:r>
            <w:r w:rsidRPr="00073CFE">
              <w:rPr>
                <w:caps/>
                <w:color w:val="000000" w:themeColor="text1"/>
                <w:lang w:val="sk-SK" w:eastAsia="sk-SK"/>
              </w:rPr>
              <w:t>Cummings, M</w:t>
            </w:r>
            <w:r w:rsidRPr="00073CFE">
              <w:rPr>
                <w:color w:val="000000" w:themeColor="text1"/>
                <w:lang w:val="sk-SK" w:eastAsia="sk-SK"/>
              </w:rPr>
              <w:t xml:space="preserve">. </w:t>
            </w:r>
            <w:r w:rsidRPr="00073CFE">
              <w:rPr>
                <w:i/>
                <w:color w:val="000000" w:themeColor="text1"/>
                <w:lang w:val="sk-SK" w:eastAsia="sk-SK"/>
              </w:rPr>
              <w:t>Management Information Systems for the Information Age</w:t>
            </w:r>
            <w:r w:rsidRPr="00073CFE">
              <w:rPr>
                <w:color w:val="000000" w:themeColor="text1"/>
                <w:lang w:val="sk-SK" w:eastAsia="sk-SK"/>
              </w:rPr>
              <w:t xml:space="preserve">. </w:t>
            </w:r>
            <w:r w:rsidRPr="00073CFE">
              <w:rPr>
                <w:bCs/>
                <w:color w:val="000000" w:themeColor="text1"/>
              </w:rPr>
              <w:t>9</w:t>
            </w:r>
            <w:r w:rsidRPr="00073CFE">
              <w:rPr>
                <w:bCs/>
                <w:color w:val="000000" w:themeColor="text1"/>
                <w:vertAlign w:val="superscript"/>
              </w:rPr>
              <w:t>th</w:t>
            </w:r>
            <w:r w:rsidRPr="00073CFE">
              <w:rPr>
                <w:bCs/>
                <w:color w:val="000000" w:themeColor="text1"/>
              </w:rPr>
              <w:t xml:space="preserve"> ed</w:t>
            </w:r>
            <w:r w:rsidRPr="00073CFE">
              <w:rPr>
                <w:rFonts w:eastAsia="Calibri"/>
                <w:color w:val="000000" w:themeColor="text1"/>
                <w:lang w:val="sk-SK"/>
              </w:rPr>
              <w:t>.</w:t>
            </w:r>
            <w:r w:rsidRPr="00073CFE">
              <w:rPr>
                <w:color w:val="000000" w:themeColor="text1"/>
                <w:lang w:val="sk-SK" w:eastAsia="sk-SK"/>
              </w:rPr>
              <w:t xml:space="preserve"> San Diego: McGraw - Hill, 2012. ISBN 978-0-073-37685-1.</w:t>
            </w:r>
          </w:p>
          <w:p w14:paraId="04D9A201" w14:textId="77777777" w:rsidR="009E3BB7" w:rsidRPr="00073CFE" w:rsidRDefault="009E3BB7" w:rsidP="009E3BB7">
            <w:pPr>
              <w:autoSpaceDE w:val="0"/>
              <w:autoSpaceDN w:val="0"/>
              <w:adjustRightInd w:val="0"/>
              <w:jc w:val="both"/>
              <w:rPr>
                <w:color w:val="000000" w:themeColor="text1"/>
              </w:rPr>
            </w:pPr>
            <w:r w:rsidRPr="00073CFE">
              <w:rPr>
                <w:rFonts w:eastAsia="Calibri"/>
                <w:caps/>
                <w:color w:val="000000" w:themeColor="text1"/>
                <w:lang w:val="sk-SK"/>
              </w:rPr>
              <w:t>Laudon</w:t>
            </w:r>
            <w:r w:rsidRPr="00073CFE">
              <w:rPr>
                <w:rFonts w:eastAsia="Calibri"/>
                <w:color w:val="000000" w:themeColor="text1"/>
                <w:lang w:val="sk-SK"/>
              </w:rPr>
              <w:t xml:space="preserve">, K.C., </w:t>
            </w:r>
            <w:r w:rsidRPr="00073CFE">
              <w:rPr>
                <w:rFonts w:eastAsia="Calibri"/>
                <w:caps/>
                <w:color w:val="000000" w:themeColor="text1"/>
                <w:lang w:val="sk-SK"/>
              </w:rPr>
              <w:t>Laudon,</w:t>
            </w:r>
            <w:r w:rsidRPr="00073CFE">
              <w:rPr>
                <w:rFonts w:eastAsia="Calibri"/>
                <w:color w:val="000000" w:themeColor="text1"/>
                <w:lang w:val="sk-SK"/>
              </w:rPr>
              <w:t xml:space="preserve"> J.P. </w:t>
            </w:r>
            <w:r w:rsidRPr="00073CFE">
              <w:rPr>
                <w:rFonts w:eastAsia="Calibri"/>
                <w:i/>
                <w:color w:val="000000" w:themeColor="text1"/>
                <w:lang w:val="sk-SK"/>
              </w:rPr>
              <w:t>Management Information Systems - Managing the Digital Firm</w:t>
            </w:r>
            <w:r w:rsidRPr="00073CFE">
              <w:rPr>
                <w:rFonts w:eastAsia="Calibri"/>
                <w:color w:val="000000" w:themeColor="text1"/>
                <w:lang w:val="sk-SK"/>
              </w:rPr>
              <w:t xml:space="preserve">. </w:t>
            </w:r>
            <w:r w:rsidRPr="00073CFE">
              <w:rPr>
                <w:bCs/>
                <w:color w:val="000000" w:themeColor="text1"/>
              </w:rPr>
              <w:t>13</w:t>
            </w:r>
            <w:r w:rsidRPr="00073CFE">
              <w:rPr>
                <w:bCs/>
                <w:color w:val="000000" w:themeColor="text1"/>
                <w:vertAlign w:val="superscript"/>
              </w:rPr>
              <w:t>th</w:t>
            </w:r>
            <w:r w:rsidRPr="00073CFE">
              <w:rPr>
                <w:bCs/>
                <w:color w:val="000000" w:themeColor="text1"/>
              </w:rPr>
              <w:t xml:space="preserve"> ed</w:t>
            </w:r>
            <w:r w:rsidRPr="00073CFE">
              <w:rPr>
                <w:rFonts w:eastAsia="Calibri"/>
                <w:color w:val="000000" w:themeColor="text1"/>
                <w:lang w:val="sk-SK"/>
              </w:rPr>
              <w:t xml:space="preserve">. </w:t>
            </w:r>
            <w:r w:rsidRPr="00073CFE">
              <w:rPr>
                <w:color w:val="000000" w:themeColor="text1"/>
                <w:szCs w:val="16"/>
                <w:lang w:eastAsia="sk-SK"/>
              </w:rPr>
              <w:t>New Jersey: Pearson Prentice Hall</w:t>
            </w:r>
            <w:r w:rsidRPr="00073CFE">
              <w:rPr>
                <w:rFonts w:eastAsia="Calibri"/>
                <w:color w:val="000000" w:themeColor="text1"/>
                <w:lang w:val="sk-SK"/>
              </w:rPr>
              <w:t xml:space="preserve">, 2014, 588 s. </w:t>
            </w:r>
            <w:r w:rsidRPr="00073CFE">
              <w:rPr>
                <w:color w:val="000000" w:themeColor="text1"/>
              </w:rPr>
              <w:t xml:space="preserve">ISBN 978-0-273-78997-0. </w:t>
            </w:r>
          </w:p>
          <w:p w14:paraId="2C28B09E" w14:textId="77777777" w:rsidR="009E3BB7" w:rsidRPr="00073CFE" w:rsidRDefault="009E3BB7" w:rsidP="009E3BB7">
            <w:pPr>
              <w:jc w:val="both"/>
              <w:rPr>
                <w:b/>
                <w:color w:val="000000" w:themeColor="text1"/>
              </w:rPr>
            </w:pPr>
            <w:r w:rsidRPr="00073CFE">
              <w:rPr>
                <w:b/>
                <w:color w:val="000000" w:themeColor="text1"/>
              </w:rPr>
              <w:t>Doporučená literatura</w:t>
            </w:r>
          </w:p>
          <w:p w14:paraId="300C7657" w14:textId="77777777" w:rsidR="009E3BB7" w:rsidRPr="00073CFE" w:rsidRDefault="009E3BB7" w:rsidP="009E3BB7">
            <w:pPr>
              <w:pStyle w:val="Nadpis1"/>
              <w:spacing w:before="0" w:beforeAutospacing="0" w:after="0" w:afterAutospacing="0"/>
              <w:jc w:val="both"/>
              <w:rPr>
                <w:rFonts w:eastAsia="Calibri"/>
                <w:b w:val="0"/>
                <w:color w:val="000000" w:themeColor="text1"/>
                <w:sz w:val="20"/>
                <w:szCs w:val="20"/>
              </w:rPr>
            </w:pPr>
            <w:r w:rsidRPr="00073CFE">
              <w:rPr>
                <w:rStyle w:val="author"/>
                <w:b w:val="0"/>
                <w:color w:val="000000" w:themeColor="text1"/>
                <w:sz w:val="20"/>
                <w:szCs w:val="20"/>
              </w:rPr>
              <w:t xml:space="preserve">POWER, D.J., </w:t>
            </w:r>
            <w:r w:rsidRPr="00073CFE">
              <w:rPr>
                <w:rStyle w:val="author"/>
                <w:b w:val="0"/>
                <w:caps/>
                <w:color w:val="000000" w:themeColor="text1"/>
                <w:sz w:val="20"/>
                <w:szCs w:val="20"/>
              </w:rPr>
              <w:t>Heavin,</w:t>
            </w:r>
            <w:r w:rsidRPr="00073CFE">
              <w:rPr>
                <w:rStyle w:val="author"/>
                <w:b w:val="0"/>
                <w:color w:val="000000" w:themeColor="text1"/>
                <w:sz w:val="20"/>
                <w:szCs w:val="20"/>
              </w:rPr>
              <w:t xml:space="preserve"> C</w:t>
            </w:r>
            <w:r w:rsidRPr="00073CFE">
              <w:rPr>
                <w:rStyle w:val="a-color-secondary"/>
                <w:b w:val="0"/>
                <w:color w:val="000000" w:themeColor="text1"/>
                <w:sz w:val="20"/>
                <w:szCs w:val="20"/>
              </w:rPr>
              <w:t xml:space="preserve">. </w:t>
            </w:r>
            <w:r w:rsidRPr="00073CFE">
              <w:rPr>
                <w:rStyle w:val="a-size-large"/>
                <w:b w:val="0"/>
                <w:i/>
                <w:color w:val="000000" w:themeColor="text1"/>
                <w:sz w:val="20"/>
                <w:szCs w:val="20"/>
              </w:rPr>
              <w:t>Decision Support, Analytics, and Business Intelligence.</w:t>
            </w:r>
            <w:r w:rsidRPr="00073CFE">
              <w:rPr>
                <w:rStyle w:val="a-size-large"/>
                <w:b w:val="0"/>
                <w:color w:val="000000" w:themeColor="text1"/>
                <w:sz w:val="20"/>
                <w:szCs w:val="20"/>
              </w:rPr>
              <w:t xml:space="preserve"> </w:t>
            </w:r>
            <w:r w:rsidRPr="00073CFE">
              <w:rPr>
                <w:b w:val="0"/>
                <w:color w:val="000000" w:themeColor="text1"/>
                <w:sz w:val="20"/>
                <w:szCs w:val="20"/>
              </w:rPr>
              <w:t>3</w:t>
            </w:r>
            <w:r w:rsidRPr="00073CFE">
              <w:rPr>
                <w:b w:val="0"/>
                <w:color w:val="000000" w:themeColor="text1"/>
                <w:sz w:val="20"/>
                <w:szCs w:val="20"/>
                <w:vertAlign w:val="superscript"/>
              </w:rPr>
              <w:t>th</w:t>
            </w:r>
            <w:r w:rsidRPr="00073CFE">
              <w:rPr>
                <w:b w:val="0"/>
                <w:color w:val="000000" w:themeColor="text1"/>
                <w:sz w:val="20"/>
                <w:szCs w:val="20"/>
              </w:rPr>
              <w:t xml:space="preserve"> ed</w:t>
            </w:r>
            <w:r w:rsidRPr="00073CFE">
              <w:rPr>
                <w:rFonts w:eastAsia="Calibri"/>
                <w:b w:val="0"/>
                <w:color w:val="000000" w:themeColor="text1"/>
                <w:sz w:val="20"/>
                <w:szCs w:val="20"/>
              </w:rPr>
              <w:t>. New York: Business Expert Press, 2017. ISBN 978-1-63157-391-0.</w:t>
            </w:r>
          </w:p>
        </w:tc>
      </w:tr>
      <w:tr w:rsidR="009E3BB7" w:rsidRPr="00073CFE" w14:paraId="7F46755B" w14:textId="77777777" w:rsidTr="009E3BB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DC3E15" w14:textId="77777777" w:rsidR="009E3BB7" w:rsidRPr="00073CFE" w:rsidRDefault="009E3BB7" w:rsidP="009E3BB7">
            <w:pPr>
              <w:jc w:val="center"/>
              <w:rPr>
                <w:b/>
                <w:color w:val="000000" w:themeColor="text1"/>
              </w:rPr>
            </w:pPr>
            <w:r w:rsidRPr="00073CFE">
              <w:rPr>
                <w:b/>
                <w:color w:val="000000" w:themeColor="text1"/>
              </w:rPr>
              <w:t>Informace ke kombinované nebo distanční formě</w:t>
            </w:r>
          </w:p>
        </w:tc>
      </w:tr>
      <w:tr w:rsidR="009E3BB7" w:rsidRPr="00073CFE" w14:paraId="70CC1738" w14:textId="77777777" w:rsidTr="009E3BB7">
        <w:tc>
          <w:tcPr>
            <w:tcW w:w="4787" w:type="dxa"/>
            <w:gridSpan w:val="3"/>
            <w:tcBorders>
              <w:top w:val="single" w:sz="2" w:space="0" w:color="auto"/>
            </w:tcBorders>
            <w:shd w:val="clear" w:color="auto" w:fill="F7CAAC"/>
          </w:tcPr>
          <w:p w14:paraId="4D111A12" w14:textId="77777777" w:rsidR="009E3BB7" w:rsidRPr="00073CFE" w:rsidRDefault="009E3BB7" w:rsidP="009E3BB7">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42201AD" w14:textId="77777777" w:rsidR="009E3BB7" w:rsidRPr="00073CFE" w:rsidRDefault="009E3BB7" w:rsidP="009E3BB7">
            <w:pPr>
              <w:jc w:val="both"/>
              <w:rPr>
                <w:color w:val="000000" w:themeColor="text1"/>
              </w:rPr>
            </w:pPr>
          </w:p>
        </w:tc>
        <w:tc>
          <w:tcPr>
            <w:tcW w:w="4179" w:type="dxa"/>
            <w:gridSpan w:val="4"/>
            <w:tcBorders>
              <w:top w:val="single" w:sz="2" w:space="0" w:color="auto"/>
            </w:tcBorders>
            <w:shd w:val="clear" w:color="auto" w:fill="F7CAAC"/>
          </w:tcPr>
          <w:p w14:paraId="47A71B38" w14:textId="77777777" w:rsidR="009E3BB7" w:rsidRPr="00073CFE" w:rsidRDefault="009E3BB7" w:rsidP="009E3BB7">
            <w:pPr>
              <w:jc w:val="both"/>
              <w:rPr>
                <w:b/>
                <w:color w:val="000000" w:themeColor="text1"/>
              </w:rPr>
            </w:pPr>
            <w:r w:rsidRPr="00073CFE">
              <w:rPr>
                <w:b/>
                <w:color w:val="000000" w:themeColor="text1"/>
              </w:rPr>
              <w:t xml:space="preserve">hodin </w:t>
            </w:r>
          </w:p>
        </w:tc>
      </w:tr>
      <w:tr w:rsidR="009E3BB7" w:rsidRPr="00073CFE" w14:paraId="05B30721" w14:textId="77777777" w:rsidTr="009E3BB7">
        <w:tc>
          <w:tcPr>
            <w:tcW w:w="9855" w:type="dxa"/>
            <w:gridSpan w:val="8"/>
            <w:shd w:val="clear" w:color="auto" w:fill="F7CAAC"/>
          </w:tcPr>
          <w:p w14:paraId="60A3C46A" w14:textId="77777777" w:rsidR="009E3BB7" w:rsidRPr="00073CFE" w:rsidRDefault="009E3BB7" w:rsidP="009E3BB7">
            <w:pPr>
              <w:jc w:val="both"/>
              <w:rPr>
                <w:b/>
                <w:color w:val="000000" w:themeColor="text1"/>
              </w:rPr>
            </w:pPr>
            <w:r w:rsidRPr="00073CFE">
              <w:rPr>
                <w:b/>
                <w:color w:val="000000" w:themeColor="text1"/>
              </w:rPr>
              <w:t>Informace o způsobu kontaktu s vyučujícím</w:t>
            </w:r>
          </w:p>
        </w:tc>
      </w:tr>
      <w:tr w:rsidR="009E3BB7" w:rsidRPr="00073CFE" w14:paraId="6DC9B683" w14:textId="77777777" w:rsidTr="009E3BB7">
        <w:trPr>
          <w:trHeight w:val="671"/>
        </w:trPr>
        <w:tc>
          <w:tcPr>
            <w:tcW w:w="9855" w:type="dxa"/>
            <w:gridSpan w:val="8"/>
          </w:tcPr>
          <w:p w14:paraId="402530B0" w14:textId="77777777" w:rsidR="009E3BB7" w:rsidRPr="00073CFE" w:rsidRDefault="009E3BB7" w:rsidP="009E3BB7">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E6BB2FA" w14:textId="77777777" w:rsidR="009E3BB7" w:rsidRPr="00073CFE" w:rsidRDefault="009E3BB7" w:rsidP="009E3BB7">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7A33" w:rsidRPr="00073CFE" w14:paraId="7B734707" w14:textId="77777777" w:rsidTr="00077A33">
        <w:tc>
          <w:tcPr>
            <w:tcW w:w="9855" w:type="dxa"/>
            <w:gridSpan w:val="8"/>
            <w:tcBorders>
              <w:bottom w:val="double" w:sz="4" w:space="0" w:color="auto"/>
            </w:tcBorders>
            <w:shd w:val="clear" w:color="auto" w:fill="BDD6EE"/>
          </w:tcPr>
          <w:p w14:paraId="34BE1689" w14:textId="77777777" w:rsidR="00077A33" w:rsidRPr="00073CFE" w:rsidRDefault="00077A33" w:rsidP="00077A33">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77A33" w:rsidRPr="00073CFE" w14:paraId="45F2F6E2" w14:textId="77777777" w:rsidTr="00077A33">
        <w:tc>
          <w:tcPr>
            <w:tcW w:w="3086" w:type="dxa"/>
            <w:tcBorders>
              <w:top w:val="double" w:sz="4" w:space="0" w:color="auto"/>
            </w:tcBorders>
            <w:shd w:val="clear" w:color="auto" w:fill="F7CAAC"/>
          </w:tcPr>
          <w:p w14:paraId="1078DFC4" w14:textId="77777777" w:rsidR="00077A33" w:rsidRPr="00073CFE" w:rsidRDefault="00077A33" w:rsidP="00077A33">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82D1E60" w14:textId="77777777" w:rsidR="00077A33" w:rsidRPr="00073CFE" w:rsidRDefault="00077A33" w:rsidP="00077A33">
            <w:pPr>
              <w:jc w:val="both"/>
              <w:rPr>
                <w:color w:val="000000" w:themeColor="text1"/>
              </w:rPr>
            </w:pPr>
            <w:r w:rsidRPr="00073CFE">
              <w:rPr>
                <w:color w:val="000000" w:themeColor="text1"/>
              </w:rPr>
              <w:t>Business English</w:t>
            </w:r>
          </w:p>
        </w:tc>
      </w:tr>
      <w:tr w:rsidR="00077A33" w:rsidRPr="00073CFE" w14:paraId="4AA49828" w14:textId="77777777" w:rsidTr="00077A33">
        <w:tc>
          <w:tcPr>
            <w:tcW w:w="3086" w:type="dxa"/>
            <w:shd w:val="clear" w:color="auto" w:fill="F7CAAC"/>
          </w:tcPr>
          <w:p w14:paraId="14F603D0" w14:textId="77777777" w:rsidR="00077A33" w:rsidRPr="00073CFE" w:rsidRDefault="00077A33" w:rsidP="00077A33">
            <w:pPr>
              <w:jc w:val="both"/>
              <w:rPr>
                <w:b/>
                <w:color w:val="000000" w:themeColor="text1"/>
              </w:rPr>
            </w:pPr>
            <w:r w:rsidRPr="00073CFE">
              <w:rPr>
                <w:b/>
                <w:color w:val="000000" w:themeColor="text1"/>
              </w:rPr>
              <w:t>Typ předmětu</w:t>
            </w:r>
          </w:p>
        </w:tc>
        <w:tc>
          <w:tcPr>
            <w:tcW w:w="3406" w:type="dxa"/>
            <w:gridSpan w:val="4"/>
          </w:tcPr>
          <w:p w14:paraId="3CFCEF85" w14:textId="77777777" w:rsidR="00077A33" w:rsidRPr="00073CFE" w:rsidRDefault="00077A33" w:rsidP="00077A33">
            <w:pPr>
              <w:jc w:val="both"/>
              <w:rPr>
                <w:color w:val="000000" w:themeColor="text1"/>
              </w:rPr>
            </w:pPr>
            <w:r w:rsidRPr="00073CFE">
              <w:rPr>
                <w:color w:val="000000" w:themeColor="text1"/>
              </w:rPr>
              <w:t xml:space="preserve">povinný  </w:t>
            </w:r>
          </w:p>
        </w:tc>
        <w:tc>
          <w:tcPr>
            <w:tcW w:w="2695" w:type="dxa"/>
            <w:gridSpan w:val="2"/>
            <w:shd w:val="clear" w:color="auto" w:fill="F7CAAC"/>
          </w:tcPr>
          <w:p w14:paraId="4E7D9A8E" w14:textId="77777777" w:rsidR="00077A33" w:rsidRPr="00073CFE" w:rsidRDefault="00077A33" w:rsidP="00077A33">
            <w:pPr>
              <w:jc w:val="both"/>
              <w:rPr>
                <w:color w:val="000000" w:themeColor="text1"/>
              </w:rPr>
            </w:pPr>
            <w:r w:rsidRPr="00073CFE">
              <w:rPr>
                <w:b/>
                <w:color w:val="000000" w:themeColor="text1"/>
              </w:rPr>
              <w:t>doporučený ročník / semestr</w:t>
            </w:r>
          </w:p>
        </w:tc>
        <w:tc>
          <w:tcPr>
            <w:tcW w:w="668" w:type="dxa"/>
          </w:tcPr>
          <w:p w14:paraId="439F203D" w14:textId="77777777" w:rsidR="00077A33" w:rsidRPr="00073CFE" w:rsidRDefault="00077A33" w:rsidP="00077A33">
            <w:pPr>
              <w:jc w:val="both"/>
              <w:rPr>
                <w:color w:val="000000" w:themeColor="text1"/>
              </w:rPr>
            </w:pPr>
            <w:r w:rsidRPr="00073CFE">
              <w:rPr>
                <w:color w:val="000000" w:themeColor="text1"/>
              </w:rPr>
              <w:t>1/L</w:t>
            </w:r>
          </w:p>
        </w:tc>
      </w:tr>
      <w:tr w:rsidR="00077A33" w:rsidRPr="00073CFE" w14:paraId="676C7367" w14:textId="77777777" w:rsidTr="00077A33">
        <w:tc>
          <w:tcPr>
            <w:tcW w:w="3086" w:type="dxa"/>
            <w:shd w:val="clear" w:color="auto" w:fill="F7CAAC"/>
          </w:tcPr>
          <w:p w14:paraId="276E01C3" w14:textId="77777777" w:rsidR="00077A33" w:rsidRPr="00073CFE" w:rsidRDefault="00077A33" w:rsidP="00077A33">
            <w:pPr>
              <w:jc w:val="both"/>
              <w:rPr>
                <w:b/>
                <w:color w:val="000000" w:themeColor="text1"/>
              </w:rPr>
            </w:pPr>
            <w:r w:rsidRPr="00073CFE">
              <w:rPr>
                <w:b/>
                <w:color w:val="000000" w:themeColor="text1"/>
              </w:rPr>
              <w:t>Rozsah studijního předmětu</w:t>
            </w:r>
          </w:p>
        </w:tc>
        <w:tc>
          <w:tcPr>
            <w:tcW w:w="1701" w:type="dxa"/>
            <w:gridSpan w:val="2"/>
          </w:tcPr>
          <w:p w14:paraId="42465767" w14:textId="77777777" w:rsidR="00077A33" w:rsidRPr="00073CFE" w:rsidRDefault="00077A33" w:rsidP="00077A33">
            <w:pPr>
              <w:jc w:val="both"/>
              <w:rPr>
                <w:color w:val="000000" w:themeColor="text1"/>
              </w:rPr>
            </w:pPr>
            <w:r w:rsidRPr="00073CFE">
              <w:rPr>
                <w:color w:val="000000" w:themeColor="text1"/>
              </w:rPr>
              <w:t>26s</w:t>
            </w:r>
          </w:p>
        </w:tc>
        <w:tc>
          <w:tcPr>
            <w:tcW w:w="889" w:type="dxa"/>
            <w:shd w:val="clear" w:color="auto" w:fill="F7CAAC"/>
          </w:tcPr>
          <w:p w14:paraId="1F93E1C9" w14:textId="77777777" w:rsidR="00077A33" w:rsidRPr="00073CFE" w:rsidRDefault="00077A33" w:rsidP="00077A33">
            <w:pPr>
              <w:jc w:val="both"/>
              <w:rPr>
                <w:b/>
                <w:color w:val="000000" w:themeColor="text1"/>
              </w:rPr>
            </w:pPr>
            <w:r w:rsidRPr="00073CFE">
              <w:rPr>
                <w:b/>
                <w:color w:val="000000" w:themeColor="text1"/>
              </w:rPr>
              <w:t xml:space="preserve">hod. </w:t>
            </w:r>
          </w:p>
        </w:tc>
        <w:tc>
          <w:tcPr>
            <w:tcW w:w="816" w:type="dxa"/>
          </w:tcPr>
          <w:p w14:paraId="0749ADEC" w14:textId="77777777" w:rsidR="00077A33" w:rsidRPr="00073CFE" w:rsidRDefault="00077A33" w:rsidP="00077A33">
            <w:pPr>
              <w:jc w:val="both"/>
              <w:rPr>
                <w:color w:val="000000" w:themeColor="text1"/>
              </w:rPr>
            </w:pPr>
            <w:r w:rsidRPr="00073CFE">
              <w:rPr>
                <w:color w:val="000000" w:themeColor="text1"/>
              </w:rPr>
              <w:t>26</w:t>
            </w:r>
          </w:p>
        </w:tc>
        <w:tc>
          <w:tcPr>
            <w:tcW w:w="2156" w:type="dxa"/>
            <w:shd w:val="clear" w:color="auto" w:fill="F7CAAC"/>
          </w:tcPr>
          <w:p w14:paraId="30A1D84E" w14:textId="77777777" w:rsidR="00077A33" w:rsidRPr="00073CFE" w:rsidRDefault="00077A33" w:rsidP="00077A33">
            <w:pPr>
              <w:jc w:val="both"/>
              <w:rPr>
                <w:b/>
                <w:color w:val="000000" w:themeColor="text1"/>
              </w:rPr>
            </w:pPr>
            <w:r w:rsidRPr="00073CFE">
              <w:rPr>
                <w:b/>
                <w:color w:val="000000" w:themeColor="text1"/>
              </w:rPr>
              <w:t>kreditů</w:t>
            </w:r>
          </w:p>
        </w:tc>
        <w:tc>
          <w:tcPr>
            <w:tcW w:w="1207" w:type="dxa"/>
            <w:gridSpan w:val="2"/>
          </w:tcPr>
          <w:p w14:paraId="4BF3EA33" w14:textId="77777777" w:rsidR="00077A33" w:rsidRPr="00073CFE" w:rsidRDefault="00077A33" w:rsidP="00077A33">
            <w:pPr>
              <w:jc w:val="both"/>
              <w:rPr>
                <w:color w:val="000000" w:themeColor="text1"/>
              </w:rPr>
            </w:pPr>
            <w:r w:rsidRPr="00073CFE">
              <w:rPr>
                <w:color w:val="000000" w:themeColor="text1"/>
              </w:rPr>
              <w:t>3</w:t>
            </w:r>
          </w:p>
        </w:tc>
      </w:tr>
      <w:tr w:rsidR="00077A33" w:rsidRPr="00073CFE" w14:paraId="1A7CFA5C" w14:textId="77777777" w:rsidTr="00077A33">
        <w:tc>
          <w:tcPr>
            <w:tcW w:w="3086" w:type="dxa"/>
            <w:shd w:val="clear" w:color="auto" w:fill="F7CAAC"/>
          </w:tcPr>
          <w:p w14:paraId="46941E32" w14:textId="77777777" w:rsidR="00077A33" w:rsidRPr="00073CFE" w:rsidRDefault="00077A33" w:rsidP="00077A33">
            <w:pPr>
              <w:jc w:val="both"/>
              <w:rPr>
                <w:b/>
                <w:color w:val="000000" w:themeColor="text1"/>
              </w:rPr>
            </w:pPr>
            <w:r w:rsidRPr="00073CFE">
              <w:rPr>
                <w:b/>
                <w:color w:val="000000" w:themeColor="text1"/>
              </w:rPr>
              <w:t>Prerekvizity, korekvizity, ekvivalence</w:t>
            </w:r>
          </w:p>
        </w:tc>
        <w:tc>
          <w:tcPr>
            <w:tcW w:w="6769" w:type="dxa"/>
            <w:gridSpan w:val="7"/>
          </w:tcPr>
          <w:p w14:paraId="3B572D98" w14:textId="77777777" w:rsidR="00077A33" w:rsidRPr="00073CFE" w:rsidRDefault="00077A33" w:rsidP="00077A33">
            <w:pPr>
              <w:jc w:val="both"/>
              <w:rPr>
                <w:color w:val="000000" w:themeColor="text1"/>
              </w:rPr>
            </w:pPr>
          </w:p>
        </w:tc>
      </w:tr>
      <w:tr w:rsidR="00077A33" w:rsidRPr="00073CFE" w14:paraId="117D8485" w14:textId="77777777" w:rsidTr="00077A33">
        <w:tc>
          <w:tcPr>
            <w:tcW w:w="3086" w:type="dxa"/>
            <w:shd w:val="clear" w:color="auto" w:fill="F7CAAC"/>
          </w:tcPr>
          <w:p w14:paraId="479D629B" w14:textId="77777777" w:rsidR="00077A33" w:rsidRPr="00073CFE" w:rsidRDefault="00077A33" w:rsidP="00077A33">
            <w:pPr>
              <w:jc w:val="both"/>
              <w:rPr>
                <w:b/>
                <w:color w:val="000000" w:themeColor="text1"/>
              </w:rPr>
            </w:pPr>
            <w:r w:rsidRPr="00073CFE">
              <w:rPr>
                <w:b/>
                <w:color w:val="000000" w:themeColor="text1"/>
              </w:rPr>
              <w:t>Způsob ověření studijních výsledků</w:t>
            </w:r>
          </w:p>
        </w:tc>
        <w:tc>
          <w:tcPr>
            <w:tcW w:w="3406" w:type="dxa"/>
            <w:gridSpan w:val="4"/>
          </w:tcPr>
          <w:p w14:paraId="7BDC9D36" w14:textId="77777777" w:rsidR="00077A33" w:rsidRPr="00073CFE" w:rsidRDefault="00077A33" w:rsidP="00077A33">
            <w:pPr>
              <w:jc w:val="both"/>
              <w:rPr>
                <w:color w:val="000000" w:themeColor="text1"/>
              </w:rPr>
            </w:pPr>
            <w:r w:rsidRPr="00073CFE">
              <w:rPr>
                <w:color w:val="000000" w:themeColor="text1"/>
              </w:rPr>
              <w:t>klasifikovaný zápočet</w:t>
            </w:r>
          </w:p>
        </w:tc>
        <w:tc>
          <w:tcPr>
            <w:tcW w:w="2156" w:type="dxa"/>
            <w:shd w:val="clear" w:color="auto" w:fill="F7CAAC"/>
          </w:tcPr>
          <w:p w14:paraId="598816B4" w14:textId="77777777" w:rsidR="00077A33" w:rsidRPr="00073CFE" w:rsidRDefault="00077A33" w:rsidP="00077A33">
            <w:pPr>
              <w:jc w:val="both"/>
              <w:rPr>
                <w:b/>
                <w:color w:val="000000" w:themeColor="text1"/>
              </w:rPr>
            </w:pPr>
            <w:r w:rsidRPr="00073CFE">
              <w:rPr>
                <w:b/>
                <w:color w:val="000000" w:themeColor="text1"/>
              </w:rPr>
              <w:t>Forma výuky</w:t>
            </w:r>
          </w:p>
        </w:tc>
        <w:tc>
          <w:tcPr>
            <w:tcW w:w="1207" w:type="dxa"/>
            <w:gridSpan w:val="2"/>
          </w:tcPr>
          <w:p w14:paraId="54DBDB6B" w14:textId="77777777" w:rsidR="00077A33" w:rsidRPr="00073CFE" w:rsidRDefault="00077A33" w:rsidP="00077A33">
            <w:pPr>
              <w:jc w:val="both"/>
              <w:rPr>
                <w:color w:val="000000" w:themeColor="text1"/>
              </w:rPr>
            </w:pPr>
            <w:r w:rsidRPr="00073CFE">
              <w:rPr>
                <w:color w:val="000000" w:themeColor="text1"/>
              </w:rPr>
              <w:t>seminář</w:t>
            </w:r>
          </w:p>
        </w:tc>
      </w:tr>
      <w:tr w:rsidR="00077A33" w:rsidRPr="00073CFE" w14:paraId="01F187E8" w14:textId="77777777" w:rsidTr="00077A33">
        <w:tc>
          <w:tcPr>
            <w:tcW w:w="3086" w:type="dxa"/>
            <w:shd w:val="clear" w:color="auto" w:fill="F7CAAC"/>
          </w:tcPr>
          <w:p w14:paraId="1751A455" w14:textId="77777777" w:rsidR="00077A33" w:rsidRPr="00073CFE" w:rsidRDefault="00077A33" w:rsidP="00077A33">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21A0554" w14:textId="77777777" w:rsidR="00077A33" w:rsidRPr="00073CFE" w:rsidRDefault="00077A33" w:rsidP="00077A33">
            <w:pPr>
              <w:jc w:val="both"/>
              <w:rPr>
                <w:color w:val="000000" w:themeColor="text1"/>
              </w:rPr>
            </w:pPr>
            <w:r w:rsidRPr="00073CFE">
              <w:rPr>
                <w:color w:val="000000" w:themeColor="text1"/>
              </w:rPr>
              <w:t>Způsob zakončení předmětu: klasifikovaný zápočet</w:t>
            </w:r>
          </w:p>
          <w:p w14:paraId="2B4B470D" w14:textId="77777777" w:rsidR="00077A33" w:rsidRPr="00073CFE" w:rsidRDefault="00077A33" w:rsidP="00077A33">
            <w:pPr>
              <w:jc w:val="both"/>
              <w:rPr>
                <w:color w:val="000000" w:themeColor="text1"/>
              </w:rPr>
            </w:pPr>
            <w:r w:rsidRPr="00073CFE">
              <w:rPr>
                <w:color w:val="000000" w:themeColor="text1"/>
              </w:rPr>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077A33" w:rsidRPr="00073CFE" w14:paraId="165D69CB" w14:textId="77777777" w:rsidTr="00077A33">
        <w:trPr>
          <w:trHeight w:val="274"/>
        </w:trPr>
        <w:tc>
          <w:tcPr>
            <w:tcW w:w="9855" w:type="dxa"/>
            <w:gridSpan w:val="8"/>
            <w:tcBorders>
              <w:top w:val="nil"/>
            </w:tcBorders>
          </w:tcPr>
          <w:p w14:paraId="29F77C04" w14:textId="77777777" w:rsidR="00077A33" w:rsidRPr="00073CFE" w:rsidRDefault="00077A33" w:rsidP="00077A33">
            <w:pPr>
              <w:jc w:val="both"/>
              <w:rPr>
                <w:color w:val="000000" w:themeColor="text1"/>
              </w:rPr>
            </w:pPr>
          </w:p>
        </w:tc>
      </w:tr>
      <w:tr w:rsidR="00077A33" w:rsidRPr="00073CFE" w14:paraId="4C27624E" w14:textId="77777777" w:rsidTr="00077A33">
        <w:trPr>
          <w:trHeight w:val="197"/>
        </w:trPr>
        <w:tc>
          <w:tcPr>
            <w:tcW w:w="3086" w:type="dxa"/>
            <w:tcBorders>
              <w:top w:val="nil"/>
            </w:tcBorders>
            <w:shd w:val="clear" w:color="auto" w:fill="F7CAAC"/>
          </w:tcPr>
          <w:p w14:paraId="18B04E0A" w14:textId="77777777" w:rsidR="00077A33" w:rsidRPr="00073CFE" w:rsidRDefault="00077A33" w:rsidP="00077A33">
            <w:pPr>
              <w:jc w:val="both"/>
              <w:rPr>
                <w:b/>
                <w:color w:val="000000" w:themeColor="text1"/>
              </w:rPr>
            </w:pPr>
            <w:r w:rsidRPr="00073CFE">
              <w:rPr>
                <w:b/>
                <w:color w:val="000000" w:themeColor="text1"/>
              </w:rPr>
              <w:t>Garant předmětu</w:t>
            </w:r>
          </w:p>
        </w:tc>
        <w:tc>
          <w:tcPr>
            <w:tcW w:w="6769" w:type="dxa"/>
            <w:gridSpan w:val="7"/>
            <w:tcBorders>
              <w:top w:val="nil"/>
            </w:tcBorders>
          </w:tcPr>
          <w:p w14:paraId="3EAE9F70" w14:textId="2B3A39BA" w:rsidR="00077A33" w:rsidRPr="00073CFE" w:rsidRDefault="00077A33" w:rsidP="0089199B">
            <w:pPr>
              <w:jc w:val="both"/>
              <w:rPr>
                <w:color w:val="000000" w:themeColor="text1"/>
              </w:rPr>
            </w:pPr>
            <w:r w:rsidRPr="00073CFE">
              <w:rPr>
                <w:color w:val="000000" w:themeColor="text1"/>
              </w:rPr>
              <w:t xml:space="preserve">Mgr. </w:t>
            </w:r>
            <w:del w:id="370" w:author="Michal Pilík" w:date="2020-08-26T08:45:00Z">
              <w:r w:rsidRPr="00073CFE" w:rsidDel="0089199B">
                <w:rPr>
                  <w:color w:val="000000" w:themeColor="text1"/>
                </w:rPr>
                <w:delText>Eva Chmelařová</w:delText>
              </w:r>
            </w:del>
            <w:ins w:id="371" w:author="Michal Pilík" w:date="2020-08-26T08:45:00Z">
              <w:r w:rsidR="0089199B">
                <w:rPr>
                  <w:color w:val="000000" w:themeColor="text1"/>
                </w:rPr>
                <w:t>Igor Drápala</w:t>
              </w:r>
            </w:ins>
          </w:p>
        </w:tc>
      </w:tr>
      <w:tr w:rsidR="00077A33" w:rsidRPr="00073CFE" w14:paraId="0EB73685" w14:textId="77777777" w:rsidTr="00077A33">
        <w:trPr>
          <w:trHeight w:val="243"/>
        </w:trPr>
        <w:tc>
          <w:tcPr>
            <w:tcW w:w="3086" w:type="dxa"/>
            <w:tcBorders>
              <w:top w:val="nil"/>
            </w:tcBorders>
            <w:shd w:val="clear" w:color="auto" w:fill="F7CAAC"/>
          </w:tcPr>
          <w:p w14:paraId="1DF32347" w14:textId="77777777" w:rsidR="00077A33" w:rsidRPr="00073CFE" w:rsidRDefault="00077A33" w:rsidP="00077A33">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39D2593" w14:textId="77777777" w:rsidR="00077A33" w:rsidRPr="00073CFE" w:rsidRDefault="00077A33" w:rsidP="00077A33">
            <w:pPr>
              <w:jc w:val="both"/>
              <w:rPr>
                <w:color w:val="000000" w:themeColor="text1"/>
              </w:rPr>
            </w:pPr>
            <w:r w:rsidRPr="00073CFE">
              <w:rPr>
                <w:color w:val="000000" w:themeColor="text1"/>
              </w:rPr>
              <w:t>Garant se podílí v rozsahu 100 %, stanovuje koncepci seminářů a dohlíží na jejich jednotné vedení.</w:t>
            </w:r>
          </w:p>
        </w:tc>
      </w:tr>
      <w:tr w:rsidR="00077A33" w:rsidRPr="00073CFE" w14:paraId="44D05BCA" w14:textId="77777777" w:rsidTr="00077A33">
        <w:tc>
          <w:tcPr>
            <w:tcW w:w="3086" w:type="dxa"/>
            <w:shd w:val="clear" w:color="auto" w:fill="F7CAAC"/>
          </w:tcPr>
          <w:p w14:paraId="25B3560C" w14:textId="77777777" w:rsidR="00077A33" w:rsidRPr="00073CFE" w:rsidRDefault="00077A33" w:rsidP="00077A33">
            <w:pPr>
              <w:jc w:val="both"/>
              <w:rPr>
                <w:b/>
                <w:color w:val="000000" w:themeColor="text1"/>
              </w:rPr>
            </w:pPr>
            <w:r w:rsidRPr="00073CFE">
              <w:rPr>
                <w:b/>
                <w:color w:val="000000" w:themeColor="text1"/>
              </w:rPr>
              <w:t>Vyučující</w:t>
            </w:r>
          </w:p>
        </w:tc>
        <w:tc>
          <w:tcPr>
            <w:tcW w:w="6769" w:type="dxa"/>
            <w:gridSpan w:val="7"/>
            <w:tcBorders>
              <w:bottom w:val="nil"/>
            </w:tcBorders>
          </w:tcPr>
          <w:p w14:paraId="6BF8DA01" w14:textId="41837EB5" w:rsidR="00077A33" w:rsidRPr="00073CFE" w:rsidRDefault="00077A33" w:rsidP="0089199B">
            <w:pPr>
              <w:jc w:val="both"/>
              <w:rPr>
                <w:color w:val="000000" w:themeColor="text1"/>
              </w:rPr>
            </w:pPr>
            <w:r w:rsidRPr="00073CFE">
              <w:rPr>
                <w:color w:val="000000" w:themeColor="text1"/>
              </w:rPr>
              <w:t xml:space="preserve">Mgr. </w:t>
            </w:r>
            <w:del w:id="372" w:author="Michal Pilík" w:date="2020-08-26T08:45:00Z">
              <w:r w:rsidRPr="00073CFE" w:rsidDel="0089199B">
                <w:rPr>
                  <w:color w:val="000000" w:themeColor="text1"/>
                </w:rPr>
                <w:delText>Eva Chmelařová</w:delText>
              </w:r>
            </w:del>
            <w:ins w:id="373" w:author="Michal Pilík" w:date="2020-08-26T08:45:00Z">
              <w:r w:rsidR="0089199B">
                <w:rPr>
                  <w:color w:val="000000" w:themeColor="text1"/>
                </w:rPr>
                <w:t>Igor Drápala</w:t>
              </w:r>
            </w:ins>
            <w:r w:rsidRPr="00073CFE">
              <w:rPr>
                <w:color w:val="000000" w:themeColor="text1"/>
              </w:rPr>
              <w:t xml:space="preserve"> –  vedení seminářů (100%)</w:t>
            </w:r>
          </w:p>
        </w:tc>
      </w:tr>
      <w:tr w:rsidR="00077A33" w:rsidRPr="00073CFE" w14:paraId="1DD5ACC4" w14:textId="77777777" w:rsidTr="00077A33">
        <w:trPr>
          <w:trHeight w:val="40"/>
        </w:trPr>
        <w:tc>
          <w:tcPr>
            <w:tcW w:w="9855" w:type="dxa"/>
            <w:gridSpan w:val="8"/>
            <w:tcBorders>
              <w:top w:val="nil"/>
            </w:tcBorders>
          </w:tcPr>
          <w:p w14:paraId="085E1EF1" w14:textId="77777777" w:rsidR="00077A33" w:rsidRPr="00073CFE" w:rsidRDefault="00077A33" w:rsidP="00077A33">
            <w:pPr>
              <w:jc w:val="both"/>
              <w:rPr>
                <w:color w:val="000000" w:themeColor="text1"/>
              </w:rPr>
            </w:pPr>
          </w:p>
        </w:tc>
      </w:tr>
      <w:tr w:rsidR="00077A33" w:rsidRPr="00073CFE" w14:paraId="4D455AF5" w14:textId="77777777" w:rsidTr="00077A33">
        <w:tc>
          <w:tcPr>
            <w:tcW w:w="3086" w:type="dxa"/>
            <w:shd w:val="clear" w:color="auto" w:fill="F7CAAC"/>
          </w:tcPr>
          <w:p w14:paraId="29518AEF" w14:textId="77777777" w:rsidR="00077A33" w:rsidRPr="00073CFE" w:rsidRDefault="00077A33" w:rsidP="00077A33">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84BC15A" w14:textId="77777777" w:rsidR="00077A33" w:rsidRPr="00073CFE" w:rsidRDefault="00077A33" w:rsidP="00077A33">
            <w:pPr>
              <w:jc w:val="both"/>
              <w:rPr>
                <w:color w:val="000000" w:themeColor="text1"/>
              </w:rPr>
            </w:pPr>
          </w:p>
        </w:tc>
      </w:tr>
      <w:tr w:rsidR="00077A33" w:rsidRPr="00073CFE" w14:paraId="14685C04" w14:textId="77777777" w:rsidTr="00077A33">
        <w:trPr>
          <w:trHeight w:val="3233"/>
        </w:trPr>
        <w:tc>
          <w:tcPr>
            <w:tcW w:w="9855" w:type="dxa"/>
            <w:gridSpan w:val="8"/>
            <w:tcBorders>
              <w:top w:val="nil"/>
              <w:bottom w:val="single" w:sz="12" w:space="0" w:color="auto"/>
            </w:tcBorders>
          </w:tcPr>
          <w:p w14:paraId="78BF4ADB" w14:textId="77777777" w:rsidR="00077A33" w:rsidRPr="00073CFE" w:rsidRDefault="00077A33" w:rsidP="00077A33">
            <w:pPr>
              <w:jc w:val="both"/>
              <w:rPr>
                <w:color w:val="000000" w:themeColor="text1"/>
              </w:rPr>
            </w:pPr>
            <w:r w:rsidRPr="00073CFE">
              <w:rPr>
                <w:color w:val="000000" w:themeColor="text1"/>
              </w:rPr>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DA7BC4D"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Strategie a techniky pro budování vztahu s kolegou nebo klientem.</w:t>
            </w:r>
          </w:p>
          <w:p w14:paraId="06EFC2D9"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Identifikace potenciálních kulturních odlišností.</w:t>
            </w:r>
          </w:p>
          <w:p w14:paraId="3712AF63"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Navazování kontaktů a malá společenská konverzace.</w:t>
            </w:r>
          </w:p>
          <w:p w14:paraId="62DF376A"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Využití telefonu v obchodní komunikaci.</w:t>
            </w:r>
          </w:p>
          <w:p w14:paraId="285DBE2B"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Řešení problémů a stížností prostřednictvím telefonu.</w:t>
            </w:r>
          </w:p>
          <w:p w14:paraId="2F55373D"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Emailová korespondence.</w:t>
            </w:r>
          </w:p>
          <w:p w14:paraId="7334DACD"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Formální a neformální email.</w:t>
            </w:r>
          </w:p>
          <w:p w14:paraId="4DBADACA"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Formát zkoušky Business English Certificate Vantage.</w:t>
            </w:r>
          </w:p>
        </w:tc>
      </w:tr>
      <w:tr w:rsidR="00077A33" w:rsidRPr="00073CFE" w14:paraId="349376EA" w14:textId="77777777" w:rsidTr="00077A33">
        <w:trPr>
          <w:trHeight w:val="265"/>
        </w:trPr>
        <w:tc>
          <w:tcPr>
            <w:tcW w:w="3653" w:type="dxa"/>
            <w:gridSpan w:val="2"/>
            <w:tcBorders>
              <w:top w:val="nil"/>
            </w:tcBorders>
            <w:shd w:val="clear" w:color="auto" w:fill="F7CAAC"/>
          </w:tcPr>
          <w:p w14:paraId="029EB6C3" w14:textId="77777777" w:rsidR="00077A33" w:rsidRPr="00073CFE" w:rsidRDefault="00077A33" w:rsidP="00077A33">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DD5F7E3" w14:textId="77777777" w:rsidR="00077A33" w:rsidRPr="00073CFE" w:rsidRDefault="00077A33" w:rsidP="00077A33">
            <w:pPr>
              <w:jc w:val="both"/>
              <w:rPr>
                <w:color w:val="000000" w:themeColor="text1"/>
              </w:rPr>
            </w:pPr>
          </w:p>
        </w:tc>
      </w:tr>
      <w:tr w:rsidR="00077A33" w:rsidRPr="00073CFE" w14:paraId="0787D5F7" w14:textId="77777777" w:rsidTr="00077A33">
        <w:trPr>
          <w:trHeight w:val="1497"/>
        </w:trPr>
        <w:tc>
          <w:tcPr>
            <w:tcW w:w="9855" w:type="dxa"/>
            <w:gridSpan w:val="8"/>
            <w:tcBorders>
              <w:top w:val="nil"/>
            </w:tcBorders>
          </w:tcPr>
          <w:p w14:paraId="1845C960" w14:textId="77777777" w:rsidR="00077A33" w:rsidRPr="00073CFE" w:rsidRDefault="00077A33" w:rsidP="00077A33">
            <w:pPr>
              <w:jc w:val="both"/>
              <w:rPr>
                <w:b/>
                <w:color w:val="000000" w:themeColor="text1"/>
              </w:rPr>
            </w:pPr>
            <w:r w:rsidRPr="00073CFE">
              <w:rPr>
                <w:b/>
                <w:color w:val="000000" w:themeColor="text1"/>
              </w:rPr>
              <w:t>Povinná literatura</w:t>
            </w:r>
          </w:p>
          <w:p w14:paraId="484B1D99" w14:textId="77777777" w:rsidR="00077A33" w:rsidRPr="00073CFE" w:rsidRDefault="00077A33" w:rsidP="00077A33">
            <w:pPr>
              <w:jc w:val="both"/>
              <w:rPr>
                <w:color w:val="000000" w:themeColor="text1"/>
              </w:rPr>
            </w:pPr>
            <w:r w:rsidRPr="00073CFE">
              <w:rPr>
                <w:color w:val="000000" w:themeColor="text1"/>
              </w:rPr>
              <w:t xml:space="preserve">POWELL, M. </w:t>
            </w:r>
            <w:r w:rsidRPr="00073CFE">
              <w:rPr>
                <w:i/>
                <w:color w:val="000000" w:themeColor="text1"/>
              </w:rPr>
              <w:t>In Company 3.0 Upper-intermediate</w:t>
            </w:r>
            <w:r w:rsidRPr="00073CFE">
              <w:rPr>
                <w:color w:val="000000" w:themeColor="text1"/>
              </w:rPr>
              <w:t>. Macmillan Publishers Limited, 2014. ISBN 978-0-230-45532-0.</w:t>
            </w:r>
          </w:p>
          <w:p w14:paraId="04BB597E" w14:textId="77777777" w:rsidR="00077A33" w:rsidRPr="00073CFE" w:rsidRDefault="00077A33" w:rsidP="00077A33">
            <w:pPr>
              <w:jc w:val="both"/>
              <w:rPr>
                <w:b/>
                <w:color w:val="000000" w:themeColor="text1"/>
              </w:rPr>
            </w:pPr>
            <w:r w:rsidRPr="00073CFE">
              <w:rPr>
                <w:b/>
                <w:color w:val="000000" w:themeColor="text1"/>
              </w:rPr>
              <w:t>Doporučená literatura</w:t>
            </w:r>
          </w:p>
          <w:p w14:paraId="2264E143" w14:textId="77777777" w:rsidR="00077A33" w:rsidRPr="00073CFE" w:rsidRDefault="00077A33" w:rsidP="00077A33">
            <w:pPr>
              <w:jc w:val="both"/>
              <w:rPr>
                <w:color w:val="000000" w:themeColor="text1"/>
              </w:rPr>
            </w:pPr>
            <w:r w:rsidRPr="00073CFE">
              <w:rPr>
                <w:color w:val="000000" w:themeColor="text1"/>
              </w:rPr>
              <w:t>EMMERSON, P</w:t>
            </w:r>
            <w:r w:rsidRPr="00073CFE">
              <w:rPr>
                <w:i/>
                <w:color w:val="000000" w:themeColor="text1"/>
              </w:rPr>
              <w:t>. Email English 2nd Edition</w:t>
            </w:r>
            <w:r w:rsidRPr="00073CFE">
              <w:rPr>
                <w:color w:val="000000" w:themeColor="text1"/>
              </w:rPr>
              <w:t>. Macmillan Publishers Limited, 2013. ISBN 9780230448551.</w:t>
            </w:r>
          </w:p>
          <w:p w14:paraId="13227A72" w14:textId="77777777" w:rsidR="00077A33" w:rsidRPr="00073CFE" w:rsidRDefault="00077A33" w:rsidP="00077A33">
            <w:pPr>
              <w:jc w:val="both"/>
              <w:rPr>
                <w:color w:val="000000" w:themeColor="text1"/>
              </w:rPr>
            </w:pPr>
            <w:r w:rsidRPr="00073CFE">
              <w:rPr>
                <w:color w:val="000000" w:themeColor="text1"/>
              </w:rPr>
              <w:t xml:space="preserve">EMMERSON, P. </w:t>
            </w:r>
            <w:r w:rsidRPr="00073CFE">
              <w:rPr>
                <w:i/>
                <w:color w:val="000000" w:themeColor="text1"/>
              </w:rPr>
              <w:t>Business Grammar Builder Intermediate to Upper-intermediate</w:t>
            </w:r>
            <w:r w:rsidRPr="00073CFE">
              <w:rPr>
                <w:color w:val="000000" w:themeColor="text1"/>
              </w:rPr>
              <w:t>. Macmillan Publishers Limited, 2010. ISBN 978-0-230-73252-0.</w:t>
            </w:r>
          </w:p>
          <w:p w14:paraId="2CC0163F" w14:textId="77777777" w:rsidR="00077A33" w:rsidRPr="00073CFE" w:rsidRDefault="00077A33" w:rsidP="00077A33">
            <w:pPr>
              <w:jc w:val="both"/>
              <w:rPr>
                <w:color w:val="000000" w:themeColor="text1"/>
              </w:rPr>
            </w:pPr>
            <w:r w:rsidRPr="00073CFE">
              <w:rPr>
                <w:color w:val="000000" w:themeColor="text1"/>
              </w:rPr>
              <w:t xml:space="preserve">EMMERSON, P. </w:t>
            </w:r>
            <w:r w:rsidRPr="00073CFE">
              <w:rPr>
                <w:i/>
                <w:color w:val="000000" w:themeColor="text1"/>
              </w:rPr>
              <w:t>Networking in English</w:t>
            </w:r>
            <w:r w:rsidRPr="00073CFE">
              <w:rPr>
                <w:color w:val="000000" w:themeColor="text1"/>
              </w:rPr>
              <w:t>, Macmillan Publishers Limited, 2010. ISBN 9780230732506.</w:t>
            </w:r>
          </w:p>
          <w:p w14:paraId="60223684" w14:textId="77777777" w:rsidR="00077A33" w:rsidRPr="00073CFE" w:rsidRDefault="00077A33" w:rsidP="00077A33">
            <w:pPr>
              <w:jc w:val="both"/>
              <w:rPr>
                <w:color w:val="000000" w:themeColor="text1"/>
              </w:rPr>
            </w:pPr>
            <w:r w:rsidRPr="00073CFE">
              <w:rPr>
                <w:color w:val="000000" w:themeColor="text1"/>
              </w:rPr>
              <w:t xml:space="preserve">EMMERSON, P. </w:t>
            </w:r>
            <w:r w:rsidRPr="00073CFE">
              <w:rPr>
                <w:i/>
                <w:color w:val="000000" w:themeColor="text1"/>
              </w:rPr>
              <w:t>Business Vocabulary Builder Intermediate to Upper-intermediate</w:t>
            </w:r>
            <w:r w:rsidRPr="00073CFE">
              <w:rPr>
                <w:color w:val="000000" w:themeColor="text1"/>
              </w:rPr>
              <w:t>. Macmillan Publishers Limited, 2009. ISBN 978-0-230-71682-7.</w:t>
            </w:r>
          </w:p>
          <w:p w14:paraId="1B9258AC" w14:textId="77777777" w:rsidR="00077A33" w:rsidRPr="00073CFE" w:rsidRDefault="00077A33" w:rsidP="00077A33">
            <w:pPr>
              <w:jc w:val="both"/>
              <w:rPr>
                <w:color w:val="000000" w:themeColor="text1"/>
              </w:rPr>
            </w:pPr>
            <w:r w:rsidRPr="00073CFE">
              <w:rPr>
                <w:color w:val="000000" w:themeColor="text1"/>
              </w:rPr>
              <w:t xml:space="preserve">SHARMA, P., BARRETT, B. </w:t>
            </w:r>
            <w:r w:rsidRPr="00073CFE">
              <w:rPr>
                <w:i/>
                <w:color w:val="000000" w:themeColor="text1"/>
              </w:rPr>
              <w:t>Networking in English.</w:t>
            </w:r>
            <w:r w:rsidRPr="00073CFE">
              <w:rPr>
                <w:color w:val="000000" w:themeColor="text1"/>
              </w:rPr>
              <w:t xml:space="preserve"> Macmillan Publishers Limited, 2010. ISBN 97 802 307 32 506</w:t>
            </w:r>
          </w:p>
          <w:p w14:paraId="5860757B" w14:textId="77777777" w:rsidR="00077A33" w:rsidRPr="00073CFE" w:rsidRDefault="00077A33" w:rsidP="00077A33">
            <w:pPr>
              <w:jc w:val="both"/>
              <w:rPr>
                <w:color w:val="000000" w:themeColor="text1"/>
              </w:rPr>
            </w:pPr>
            <w:r w:rsidRPr="00073CFE">
              <w:rPr>
                <w:color w:val="000000" w:themeColor="text1"/>
              </w:rPr>
              <w:t>Vlastní doplňující materiály v e-learningové podobě.</w:t>
            </w:r>
          </w:p>
        </w:tc>
      </w:tr>
      <w:tr w:rsidR="00077A33" w:rsidRPr="00073CFE" w14:paraId="79DC5EEF" w14:textId="77777777" w:rsidTr="00077A3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2815E3" w14:textId="77777777" w:rsidR="00077A33" w:rsidRPr="00073CFE" w:rsidRDefault="00077A33" w:rsidP="00077A33">
            <w:pPr>
              <w:jc w:val="center"/>
              <w:rPr>
                <w:b/>
                <w:color w:val="000000" w:themeColor="text1"/>
              </w:rPr>
            </w:pPr>
            <w:r w:rsidRPr="00073CFE">
              <w:rPr>
                <w:b/>
                <w:color w:val="000000" w:themeColor="text1"/>
              </w:rPr>
              <w:t>Informace ke kombinované nebo distanční formě</w:t>
            </w:r>
          </w:p>
        </w:tc>
      </w:tr>
      <w:tr w:rsidR="00077A33" w:rsidRPr="00073CFE" w14:paraId="5C40E322" w14:textId="77777777" w:rsidTr="00077A33">
        <w:tc>
          <w:tcPr>
            <w:tcW w:w="4787" w:type="dxa"/>
            <w:gridSpan w:val="3"/>
            <w:tcBorders>
              <w:top w:val="single" w:sz="2" w:space="0" w:color="auto"/>
            </w:tcBorders>
            <w:shd w:val="clear" w:color="auto" w:fill="F7CAAC"/>
          </w:tcPr>
          <w:p w14:paraId="1632DCE1" w14:textId="77777777" w:rsidR="00077A33" w:rsidRPr="00073CFE" w:rsidRDefault="00077A33" w:rsidP="00077A33">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85071E4" w14:textId="77777777" w:rsidR="00077A33" w:rsidRPr="00073CFE" w:rsidRDefault="00077A33" w:rsidP="00077A33">
            <w:pPr>
              <w:jc w:val="both"/>
              <w:rPr>
                <w:color w:val="000000" w:themeColor="text1"/>
              </w:rPr>
            </w:pPr>
          </w:p>
        </w:tc>
        <w:tc>
          <w:tcPr>
            <w:tcW w:w="4179" w:type="dxa"/>
            <w:gridSpan w:val="4"/>
            <w:tcBorders>
              <w:top w:val="single" w:sz="2" w:space="0" w:color="auto"/>
            </w:tcBorders>
            <w:shd w:val="clear" w:color="auto" w:fill="F7CAAC"/>
          </w:tcPr>
          <w:p w14:paraId="012DFC9E" w14:textId="77777777" w:rsidR="00077A33" w:rsidRPr="00073CFE" w:rsidRDefault="00077A33" w:rsidP="00077A33">
            <w:pPr>
              <w:jc w:val="both"/>
              <w:rPr>
                <w:b/>
                <w:color w:val="000000" w:themeColor="text1"/>
              </w:rPr>
            </w:pPr>
            <w:r w:rsidRPr="00073CFE">
              <w:rPr>
                <w:b/>
                <w:color w:val="000000" w:themeColor="text1"/>
              </w:rPr>
              <w:t xml:space="preserve">hodin </w:t>
            </w:r>
          </w:p>
        </w:tc>
      </w:tr>
      <w:tr w:rsidR="00077A33" w:rsidRPr="00073CFE" w14:paraId="4F0E2E6D" w14:textId="77777777" w:rsidTr="00077A33">
        <w:tc>
          <w:tcPr>
            <w:tcW w:w="9855" w:type="dxa"/>
            <w:gridSpan w:val="8"/>
            <w:shd w:val="clear" w:color="auto" w:fill="F7CAAC"/>
          </w:tcPr>
          <w:p w14:paraId="40566FDC" w14:textId="77777777" w:rsidR="00077A33" w:rsidRPr="00073CFE" w:rsidRDefault="00077A33" w:rsidP="00077A33">
            <w:pPr>
              <w:jc w:val="both"/>
              <w:rPr>
                <w:b/>
                <w:color w:val="000000" w:themeColor="text1"/>
              </w:rPr>
            </w:pPr>
            <w:r w:rsidRPr="00073CFE">
              <w:rPr>
                <w:b/>
                <w:color w:val="000000" w:themeColor="text1"/>
              </w:rPr>
              <w:t>Informace o způsobu kontaktu s vyučujícím</w:t>
            </w:r>
          </w:p>
        </w:tc>
      </w:tr>
      <w:tr w:rsidR="00077A33" w:rsidRPr="00073CFE" w14:paraId="270BBCE0" w14:textId="77777777" w:rsidTr="00077A33">
        <w:trPr>
          <w:trHeight w:val="679"/>
        </w:trPr>
        <w:tc>
          <w:tcPr>
            <w:tcW w:w="9855" w:type="dxa"/>
            <w:gridSpan w:val="8"/>
          </w:tcPr>
          <w:p w14:paraId="6E17EDD3" w14:textId="77777777" w:rsidR="00077A33" w:rsidRPr="00073CFE" w:rsidRDefault="00077A33" w:rsidP="00077A33">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59B5B8" w14:textId="77777777" w:rsidR="00077A33" w:rsidRPr="00073CFE" w:rsidRDefault="00077A33" w:rsidP="00077A33">
      <w:pPr>
        <w:spacing w:after="160" w:line="259" w:lineRule="auto"/>
        <w:rPr>
          <w:color w:val="000000" w:themeColor="text1"/>
        </w:rPr>
      </w:pPr>
    </w:p>
    <w:p w14:paraId="749D0D3C" w14:textId="77777777" w:rsidR="00CC00B0" w:rsidRPr="00073CFE" w:rsidRDefault="00CC00B0" w:rsidP="00077A33">
      <w:pPr>
        <w:spacing w:after="160" w:line="259" w:lineRule="auto"/>
        <w:rPr>
          <w:color w:val="000000" w:themeColor="text1"/>
        </w:rPr>
      </w:pPr>
    </w:p>
    <w:p w14:paraId="4811BC3E" w14:textId="77777777" w:rsidR="00CC00B0" w:rsidRPr="00073CFE" w:rsidRDefault="00CC00B0" w:rsidP="00077A33">
      <w:pPr>
        <w:spacing w:after="160" w:line="259" w:lineRule="auto"/>
        <w:rPr>
          <w:color w:val="000000" w:themeColor="text1"/>
        </w:rPr>
      </w:pPr>
    </w:p>
    <w:p w14:paraId="6B6F83B1" w14:textId="77777777" w:rsidR="00CC00B0" w:rsidRPr="00073CFE" w:rsidRDefault="00CC00B0" w:rsidP="00CC00B0">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00B0" w:rsidRPr="00073CFE" w14:paraId="3FA226AF" w14:textId="77777777" w:rsidTr="009C099A">
        <w:tc>
          <w:tcPr>
            <w:tcW w:w="9855" w:type="dxa"/>
            <w:gridSpan w:val="8"/>
            <w:tcBorders>
              <w:bottom w:val="double" w:sz="4" w:space="0" w:color="auto"/>
            </w:tcBorders>
            <w:shd w:val="clear" w:color="auto" w:fill="BDD6EE"/>
          </w:tcPr>
          <w:p w14:paraId="301C1018" w14:textId="77777777" w:rsidR="00CC00B0" w:rsidRPr="00073CFE" w:rsidRDefault="00CC00B0" w:rsidP="009C099A">
            <w:pPr>
              <w:jc w:val="both"/>
              <w:rPr>
                <w:b/>
                <w:color w:val="000000" w:themeColor="text1"/>
                <w:sz w:val="28"/>
              </w:rPr>
            </w:pPr>
            <w:r w:rsidRPr="00073CFE">
              <w:rPr>
                <w:color w:val="000000" w:themeColor="text1"/>
              </w:rPr>
              <w:br w:type="page"/>
            </w:r>
            <w:r w:rsidRPr="00073CFE">
              <w:rPr>
                <w:b/>
                <w:color w:val="000000" w:themeColor="text1"/>
                <w:sz w:val="28"/>
              </w:rPr>
              <w:t xml:space="preserve"> B-III – Charakteristika studijního předmětu</w:t>
            </w:r>
          </w:p>
        </w:tc>
      </w:tr>
      <w:tr w:rsidR="00CC00B0" w:rsidRPr="00073CFE" w14:paraId="1D50B4F7" w14:textId="77777777" w:rsidTr="009C099A">
        <w:tc>
          <w:tcPr>
            <w:tcW w:w="3086" w:type="dxa"/>
            <w:tcBorders>
              <w:top w:val="double" w:sz="4" w:space="0" w:color="auto"/>
            </w:tcBorders>
            <w:shd w:val="clear" w:color="auto" w:fill="F7CAAC"/>
          </w:tcPr>
          <w:p w14:paraId="4AB2E9BB" w14:textId="77777777" w:rsidR="00CC00B0" w:rsidRPr="00073CFE" w:rsidRDefault="00CC00B0"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CBD82D3" w14:textId="77777777" w:rsidR="00CC00B0" w:rsidRPr="00073CFE" w:rsidRDefault="00CC00B0" w:rsidP="009C099A">
            <w:pPr>
              <w:jc w:val="both"/>
              <w:rPr>
                <w:color w:val="000000" w:themeColor="text1"/>
              </w:rPr>
            </w:pPr>
            <w:r w:rsidRPr="00073CFE">
              <w:rPr>
                <w:color w:val="000000" w:themeColor="text1"/>
              </w:rPr>
              <w:t>International Finance</w:t>
            </w:r>
          </w:p>
        </w:tc>
      </w:tr>
      <w:tr w:rsidR="00CC00B0" w:rsidRPr="00073CFE" w14:paraId="68F85B90" w14:textId="77777777" w:rsidTr="009C099A">
        <w:trPr>
          <w:trHeight w:val="249"/>
        </w:trPr>
        <w:tc>
          <w:tcPr>
            <w:tcW w:w="3086" w:type="dxa"/>
            <w:shd w:val="clear" w:color="auto" w:fill="F7CAAC"/>
          </w:tcPr>
          <w:p w14:paraId="3C3B392E" w14:textId="77777777" w:rsidR="00CC00B0" w:rsidRPr="00073CFE" w:rsidRDefault="00CC00B0" w:rsidP="009C099A">
            <w:pPr>
              <w:jc w:val="both"/>
              <w:rPr>
                <w:b/>
                <w:color w:val="000000" w:themeColor="text1"/>
              </w:rPr>
            </w:pPr>
            <w:r w:rsidRPr="00073CFE">
              <w:rPr>
                <w:b/>
                <w:color w:val="000000" w:themeColor="text1"/>
              </w:rPr>
              <w:t>Typ předmětu</w:t>
            </w:r>
          </w:p>
        </w:tc>
        <w:tc>
          <w:tcPr>
            <w:tcW w:w="3406" w:type="dxa"/>
            <w:gridSpan w:val="4"/>
          </w:tcPr>
          <w:p w14:paraId="470D5E32" w14:textId="77777777" w:rsidR="00CC00B0" w:rsidRPr="00073CFE" w:rsidRDefault="00CC00B0" w:rsidP="009C099A">
            <w:pPr>
              <w:jc w:val="both"/>
              <w:rPr>
                <w:color w:val="000000" w:themeColor="text1"/>
              </w:rPr>
            </w:pPr>
            <w:r w:rsidRPr="00073CFE">
              <w:rPr>
                <w:color w:val="000000" w:themeColor="text1"/>
              </w:rPr>
              <w:t>Povinný „PZ“</w:t>
            </w:r>
          </w:p>
        </w:tc>
        <w:tc>
          <w:tcPr>
            <w:tcW w:w="2695" w:type="dxa"/>
            <w:gridSpan w:val="2"/>
            <w:shd w:val="clear" w:color="auto" w:fill="F7CAAC"/>
          </w:tcPr>
          <w:p w14:paraId="66E37EC0" w14:textId="77777777" w:rsidR="00CC00B0" w:rsidRPr="00073CFE" w:rsidRDefault="00CC00B0" w:rsidP="009C099A">
            <w:pPr>
              <w:jc w:val="both"/>
              <w:rPr>
                <w:color w:val="000000" w:themeColor="text1"/>
              </w:rPr>
            </w:pPr>
            <w:r w:rsidRPr="00073CFE">
              <w:rPr>
                <w:b/>
                <w:color w:val="000000" w:themeColor="text1"/>
              </w:rPr>
              <w:t>doporučený ročník / semestr</w:t>
            </w:r>
          </w:p>
        </w:tc>
        <w:tc>
          <w:tcPr>
            <w:tcW w:w="668" w:type="dxa"/>
          </w:tcPr>
          <w:p w14:paraId="40827CBE" w14:textId="77777777" w:rsidR="00CC00B0" w:rsidRPr="00073CFE" w:rsidRDefault="00BD63FE" w:rsidP="009C099A">
            <w:pPr>
              <w:jc w:val="both"/>
              <w:rPr>
                <w:color w:val="000000" w:themeColor="text1"/>
              </w:rPr>
            </w:pPr>
            <w:r>
              <w:rPr>
                <w:color w:val="000000" w:themeColor="text1"/>
              </w:rPr>
              <w:t>1/L</w:t>
            </w:r>
          </w:p>
        </w:tc>
      </w:tr>
      <w:tr w:rsidR="00CC00B0" w:rsidRPr="00073CFE" w14:paraId="08646FEC" w14:textId="77777777" w:rsidTr="009C099A">
        <w:tc>
          <w:tcPr>
            <w:tcW w:w="3086" w:type="dxa"/>
            <w:shd w:val="clear" w:color="auto" w:fill="F7CAAC"/>
          </w:tcPr>
          <w:p w14:paraId="1ADD9BA6" w14:textId="77777777" w:rsidR="00CC00B0" w:rsidRPr="00073CFE" w:rsidRDefault="00CC00B0" w:rsidP="009C099A">
            <w:pPr>
              <w:jc w:val="both"/>
              <w:rPr>
                <w:b/>
                <w:color w:val="000000" w:themeColor="text1"/>
              </w:rPr>
            </w:pPr>
            <w:r w:rsidRPr="00073CFE">
              <w:rPr>
                <w:b/>
                <w:color w:val="000000" w:themeColor="text1"/>
              </w:rPr>
              <w:t>Rozsah studijního předmětu</w:t>
            </w:r>
          </w:p>
        </w:tc>
        <w:tc>
          <w:tcPr>
            <w:tcW w:w="1701" w:type="dxa"/>
            <w:gridSpan w:val="2"/>
          </w:tcPr>
          <w:p w14:paraId="42A8FE34" w14:textId="77777777" w:rsidR="00CC00B0" w:rsidRPr="00073CFE" w:rsidRDefault="00CC00B0" w:rsidP="009C099A">
            <w:pPr>
              <w:jc w:val="both"/>
              <w:rPr>
                <w:color w:val="000000" w:themeColor="text1"/>
              </w:rPr>
            </w:pPr>
            <w:r w:rsidRPr="00073CFE">
              <w:rPr>
                <w:color w:val="000000" w:themeColor="text1"/>
              </w:rPr>
              <w:t>26p+13s</w:t>
            </w:r>
          </w:p>
        </w:tc>
        <w:tc>
          <w:tcPr>
            <w:tcW w:w="889" w:type="dxa"/>
            <w:shd w:val="clear" w:color="auto" w:fill="F7CAAC"/>
          </w:tcPr>
          <w:p w14:paraId="682CF4FE" w14:textId="77777777" w:rsidR="00CC00B0" w:rsidRPr="00073CFE" w:rsidRDefault="00CC00B0" w:rsidP="009C099A">
            <w:pPr>
              <w:jc w:val="both"/>
              <w:rPr>
                <w:b/>
                <w:color w:val="000000" w:themeColor="text1"/>
              </w:rPr>
            </w:pPr>
            <w:r w:rsidRPr="00073CFE">
              <w:rPr>
                <w:b/>
                <w:color w:val="000000" w:themeColor="text1"/>
              </w:rPr>
              <w:t xml:space="preserve">hod. </w:t>
            </w:r>
          </w:p>
        </w:tc>
        <w:tc>
          <w:tcPr>
            <w:tcW w:w="816" w:type="dxa"/>
          </w:tcPr>
          <w:p w14:paraId="1FBFA7E4" w14:textId="77777777" w:rsidR="00CC00B0" w:rsidRPr="00073CFE" w:rsidRDefault="00CC00B0" w:rsidP="009C099A">
            <w:pPr>
              <w:jc w:val="both"/>
              <w:rPr>
                <w:color w:val="000000" w:themeColor="text1"/>
              </w:rPr>
            </w:pPr>
            <w:r w:rsidRPr="00073CFE">
              <w:rPr>
                <w:color w:val="000000" w:themeColor="text1"/>
              </w:rPr>
              <w:t>39</w:t>
            </w:r>
          </w:p>
        </w:tc>
        <w:tc>
          <w:tcPr>
            <w:tcW w:w="2156" w:type="dxa"/>
            <w:shd w:val="clear" w:color="auto" w:fill="F7CAAC"/>
          </w:tcPr>
          <w:p w14:paraId="169893B9" w14:textId="77777777" w:rsidR="00CC00B0" w:rsidRPr="00073CFE" w:rsidRDefault="00CC00B0" w:rsidP="009C099A">
            <w:pPr>
              <w:jc w:val="both"/>
              <w:rPr>
                <w:b/>
                <w:color w:val="000000" w:themeColor="text1"/>
              </w:rPr>
            </w:pPr>
            <w:r w:rsidRPr="00073CFE">
              <w:rPr>
                <w:b/>
                <w:color w:val="000000" w:themeColor="text1"/>
              </w:rPr>
              <w:t>kreditů</w:t>
            </w:r>
          </w:p>
        </w:tc>
        <w:tc>
          <w:tcPr>
            <w:tcW w:w="1207" w:type="dxa"/>
            <w:gridSpan w:val="2"/>
          </w:tcPr>
          <w:p w14:paraId="7667D507" w14:textId="77777777" w:rsidR="00CC00B0" w:rsidRPr="00073CFE" w:rsidRDefault="00CC00B0" w:rsidP="009C099A">
            <w:pPr>
              <w:jc w:val="both"/>
              <w:rPr>
                <w:color w:val="000000" w:themeColor="text1"/>
              </w:rPr>
            </w:pPr>
            <w:r w:rsidRPr="00073CFE">
              <w:rPr>
                <w:color w:val="000000" w:themeColor="text1"/>
              </w:rPr>
              <w:t>4</w:t>
            </w:r>
          </w:p>
        </w:tc>
      </w:tr>
      <w:tr w:rsidR="00CC00B0" w:rsidRPr="00073CFE" w14:paraId="3DF2AE36" w14:textId="77777777" w:rsidTr="009C099A">
        <w:tc>
          <w:tcPr>
            <w:tcW w:w="3086" w:type="dxa"/>
            <w:shd w:val="clear" w:color="auto" w:fill="F7CAAC"/>
          </w:tcPr>
          <w:p w14:paraId="10266650" w14:textId="77777777" w:rsidR="00CC00B0" w:rsidRPr="00073CFE" w:rsidRDefault="00CC00B0" w:rsidP="009C099A">
            <w:pPr>
              <w:jc w:val="both"/>
              <w:rPr>
                <w:b/>
                <w:color w:val="000000" w:themeColor="text1"/>
              </w:rPr>
            </w:pPr>
            <w:r w:rsidRPr="00073CFE">
              <w:rPr>
                <w:b/>
                <w:color w:val="000000" w:themeColor="text1"/>
              </w:rPr>
              <w:t>Prerekvizity, korekvizity, ekvivalence</w:t>
            </w:r>
          </w:p>
        </w:tc>
        <w:tc>
          <w:tcPr>
            <w:tcW w:w="6769" w:type="dxa"/>
            <w:gridSpan w:val="7"/>
          </w:tcPr>
          <w:p w14:paraId="2C2FB9AB" w14:textId="77777777" w:rsidR="00CC00B0" w:rsidRPr="00073CFE" w:rsidRDefault="00CC00B0" w:rsidP="009C099A">
            <w:pPr>
              <w:jc w:val="both"/>
              <w:rPr>
                <w:color w:val="000000" w:themeColor="text1"/>
              </w:rPr>
            </w:pPr>
          </w:p>
        </w:tc>
      </w:tr>
      <w:tr w:rsidR="00CC00B0" w:rsidRPr="00073CFE" w14:paraId="05AC7CBA" w14:textId="77777777" w:rsidTr="009C099A">
        <w:tc>
          <w:tcPr>
            <w:tcW w:w="3086" w:type="dxa"/>
            <w:shd w:val="clear" w:color="auto" w:fill="F7CAAC"/>
          </w:tcPr>
          <w:p w14:paraId="22122656" w14:textId="77777777" w:rsidR="00CC00B0" w:rsidRPr="00073CFE" w:rsidRDefault="00CC00B0" w:rsidP="009C099A">
            <w:pPr>
              <w:jc w:val="both"/>
              <w:rPr>
                <w:b/>
                <w:color w:val="000000" w:themeColor="text1"/>
              </w:rPr>
            </w:pPr>
            <w:r w:rsidRPr="00073CFE">
              <w:rPr>
                <w:b/>
                <w:color w:val="000000" w:themeColor="text1"/>
              </w:rPr>
              <w:t>Způsob ověření studijních výsledků</w:t>
            </w:r>
          </w:p>
        </w:tc>
        <w:tc>
          <w:tcPr>
            <w:tcW w:w="3406" w:type="dxa"/>
            <w:gridSpan w:val="4"/>
          </w:tcPr>
          <w:p w14:paraId="2D55671E" w14:textId="77777777" w:rsidR="00CC00B0" w:rsidRPr="00073CFE" w:rsidRDefault="00CC00B0" w:rsidP="009C099A">
            <w:pPr>
              <w:jc w:val="both"/>
              <w:rPr>
                <w:color w:val="000000" w:themeColor="text1"/>
                <w:lang w:val="af-ZA"/>
              </w:rPr>
            </w:pPr>
            <w:r w:rsidRPr="00073CFE">
              <w:rPr>
                <w:color w:val="000000" w:themeColor="text1"/>
              </w:rPr>
              <w:t>zápočet, zkou</w:t>
            </w:r>
            <w:r w:rsidRPr="00073CFE">
              <w:rPr>
                <w:color w:val="000000" w:themeColor="text1"/>
                <w:lang w:val="af-ZA"/>
              </w:rPr>
              <w:t>ška</w:t>
            </w:r>
          </w:p>
        </w:tc>
        <w:tc>
          <w:tcPr>
            <w:tcW w:w="2156" w:type="dxa"/>
            <w:shd w:val="clear" w:color="auto" w:fill="F7CAAC"/>
          </w:tcPr>
          <w:p w14:paraId="4061B461" w14:textId="77777777" w:rsidR="00CC00B0" w:rsidRPr="00073CFE" w:rsidRDefault="00CC00B0" w:rsidP="009C099A">
            <w:pPr>
              <w:jc w:val="both"/>
              <w:rPr>
                <w:b/>
                <w:color w:val="000000" w:themeColor="text1"/>
              </w:rPr>
            </w:pPr>
            <w:r w:rsidRPr="00073CFE">
              <w:rPr>
                <w:b/>
                <w:color w:val="000000" w:themeColor="text1"/>
              </w:rPr>
              <w:t>Forma výuky</w:t>
            </w:r>
          </w:p>
        </w:tc>
        <w:tc>
          <w:tcPr>
            <w:tcW w:w="1207" w:type="dxa"/>
            <w:gridSpan w:val="2"/>
          </w:tcPr>
          <w:p w14:paraId="7F51B5D7" w14:textId="77777777" w:rsidR="00CC00B0" w:rsidRPr="00073CFE" w:rsidRDefault="00CC00B0" w:rsidP="009C099A">
            <w:pPr>
              <w:jc w:val="both"/>
              <w:rPr>
                <w:color w:val="000000" w:themeColor="text1"/>
              </w:rPr>
            </w:pPr>
            <w:r w:rsidRPr="00073CFE">
              <w:rPr>
                <w:color w:val="000000" w:themeColor="text1"/>
              </w:rPr>
              <w:t>Přednáška,</w:t>
            </w:r>
          </w:p>
          <w:p w14:paraId="7CB9F9AE" w14:textId="77777777" w:rsidR="00CC00B0" w:rsidRPr="00073CFE" w:rsidRDefault="00CC00B0" w:rsidP="009C099A">
            <w:pPr>
              <w:jc w:val="both"/>
              <w:rPr>
                <w:color w:val="000000" w:themeColor="text1"/>
              </w:rPr>
            </w:pPr>
            <w:r w:rsidRPr="00073CFE">
              <w:rPr>
                <w:color w:val="000000" w:themeColor="text1"/>
              </w:rPr>
              <w:t>seminář</w:t>
            </w:r>
          </w:p>
        </w:tc>
      </w:tr>
      <w:tr w:rsidR="00CC00B0" w:rsidRPr="00073CFE" w14:paraId="589B65E0" w14:textId="77777777" w:rsidTr="009C099A">
        <w:tc>
          <w:tcPr>
            <w:tcW w:w="3086" w:type="dxa"/>
            <w:shd w:val="clear" w:color="auto" w:fill="F7CAAC"/>
          </w:tcPr>
          <w:p w14:paraId="4539B06E" w14:textId="77777777" w:rsidR="00CC00B0" w:rsidRPr="00073CFE" w:rsidRDefault="00CC00B0"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1324307" w14:textId="77777777" w:rsidR="00CC00B0" w:rsidRPr="00073CFE" w:rsidRDefault="00CC00B0" w:rsidP="009C099A">
            <w:pPr>
              <w:jc w:val="both"/>
              <w:rPr>
                <w:color w:val="000000" w:themeColor="text1"/>
              </w:rPr>
            </w:pPr>
            <w:r w:rsidRPr="00073CFE">
              <w:rPr>
                <w:color w:val="000000" w:themeColor="text1"/>
              </w:rPr>
              <w:t xml:space="preserve">Požadavky k získání zápočtu: minimálně 80% aktivní účast, a akceptace seminární práce, minimálně 60 % bodů ze zápočtového testu </w:t>
            </w:r>
          </w:p>
          <w:p w14:paraId="10423FEF" w14:textId="77777777" w:rsidR="00CC00B0" w:rsidRPr="00073CFE" w:rsidRDefault="00CC00B0" w:rsidP="009C099A">
            <w:pPr>
              <w:jc w:val="both"/>
              <w:rPr>
                <w:rFonts w:ascii="Tahoma" w:hAnsi="Tahoma" w:cs="Tahoma"/>
                <w:color w:val="000000" w:themeColor="text1"/>
                <w:sz w:val="17"/>
                <w:szCs w:val="17"/>
                <w:shd w:val="clear" w:color="auto" w:fill="FFFFFF"/>
              </w:rPr>
            </w:pPr>
            <w:r w:rsidRPr="00073CFE">
              <w:rPr>
                <w:color w:val="000000" w:themeColor="text1"/>
              </w:rPr>
              <w:t>Požadavky k získání zkoušky: zkouška kombinovaná – písemná a ústní část (požadována je minimálně 60% úspěšnost)</w:t>
            </w:r>
          </w:p>
        </w:tc>
      </w:tr>
      <w:tr w:rsidR="00CC00B0" w:rsidRPr="00073CFE" w14:paraId="0755A569" w14:textId="77777777" w:rsidTr="009C099A">
        <w:trPr>
          <w:trHeight w:val="60"/>
        </w:trPr>
        <w:tc>
          <w:tcPr>
            <w:tcW w:w="9855" w:type="dxa"/>
            <w:gridSpan w:val="8"/>
            <w:tcBorders>
              <w:top w:val="nil"/>
            </w:tcBorders>
          </w:tcPr>
          <w:p w14:paraId="5CA0291A" w14:textId="77777777" w:rsidR="00CC00B0" w:rsidRPr="00073CFE" w:rsidRDefault="00CC00B0" w:rsidP="009C099A">
            <w:pPr>
              <w:jc w:val="both"/>
              <w:rPr>
                <w:color w:val="000000" w:themeColor="text1"/>
              </w:rPr>
            </w:pPr>
          </w:p>
        </w:tc>
      </w:tr>
      <w:tr w:rsidR="00CC00B0" w:rsidRPr="00073CFE" w14:paraId="68D62C11" w14:textId="77777777" w:rsidTr="009C099A">
        <w:trPr>
          <w:trHeight w:val="197"/>
        </w:trPr>
        <w:tc>
          <w:tcPr>
            <w:tcW w:w="3086" w:type="dxa"/>
            <w:tcBorders>
              <w:top w:val="nil"/>
            </w:tcBorders>
            <w:shd w:val="clear" w:color="auto" w:fill="F7CAAC"/>
          </w:tcPr>
          <w:p w14:paraId="7BB77440" w14:textId="77777777" w:rsidR="00CC00B0" w:rsidRPr="00073CFE" w:rsidRDefault="00CC00B0"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47F3A38D" w14:textId="77777777" w:rsidR="00CC00B0" w:rsidRPr="00073CFE" w:rsidRDefault="00CC00B0" w:rsidP="009C099A">
            <w:pPr>
              <w:jc w:val="both"/>
              <w:rPr>
                <w:rFonts w:ascii="Tahoma" w:hAnsi="Tahoma" w:cs="Tahoma"/>
                <w:color w:val="000000" w:themeColor="text1"/>
                <w:sz w:val="17"/>
                <w:szCs w:val="17"/>
                <w:shd w:val="clear" w:color="auto" w:fill="FFFFFF"/>
              </w:rPr>
            </w:pPr>
            <w:r w:rsidRPr="00073CFE">
              <w:rPr>
                <w:color w:val="000000" w:themeColor="text1"/>
              </w:rPr>
              <w:t>Ing. Jana Vychytilová, Ph.D.</w:t>
            </w:r>
          </w:p>
        </w:tc>
      </w:tr>
      <w:tr w:rsidR="00CC00B0" w:rsidRPr="00073CFE" w14:paraId="34CFA5C4" w14:textId="77777777" w:rsidTr="009C099A">
        <w:trPr>
          <w:trHeight w:val="243"/>
        </w:trPr>
        <w:tc>
          <w:tcPr>
            <w:tcW w:w="3086" w:type="dxa"/>
            <w:tcBorders>
              <w:top w:val="nil"/>
            </w:tcBorders>
            <w:shd w:val="clear" w:color="auto" w:fill="F7CAAC"/>
          </w:tcPr>
          <w:p w14:paraId="7B656BD4" w14:textId="77777777" w:rsidR="00CC00B0" w:rsidRPr="00073CFE" w:rsidRDefault="00CC00B0"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CE6942E" w14:textId="77777777" w:rsidR="00CC00B0" w:rsidRPr="00073CFE" w:rsidRDefault="00CC00B0" w:rsidP="009C099A">
            <w:pPr>
              <w:jc w:val="both"/>
              <w:rPr>
                <w:color w:val="000000" w:themeColor="text1"/>
              </w:rPr>
            </w:pPr>
            <w:r w:rsidRPr="00073CFE">
              <w:rPr>
                <w:color w:val="000000" w:themeColor="text1"/>
              </w:rPr>
              <w:t>Garant se podílí na výuce v rozsahu 100%, dále stanovuje koncepci seminářů a dohlíží na jejich jednotné vedení.</w:t>
            </w:r>
          </w:p>
        </w:tc>
      </w:tr>
      <w:tr w:rsidR="00CC00B0" w:rsidRPr="00073CFE" w14:paraId="2ED1998C" w14:textId="77777777" w:rsidTr="009C099A">
        <w:tc>
          <w:tcPr>
            <w:tcW w:w="3086" w:type="dxa"/>
            <w:shd w:val="clear" w:color="auto" w:fill="F7CAAC"/>
          </w:tcPr>
          <w:p w14:paraId="1D173030" w14:textId="77777777" w:rsidR="00CC00B0" w:rsidRPr="00073CFE" w:rsidRDefault="00CC00B0"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1DA06F11" w14:textId="77777777" w:rsidR="00CC00B0" w:rsidRPr="00073CFE" w:rsidRDefault="00CC00B0" w:rsidP="009C099A">
            <w:pPr>
              <w:jc w:val="both"/>
              <w:rPr>
                <w:rFonts w:ascii="Tahoma" w:hAnsi="Tahoma" w:cs="Tahoma"/>
                <w:color w:val="000000" w:themeColor="text1"/>
                <w:sz w:val="17"/>
                <w:szCs w:val="17"/>
                <w:shd w:val="clear" w:color="auto" w:fill="FFFFFF"/>
              </w:rPr>
            </w:pPr>
            <w:r w:rsidRPr="00073CFE">
              <w:rPr>
                <w:color w:val="000000" w:themeColor="text1"/>
              </w:rPr>
              <w:t>Ing. Jana Vychytilová, Ph.D. – přednášky (100%)</w:t>
            </w:r>
          </w:p>
        </w:tc>
      </w:tr>
      <w:tr w:rsidR="00CC00B0" w:rsidRPr="00073CFE" w14:paraId="5DE96384" w14:textId="77777777" w:rsidTr="009C099A">
        <w:tc>
          <w:tcPr>
            <w:tcW w:w="3086" w:type="dxa"/>
            <w:shd w:val="clear" w:color="auto" w:fill="F7CAAC"/>
          </w:tcPr>
          <w:p w14:paraId="39FC5671" w14:textId="77777777" w:rsidR="00CC00B0" w:rsidRPr="00073CFE" w:rsidRDefault="00CC00B0"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208D0AF0" w14:textId="77777777" w:rsidR="00CC00B0" w:rsidRPr="00073CFE" w:rsidRDefault="00CC00B0" w:rsidP="009C099A">
            <w:pPr>
              <w:jc w:val="both"/>
              <w:rPr>
                <w:color w:val="000000" w:themeColor="text1"/>
              </w:rPr>
            </w:pPr>
          </w:p>
        </w:tc>
      </w:tr>
      <w:tr w:rsidR="00CC00B0" w:rsidRPr="00073CFE" w14:paraId="5E202721" w14:textId="77777777" w:rsidTr="009C099A">
        <w:trPr>
          <w:trHeight w:val="4870"/>
        </w:trPr>
        <w:tc>
          <w:tcPr>
            <w:tcW w:w="9855" w:type="dxa"/>
            <w:gridSpan w:val="8"/>
            <w:tcBorders>
              <w:top w:val="nil"/>
              <w:bottom w:val="single" w:sz="12" w:space="0" w:color="auto"/>
            </w:tcBorders>
          </w:tcPr>
          <w:p w14:paraId="5D9B9FFC" w14:textId="77777777" w:rsidR="00CC00B0" w:rsidRPr="00073CFE" w:rsidRDefault="00CC00B0" w:rsidP="009C099A">
            <w:pPr>
              <w:rPr>
                <w:color w:val="000000" w:themeColor="text1"/>
              </w:rPr>
            </w:pPr>
            <w:r w:rsidRPr="00073CFE">
              <w:rPr>
                <w:color w:val="000000" w:themeColor="text1"/>
              </w:rPr>
              <w:t>Cílem kurzu Mezinárodní finance je seznámit studenty s vybranými aspekty teorie a praxe mezinárodních financí, měnová a kurzová politika, měnový kurz a přístupy k analýze měnového kurzu, devizové operace a řízení devizových rizik, devizové expozice, finanční management nadnárodních podniků a finanční reporting. Důraz je dále kladen na aktivní práci studentů s reporty mezinárodních měnových a finančních institucí a na diskuzi aktuálních témat z oblasti mezinárodních financí. Závěr kurzu je věnován seznámení s Etickým kodexem a standardy profesionálního chování CFA Institute, tj. s pravidly etického chování v globálním odvětví správy investic.</w:t>
            </w:r>
          </w:p>
          <w:p w14:paraId="36556901"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Úvod do mezinárodních financí</w:t>
            </w:r>
          </w:p>
          <w:p w14:paraId="05AA18C5"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Měnová politika I.- Podstata, nástroje, cíle a pravidla měnové politiky, transmisivní mechanismus</w:t>
            </w:r>
          </w:p>
          <w:p w14:paraId="6984E307"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Měnová politika I.- Srovnání měnově-politických režimů napříč zeměmi, perspektivy, mezinárodní měnová a finanční spolupráce</w:t>
            </w:r>
          </w:p>
          <w:p w14:paraId="2A067CDB"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Kurzová politika I.- Měnový kurz, měnový trh, rovnovážný měnový kurz, režimy měnových kurzů</w:t>
            </w:r>
          </w:p>
          <w:p w14:paraId="55F093F5"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Kurzová politika II.- Platební bilance, kurzová politika ČR, měnové krize</w:t>
            </w:r>
          </w:p>
          <w:p w14:paraId="0968F2E7"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Fundamentální analýza měnového kurzu</w:t>
            </w:r>
          </w:p>
          <w:p w14:paraId="1A3B33AE"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Technická analýza měnového kurzu</w:t>
            </w:r>
          </w:p>
          <w:p w14:paraId="6C3A50AE"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Devizový trh, devizové operace a analýza devizové expozice</w:t>
            </w:r>
          </w:p>
          <w:p w14:paraId="14362570"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management nadnárodních podniků I.- Mezinárodní investování a financování, FDIs</w:t>
            </w:r>
          </w:p>
          <w:p w14:paraId="7C4707D6"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management nadnárodních podniků II.- Přímé zahraniční investice a přeshraniční akvizice</w:t>
            </w:r>
          </w:p>
          <w:p w14:paraId="4C0487E4"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management nadnárodních podniků III.- Mezinárodní kapitálová struktura a náklady kapitálu</w:t>
            </w:r>
          </w:p>
          <w:p w14:paraId="64DE0613"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Praktiky finančního reportingu v nadnárodních podnicích a integrovaný reporting</w:t>
            </w:r>
          </w:p>
          <w:p w14:paraId="349BF559"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color w:val="000000" w:themeColor="text1"/>
              </w:rPr>
              <w:t>Et</w:t>
            </w:r>
            <w:r w:rsidRPr="00073CFE">
              <w:rPr>
                <w:rFonts w:ascii="Times New Roman" w:hAnsi="Times New Roman"/>
                <w:color w:val="000000" w:themeColor="text1"/>
                <w:sz w:val="20"/>
                <w:szCs w:val="20"/>
              </w:rPr>
              <w:t xml:space="preserve">ické chování a kodexy v oblasti mezinárodního investování </w:t>
            </w:r>
          </w:p>
        </w:tc>
      </w:tr>
      <w:tr w:rsidR="00CC00B0" w:rsidRPr="00073CFE" w14:paraId="308A964A" w14:textId="77777777" w:rsidTr="009C099A">
        <w:trPr>
          <w:trHeight w:val="265"/>
        </w:trPr>
        <w:tc>
          <w:tcPr>
            <w:tcW w:w="3653" w:type="dxa"/>
            <w:gridSpan w:val="2"/>
            <w:tcBorders>
              <w:top w:val="nil"/>
            </w:tcBorders>
            <w:shd w:val="clear" w:color="auto" w:fill="F7CAAC"/>
          </w:tcPr>
          <w:p w14:paraId="128A07FD" w14:textId="77777777" w:rsidR="00CC00B0" w:rsidRPr="00073CFE" w:rsidRDefault="00CC00B0"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4613712" w14:textId="77777777" w:rsidR="00CC00B0" w:rsidRPr="00073CFE" w:rsidRDefault="00CC00B0" w:rsidP="009C099A">
            <w:pPr>
              <w:jc w:val="both"/>
              <w:rPr>
                <w:color w:val="000000" w:themeColor="text1"/>
              </w:rPr>
            </w:pPr>
          </w:p>
        </w:tc>
      </w:tr>
      <w:tr w:rsidR="00CC00B0" w:rsidRPr="00073CFE" w14:paraId="74EAF9A5" w14:textId="77777777" w:rsidTr="009C099A">
        <w:trPr>
          <w:trHeight w:val="850"/>
        </w:trPr>
        <w:tc>
          <w:tcPr>
            <w:tcW w:w="9855" w:type="dxa"/>
            <w:gridSpan w:val="8"/>
            <w:tcBorders>
              <w:top w:val="nil"/>
            </w:tcBorders>
          </w:tcPr>
          <w:p w14:paraId="4FB46C2C" w14:textId="77777777" w:rsidR="00CC00B0" w:rsidRPr="00073CFE" w:rsidRDefault="00CC00B0" w:rsidP="009C099A">
            <w:pPr>
              <w:jc w:val="both"/>
              <w:rPr>
                <w:b/>
                <w:color w:val="000000" w:themeColor="text1"/>
              </w:rPr>
            </w:pPr>
            <w:r w:rsidRPr="00073CFE">
              <w:rPr>
                <w:b/>
                <w:color w:val="000000" w:themeColor="text1"/>
              </w:rPr>
              <w:t>Povinná literatura</w:t>
            </w:r>
          </w:p>
          <w:p w14:paraId="57A6C546" w14:textId="77777777" w:rsidR="00CC00B0" w:rsidRPr="00073CFE" w:rsidRDefault="00CC00B0" w:rsidP="009C099A">
            <w:pPr>
              <w:rPr>
                <w:color w:val="000000" w:themeColor="text1"/>
              </w:rPr>
            </w:pPr>
            <w:r w:rsidRPr="00073CFE">
              <w:rPr>
                <w:color w:val="000000" w:themeColor="text1"/>
              </w:rPr>
              <w:t>EUN, C. S., RESNICK, B.</w:t>
            </w:r>
            <w:r w:rsidR="00BD42D0" w:rsidRPr="00073CFE">
              <w:rPr>
                <w:color w:val="000000" w:themeColor="text1"/>
              </w:rPr>
              <w:t xml:space="preserve"> </w:t>
            </w:r>
            <w:r w:rsidRPr="00073CFE">
              <w:rPr>
                <w:color w:val="000000" w:themeColor="text1"/>
              </w:rPr>
              <w:t>G. </w:t>
            </w:r>
            <w:r w:rsidRPr="00073CFE">
              <w:rPr>
                <w:i/>
                <w:color w:val="000000" w:themeColor="text1"/>
              </w:rPr>
              <w:t>International financial management.</w:t>
            </w:r>
            <w:r w:rsidRPr="00073CFE">
              <w:rPr>
                <w:color w:val="000000" w:themeColor="text1"/>
              </w:rPr>
              <w:t xml:space="preserve"> Eighth edition. New York: McGraw Hill Education, 2018, 549 s. The McGraw-Hill/Irwin Series in Finance, Insurance, and Real Estate. ISBN 978-1-259-92219-0.</w:t>
            </w:r>
          </w:p>
          <w:p w14:paraId="33EB00D9" w14:textId="77777777" w:rsidR="00CC00B0" w:rsidRPr="00073CFE" w:rsidRDefault="00CC00B0" w:rsidP="009C099A">
            <w:pPr>
              <w:jc w:val="both"/>
              <w:rPr>
                <w:b/>
                <w:color w:val="000000" w:themeColor="text1"/>
              </w:rPr>
            </w:pPr>
            <w:r w:rsidRPr="00073CFE">
              <w:rPr>
                <w:b/>
                <w:color w:val="000000" w:themeColor="text1"/>
              </w:rPr>
              <w:t>Doporučená literatura</w:t>
            </w:r>
          </w:p>
          <w:p w14:paraId="598C4651" w14:textId="77777777" w:rsidR="00CC00B0" w:rsidRPr="00073CFE" w:rsidRDefault="00CC00B0" w:rsidP="009C099A">
            <w:pPr>
              <w:rPr>
                <w:color w:val="000000" w:themeColor="text1"/>
              </w:rPr>
            </w:pPr>
            <w:r w:rsidRPr="00073CFE">
              <w:rPr>
                <w:color w:val="000000" w:themeColor="text1"/>
              </w:rPr>
              <w:t>LEVI, M. D. </w:t>
            </w:r>
            <w:r w:rsidRPr="00073CFE">
              <w:rPr>
                <w:i/>
                <w:color w:val="000000" w:themeColor="text1"/>
              </w:rPr>
              <w:t>International finance</w:t>
            </w:r>
            <w:r w:rsidRPr="00073CFE">
              <w:rPr>
                <w:color w:val="000000" w:themeColor="text1"/>
              </w:rPr>
              <w:t>. Fifth edition. London: Routledge, Taylor &amp; Francis Group, 2009, xxii, 582 s. ISBN 9780415774598.</w:t>
            </w:r>
          </w:p>
          <w:p w14:paraId="7572882F" w14:textId="77777777" w:rsidR="00CC00B0" w:rsidRPr="00073CFE" w:rsidRDefault="00CC00B0" w:rsidP="009C099A">
            <w:pPr>
              <w:rPr>
                <w:color w:val="000000" w:themeColor="text1"/>
              </w:rPr>
            </w:pPr>
            <w:r w:rsidRPr="00073CFE">
              <w:rPr>
                <w:color w:val="000000" w:themeColor="text1"/>
              </w:rPr>
              <w:t>ROBINSON, T. R., HENRY, E., PIRIE, W. L., BROIHAHN, M. A. </w:t>
            </w:r>
            <w:r w:rsidRPr="00073CFE">
              <w:rPr>
                <w:i/>
                <w:color w:val="000000" w:themeColor="text1"/>
              </w:rPr>
              <w:t>International financial statements analysis.</w:t>
            </w:r>
            <w:r w:rsidRPr="00073CFE">
              <w:rPr>
                <w:color w:val="000000" w:themeColor="text1"/>
              </w:rPr>
              <w:t xml:space="preserve"> Third edition. Hoboken: Wiley, 2015, 1033 s. CFA Institute investment series. ISBN 9781118999479.</w:t>
            </w:r>
          </w:p>
          <w:p w14:paraId="45DF6F75" w14:textId="77777777" w:rsidR="00CC00B0" w:rsidRPr="00073CFE" w:rsidRDefault="00CC00B0" w:rsidP="009C099A">
            <w:pPr>
              <w:rPr>
                <w:color w:val="000000" w:themeColor="text1"/>
              </w:rPr>
            </w:pPr>
            <w:r w:rsidRPr="00073CFE">
              <w:rPr>
                <w:color w:val="000000" w:themeColor="text1"/>
              </w:rPr>
              <w:t xml:space="preserve">OBINSON, T. R., HENRY, E., PIRIE, W. L., BROIHAHN, M. A. </w:t>
            </w:r>
            <w:r w:rsidRPr="00073CFE">
              <w:rPr>
                <w:i/>
                <w:color w:val="000000" w:themeColor="text1"/>
              </w:rPr>
              <w:t>International financial statement analysis workbook.</w:t>
            </w:r>
            <w:r w:rsidRPr="00073CFE">
              <w:rPr>
                <w:color w:val="000000" w:themeColor="text1"/>
              </w:rPr>
              <w:t xml:space="preserve"> Third edition. Hoboken: Wiley, 2015, 193 s. CFA Institute investment series. ISBN 9781118999486.</w:t>
            </w:r>
          </w:p>
          <w:p w14:paraId="27C3A310" w14:textId="77777777" w:rsidR="00CC00B0" w:rsidRPr="00073CFE" w:rsidRDefault="00CC00B0" w:rsidP="009C099A">
            <w:pPr>
              <w:rPr>
                <w:color w:val="000000" w:themeColor="text1"/>
              </w:rPr>
            </w:pPr>
            <w:r w:rsidRPr="00073CFE">
              <w:rPr>
                <w:color w:val="000000" w:themeColor="text1"/>
              </w:rPr>
              <w:t>MIO, Chiara (ed.). </w:t>
            </w:r>
            <w:r w:rsidRPr="00073CFE">
              <w:rPr>
                <w:i/>
                <w:color w:val="000000" w:themeColor="text1"/>
              </w:rPr>
              <w:t>Integrated reporting: A new accounting disclosure.</w:t>
            </w:r>
            <w:r w:rsidRPr="00073CFE">
              <w:rPr>
                <w:color w:val="000000" w:themeColor="text1"/>
              </w:rPr>
              <w:t xml:space="preserve"> Springer, 2016., 312. s. ISBN 978-1-137-55148-1</w:t>
            </w:r>
          </w:p>
          <w:p w14:paraId="17536233" w14:textId="77777777" w:rsidR="00CC00B0" w:rsidRPr="00073CFE" w:rsidRDefault="00CC00B0" w:rsidP="009C099A">
            <w:pPr>
              <w:rPr>
                <w:color w:val="000000" w:themeColor="text1"/>
              </w:rPr>
            </w:pPr>
          </w:p>
        </w:tc>
      </w:tr>
      <w:tr w:rsidR="00CC00B0" w:rsidRPr="00073CFE" w14:paraId="1AC47D82"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7814D7" w14:textId="77777777" w:rsidR="00CC00B0" w:rsidRPr="00073CFE" w:rsidRDefault="00CC00B0" w:rsidP="009C099A">
            <w:pPr>
              <w:jc w:val="center"/>
              <w:rPr>
                <w:b/>
                <w:color w:val="000000" w:themeColor="text1"/>
              </w:rPr>
            </w:pPr>
            <w:r w:rsidRPr="00073CFE">
              <w:rPr>
                <w:b/>
                <w:color w:val="000000" w:themeColor="text1"/>
              </w:rPr>
              <w:t>Informace ke kombinované nebo distanční formě</w:t>
            </w:r>
          </w:p>
        </w:tc>
      </w:tr>
      <w:tr w:rsidR="00CC00B0" w:rsidRPr="00073CFE" w14:paraId="0F811A0C" w14:textId="77777777" w:rsidTr="009C099A">
        <w:tc>
          <w:tcPr>
            <w:tcW w:w="4787" w:type="dxa"/>
            <w:gridSpan w:val="3"/>
            <w:tcBorders>
              <w:top w:val="single" w:sz="2" w:space="0" w:color="auto"/>
            </w:tcBorders>
            <w:shd w:val="clear" w:color="auto" w:fill="F7CAAC"/>
          </w:tcPr>
          <w:p w14:paraId="7F0FB260" w14:textId="77777777" w:rsidR="00CC00B0" w:rsidRPr="00073CFE" w:rsidRDefault="00CC00B0"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83AF806" w14:textId="77777777" w:rsidR="00CC00B0" w:rsidRPr="00073CFE" w:rsidRDefault="00CC00B0" w:rsidP="009C099A">
            <w:pPr>
              <w:jc w:val="both"/>
              <w:rPr>
                <w:color w:val="000000" w:themeColor="text1"/>
              </w:rPr>
            </w:pPr>
          </w:p>
        </w:tc>
        <w:tc>
          <w:tcPr>
            <w:tcW w:w="4179" w:type="dxa"/>
            <w:gridSpan w:val="4"/>
            <w:tcBorders>
              <w:top w:val="single" w:sz="2" w:space="0" w:color="auto"/>
            </w:tcBorders>
            <w:shd w:val="clear" w:color="auto" w:fill="F7CAAC"/>
          </w:tcPr>
          <w:p w14:paraId="2949CE6E" w14:textId="77777777" w:rsidR="00CC00B0" w:rsidRPr="00073CFE" w:rsidRDefault="00CC00B0" w:rsidP="009C099A">
            <w:pPr>
              <w:jc w:val="both"/>
              <w:rPr>
                <w:b/>
                <w:color w:val="000000" w:themeColor="text1"/>
              </w:rPr>
            </w:pPr>
            <w:r w:rsidRPr="00073CFE">
              <w:rPr>
                <w:b/>
                <w:color w:val="000000" w:themeColor="text1"/>
              </w:rPr>
              <w:t xml:space="preserve">hodin </w:t>
            </w:r>
          </w:p>
        </w:tc>
      </w:tr>
      <w:tr w:rsidR="00CC00B0" w:rsidRPr="00073CFE" w14:paraId="775941BE" w14:textId="77777777" w:rsidTr="009C099A">
        <w:tc>
          <w:tcPr>
            <w:tcW w:w="9855" w:type="dxa"/>
            <w:gridSpan w:val="8"/>
            <w:shd w:val="clear" w:color="auto" w:fill="F7CAAC"/>
          </w:tcPr>
          <w:p w14:paraId="66D0E7CB" w14:textId="77777777" w:rsidR="00CC00B0" w:rsidRPr="00073CFE" w:rsidRDefault="00CC00B0" w:rsidP="009C099A">
            <w:pPr>
              <w:jc w:val="both"/>
              <w:rPr>
                <w:b/>
                <w:color w:val="000000" w:themeColor="text1"/>
              </w:rPr>
            </w:pPr>
            <w:r w:rsidRPr="00073CFE">
              <w:rPr>
                <w:b/>
                <w:color w:val="000000" w:themeColor="text1"/>
              </w:rPr>
              <w:t>Informace o způsobu kontaktu s vyučujícím</w:t>
            </w:r>
          </w:p>
        </w:tc>
      </w:tr>
      <w:tr w:rsidR="00CC00B0" w:rsidRPr="00073CFE" w14:paraId="36A129AF" w14:textId="77777777" w:rsidTr="009C099A">
        <w:trPr>
          <w:trHeight w:val="708"/>
        </w:trPr>
        <w:tc>
          <w:tcPr>
            <w:tcW w:w="9855" w:type="dxa"/>
            <w:gridSpan w:val="8"/>
          </w:tcPr>
          <w:p w14:paraId="363BFE8D" w14:textId="77777777" w:rsidR="00CC00B0" w:rsidRPr="00073CFE" w:rsidRDefault="00CC00B0"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FC8FCD5" w14:textId="77777777" w:rsidR="00E61AF9" w:rsidRPr="00073CFE" w:rsidRDefault="00E61AF9" w:rsidP="00077A33">
      <w:pPr>
        <w:spacing w:after="160" w:line="259" w:lineRule="auto"/>
        <w:rPr>
          <w:color w:val="000000" w:themeColor="text1"/>
        </w:rPr>
      </w:pPr>
    </w:p>
    <w:p w14:paraId="3C98648D" w14:textId="77777777" w:rsidR="00E61AF9" w:rsidRPr="00073CFE" w:rsidRDefault="00E61AF9" w:rsidP="00077A33">
      <w:pPr>
        <w:spacing w:after="160" w:line="259" w:lineRule="auto"/>
        <w:rPr>
          <w:color w:val="000000" w:themeColor="text1"/>
        </w:rPr>
      </w:pPr>
    </w:p>
    <w:p w14:paraId="3D5641A6" w14:textId="77777777" w:rsidR="007F224F" w:rsidRPr="00073CFE" w:rsidRDefault="007F224F" w:rsidP="00077A33">
      <w:pPr>
        <w:spacing w:after="160" w:line="259" w:lineRule="auto"/>
        <w:rPr>
          <w:color w:val="000000" w:themeColor="text1"/>
        </w:rPr>
      </w:pPr>
    </w:p>
    <w:p w14:paraId="312161A3" w14:textId="77777777" w:rsidR="007F224F" w:rsidRPr="00073CFE" w:rsidRDefault="007F224F" w:rsidP="00077A33">
      <w:pPr>
        <w:spacing w:after="160" w:line="259" w:lineRule="auto"/>
        <w:rPr>
          <w:color w:val="000000" w:themeColor="text1"/>
        </w:rPr>
      </w:pPr>
    </w:p>
    <w:p w14:paraId="68AB6601" w14:textId="77777777" w:rsidR="007F224F" w:rsidRPr="00073CFE" w:rsidRDefault="007F224F" w:rsidP="00077A33">
      <w:pPr>
        <w:spacing w:after="160" w:line="259" w:lineRule="auto"/>
        <w:rPr>
          <w:color w:val="000000" w:themeColor="text1"/>
        </w:rPr>
      </w:pPr>
    </w:p>
    <w:p w14:paraId="1275329F" w14:textId="77777777" w:rsidR="007F224F" w:rsidRPr="00073CFE" w:rsidRDefault="007F224F" w:rsidP="00077A33">
      <w:pPr>
        <w:spacing w:after="160" w:line="259" w:lineRule="auto"/>
        <w:rPr>
          <w:color w:val="000000" w:themeColor="text1"/>
        </w:rPr>
      </w:pPr>
    </w:p>
    <w:p w14:paraId="3523B3B6" w14:textId="77777777" w:rsidR="007F224F" w:rsidRPr="00073CFE" w:rsidRDefault="007F224F" w:rsidP="00077A33">
      <w:pPr>
        <w:spacing w:after="160" w:line="259" w:lineRule="auto"/>
        <w:rPr>
          <w:color w:val="000000" w:themeColor="text1"/>
        </w:rPr>
      </w:pPr>
    </w:p>
    <w:p w14:paraId="35B21E91" w14:textId="77777777" w:rsidR="007F224F" w:rsidRPr="00073CFE" w:rsidRDefault="007F224F" w:rsidP="00077A33">
      <w:pPr>
        <w:spacing w:after="160" w:line="259" w:lineRule="auto"/>
        <w:rPr>
          <w:color w:val="000000" w:themeColor="text1"/>
        </w:rPr>
      </w:pPr>
    </w:p>
    <w:p w14:paraId="0D4B652A" w14:textId="77777777" w:rsidR="007F224F" w:rsidRPr="00073CFE" w:rsidRDefault="007F224F" w:rsidP="00077A33">
      <w:pPr>
        <w:spacing w:after="160" w:line="259" w:lineRule="auto"/>
        <w:rPr>
          <w:color w:val="000000" w:themeColor="text1"/>
        </w:rPr>
      </w:pPr>
    </w:p>
    <w:p w14:paraId="2074B07C" w14:textId="77777777" w:rsidR="007F224F" w:rsidRPr="00073CFE" w:rsidRDefault="007F224F" w:rsidP="00077A33">
      <w:pPr>
        <w:spacing w:after="160" w:line="259" w:lineRule="auto"/>
        <w:rPr>
          <w:color w:val="000000" w:themeColor="text1"/>
        </w:rPr>
      </w:pPr>
    </w:p>
    <w:p w14:paraId="37A34FAD" w14:textId="77777777" w:rsidR="007F224F" w:rsidRPr="00073CFE" w:rsidRDefault="007F224F" w:rsidP="00077A33">
      <w:pPr>
        <w:spacing w:after="160" w:line="259" w:lineRule="auto"/>
        <w:rPr>
          <w:color w:val="000000" w:themeColor="text1"/>
        </w:rPr>
      </w:pPr>
    </w:p>
    <w:p w14:paraId="0F347665" w14:textId="77777777" w:rsidR="007F224F" w:rsidRPr="00073CFE" w:rsidRDefault="007F224F" w:rsidP="00077A33">
      <w:pPr>
        <w:spacing w:after="160" w:line="259" w:lineRule="auto"/>
        <w:rPr>
          <w:color w:val="000000" w:themeColor="text1"/>
        </w:rPr>
      </w:pPr>
    </w:p>
    <w:p w14:paraId="6AAEAC4C" w14:textId="77777777" w:rsidR="007F224F" w:rsidRPr="00073CFE" w:rsidRDefault="007F224F" w:rsidP="00077A33">
      <w:pPr>
        <w:spacing w:after="160" w:line="259" w:lineRule="auto"/>
        <w:rPr>
          <w:color w:val="000000" w:themeColor="text1"/>
        </w:rPr>
      </w:pPr>
    </w:p>
    <w:p w14:paraId="4A14D4DF" w14:textId="77777777" w:rsidR="007F224F" w:rsidRPr="00073CFE" w:rsidRDefault="007F224F" w:rsidP="00077A33">
      <w:pPr>
        <w:spacing w:after="160" w:line="259" w:lineRule="auto"/>
        <w:rPr>
          <w:color w:val="000000" w:themeColor="text1"/>
        </w:rPr>
      </w:pPr>
    </w:p>
    <w:p w14:paraId="1C37531E" w14:textId="77777777" w:rsidR="007F224F" w:rsidRPr="00073CFE" w:rsidRDefault="007F224F" w:rsidP="00077A33">
      <w:pPr>
        <w:spacing w:after="160" w:line="259" w:lineRule="auto"/>
        <w:rPr>
          <w:color w:val="000000" w:themeColor="text1"/>
        </w:rPr>
      </w:pPr>
    </w:p>
    <w:p w14:paraId="117C7327" w14:textId="77777777" w:rsidR="007F224F" w:rsidRPr="00073CFE" w:rsidRDefault="007F224F" w:rsidP="00077A33">
      <w:pPr>
        <w:spacing w:after="160" w:line="259" w:lineRule="auto"/>
        <w:rPr>
          <w:color w:val="000000" w:themeColor="text1"/>
        </w:rPr>
      </w:pPr>
    </w:p>
    <w:p w14:paraId="6E5A5D0E" w14:textId="77777777" w:rsidR="007F224F" w:rsidRPr="00073CFE" w:rsidRDefault="007F224F" w:rsidP="00077A33">
      <w:pPr>
        <w:spacing w:after="160" w:line="259" w:lineRule="auto"/>
        <w:rPr>
          <w:color w:val="000000" w:themeColor="text1"/>
        </w:rPr>
      </w:pPr>
    </w:p>
    <w:p w14:paraId="1BB0E3A4" w14:textId="77777777" w:rsidR="007F224F" w:rsidRPr="00073CFE" w:rsidRDefault="007F224F" w:rsidP="00077A33">
      <w:pPr>
        <w:spacing w:after="160" w:line="259" w:lineRule="auto"/>
        <w:rPr>
          <w:color w:val="000000" w:themeColor="text1"/>
        </w:rPr>
      </w:pPr>
    </w:p>
    <w:p w14:paraId="6C19C04D" w14:textId="77777777" w:rsidR="007F224F" w:rsidRPr="00073CFE" w:rsidRDefault="007F224F" w:rsidP="00077A33">
      <w:pPr>
        <w:spacing w:after="160" w:line="259" w:lineRule="auto"/>
        <w:rPr>
          <w:color w:val="000000" w:themeColor="text1"/>
        </w:rPr>
      </w:pPr>
    </w:p>
    <w:p w14:paraId="32F32CE1" w14:textId="77777777" w:rsidR="007F224F" w:rsidRPr="00073CFE" w:rsidRDefault="007F224F" w:rsidP="00077A33">
      <w:pPr>
        <w:spacing w:after="160" w:line="259" w:lineRule="auto"/>
        <w:rPr>
          <w:color w:val="000000" w:themeColor="text1"/>
        </w:rPr>
      </w:pPr>
    </w:p>
    <w:p w14:paraId="360D8496" w14:textId="77777777" w:rsidR="007F224F" w:rsidRPr="00073CFE" w:rsidRDefault="007F224F" w:rsidP="00077A33">
      <w:pPr>
        <w:spacing w:after="160" w:line="259" w:lineRule="auto"/>
        <w:rPr>
          <w:color w:val="000000" w:themeColor="text1"/>
        </w:rPr>
      </w:pPr>
    </w:p>
    <w:p w14:paraId="3FA447F5" w14:textId="77777777" w:rsidR="007F224F" w:rsidRPr="00073CFE" w:rsidRDefault="007F224F" w:rsidP="00077A33">
      <w:pPr>
        <w:spacing w:after="160" w:line="259" w:lineRule="auto"/>
        <w:rPr>
          <w:color w:val="000000" w:themeColor="text1"/>
        </w:rPr>
      </w:pPr>
    </w:p>
    <w:p w14:paraId="1C695733" w14:textId="77777777" w:rsidR="007F224F" w:rsidRPr="00073CFE" w:rsidRDefault="007F224F" w:rsidP="00077A33">
      <w:pPr>
        <w:spacing w:after="160" w:line="259" w:lineRule="auto"/>
        <w:rPr>
          <w:color w:val="000000" w:themeColor="text1"/>
        </w:rPr>
      </w:pPr>
    </w:p>
    <w:p w14:paraId="10430729" w14:textId="77777777" w:rsidR="007F224F" w:rsidRPr="00073CFE" w:rsidRDefault="007F224F" w:rsidP="00077A33">
      <w:pPr>
        <w:spacing w:after="160" w:line="259" w:lineRule="auto"/>
        <w:rPr>
          <w:color w:val="000000" w:themeColor="text1"/>
        </w:rPr>
      </w:pPr>
    </w:p>
    <w:p w14:paraId="76767C3E" w14:textId="77777777" w:rsidR="007F224F" w:rsidRPr="00073CFE" w:rsidRDefault="007F224F" w:rsidP="00077A33">
      <w:pPr>
        <w:spacing w:after="160" w:line="259" w:lineRule="auto"/>
        <w:rPr>
          <w:color w:val="000000" w:themeColor="text1"/>
        </w:rPr>
      </w:pPr>
    </w:p>
    <w:p w14:paraId="3A895A3F" w14:textId="77777777" w:rsidR="007F224F" w:rsidRPr="00073CFE" w:rsidRDefault="007F224F" w:rsidP="00077A33">
      <w:pPr>
        <w:spacing w:after="160" w:line="259" w:lineRule="auto"/>
        <w:rPr>
          <w:color w:val="000000" w:themeColor="text1"/>
        </w:rPr>
      </w:pPr>
    </w:p>
    <w:p w14:paraId="42580950" w14:textId="77777777" w:rsidR="007F224F" w:rsidRPr="00073CFE" w:rsidRDefault="007F224F" w:rsidP="00077A33">
      <w:pPr>
        <w:spacing w:after="160" w:line="259" w:lineRule="auto"/>
        <w:rPr>
          <w:color w:val="000000" w:themeColor="text1"/>
        </w:rPr>
      </w:pPr>
    </w:p>
    <w:p w14:paraId="466A2784" w14:textId="77777777" w:rsidR="007F224F" w:rsidRPr="00073CFE" w:rsidRDefault="007F224F" w:rsidP="00077A33">
      <w:pPr>
        <w:spacing w:after="160" w:line="259" w:lineRule="auto"/>
        <w:rPr>
          <w:color w:val="000000" w:themeColor="text1"/>
        </w:rPr>
      </w:pPr>
    </w:p>
    <w:p w14:paraId="717ACA8B" w14:textId="77777777" w:rsidR="007F224F" w:rsidRPr="00073CFE" w:rsidRDefault="007F224F" w:rsidP="00077A33">
      <w:pPr>
        <w:spacing w:after="160" w:line="259" w:lineRule="auto"/>
        <w:rPr>
          <w:color w:val="000000" w:themeColor="text1"/>
        </w:rPr>
      </w:pPr>
    </w:p>
    <w:p w14:paraId="0EB91D4D" w14:textId="77777777" w:rsidR="007F224F" w:rsidRPr="00073CFE" w:rsidRDefault="007F224F" w:rsidP="00077A33">
      <w:pPr>
        <w:spacing w:after="160" w:line="259" w:lineRule="auto"/>
        <w:rPr>
          <w:color w:val="000000" w:themeColor="text1"/>
        </w:rPr>
      </w:pPr>
    </w:p>
    <w:p w14:paraId="6EA5CE8A" w14:textId="77777777" w:rsidR="007F224F" w:rsidRPr="00073CFE" w:rsidRDefault="007F224F" w:rsidP="00077A33">
      <w:pPr>
        <w:spacing w:after="160" w:line="259" w:lineRule="auto"/>
        <w:rPr>
          <w:color w:val="000000" w:themeColor="text1"/>
        </w:rPr>
      </w:pPr>
    </w:p>
    <w:p w14:paraId="69F16D7B" w14:textId="77777777" w:rsidR="007F224F" w:rsidRPr="00073CFE" w:rsidRDefault="007F224F" w:rsidP="00077A33">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1AF9" w:rsidRPr="00073CFE" w14:paraId="5B74897C" w14:textId="77777777" w:rsidTr="009C099A">
        <w:tc>
          <w:tcPr>
            <w:tcW w:w="9855" w:type="dxa"/>
            <w:gridSpan w:val="8"/>
            <w:tcBorders>
              <w:bottom w:val="double" w:sz="4" w:space="0" w:color="auto"/>
            </w:tcBorders>
            <w:shd w:val="clear" w:color="auto" w:fill="BDD6EE"/>
          </w:tcPr>
          <w:p w14:paraId="6E01F081" w14:textId="77777777" w:rsidR="00E61AF9" w:rsidRPr="00073CFE" w:rsidRDefault="00E61AF9"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E61AF9" w:rsidRPr="00073CFE" w14:paraId="3F8F6CAD" w14:textId="77777777" w:rsidTr="009C099A">
        <w:tc>
          <w:tcPr>
            <w:tcW w:w="3086" w:type="dxa"/>
            <w:tcBorders>
              <w:top w:val="double" w:sz="4" w:space="0" w:color="auto"/>
            </w:tcBorders>
            <w:shd w:val="clear" w:color="auto" w:fill="F7CAAC"/>
          </w:tcPr>
          <w:p w14:paraId="20CB475F" w14:textId="77777777" w:rsidR="00E61AF9" w:rsidRPr="00073CFE" w:rsidRDefault="00E61AF9"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17DBB83" w14:textId="77777777" w:rsidR="00E61AF9" w:rsidRPr="00073CFE" w:rsidRDefault="00E61AF9" w:rsidP="009C099A">
            <w:pPr>
              <w:jc w:val="both"/>
              <w:rPr>
                <w:color w:val="000000" w:themeColor="text1"/>
              </w:rPr>
            </w:pPr>
            <w:r w:rsidRPr="00073CFE">
              <w:rPr>
                <w:color w:val="000000" w:themeColor="text1"/>
              </w:rPr>
              <w:t>Econometrics</w:t>
            </w:r>
          </w:p>
        </w:tc>
      </w:tr>
      <w:tr w:rsidR="00E61AF9" w:rsidRPr="00073CFE" w14:paraId="365085ED" w14:textId="77777777" w:rsidTr="009C099A">
        <w:tc>
          <w:tcPr>
            <w:tcW w:w="3086" w:type="dxa"/>
            <w:shd w:val="clear" w:color="auto" w:fill="F7CAAC"/>
          </w:tcPr>
          <w:p w14:paraId="7C490BC0" w14:textId="77777777" w:rsidR="00E61AF9" w:rsidRPr="00073CFE" w:rsidRDefault="00E61AF9" w:rsidP="009C099A">
            <w:pPr>
              <w:jc w:val="both"/>
              <w:rPr>
                <w:b/>
                <w:color w:val="000000" w:themeColor="text1"/>
              </w:rPr>
            </w:pPr>
            <w:r w:rsidRPr="00073CFE">
              <w:rPr>
                <w:b/>
                <w:color w:val="000000" w:themeColor="text1"/>
              </w:rPr>
              <w:t>Typ předmětu</w:t>
            </w:r>
          </w:p>
        </w:tc>
        <w:tc>
          <w:tcPr>
            <w:tcW w:w="3406" w:type="dxa"/>
            <w:gridSpan w:val="4"/>
          </w:tcPr>
          <w:p w14:paraId="1954BBF7" w14:textId="77777777" w:rsidR="00E61AF9" w:rsidRPr="00073CFE" w:rsidRDefault="00E61AF9"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62BBA5E8" w14:textId="77777777" w:rsidR="00E61AF9" w:rsidRPr="00073CFE" w:rsidRDefault="00E61AF9" w:rsidP="009C099A">
            <w:pPr>
              <w:jc w:val="both"/>
              <w:rPr>
                <w:color w:val="000000" w:themeColor="text1"/>
              </w:rPr>
            </w:pPr>
            <w:r w:rsidRPr="00073CFE">
              <w:rPr>
                <w:b/>
                <w:color w:val="000000" w:themeColor="text1"/>
              </w:rPr>
              <w:t>doporučený ročník / semestr</w:t>
            </w:r>
          </w:p>
        </w:tc>
        <w:tc>
          <w:tcPr>
            <w:tcW w:w="668" w:type="dxa"/>
          </w:tcPr>
          <w:p w14:paraId="53D89171" w14:textId="77777777" w:rsidR="00E61AF9" w:rsidRPr="00073CFE" w:rsidRDefault="00E61AF9" w:rsidP="009C099A">
            <w:pPr>
              <w:jc w:val="both"/>
              <w:rPr>
                <w:color w:val="000000" w:themeColor="text1"/>
              </w:rPr>
            </w:pPr>
            <w:r w:rsidRPr="00073CFE">
              <w:rPr>
                <w:color w:val="000000" w:themeColor="text1"/>
              </w:rPr>
              <w:t>2/Z</w:t>
            </w:r>
          </w:p>
        </w:tc>
      </w:tr>
      <w:tr w:rsidR="00E61AF9" w:rsidRPr="00073CFE" w14:paraId="5EA422CC" w14:textId="77777777" w:rsidTr="009C099A">
        <w:tc>
          <w:tcPr>
            <w:tcW w:w="3086" w:type="dxa"/>
            <w:shd w:val="clear" w:color="auto" w:fill="F7CAAC"/>
          </w:tcPr>
          <w:p w14:paraId="4A2EA1D3" w14:textId="77777777" w:rsidR="00E61AF9" w:rsidRPr="00073CFE" w:rsidRDefault="00E61AF9" w:rsidP="009C099A">
            <w:pPr>
              <w:jc w:val="both"/>
              <w:rPr>
                <w:b/>
                <w:color w:val="000000" w:themeColor="text1"/>
              </w:rPr>
            </w:pPr>
            <w:r w:rsidRPr="00073CFE">
              <w:rPr>
                <w:b/>
                <w:color w:val="000000" w:themeColor="text1"/>
              </w:rPr>
              <w:t>Rozsah studijního předmětu</w:t>
            </w:r>
          </w:p>
        </w:tc>
        <w:tc>
          <w:tcPr>
            <w:tcW w:w="1701" w:type="dxa"/>
            <w:gridSpan w:val="2"/>
          </w:tcPr>
          <w:p w14:paraId="7A02F57D" w14:textId="77777777" w:rsidR="00E61AF9" w:rsidRPr="00073CFE" w:rsidRDefault="00E61AF9" w:rsidP="009C099A">
            <w:pPr>
              <w:jc w:val="both"/>
              <w:rPr>
                <w:color w:val="000000" w:themeColor="text1"/>
              </w:rPr>
            </w:pPr>
            <w:r w:rsidRPr="00073CFE">
              <w:rPr>
                <w:color w:val="000000" w:themeColor="text1"/>
              </w:rPr>
              <w:t>13p + 26c</w:t>
            </w:r>
          </w:p>
        </w:tc>
        <w:tc>
          <w:tcPr>
            <w:tcW w:w="889" w:type="dxa"/>
            <w:shd w:val="clear" w:color="auto" w:fill="F7CAAC"/>
          </w:tcPr>
          <w:p w14:paraId="5E90B472" w14:textId="77777777" w:rsidR="00E61AF9" w:rsidRPr="00073CFE" w:rsidRDefault="00E61AF9" w:rsidP="009C099A">
            <w:pPr>
              <w:jc w:val="both"/>
              <w:rPr>
                <w:b/>
                <w:color w:val="000000" w:themeColor="text1"/>
              </w:rPr>
            </w:pPr>
            <w:r w:rsidRPr="00073CFE">
              <w:rPr>
                <w:b/>
                <w:color w:val="000000" w:themeColor="text1"/>
              </w:rPr>
              <w:t xml:space="preserve">hod. </w:t>
            </w:r>
          </w:p>
        </w:tc>
        <w:tc>
          <w:tcPr>
            <w:tcW w:w="816" w:type="dxa"/>
          </w:tcPr>
          <w:p w14:paraId="706752F3" w14:textId="77777777" w:rsidR="00E61AF9" w:rsidRPr="00073CFE" w:rsidRDefault="00E61AF9" w:rsidP="009C099A">
            <w:pPr>
              <w:jc w:val="both"/>
              <w:rPr>
                <w:color w:val="000000" w:themeColor="text1"/>
              </w:rPr>
            </w:pPr>
            <w:r w:rsidRPr="00073CFE">
              <w:rPr>
                <w:color w:val="000000" w:themeColor="text1"/>
              </w:rPr>
              <w:t>39</w:t>
            </w:r>
          </w:p>
        </w:tc>
        <w:tc>
          <w:tcPr>
            <w:tcW w:w="2156" w:type="dxa"/>
            <w:shd w:val="clear" w:color="auto" w:fill="F7CAAC"/>
          </w:tcPr>
          <w:p w14:paraId="46E636CD" w14:textId="77777777" w:rsidR="00E61AF9" w:rsidRPr="00073CFE" w:rsidRDefault="00E61AF9" w:rsidP="009C099A">
            <w:pPr>
              <w:jc w:val="both"/>
              <w:rPr>
                <w:b/>
                <w:color w:val="000000" w:themeColor="text1"/>
              </w:rPr>
            </w:pPr>
            <w:r w:rsidRPr="00073CFE">
              <w:rPr>
                <w:b/>
                <w:color w:val="000000" w:themeColor="text1"/>
              </w:rPr>
              <w:t>kreditů</w:t>
            </w:r>
          </w:p>
        </w:tc>
        <w:tc>
          <w:tcPr>
            <w:tcW w:w="1207" w:type="dxa"/>
            <w:gridSpan w:val="2"/>
          </w:tcPr>
          <w:p w14:paraId="08D14080" w14:textId="77777777" w:rsidR="00E61AF9" w:rsidRPr="00073CFE" w:rsidRDefault="00E61AF9" w:rsidP="009C099A">
            <w:pPr>
              <w:jc w:val="both"/>
              <w:rPr>
                <w:color w:val="000000" w:themeColor="text1"/>
              </w:rPr>
            </w:pPr>
            <w:r w:rsidRPr="00073CFE">
              <w:rPr>
                <w:color w:val="000000" w:themeColor="text1"/>
              </w:rPr>
              <w:t>4</w:t>
            </w:r>
          </w:p>
        </w:tc>
      </w:tr>
      <w:tr w:rsidR="00E61AF9" w:rsidRPr="00073CFE" w14:paraId="4742A7B7" w14:textId="77777777" w:rsidTr="009C099A">
        <w:tc>
          <w:tcPr>
            <w:tcW w:w="3086" w:type="dxa"/>
            <w:shd w:val="clear" w:color="auto" w:fill="F7CAAC"/>
          </w:tcPr>
          <w:p w14:paraId="59D7E411" w14:textId="77777777" w:rsidR="00E61AF9" w:rsidRPr="00073CFE" w:rsidRDefault="00E61AF9" w:rsidP="009C099A">
            <w:pPr>
              <w:jc w:val="both"/>
              <w:rPr>
                <w:b/>
                <w:color w:val="000000" w:themeColor="text1"/>
              </w:rPr>
            </w:pPr>
            <w:r w:rsidRPr="00073CFE">
              <w:rPr>
                <w:b/>
                <w:color w:val="000000" w:themeColor="text1"/>
              </w:rPr>
              <w:t>Prerekvizity, korekvizity, ekvivalence</w:t>
            </w:r>
          </w:p>
        </w:tc>
        <w:tc>
          <w:tcPr>
            <w:tcW w:w="6769" w:type="dxa"/>
            <w:gridSpan w:val="7"/>
          </w:tcPr>
          <w:p w14:paraId="4A5558F6" w14:textId="77777777" w:rsidR="00E61AF9" w:rsidRPr="00073CFE" w:rsidRDefault="00E61AF9" w:rsidP="009C099A">
            <w:pPr>
              <w:jc w:val="both"/>
              <w:rPr>
                <w:color w:val="000000" w:themeColor="text1"/>
              </w:rPr>
            </w:pPr>
          </w:p>
        </w:tc>
      </w:tr>
      <w:tr w:rsidR="00E61AF9" w:rsidRPr="00073CFE" w14:paraId="11D6F281" w14:textId="77777777" w:rsidTr="009C099A">
        <w:tc>
          <w:tcPr>
            <w:tcW w:w="3086" w:type="dxa"/>
            <w:shd w:val="clear" w:color="auto" w:fill="F7CAAC"/>
          </w:tcPr>
          <w:p w14:paraId="6328E2DB" w14:textId="77777777" w:rsidR="00E61AF9" w:rsidRPr="00073CFE" w:rsidRDefault="00E61AF9" w:rsidP="009C099A">
            <w:pPr>
              <w:jc w:val="both"/>
              <w:rPr>
                <w:b/>
                <w:color w:val="000000" w:themeColor="text1"/>
              </w:rPr>
            </w:pPr>
            <w:r w:rsidRPr="00073CFE">
              <w:rPr>
                <w:b/>
                <w:color w:val="000000" w:themeColor="text1"/>
              </w:rPr>
              <w:t>Způsob ověření studijních výsledků</w:t>
            </w:r>
          </w:p>
        </w:tc>
        <w:tc>
          <w:tcPr>
            <w:tcW w:w="3406" w:type="dxa"/>
            <w:gridSpan w:val="4"/>
          </w:tcPr>
          <w:p w14:paraId="3293E16C" w14:textId="77777777" w:rsidR="00E61AF9" w:rsidRPr="00073CFE" w:rsidRDefault="00E61AF9" w:rsidP="009C099A">
            <w:pPr>
              <w:jc w:val="both"/>
              <w:rPr>
                <w:color w:val="000000" w:themeColor="text1"/>
              </w:rPr>
            </w:pPr>
            <w:r w:rsidRPr="00073CFE">
              <w:rPr>
                <w:color w:val="000000" w:themeColor="text1"/>
              </w:rPr>
              <w:t>klasifikovaný zápočet</w:t>
            </w:r>
          </w:p>
        </w:tc>
        <w:tc>
          <w:tcPr>
            <w:tcW w:w="2156" w:type="dxa"/>
            <w:shd w:val="clear" w:color="auto" w:fill="F7CAAC"/>
          </w:tcPr>
          <w:p w14:paraId="6E3BBB5B" w14:textId="77777777" w:rsidR="00E61AF9" w:rsidRPr="00073CFE" w:rsidRDefault="00E61AF9" w:rsidP="009C099A">
            <w:pPr>
              <w:jc w:val="both"/>
              <w:rPr>
                <w:b/>
                <w:color w:val="000000" w:themeColor="text1"/>
              </w:rPr>
            </w:pPr>
            <w:r w:rsidRPr="00073CFE">
              <w:rPr>
                <w:b/>
                <w:color w:val="000000" w:themeColor="text1"/>
              </w:rPr>
              <w:t>Forma výuky</w:t>
            </w:r>
          </w:p>
        </w:tc>
        <w:tc>
          <w:tcPr>
            <w:tcW w:w="1207" w:type="dxa"/>
            <w:gridSpan w:val="2"/>
          </w:tcPr>
          <w:p w14:paraId="048F8B12" w14:textId="77777777" w:rsidR="00E61AF9" w:rsidRPr="00073CFE" w:rsidRDefault="00E61AF9" w:rsidP="009C099A">
            <w:pPr>
              <w:jc w:val="both"/>
              <w:rPr>
                <w:color w:val="000000" w:themeColor="text1"/>
              </w:rPr>
            </w:pPr>
            <w:r w:rsidRPr="00073CFE">
              <w:rPr>
                <w:color w:val="000000" w:themeColor="text1"/>
              </w:rPr>
              <w:t>přednáška, cvičení</w:t>
            </w:r>
          </w:p>
        </w:tc>
      </w:tr>
      <w:tr w:rsidR="00E61AF9" w:rsidRPr="00073CFE" w14:paraId="52843154" w14:textId="77777777" w:rsidTr="009C099A">
        <w:tc>
          <w:tcPr>
            <w:tcW w:w="3086" w:type="dxa"/>
            <w:shd w:val="clear" w:color="auto" w:fill="F7CAAC"/>
          </w:tcPr>
          <w:p w14:paraId="7E2204D8" w14:textId="77777777" w:rsidR="00E61AF9" w:rsidRPr="00073CFE" w:rsidRDefault="00E61AF9"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7A20C555" w14:textId="77777777" w:rsidR="00E61AF9" w:rsidRPr="00073CFE" w:rsidRDefault="00E61AF9" w:rsidP="009C099A">
            <w:pPr>
              <w:jc w:val="both"/>
              <w:rPr>
                <w:color w:val="000000" w:themeColor="text1"/>
              </w:rPr>
            </w:pPr>
            <w:r w:rsidRPr="00073CFE">
              <w:rPr>
                <w:color w:val="000000" w:themeColor="text1"/>
              </w:rPr>
              <w:t>Způsob zakončení – klasifikovaný zápočet</w:t>
            </w:r>
          </w:p>
          <w:p w14:paraId="563F3940" w14:textId="77777777" w:rsidR="00E61AF9" w:rsidRPr="00073CFE" w:rsidRDefault="00E61AF9" w:rsidP="009C099A">
            <w:pPr>
              <w:jc w:val="both"/>
              <w:rPr>
                <w:color w:val="000000" w:themeColor="text1"/>
              </w:rPr>
            </w:pPr>
            <w:r w:rsidRPr="00073CFE">
              <w:rPr>
                <w:color w:val="000000" w:themeColor="text1"/>
              </w:rPr>
              <w:t>Požadavky na klasifikovaný zápočet – vypracování seminární práce, písemný test musí být napsán minimálně na 60 % dosažitelných bodů a zároveň musí být dosaženo minimálně 50 % bodů z teorie a 50 % bodů z příkladů, 80% aktivní účast na cvičeních.</w:t>
            </w:r>
          </w:p>
        </w:tc>
      </w:tr>
      <w:tr w:rsidR="00E61AF9" w:rsidRPr="00073CFE" w14:paraId="2B207B89" w14:textId="77777777" w:rsidTr="009C099A">
        <w:trPr>
          <w:trHeight w:val="228"/>
        </w:trPr>
        <w:tc>
          <w:tcPr>
            <w:tcW w:w="9855" w:type="dxa"/>
            <w:gridSpan w:val="8"/>
            <w:tcBorders>
              <w:top w:val="nil"/>
            </w:tcBorders>
          </w:tcPr>
          <w:p w14:paraId="34653EA1" w14:textId="77777777" w:rsidR="00E61AF9" w:rsidRPr="00073CFE" w:rsidRDefault="00E61AF9" w:rsidP="009C099A">
            <w:pPr>
              <w:jc w:val="both"/>
              <w:rPr>
                <w:color w:val="000000" w:themeColor="text1"/>
              </w:rPr>
            </w:pPr>
          </w:p>
        </w:tc>
      </w:tr>
      <w:tr w:rsidR="00E61AF9" w:rsidRPr="00073CFE" w14:paraId="74395043" w14:textId="77777777" w:rsidTr="009C099A">
        <w:trPr>
          <w:trHeight w:val="197"/>
        </w:trPr>
        <w:tc>
          <w:tcPr>
            <w:tcW w:w="3086" w:type="dxa"/>
            <w:tcBorders>
              <w:top w:val="nil"/>
            </w:tcBorders>
            <w:shd w:val="clear" w:color="auto" w:fill="F7CAAC"/>
          </w:tcPr>
          <w:p w14:paraId="182FF078" w14:textId="77777777" w:rsidR="00E61AF9" w:rsidRPr="00073CFE" w:rsidRDefault="00E61AF9"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0228D9D4" w14:textId="77777777" w:rsidR="00E61AF9" w:rsidRPr="00073CFE" w:rsidRDefault="00E61AF9" w:rsidP="009C099A">
            <w:pPr>
              <w:jc w:val="both"/>
              <w:rPr>
                <w:color w:val="000000" w:themeColor="text1"/>
              </w:rPr>
            </w:pPr>
            <w:r w:rsidRPr="00073CFE">
              <w:rPr>
                <w:color w:val="000000" w:themeColor="text1"/>
              </w:rPr>
              <w:t>Ing. Lubor Homolka, Ph.D.</w:t>
            </w:r>
          </w:p>
        </w:tc>
      </w:tr>
      <w:tr w:rsidR="00E61AF9" w:rsidRPr="00073CFE" w14:paraId="242A3EDD" w14:textId="77777777" w:rsidTr="009C099A">
        <w:trPr>
          <w:trHeight w:val="243"/>
        </w:trPr>
        <w:tc>
          <w:tcPr>
            <w:tcW w:w="3086" w:type="dxa"/>
            <w:tcBorders>
              <w:top w:val="nil"/>
            </w:tcBorders>
            <w:shd w:val="clear" w:color="auto" w:fill="F7CAAC"/>
          </w:tcPr>
          <w:p w14:paraId="55C907A9" w14:textId="77777777" w:rsidR="00E61AF9" w:rsidRPr="00073CFE" w:rsidRDefault="00E61AF9"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C37CFC3" w14:textId="77777777" w:rsidR="00E61AF9" w:rsidRPr="00073CFE" w:rsidRDefault="00E61AF9" w:rsidP="009C099A">
            <w:pPr>
              <w:jc w:val="both"/>
              <w:rPr>
                <w:color w:val="000000" w:themeColor="text1"/>
              </w:rPr>
            </w:pPr>
            <w:r w:rsidRPr="00073CFE">
              <w:rPr>
                <w:color w:val="000000" w:themeColor="text1"/>
              </w:rPr>
              <w:t>Garant se podílí na přednášení v rozsahu 60 %, dále stanovuje koncepci cvičení a dohlíží na jejich jednotné vedení.</w:t>
            </w:r>
          </w:p>
        </w:tc>
      </w:tr>
      <w:tr w:rsidR="00E61AF9" w:rsidRPr="00073CFE" w14:paraId="7BBA058B" w14:textId="77777777" w:rsidTr="009C099A">
        <w:tc>
          <w:tcPr>
            <w:tcW w:w="3086" w:type="dxa"/>
            <w:shd w:val="clear" w:color="auto" w:fill="F7CAAC"/>
          </w:tcPr>
          <w:p w14:paraId="03BA61A8" w14:textId="77777777" w:rsidR="00E61AF9" w:rsidRPr="00073CFE" w:rsidRDefault="00E61AF9"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20411471" w14:textId="77777777" w:rsidR="00E61AF9" w:rsidRPr="00073CFE" w:rsidRDefault="00E61AF9" w:rsidP="009C099A">
            <w:pPr>
              <w:jc w:val="both"/>
              <w:rPr>
                <w:color w:val="000000" w:themeColor="text1"/>
              </w:rPr>
            </w:pPr>
            <w:r w:rsidRPr="00073CFE">
              <w:rPr>
                <w:color w:val="000000" w:themeColor="text1"/>
              </w:rPr>
              <w:t>Ing. Lubor Homolka, Ph.D. – přednášky (60%), Ing. Ján Dvorský, PhD. – přednášky (40%)</w:t>
            </w:r>
          </w:p>
        </w:tc>
      </w:tr>
      <w:tr w:rsidR="00E61AF9" w:rsidRPr="00073CFE" w14:paraId="3194769B" w14:textId="77777777" w:rsidTr="009C099A">
        <w:trPr>
          <w:trHeight w:val="78"/>
        </w:trPr>
        <w:tc>
          <w:tcPr>
            <w:tcW w:w="9855" w:type="dxa"/>
            <w:gridSpan w:val="8"/>
            <w:tcBorders>
              <w:top w:val="nil"/>
            </w:tcBorders>
          </w:tcPr>
          <w:p w14:paraId="2A73A52D" w14:textId="77777777" w:rsidR="00E61AF9" w:rsidRPr="00073CFE" w:rsidRDefault="00E61AF9" w:rsidP="009C099A">
            <w:pPr>
              <w:jc w:val="both"/>
              <w:rPr>
                <w:color w:val="000000" w:themeColor="text1"/>
              </w:rPr>
            </w:pPr>
          </w:p>
        </w:tc>
      </w:tr>
      <w:tr w:rsidR="00E61AF9" w:rsidRPr="00073CFE" w14:paraId="79E3B740" w14:textId="77777777" w:rsidTr="009C099A">
        <w:tc>
          <w:tcPr>
            <w:tcW w:w="3086" w:type="dxa"/>
            <w:shd w:val="clear" w:color="auto" w:fill="F7CAAC"/>
          </w:tcPr>
          <w:p w14:paraId="2796E82F" w14:textId="77777777" w:rsidR="00E61AF9" w:rsidRPr="00073CFE" w:rsidRDefault="00E61AF9"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3561EAD" w14:textId="77777777" w:rsidR="00E61AF9" w:rsidRPr="00073CFE" w:rsidRDefault="00E61AF9" w:rsidP="009C099A">
            <w:pPr>
              <w:jc w:val="both"/>
              <w:rPr>
                <w:color w:val="000000" w:themeColor="text1"/>
              </w:rPr>
            </w:pPr>
          </w:p>
        </w:tc>
      </w:tr>
      <w:tr w:rsidR="00E61AF9" w:rsidRPr="00073CFE" w14:paraId="487B5DAB" w14:textId="77777777" w:rsidTr="009C099A">
        <w:trPr>
          <w:trHeight w:val="2338"/>
        </w:trPr>
        <w:tc>
          <w:tcPr>
            <w:tcW w:w="9855" w:type="dxa"/>
            <w:gridSpan w:val="8"/>
            <w:tcBorders>
              <w:top w:val="nil"/>
              <w:bottom w:val="single" w:sz="12" w:space="0" w:color="auto"/>
            </w:tcBorders>
          </w:tcPr>
          <w:p w14:paraId="2FF9FB60" w14:textId="77777777" w:rsidR="00E61AF9" w:rsidRPr="00073CFE" w:rsidRDefault="00E61AF9" w:rsidP="009C099A">
            <w:pPr>
              <w:jc w:val="both"/>
              <w:rPr>
                <w:color w:val="000000" w:themeColor="text1"/>
              </w:rPr>
            </w:pPr>
            <w:r w:rsidRPr="00073CFE">
              <w:rPr>
                <w:color w:val="000000" w:themeColor="text1"/>
              </w:rPr>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242D65B9"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Úvod do historie ekonometrie, historický přehled. </w:t>
            </w:r>
          </w:p>
          <w:p w14:paraId="7CA4277F"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Proces návrhu modelu a jeho ověřování. Typ dat, kódování kvalitativních proměnných, reparametrizace obecného modelu.</w:t>
            </w:r>
          </w:p>
          <w:p w14:paraId="408C234E"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Typy regresních funkcí. Metody odhadu regresních parametrů funkcí.</w:t>
            </w:r>
          </w:p>
          <w:p w14:paraId="5B333E07"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Statistická verifikace modelu na základě statistických hypotéz a dalších indikátorů.</w:t>
            </w:r>
          </w:p>
          <w:p w14:paraId="57DF7273"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Empirická analýza základních mikro- a makro-ekonomických modelů.</w:t>
            </w:r>
          </w:p>
          <w:p w14:paraId="323692CD"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Dekompoziční přístup k časovým řadám. Sezónní očišťování.</w:t>
            </w:r>
          </w:p>
          <w:p w14:paraId="72AA80F6"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Filtry a další metody vyhlazování časových řad.</w:t>
            </w:r>
          </w:p>
          <w:p w14:paraId="122249F1"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Analýza reziduální složky ekonometrického modelu. Ekonometrická verifikace modelu a důsledky porušení předpokladů.</w:t>
            </w:r>
          </w:p>
        </w:tc>
      </w:tr>
      <w:tr w:rsidR="00E61AF9" w:rsidRPr="00073CFE" w14:paraId="27F8566C" w14:textId="77777777" w:rsidTr="009C099A">
        <w:trPr>
          <w:trHeight w:val="265"/>
        </w:trPr>
        <w:tc>
          <w:tcPr>
            <w:tcW w:w="3653" w:type="dxa"/>
            <w:gridSpan w:val="2"/>
            <w:tcBorders>
              <w:top w:val="nil"/>
            </w:tcBorders>
            <w:shd w:val="clear" w:color="auto" w:fill="F7CAAC"/>
          </w:tcPr>
          <w:p w14:paraId="3FC54F06" w14:textId="77777777" w:rsidR="00E61AF9" w:rsidRPr="00073CFE" w:rsidRDefault="00E61AF9"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F757439" w14:textId="77777777" w:rsidR="00E61AF9" w:rsidRPr="00073CFE" w:rsidRDefault="00E61AF9" w:rsidP="009C099A">
            <w:pPr>
              <w:jc w:val="both"/>
              <w:rPr>
                <w:color w:val="000000" w:themeColor="text1"/>
              </w:rPr>
            </w:pPr>
          </w:p>
        </w:tc>
      </w:tr>
      <w:tr w:rsidR="00E61AF9" w:rsidRPr="00073CFE" w14:paraId="5D8BF696" w14:textId="77777777" w:rsidTr="009C099A">
        <w:trPr>
          <w:trHeight w:val="1497"/>
        </w:trPr>
        <w:tc>
          <w:tcPr>
            <w:tcW w:w="9855" w:type="dxa"/>
            <w:gridSpan w:val="8"/>
            <w:tcBorders>
              <w:top w:val="nil"/>
            </w:tcBorders>
          </w:tcPr>
          <w:p w14:paraId="7D182B0C" w14:textId="77777777" w:rsidR="00E61AF9" w:rsidRPr="00073CFE" w:rsidRDefault="00E61AF9" w:rsidP="009C099A">
            <w:pPr>
              <w:jc w:val="both"/>
              <w:rPr>
                <w:b/>
                <w:color w:val="000000" w:themeColor="text1"/>
              </w:rPr>
            </w:pPr>
            <w:r w:rsidRPr="00073CFE">
              <w:rPr>
                <w:b/>
                <w:color w:val="000000" w:themeColor="text1"/>
              </w:rPr>
              <w:t>Povinná literatura</w:t>
            </w:r>
          </w:p>
          <w:p w14:paraId="233865F2" w14:textId="77777777" w:rsidR="00E61AF9" w:rsidRPr="00073CFE" w:rsidRDefault="00E61AF9" w:rsidP="009C099A">
            <w:pPr>
              <w:jc w:val="both"/>
              <w:rPr>
                <w:color w:val="000000" w:themeColor="text1"/>
              </w:rPr>
            </w:pPr>
            <w:r w:rsidRPr="00073CFE">
              <w:rPr>
                <w:color w:val="000000" w:themeColor="text1"/>
              </w:rPr>
              <w:t xml:space="preserve">GUJARATI, D.N., PORTER, D.C. </w:t>
            </w:r>
            <w:r w:rsidRPr="00073CFE">
              <w:rPr>
                <w:i/>
                <w:color w:val="000000" w:themeColor="text1"/>
              </w:rPr>
              <w:t>Basic econometrics</w:t>
            </w:r>
            <w:r w:rsidRPr="00073CFE">
              <w:rPr>
                <w:color w:val="000000" w:themeColor="text1"/>
              </w:rPr>
              <w:t>. 5th ed. Boston: McGraw-Hill, 2009. ISBN 978-0-07-337577-9.</w:t>
            </w:r>
          </w:p>
          <w:p w14:paraId="45ABAEAF" w14:textId="77777777" w:rsidR="00E61AF9" w:rsidRPr="00073CFE" w:rsidRDefault="00E61AF9" w:rsidP="009C099A">
            <w:pPr>
              <w:jc w:val="both"/>
              <w:rPr>
                <w:rStyle w:val="Hypertextovodkaz"/>
                <w:rFonts w:eastAsia="Calibri"/>
                <w:color w:val="000000" w:themeColor="text1"/>
              </w:rPr>
            </w:pPr>
            <w:r w:rsidRPr="00073CFE">
              <w:rPr>
                <w:color w:val="000000" w:themeColor="text1"/>
              </w:rPr>
              <w:t xml:space="preserve">JAMES, G., WITTEN, D., HASTIE, T, TIBISHIRANI, R. </w:t>
            </w:r>
            <w:r w:rsidRPr="00073CFE">
              <w:rPr>
                <w:i/>
                <w:color w:val="000000" w:themeColor="text1"/>
              </w:rPr>
              <w:t>An introduction to statistical learning: with applications in R</w:t>
            </w:r>
            <w:r w:rsidRPr="00073CFE">
              <w:rPr>
                <w:color w:val="000000" w:themeColor="text1"/>
              </w:rPr>
              <w:t xml:space="preserve">. New York: Springer, 2015. Dostupné z: </w:t>
            </w:r>
            <w:hyperlink r:id="rId19" w:history="1">
              <w:r w:rsidRPr="00073CFE">
                <w:rPr>
                  <w:rStyle w:val="Hypertextovodkaz"/>
                  <w:rFonts w:eastAsia="Calibri"/>
                  <w:color w:val="000000" w:themeColor="text1"/>
                </w:rPr>
                <w:t>http://wwwbcf.usc.edu/~gareth/ISL/</w:t>
              </w:r>
            </w:hyperlink>
            <w:r w:rsidRPr="00073CFE">
              <w:rPr>
                <w:rStyle w:val="Hypertextovodkaz"/>
                <w:rFonts w:eastAsia="Calibri"/>
                <w:color w:val="000000" w:themeColor="text1"/>
              </w:rPr>
              <w:t>.</w:t>
            </w:r>
          </w:p>
          <w:p w14:paraId="66594B22" w14:textId="77777777" w:rsidR="00E61AF9" w:rsidRPr="00073CFE" w:rsidRDefault="00E61AF9" w:rsidP="009C099A">
            <w:pPr>
              <w:jc w:val="both"/>
              <w:rPr>
                <w:b/>
                <w:color w:val="000000" w:themeColor="text1"/>
              </w:rPr>
            </w:pPr>
            <w:r w:rsidRPr="00073CFE">
              <w:rPr>
                <w:b/>
                <w:color w:val="000000" w:themeColor="text1"/>
              </w:rPr>
              <w:t>Doporučená literatura</w:t>
            </w:r>
          </w:p>
          <w:p w14:paraId="0AA45635" w14:textId="77777777" w:rsidR="00E61AF9" w:rsidRPr="00073CFE" w:rsidRDefault="00E61AF9" w:rsidP="009C099A">
            <w:pPr>
              <w:jc w:val="both"/>
              <w:rPr>
                <w:color w:val="000000" w:themeColor="text1"/>
              </w:rPr>
            </w:pPr>
            <w:r w:rsidRPr="00073CFE">
              <w:rPr>
                <w:color w:val="000000" w:themeColor="text1"/>
              </w:rPr>
              <w:t xml:space="preserve">COTTRELL, A., LUCCHETTI, R. </w:t>
            </w:r>
            <w:r w:rsidRPr="00073CFE">
              <w:rPr>
                <w:i/>
                <w:color w:val="000000" w:themeColor="text1"/>
              </w:rPr>
              <w:t>Gretl User’s Guide: Gnu Regression, Econometrics and Time-series Library</w:t>
            </w:r>
            <w:r w:rsidRPr="00073CFE">
              <w:rPr>
                <w:color w:val="000000" w:themeColor="text1"/>
              </w:rPr>
              <w:t>. 2017, Dostupné z: http://gretl.sourceforge.net/gretl-help/gretl-guide.pdf.</w:t>
            </w:r>
          </w:p>
        </w:tc>
      </w:tr>
      <w:tr w:rsidR="00E61AF9" w:rsidRPr="00073CFE" w14:paraId="06763DBA"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7FAF55" w14:textId="77777777" w:rsidR="00E61AF9" w:rsidRPr="00073CFE" w:rsidRDefault="00E61AF9" w:rsidP="009C099A">
            <w:pPr>
              <w:jc w:val="center"/>
              <w:rPr>
                <w:b/>
                <w:color w:val="000000" w:themeColor="text1"/>
              </w:rPr>
            </w:pPr>
            <w:r w:rsidRPr="00073CFE">
              <w:rPr>
                <w:b/>
                <w:color w:val="000000" w:themeColor="text1"/>
              </w:rPr>
              <w:t>Informace ke kombinované nebo distanční formě</w:t>
            </w:r>
          </w:p>
        </w:tc>
      </w:tr>
      <w:tr w:rsidR="00E61AF9" w:rsidRPr="00073CFE" w14:paraId="2E5610E7" w14:textId="77777777" w:rsidTr="009C099A">
        <w:tc>
          <w:tcPr>
            <w:tcW w:w="4787" w:type="dxa"/>
            <w:gridSpan w:val="3"/>
            <w:tcBorders>
              <w:top w:val="single" w:sz="2" w:space="0" w:color="auto"/>
            </w:tcBorders>
            <w:shd w:val="clear" w:color="auto" w:fill="F7CAAC"/>
          </w:tcPr>
          <w:p w14:paraId="012AC6FD" w14:textId="77777777" w:rsidR="00E61AF9" w:rsidRPr="00073CFE" w:rsidRDefault="00E61AF9"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1209726" w14:textId="77777777" w:rsidR="00E61AF9" w:rsidRPr="00073CFE" w:rsidRDefault="00E61AF9" w:rsidP="009C099A">
            <w:pPr>
              <w:jc w:val="both"/>
              <w:rPr>
                <w:color w:val="000000" w:themeColor="text1"/>
              </w:rPr>
            </w:pPr>
          </w:p>
        </w:tc>
        <w:tc>
          <w:tcPr>
            <w:tcW w:w="4179" w:type="dxa"/>
            <w:gridSpan w:val="4"/>
            <w:tcBorders>
              <w:top w:val="single" w:sz="2" w:space="0" w:color="auto"/>
            </w:tcBorders>
            <w:shd w:val="clear" w:color="auto" w:fill="F7CAAC"/>
          </w:tcPr>
          <w:p w14:paraId="3A537256" w14:textId="77777777" w:rsidR="00E61AF9" w:rsidRPr="00073CFE" w:rsidRDefault="00E61AF9" w:rsidP="009C099A">
            <w:pPr>
              <w:jc w:val="both"/>
              <w:rPr>
                <w:b/>
                <w:color w:val="000000" w:themeColor="text1"/>
              </w:rPr>
            </w:pPr>
            <w:r w:rsidRPr="00073CFE">
              <w:rPr>
                <w:b/>
                <w:color w:val="000000" w:themeColor="text1"/>
              </w:rPr>
              <w:t xml:space="preserve">hodin </w:t>
            </w:r>
          </w:p>
        </w:tc>
      </w:tr>
      <w:tr w:rsidR="00E61AF9" w:rsidRPr="00073CFE" w14:paraId="62944DB9" w14:textId="77777777" w:rsidTr="009C099A">
        <w:tc>
          <w:tcPr>
            <w:tcW w:w="9855" w:type="dxa"/>
            <w:gridSpan w:val="8"/>
            <w:shd w:val="clear" w:color="auto" w:fill="F7CAAC"/>
          </w:tcPr>
          <w:p w14:paraId="36D34895" w14:textId="77777777" w:rsidR="00E61AF9" w:rsidRPr="00073CFE" w:rsidRDefault="00E61AF9" w:rsidP="009C099A">
            <w:pPr>
              <w:jc w:val="both"/>
              <w:rPr>
                <w:b/>
                <w:color w:val="000000" w:themeColor="text1"/>
              </w:rPr>
            </w:pPr>
            <w:r w:rsidRPr="00073CFE">
              <w:rPr>
                <w:b/>
                <w:color w:val="000000" w:themeColor="text1"/>
              </w:rPr>
              <w:t>Informace o způsobu kontaktu s vyučujícím</w:t>
            </w:r>
          </w:p>
        </w:tc>
      </w:tr>
      <w:tr w:rsidR="00E61AF9" w:rsidRPr="00073CFE" w14:paraId="598AA49E" w14:textId="77777777" w:rsidTr="009C099A">
        <w:trPr>
          <w:trHeight w:val="665"/>
        </w:trPr>
        <w:tc>
          <w:tcPr>
            <w:tcW w:w="9855" w:type="dxa"/>
            <w:gridSpan w:val="8"/>
          </w:tcPr>
          <w:p w14:paraId="6E76AAFD" w14:textId="77777777" w:rsidR="00E61AF9" w:rsidRPr="00073CFE" w:rsidRDefault="00E61AF9"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6DA3337" w14:textId="77777777" w:rsidR="00E61AF9" w:rsidRPr="00073CFE" w:rsidRDefault="00E61AF9" w:rsidP="00E61AF9">
      <w:pPr>
        <w:spacing w:after="160" w:line="259" w:lineRule="auto"/>
        <w:rPr>
          <w:color w:val="000000" w:themeColor="text1"/>
        </w:rPr>
      </w:pPr>
    </w:p>
    <w:p w14:paraId="6BEB9B72" w14:textId="77777777" w:rsidR="00077A33" w:rsidRPr="00073CFE" w:rsidRDefault="00077A33" w:rsidP="00077A33">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3C62ACC1" w14:textId="77777777" w:rsidTr="009C099A">
        <w:tc>
          <w:tcPr>
            <w:tcW w:w="9855" w:type="dxa"/>
            <w:gridSpan w:val="8"/>
            <w:tcBorders>
              <w:bottom w:val="double" w:sz="4" w:space="0" w:color="auto"/>
            </w:tcBorders>
            <w:shd w:val="clear" w:color="auto" w:fill="BDD6EE"/>
          </w:tcPr>
          <w:p w14:paraId="48B755C8"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8228B" w:rsidRPr="00073CFE" w14:paraId="5D2EC2D5" w14:textId="77777777" w:rsidTr="005148C4">
        <w:tc>
          <w:tcPr>
            <w:tcW w:w="3086" w:type="dxa"/>
            <w:tcBorders>
              <w:top w:val="double" w:sz="4" w:space="0" w:color="auto"/>
            </w:tcBorders>
            <w:shd w:val="clear" w:color="auto" w:fill="F7CAAC"/>
          </w:tcPr>
          <w:p w14:paraId="308A2C73" w14:textId="77777777" w:rsidR="0018228B" w:rsidRPr="00073CFE" w:rsidRDefault="0018228B" w:rsidP="005148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FD8046E" w14:textId="77777777" w:rsidR="0018228B" w:rsidRPr="00073CFE" w:rsidRDefault="0018228B" w:rsidP="005148C4">
            <w:pPr>
              <w:jc w:val="both"/>
              <w:rPr>
                <w:color w:val="000000" w:themeColor="text1"/>
              </w:rPr>
            </w:pPr>
            <w:r w:rsidRPr="00073CFE">
              <w:rPr>
                <w:color w:val="000000" w:themeColor="text1"/>
              </w:rPr>
              <w:t xml:space="preserve">Business Ethics </w:t>
            </w:r>
          </w:p>
        </w:tc>
      </w:tr>
      <w:tr w:rsidR="0018228B" w:rsidRPr="00073CFE" w14:paraId="670F05A3" w14:textId="77777777" w:rsidTr="005148C4">
        <w:tc>
          <w:tcPr>
            <w:tcW w:w="3086" w:type="dxa"/>
            <w:shd w:val="clear" w:color="auto" w:fill="F7CAAC"/>
          </w:tcPr>
          <w:p w14:paraId="65F53B2B" w14:textId="77777777" w:rsidR="0018228B" w:rsidRPr="00073CFE" w:rsidRDefault="0018228B" w:rsidP="005148C4">
            <w:pPr>
              <w:jc w:val="both"/>
              <w:rPr>
                <w:b/>
                <w:color w:val="000000" w:themeColor="text1"/>
              </w:rPr>
            </w:pPr>
            <w:r w:rsidRPr="00073CFE">
              <w:rPr>
                <w:b/>
                <w:color w:val="000000" w:themeColor="text1"/>
              </w:rPr>
              <w:t>Typ předmětu</w:t>
            </w:r>
          </w:p>
        </w:tc>
        <w:tc>
          <w:tcPr>
            <w:tcW w:w="3406" w:type="dxa"/>
            <w:gridSpan w:val="4"/>
          </w:tcPr>
          <w:p w14:paraId="0BEBE001" w14:textId="77777777" w:rsidR="0018228B" w:rsidRPr="00073CFE" w:rsidRDefault="0018228B" w:rsidP="005148C4">
            <w:pPr>
              <w:jc w:val="both"/>
              <w:rPr>
                <w:color w:val="000000" w:themeColor="text1"/>
              </w:rPr>
            </w:pPr>
            <w:r w:rsidRPr="00073CFE">
              <w:rPr>
                <w:color w:val="000000" w:themeColor="text1"/>
              </w:rPr>
              <w:t xml:space="preserve">povinný </w:t>
            </w:r>
          </w:p>
        </w:tc>
        <w:tc>
          <w:tcPr>
            <w:tcW w:w="2695" w:type="dxa"/>
            <w:gridSpan w:val="2"/>
            <w:shd w:val="clear" w:color="auto" w:fill="F7CAAC"/>
          </w:tcPr>
          <w:p w14:paraId="72FD31BE" w14:textId="77777777" w:rsidR="0018228B" w:rsidRPr="00073CFE" w:rsidRDefault="0018228B" w:rsidP="005148C4">
            <w:pPr>
              <w:jc w:val="both"/>
              <w:rPr>
                <w:color w:val="000000" w:themeColor="text1"/>
              </w:rPr>
            </w:pPr>
            <w:r w:rsidRPr="00073CFE">
              <w:rPr>
                <w:b/>
                <w:color w:val="000000" w:themeColor="text1"/>
              </w:rPr>
              <w:t>doporučený ročník / semestr</w:t>
            </w:r>
          </w:p>
        </w:tc>
        <w:tc>
          <w:tcPr>
            <w:tcW w:w="668" w:type="dxa"/>
          </w:tcPr>
          <w:p w14:paraId="766A4CBE" w14:textId="77777777" w:rsidR="0018228B" w:rsidRPr="00073CFE" w:rsidRDefault="0018228B" w:rsidP="005148C4">
            <w:pPr>
              <w:jc w:val="both"/>
              <w:rPr>
                <w:color w:val="000000" w:themeColor="text1"/>
              </w:rPr>
            </w:pPr>
            <w:r w:rsidRPr="00073CFE">
              <w:rPr>
                <w:color w:val="000000" w:themeColor="text1"/>
              </w:rPr>
              <w:t>2/Z</w:t>
            </w:r>
          </w:p>
        </w:tc>
      </w:tr>
      <w:tr w:rsidR="0018228B" w:rsidRPr="00073CFE" w14:paraId="5B121150" w14:textId="77777777" w:rsidTr="005148C4">
        <w:tc>
          <w:tcPr>
            <w:tcW w:w="3086" w:type="dxa"/>
            <w:shd w:val="clear" w:color="auto" w:fill="F7CAAC"/>
          </w:tcPr>
          <w:p w14:paraId="46583EB8" w14:textId="77777777" w:rsidR="0018228B" w:rsidRPr="00073CFE" w:rsidRDefault="0018228B" w:rsidP="005148C4">
            <w:pPr>
              <w:jc w:val="both"/>
              <w:rPr>
                <w:b/>
                <w:color w:val="000000" w:themeColor="text1"/>
              </w:rPr>
            </w:pPr>
            <w:r w:rsidRPr="00073CFE">
              <w:rPr>
                <w:b/>
                <w:color w:val="000000" w:themeColor="text1"/>
              </w:rPr>
              <w:t>Rozsah studijního předmětu</w:t>
            </w:r>
          </w:p>
        </w:tc>
        <w:tc>
          <w:tcPr>
            <w:tcW w:w="1701" w:type="dxa"/>
            <w:gridSpan w:val="2"/>
          </w:tcPr>
          <w:p w14:paraId="426AE007" w14:textId="77777777" w:rsidR="0018228B" w:rsidRPr="00073CFE" w:rsidRDefault="0018228B" w:rsidP="005148C4">
            <w:pPr>
              <w:jc w:val="both"/>
              <w:rPr>
                <w:color w:val="000000" w:themeColor="text1"/>
              </w:rPr>
            </w:pPr>
            <w:r w:rsidRPr="00073CFE">
              <w:rPr>
                <w:color w:val="000000" w:themeColor="text1"/>
              </w:rPr>
              <w:t>13p + 13s</w:t>
            </w:r>
          </w:p>
        </w:tc>
        <w:tc>
          <w:tcPr>
            <w:tcW w:w="889" w:type="dxa"/>
            <w:shd w:val="clear" w:color="auto" w:fill="F7CAAC"/>
          </w:tcPr>
          <w:p w14:paraId="19213573" w14:textId="77777777" w:rsidR="0018228B" w:rsidRPr="00073CFE" w:rsidRDefault="0018228B" w:rsidP="005148C4">
            <w:pPr>
              <w:jc w:val="both"/>
              <w:rPr>
                <w:b/>
                <w:color w:val="000000" w:themeColor="text1"/>
              </w:rPr>
            </w:pPr>
            <w:r w:rsidRPr="00073CFE">
              <w:rPr>
                <w:b/>
                <w:color w:val="000000" w:themeColor="text1"/>
              </w:rPr>
              <w:t xml:space="preserve">hod. </w:t>
            </w:r>
          </w:p>
        </w:tc>
        <w:tc>
          <w:tcPr>
            <w:tcW w:w="816" w:type="dxa"/>
          </w:tcPr>
          <w:p w14:paraId="2A0C4C81" w14:textId="77777777" w:rsidR="0018228B" w:rsidRPr="00073CFE" w:rsidRDefault="0018228B" w:rsidP="005148C4">
            <w:pPr>
              <w:jc w:val="both"/>
              <w:rPr>
                <w:color w:val="000000" w:themeColor="text1"/>
              </w:rPr>
            </w:pPr>
            <w:r w:rsidRPr="00073CFE">
              <w:rPr>
                <w:color w:val="000000" w:themeColor="text1"/>
              </w:rPr>
              <w:t>26</w:t>
            </w:r>
          </w:p>
        </w:tc>
        <w:tc>
          <w:tcPr>
            <w:tcW w:w="2156" w:type="dxa"/>
            <w:shd w:val="clear" w:color="auto" w:fill="F7CAAC"/>
          </w:tcPr>
          <w:p w14:paraId="34DFAE88" w14:textId="77777777" w:rsidR="0018228B" w:rsidRPr="00073CFE" w:rsidRDefault="0018228B" w:rsidP="005148C4">
            <w:pPr>
              <w:jc w:val="both"/>
              <w:rPr>
                <w:b/>
                <w:color w:val="000000" w:themeColor="text1"/>
              </w:rPr>
            </w:pPr>
            <w:r w:rsidRPr="00073CFE">
              <w:rPr>
                <w:b/>
                <w:color w:val="000000" w:themeColor="text1"/>
              </w:rPr>
              <w:t>kreditů</w:t>
            </w:r>
          </w:p>
        </w:tc>
        <w:tc>
          <w:tcPr>
            <w:tcW w:w="1207" w:type="dxa"/>
            <w:gridSpan w:val="2"/>
          </w:tcPr>
          <w:p w14:paraId="04375DB1" w14:textId="77777777" w:rsidR="0018228B" w:rsidRPr="00073CFE" w:rsidRDefault="0018228B" w:rsidP="005148C4">
            <w:pPr>
              <w:jc w:val="both"/>
              <w:rPr>
                <w:color w:val="000000" w:themeColor="text1"/>
              </w:rPr>
            </w:pPr>
            <w:r w:rsidRPr="00073CFE">
              <w:rPr>
                <w:color w:val="000000" w:themeColor="text1"/>
              </w:rPr>
              <w:t>3</w:t>
            </w:r>
          </w:p>
        </w:tc>
      </w:tr>
      <w:tr w:rsidR="0018228B" w:rsidRPr="00073CFE" w14:paraId="4D8C88D3" w14:textId="77777777" w:rsidTr="005148C4">
        <w:tc>
          <w:tcPr>
            <w:tcW w:w="3086" w:type="dxa"/>
            <w:shd w:val="clear" w:color="auto" w:fill="F7CAAC"/>
          </w:tcPr>
          <w:p w14:paraId="5F2F04E0" w14:textId="77777777" w:rsidR="0018228B" w:rsidRPr="00073CFE" w:rsidRDefault="0018228B" w:rsidP="005148C4">
            <w:pPr>
              <w:jc w:val="both"/>
              <w:rPr>
                <w:b/>
                <w:color w:val="000000" w:themeColor="text1"/>
              </w:rPr>
            </w:pPr>
            <w:r w:rsidRPr="00073CFE">
              <w:rPr>
                <w:b/>
                <w:color w:val="000000" w:themeColor="text1"/>
              </w:rPr>
              <w:t>Prerekvizity, korekvizity, ekvivalence</w:t>
            </w:r>
          </w:p>
        </w:tc>
        <w:tc>
          <w:tcPr>
            <w:tcW w:w="6769" w:type="dxa"/>
            <w:gridSpan w:val="7"/>
          </w:tcPr>
          <w:p w14:paraId="29DAE4E9" w14:textId="77777777" w:rsidR="0018228B" w:rsidRPr="00073CFE" w:rsidRDefault="0018228B" w:rsidP="005148C4">
            <w:pPr>
              <w:jc w:val="both"/>
              <w:rPr>
                <w:color w:val="000000" w:themeColor="text1"/>
              </w:rPr>
            </w:pPr>
          </w:p>
        </w:tc>
      </w:tr>
      <w:tr w:rsidR="0018228B" w:rsidRPr="00073CFE" w14:paraId="6D4B9081" w14:textId="77777777" w:rsidTr="005148C4">
        <w:tc>
          <w:tcPr>
            <w:tcW w:w="3086" w:type="dxa"/>
            <w:shd w:val="clear" w:color="auto" w:fill="F7CAAC"/>
          </w:tcPr>
          <w:p w14:paraId="2369D9C0" w14:textId="77777777" w:rsidR="0018228B" w:rsidRPr="00073CFE" w:rsidRDefault="0018228B" w:rsidP="005148C4">
            <w:pPr>
              <w:jc w:val="both"/>
              <w:rPr>
                <w:b/>
                <w:color w:val="000000" w:themeColor="text1"/>
              </w:rPr>
            </w:pPr>
            <w:r w:rsidRPr="00073CFE">
              <w:rPr>
                <w:b/>
                <w:color w:val="000000" w:themeColor="text1"/>
              </w:rPr>
              <w:t>Způsob ověření studijních výsledků</w:t>
            </w:r>
          </w:p>
        </w:tc>
        <w:tc>
          <w:tcPr>
            <w:tcW w:w="3406" w:type="dxa"/>
            <w:gridSpan w:val="4"/>
          </w:tcPr>
          <w:p w14:paraId="2ED35F16" w14:textId="77777777" w:rsidR="0018228B" w:rsidRPr="00073CFE" w:rsidRDefault="0018228B" w:rsidP="005148C4">
            <w:pPr>
              <w:jc w:val="both"/>
              <w:rPr>
                <w:color w:val="000000" w:themeColor="text1"/>
              </w:rPr>
            </w:pPr>
            <w:r w:rsidRPr="00073CFE">
              <w:rPr>
                <w:color w:val="000000" w:themeColor="text1"/>
              </w:rPr>
              <w:t>klasifikovaný zápočet</w:t>
            </w:r>
          </w:p>
        </w:tc>
        <w:tc>
          <w:tcPr>
            <w:tcW w:w="2156" w:type="dxa"/>
            <w:shd w:val="clear" w:color="auto" w:fill="F7CAAC"/>
          </w:tcPr>
          <w:p w14:paraId="7DF39BA4" w14:textId="77777777" w:rsidR="0018228B" w:rsidRPr="00073CFE" w:rsidRDefault="0018228B" w:rsidP="005148C4">
            <w:pPr>
              <w:jc w:val="both"/>
              <w:rPr>
                <w:b/>
                <w:color w:val="000000" w:themeColor="text1"/>
              </w:rPr>
            </w:pPr>
            <w:r w:rsidRPr="00073CFE">
              <w:rPr>
                <w:b/>
                <w:color w:val="000000" w:themeColor="text1"/>
              </w:rPr>
              <w:t>Forma výuky</w:t>
            </w:r>
          </w:p>
        </w:tc>
        <w:tc>
          <w:tcPr>
            <w:tcW w:w="1207" w:type="dxa"/>
            <w:gridSpan w:val="2"/>
          </w:tcPr>
          <w:p w14:paraId="05A6DBD1" w14:textId="77777777" w:rsidR="0018228B" w:rsidRPr="00073CFE" w:rsidRDefault="0018228B" w:rsidP="005148C4">
            <w:pPr>
              <w:jc w:val="both"/>
              <w:rPr>
                <w:color w:val="000000" w:themeColor="text1"/>
              </w:rPr>
            </w:pPr>
            <w:r w:rsidRPr="00073CFE">
              <w:rPr>
                <w:color w:val="000000" w:themeColor="text1"/>
              </w:rPr>
              <w:t>přednáška, seminář</w:t>
            </w:r>
          </w:p>
        </w:tc>
      </w:tr>
      <w:tr w:rsidR="0018228B" w:rsidRPr="00073CFE" w14:paraId="2FFEFC62" w14:textId="77777777" w:rsidTr="005148C4">
        <w:tc>
          <w:tcPr>
            <w:tcW w:w="3086" w:type="dxa"/>
            <w:shd w:val="clear" w:color="auto" w:fill="F7CAAC"/>
          </w:tcPr>
          <w:p w14:paraId="06F38BD2" w14:textId="77777777" w:rsidR="0018228B" w:rsidRPr="00073CFE" w:rsidRDefault="0018228B"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8479A95" w14:textId="77777777" w:rsidR="0018228B" w:rsidRPr="00073CFE" w:rsidRDefault="0018228B" w:rsidP="005148C4">
            <w:pPr>
              <w:jc w:val="both"/>
              <w:rPr>
                <w:color w:val="000000" w:themeColor="text1"/>
              </w:rPr>
            </w:pPr>
            <w:r w:rsidRPr="00073CFE">
              <w:rPr>
                <w:color w:val="000000" w:themeColor="text1"/>
              </w:rPr>
              <w:t>Způsob zakončení předmětu – klasifikovaný zápočet</w:t>
            </w:r>
          </w:p>
          <w:p w14:paraId="7E020ECE" w14:textId="77777777" w:rsidR="0018228B" w:rsidRPr="00073CFE" w:rsidRDefault="0018228B" w:rsidP="005148C4">
            <w:pPr>
              <w:jc w:val="both"/>
              <w:rPr>
                <w:color w:val="000000" w:themeColor="text1"/>
              </w:rPr>
            </w:pPr>
            <w:r w:rsidRPr="00073CFE">
              <w:rPr>
                <w:color w:val="000000" w:themeColor="text1"/>
              </w:rPr>
              <w:t>Požadavky na klasifikovaný zápočet – vypracování seminární práce dle požadavků vyučujícího, 80 % aktivní účast na seminářích. Absolvování písemné práce alespoň na 60 %, ústní zkouška v rozsahu znalostí přednášek a seminářů.</w:t>
            </w:r>
          </w:p>
        </w:tc>
      </w:tr>
      <w:tr w:rsidR="0018228B" w:rsidRPr="00073CFE" w14:paraId="7B58BCE1" w14:textId="77777777" w:rsidTr="005148C4">
        <w:trPr>
          <w:trHeight w:val="42"/>
        </w:trPr>
        <w:tc>
          <w:tcPr>
            <w:tcW w:w="9855" w:type="dxa"/>
            <w:gridSpan w:val="8"/>
            <w:tcBorders>
              <w:top w:val="nil"/>
            </w:tcBorders>
          </w:tcPr>
          <w:p w14:paraId="642505B4" w14:textId="77777777" w:rsidR="0018228B" w:rsidRPr="00073CFE" w:rsidRDefault="0018228B" w:rsidP="005148C4">
            <w:pPr>
              <w:jc w:val="both"/>
              <w:rPr>
                <w:color w:val="000000" w:themeColor="text1"/>
              </w:rPr>
            </w:pPr>
          </w:p>
        </w:tc>
      </w:tr>
      <w:tr w:rsidR="0018228B" w:rsidRPr="00073CFE" w14:paraId="5CED7B55" w14:textId="77777777" w:rsidTr="005148C4">
        <w:trPr>
          <w:trHeight w:val="197"/>
        </w:trPr>
        <w:tc>
          <w:tcPr>
            <w:tcW w:w="3086" w:type="dxa"/>
            <w:tcBorders>
              <w:top w:val="nil"/>
            </w:tcBorders>
            <w:shd w:val="clear" w:color="auto" w:fill="F7CAAC"/>
          </w:tcPr>
          <w:p w14:paraId="1652F28F" w14:textId="77777777" w:rsidR="0018228B" w:rsidRPr="00073CFE" w:rsidRDefault="0018228B"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0730244E" w14:textId="77777777" w:rsidR="0018228B" w:rsidRPr="00073CFE" w:rsidRDefault="0018228B" w:rsidP="005148C4">
            <w:pPr>
              <w:jc w:val="both"/>
              <w:rPr>
                <w:color w:val="000000" w:themeColor="text1"/>
              </w:rPr>
            </w:pPr>
            <w:r w:rsidRPr="00073CFE">
              <w:rPr>
                <w:color w:val="000000" w:themeColor="text1"/>
              </w:rPr>
              <w:t>Ing. Lucie Tomancová, Ph.D.</w:t>
            </w:r>
          </w:p>
        </w:tc>
      </w:tr>
      <w:tr w:rsidR="0018228B" w:rsidRPr="00073CFE" w14:paraId="47DDCC31" w14:textId="77777777" w:rsidTr="005148C4">
        <w:trPr>
          <w:trHeight w:val="243"/>
        </w:trPr>
        <w:tc>
          <w:tcPr>
            <w:tcW w:w="3086" w:type="dxa"/>
            <w:tcBorders>
              <w:top w:val="nil"/>
            </w:tcBorders>
            <w:shd w:val="clear" w:color="auto" w:fill="F7CAAC"/>
          </w:tcPr>
          <w:p w14:paraId="1DA15229" w14:textId="77777777" w:rsidR="0018228B" w:rsidRPr="00073CFE" w:rsidRDefault="0018228B"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0D9A00C" w14:textId="77777777" w:rsidR="0018228B" w:rsidRPr="00073CFE" w:rsidRDefault="0018228B" w:rsidP="005148C4">
            <w:pPr>
              <w:jc w:val="both"/>
              <w:rPr>
                <w:color w:val="000000" w:themeColor="text1"/>
              </w:rPr>
            </w:pPr>
            <w:r w:rsidRPr="00073CFE">
              <w:rPr>
                <w:color w:val="000000" w:themeColor="text1"/>
              </w:rPr>
              <w:t>Garant se podílí na přednáškách v rozsahu 100 %, dále stanovuje koncepci seminářů a dohlíží na jejich jednotné vedení.</w:t>
            </w:r>
          </w:p>
        </w:tc>
      </w:tr>
      <w:tr w:rsidR="0018228B" w:rsidRPr="00073CFE" w14:paraId="483C02D1" w14:textId="77777777" w:rsidTr="005148C4">
        <w:tc>
          <w:tcPr>
            <w:tcW w:w="3086" w:type="dxa"/>
            <w:shd w:val="clear" w:color="auto" w:fill="F7CAAC"/>
          </w:tcPr>
          <w:p w14:paraId="22EF59DB" w14:textId="77777777" w:rsidR="0018228B" w:rsidRPr="00073CFE" w:rsidRDefault="0018228B"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5356E92B" w14:textId="77777777" w:rsidR="0018228B" w:rsidRPr="00073CFE" w:rsidRDefault="0018228B" w:rsidP="005148C4">
            <w:pPr>
              <w:jc w:val="both"/>
              <w:rPr>
                <w:color w:val="000000" w:themeColor="text1"/>
              </w:rPr>
            </w:pPr>
            <w:r w:rsidRPr="00073CFE">
              <w:rPr>
                <w:color w:val="000000" w:themeColor="text1"/>
              </w:rPr>
              <w:t>Ing. Lucie Tomancová, Ph.D. – přednášky (100 %)</w:t>
            </w:r>
          </w:p>
        </w:tc>
      </w:tr>
      <w:tr w:rsidR="0018228B" w:rsidRPr="00073CFE" w14:paraId="0CD8CEBD" w14:textId="77777777" w:rsidTr="005148C4">
        <w:trPr>
          <w:trHeight w:val="42"/>
        </w:trPr>
        <w:tc>
          <w:tcPr>
            <w:tcW w:w="9855" w:type="dxa"/>
            <w:gridSpan w:val="8"/>
            <w:tcBorders>
              <w:top w:val="nil"/>
            </w:tcBorders>
          </w:tcPr>
          <w:p w14:paraId="4144F0DB" w14:textId="77777777" w:rsidR="0018228B" w:rsidRPr="00073CFE" w:rsidRDefault="0018228B" w:rsidP="005148C4">
            <w:pPr>
              <w:jc w:val="both"/>
              <w:rPr>
                <w:color w:val="000000" w:themeColor="text1"/>
              </w:rPr>
            </w:pPr>
          </w:p>
        </w:tc>
      </w:tr>
      <w:tr w:rsidR="0018228B" w:rsidRPr="00073CFE" w14:paraId="71824252" w14:textId="77777777" w:rsidTr="005148C4">
        <w:tc>
          <w:tcPr>
            <w:tcW w:w="3086" w:type="dxa"/>
            <w:shd w:val="clear" w:color="auto" w:fill="F7CAAC"/>
          </w:tcPr>
          <w:p w14:paraId="747FDF94" w14:textId="77777777" w:rsidR="0018228B" w:rsidRPr="00073CFE" w:rsidRDefault="0018228B"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8B1366F" w14:textId="77777777" w:rsidR="0018228B" w:rsidRPr="00073CFE" w:rsidRDefault="0018228B" w:rsidP="005148C4">
            <w:pPr>
              <w:jc w:val="both"/>
              <w:rPr>
                <w:color w:val="000000" w:themeColor="text1"/>
              </w:rPr>
            </w:pPr>
          </w:p>
        </w:tc>
      </w:tr>
      <w:tr w:rsidR="0018228B" w:rsidRPr="00073CFE" w14:paraId="40F0EEAB" w14:textId="77777777" w:rsidTr="005148C4">
        <w:trPr>
          <w:trHeight w:val="3938"/>
        </w:trPr>
        <w:tc>
          <w:tcPr>
            <w:tcW w:w="9855" w:type="dxa"/>
            <w:gridSpan w:val="8"/>
            <w:tcBorders>
              <w:top w:val="nil"/>
              <w:bottom w:val="single" w:sz="12" w:space="0" w:color="auto"/>
            </w:tcBorders>
          </w:tcPr>
          <w:p w14:paraId="2D37499D" w14:textId="77777777" w:rsidR="0018228B" w:rsidRPr="00073CFE" w:rsidRDefault="0018228B" w:rsidP="005148C4">
            <w:pPr>
              <w:jc w:val="both"/>
              <w:rPr>
                <w:color w:val="000000" w:themeColor="text1"/>
              </w:rPr>
            </w:pPr>
            <w:r w:rsidRPr="00073CFE">
              <w:rPr>
                <w:color w:val="000000" w:themeColor="text1"/>
              </w:rPr>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a společenskou odpovědnost organizací opírající se o problematiku dlouhodobé udržitelnosti.</w:t>
            </w:r>
          </w:p>
          <w:p w14:paraId="3D0FCF65"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předmětu, vymezení pojmů morálka a etika, rozdíl mezi morálkou a právem.</w:t>
            </w:r>
          </w:p>
          <w:p w14:paraId="22943AD9"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Vývoj manažerské etiky, vztah etiky a ekonomie. </w:t>
            </w:r>
          </w:p>
          <w:p w14:paraId="2BA2528D"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Zavedení etiky do strategie organizace. </w:t>
            </w:r>
          </w:p>
          <w:p w14:paraId="0D45BC26"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a moderní nástroje etického řízení organizace.</w:t>
            </w:r>
          </w:p>
          <w:p w14:paraId="474FB7E0"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Důvody pro etické chování organizace.</w:t>
            </w:r>
          </w:p>
          <w:p w14:paraId="584DDD72"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Dobré jméno firmy.</w:t>
            </w:r>
          </w:p>
          <w:p w14:paraId="3E354CC9"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Etické rozhodování a etické hodnoty manažerů. </w:t>
            </w:r>
          </w:p>
          <w:p w14:paraId="1DCF83DA"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Firemní kultura. </w:t>
            </w:r>
          </w:p>
          <w:p w14:paraId="3D020AF4"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Společenská odpovědnost organizace.</w:t>
            </w:r>
          </w:p>
          <w:p w14:paraId="126AF46E"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Konzumní společnost. </w:t>
            </w:r>
          </w:p>
          <w:p w14:paraId="2C2FE5DF"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Fair Trade. </w:t>
            </w:r>
          </w:p>
          <w:p w14:paraId="4492618C"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Trvale udržitelný rozvoj. </w:t>
            </w:r>
          </w:p>
          <w:p w14:paraId="3EB500EA"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Etické výzvy současnosti u nás i v zahraničí.</w:t>
            </w:r>
          </w:p>
        </w:tc>
      </w:tr>
      <w:tr w:rsidR="0018228B" w:rsidRPr="00073CFE" w14:paraId="376A542E" w14:textId="77777777" w:rsidTr="005148C4">
        <w:trPr>
          <w:trHeight w:val="265"/>
        </w:trPr>
        <w:tc>
          <w:tcPr>
            <w:tcW w:w="3653" w:type="dxa"/>
            <w:gridSpan w:val="2"/>
            <w:tcBorders>
              <w:top w:val="nil"/>
            </w:tcBorders>
            <w:shd w:val="clear" w:color="auto" w:fill="F7CAAC"/>
          </w:tcPr>
          <w:p w14:paraId="7600F1E8" w14:textId="77777777" w:rsidR="0018228B" w:rsidRPr="00073CFE" w:rsidRDefault="0018228B"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D4D3EAE" w14:textId="77777777" w:rsidR="0018228B" w:rsidRPr="00073CFE" w:rsidRDefault="0018228B" w:rsidP="005148C4">
            <w:pPr>
              <w:jc w:val="both"/>
              <w:rPr>
                <w:color w:val="000000" w:themeColor="text1"/>
              </w:rPr>
            </w:pPr>
          </w:p>
        </w:tc>
      </w:tr>
      <w:tr w:rsidR="0018228B" w:rsidRPr="00073CFE" w14:paraId="52A85696" w14:textId="77777777" w:rsidTr="005148C4">
        <w:trPr>
          <w:trHeight w:val="269"/>
        </w:trPr>
        <w:tc>
          <w:tcPr>
            <w:tcW w:w="9855" w:type="dxa"/>
            <w:gridSpan w:val="8"/>
            <w:tcBorders>
              <w:top w:val="nil"/>
            </w:tcBorders>
          </w:tcPr>
          <w:p w14:paraId="052C40AE" w14:textId="77777777" w:rsidR="0018228B" w:rsidRPr="00073CFE" w:rsidRDefault="0018228B" w:rsidP="005148C4">
            <w:pPr>
              <w:rPr>
                <w:b/>
                <w:color w:val="000000" w:themeColor="text1"/>
              </w:rPr>
            </w:pPr>
            <w:r w:rsidRPr="00073CFE">
              <w:rPr>
                <w:b/>
                <w:color w:val="000000" w:themeColor="text1"/>
              </w:rPr>
              <w:t>Povinná literatura</w:t>
            </w:r>
          </w:p>
          <w:p w14:paraId="0DBA1022" w14:textId="77777777" w:rsidR="0018228B" w:rsidRPr="00073CFE" w:rsidRDefault="0018228B" w:rsidP="005148C4">
            <w:pPr>
              <w:rPr>
                <w:color w:val="000000" w:themeColor="text1"/>
              </w:rPr>
            </w:pPr>
            <w:r w:rsidRPr="00073CFE">
              <w:rPr>
                <w:color w:val="000000" w:themeColor="text1"/>
              </w:rPr>
              <w:t>HOFFMAN, W.</w:t>
            </w:r>
            <w:r w:rsidR="00BD42D0" w:rsidRPr="00073CFE">
              <w:rPr>
                <w:color w:val="000000" w:themeColor="text1"/>
              </w:rPr>
              <w:t xml:space="preserve"> </w:t>
            </w:r>
            <w:r w:rsidRPr="00073CFE">
              <w:rPr>
                <w:color w:val="000000" w:themeColor="text1"/>
              </w:rPr>
              <w:t>M., FREDERICK, R.</w:t>
            </w:r>
            <w:r w:rsidR="00BD42D0" w:rsidRPr="00073CFE">
              <w:rPr>
                <w:color w:val="000000" w:themeColor="text1"/>
              </w:rPr>
              <w:t xml:space="preserve"> </w:t>
            </w:r>
            <w:r w:rsidRPr="00073CFE">
              <w:rPr>
                <w:color w:val="000000" w:themeColor="text1"/>
              </w:rPr>
              <w:t>E., SCHWARTZ, M.</w:t>
            </w:r>
            <w:r w:rsidR="00BD42D0" w:rsidRPr="00073CFE">
              <w:rPr>
                <w:color w:val="000000" w:themeColor="text1"/>
              </w:rPr>
              <w:t xml:space="preserve"> </w:t>
            </w:r>
            <w:r w:rsidRPr="00073CFE">
              <w:rPr>
                <w:color w:val="000000" w:themeColor="text1"/>
              </w:rPr>
              <w:t xml:space="preserve">S. </w:t>
            </w:r>
            <w:r w:rsidRPr="00073CFE">
              <w:rPr>
                <w:i/>
                <w:color w:val="000000" w:themeColor="text1"/>
              </w:rPr>
              <w:t xml:space="preserve">Business ethics: readings and cases in corporate morality. </w:t>
            </w:r>
            <w:r w:rsidRPr="00073CFE">
              <w:rPr>
                <w:color w:val="000000" w:themeColor="text1"/>
              </w:rPr>
              <w:t>Chichester: Wiley-Blackwell, 2014. ISBN 978-1-118-33668-7.</w:t>
            </w:r>
          </w:p>
          <w:p w14:paraId="36098F51" w14:textId="77777777" w:rsidR="0018228B" w:rsidRPr="00073CFE" w:rsidRDefault="0018228B" w:rsidP="005148C4">
            <w:pPr>
              <w:rPr>
                <w:b/>
                <w:color w:val="000000" w:themeColor="text1"/>
              </w:rPr>
            </w:pPr>
            <w:r w:rsidRPr="00073CFE">
              <w:rPr>
                <w:b/>
                <w:color w:val="000000" w:themeColor="text1"/>
              </w:rPr>
              <w:t>Doporučená literatura</w:t>
            </w:r>
          </w:p>
          <w:p w14:paraId="27CBDB49" w14:textId="77777777" w:rsidR="0018228B" w:rsidRPr="00073CFE" w:rsidRDefault="0018228B" w:rsidP="005148C4">
            <w:pPr>
              <w:rPr>
                <w:color w:val="000000" w:themeColor="text1"/>
              </w:rPr>
            </w:pPr>
            <w:r w:rsidRPr="00073CFE">
              <w:rPr>
                <w:color w:val="000000" w:themeColor="text1"/>
              </w:rPr>
              <w:t xml:space="preserve">BENN, S., BOLTON, D. </w:t>
            </w:r>
            <w:r w:rsidRPr="00073CFE">
              <w:rPr>
                <w:i/>
                <w:color w:val="000000" w:themeColor="text1"/>
              </w:rPr>
              <w:t>Key Concepts in Corporate Social Responcibility</w:t>
            </w:r>
            <w:r w:rsidRPr="00073CFE">
              <w:rPr>
                <w:color w:val="000000" w:themeColor="text1"/>
              </w:rPr>
              <w:t xml:space="preserve"> (SAGE Key Concepts series). London: SAGE, 2011, 256 s. ISBN 978-1847879295.</w:t>
            </w:r>
          </w:p>
        </w:tc>
      </w:tr>
      <w:tr w:rsidR="0018228B" w:rsidRPr="00073CFE" w14:paraId="0D725428"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0E94E2" w14:textId="77777777" w:rsidR="0018228B" w:rsidRPr="00073CFE" w:rsidRDefault="0018228B" w:rsidP="005148C4">
            <w:pPr>
              <w:jc w:val="center"/>
              <w:rPr>
                <w:b/>
                <w:color w:val="000000" w:themeColor="text1"/>
              </w:rPr>
            </w:pPr>
            <w:r w:rsidRPr="00073CFE">
              <w:rPr>
                <w:b/>
                <w:color w:val="000000" w:themeColor="text1"/>
              </w:rPr>
              <w:t>Informace ke kombinované nebo distanční formě</w:t>
            </w:r>
          </w:p>
        </w:tc>
      </w:tr>
      <w:tr w:rsidR="0018228B" w:rsidRPr="00073CFE" w14:paraId="79B07C41" w14:textId="77777777" w:rsidTr="005148C4">
        <w:tc>
          <w:tcPr>
            <w:tcW w:w="4787" w:type="dxa"/>
            <w:gridSpan w:val="3"/>
            <w:tcBorders>
              <w:top w:val="single" w:sz="2" w:space="0" w:color="auto"/>
            </w:tcBorders>
            <w:shd w:val="clear" w:color="auto" w:fill="F7CAAC"/>
          </w:tcPr>
          <w:p w14:paraId="761342E4" w14:textId="77777777" w:rsidR="0018228B" w:rsidRPr="00073CFE" w:rsidRDefault="0018228B"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BFA2627" w14:textId="77777777" w:rsidR="0018228B" w:rsidRPr="00073CFE" w:rsidRDefault="0018228B" w:rsidP="005148C4">
            <w:pPr>
              <w:jc w:val="both"/>
              <w:rPr>
                <w:color w:val="000000" w:themeColor="text1"/>
              </w:rPr>
            </w:pPr>
          </w:p>
        </w:tc>
        <w:tc>
          <w:tcPr>
            <w:tcW w:w="4179" w:type="dxa"/>
            <w:gridSpan w:val="4"/>
            <w:tcBorders>
              <w:top w:val="single" w:sz="2" w:space="0" w:color="auto"/>
            </w:tcBorders>
            <w:shd w:val="clear" w:color="auto" w:fill="F7CAAC"/>
          </w:tcPr>
          <w:p w14:paraId="269693CA" w14:textId="77777777" w:rsidR="0018228B" w:rsidRPr="00073CFE" w:rsidRDefault="0018228B" w:rsidP="005148C4">
            <w:pPr>
              <w:jc w:val="both"/>
              <w:rPr>
                <w:b/>
                <w:color w:val="000000" w:themeColor="text1"/>
              </w:rPr>
            </w:pPr>
            <w:r w:rsidRPr="00073CFE">
              <w:rPr>
                <w:b/>
                <w:color w:val="000000" w:themeColor="text1"/>
              </w:rPr>
              <w:t xml:space="preserve">hodin </w:t>
            </w:r>
          </w:p>
        </w:tc>
      </w:tr>
      <w:tr w:rsidR="0018228B" w:rsidRPr="00073CFE" w14:paraId="2B78013F" w14:textId="77777777" w:rsidTr="005148C4">
        <w:tc>
          <w:tcPr>
            <w:tcW w:w="9855" w:type="dxa"/>
            <w:gridSpan w:val="8"/>
            <w:shd w:val="clear" w:color="auto" w:fill="F7CAAC"/>
          </w:tcPr>
          <w:p w14:paraId="029BBB95" w14:textId="77777777" w:rsidR="0018228B" w:rsidRPr="00073CFE" w:rsidRDefault="0018228B" w:rsidP="005148C4">
            <w:pPr>
              <w:jc w:val="both"/>
              <w:rPr>
                <w:b/>
                <w:color w:val="000000" w:themeColor="text1"/>
              </w:rPr>
            </w:pPr>
            <w:r w:rsidRPr="00073CFE">
              <w:rPr>
                <w:b/>
                <w:color w:val="000000" w:themeColor="text1"/>
              </w:rPr>
              <w:t>Informace o způsobu kontaktu s vyučujícím</w:t>
            </w:r>
          </w:p>
        </w:tc>
      </w:tr>
      <w:tr w:rsidR="0018228B" w:rsidRPr="00073CFE" w14:paraId="37C96F0D" w14:textId="77777777" w:rsidTr="005148C4">
        <w:trPr>
          <w:trHeight w:val="640"/>
        </w:trPr>
        <w:tc>
          <w:tcPr>
            <w:tcW w:w="9855" w:type="dxa"/>
            <w:gridSpan w:val="8"/>
          </w:tcPr>
          <w:p w14:paraId="35D4979F" w14:textId="77777777" w:rsidR="0018228B" w:rsidRPr="00073CFE" w:rsidRDefault="0018228B"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B619B8" w14:textId="77777777" w:rsidR="00E61AF9" w:rsidRPr="00073CFE" w:rsidRDefault="00E61AF9" w:rsidP="0018228B">
      <w:pPr>
        <w:spacing w:after="160" w:line="259" w:lineRule="auto"/>
        <w:rPr>
          <w:color w:val="000000" w:themeColor="text1"/>
        </w:rPr>
      </w:pPr>
    </w:p>
    <w:p w14:paraId="76057312" w14:textId="77777777" w:rsidR="00E61AF9" w:rsidRPr="00073CFE" w:rsidRDefault="00E61AF9" w:rsidP="0018228B">
      <w:pPr>
        <w:spacing w:after="160" w:line="259" w:lineRule="auto"/>
        <w:rPr>
          <w:color w:val="000000" w:themeColor="text1"/>
        </w:rPr>
      </w:pPr>
    </w:p>
    <w:p w14:paraId="4A1C6177" w14:textId="77777777" w:rsidR="007F224F" w:rsidRPr="00073CFE" w:rsidRDefault="007F224F" w:rsidP="0018228B">
      <w:pPr>
        <w:spacing w:after="160" w:line="259" w:lineRule="auto"/>
        <w:rPr>
          <w:color w:val="000000" w:themeColor="text1"/>
        </w:rPr>
      </w:pPr>
    </w:p>
    <w:p w14:paraId="3DD3E9AC" w14:textId="77777777" w:rsidR="007F224F" w:rsidRPr="00073CFE" w:rsidRDefault="007F224F" w:rsidP="0018228B">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0922F482" w14:textId="77777777" w:rsidTr="009C099A">
        <w:tc>
          <w:tcPr>
            <w:tcW w:w="9855" w:type="dxa"/>
            <w:gridSpan w:val="8"/>
            <w:tcBorders>
              <w:bottom w:val="double" w:sz="4" w:space="0" w:color="auto"/>
            </w:tcBorders>
            <w:shd w:val="clear" w:color="auto" w:fill="BDD6EE"/>
          </w:tcPr>
          <w:p w14:paraId="05B8445A"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F224F" w:rsidRPr="00073CFE" w14:paraId="355E5CAA" w14:textId="77777777" w:rsidTr="009C099A">
        <w:tc>
          <w:tcPr>
            <w:tcW w:w="3086" w:type="dxa"/>
            <w:tcBorders>
              <w:top w:val="double" w:sz="4" w:space="0" w:color="auto"/>
            </w:tcBorders>
            <w:shd w:val="clear" w:color="auto" w:fill="F7CAAC"/>
          </w:tcPr>
          <w:p w14:paraId="1D0AE177" w14:textId="77777777" w:rsidR="007F224F" w:rsidRPr="00073CFE" w:rsidRDefault="007F224F"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5785B96" w14:textId="77777777" w:rsidR="007F224F" w:rsidRPr="00073CFE" w:rsidRDefault="007F224F" w:rsidP="009C099A">
            <w:pPr>
              <w:jc w:val="both"/>
              <w:rPr>
                <w:color w:val="000000" w:themeColor="text1"/>
              </w:rPr>
            </w:pPr>
            <w:r w:rsidRPr="00073CFE">
              <w:rPr>
                <w:color w:val="000000" w:themeColor="text1"/>
                <w:shd w:val="clear" w:color="auto" w:fill="FFFFFF"/>
                <w:lang w:val="en-GB"/>
              </w:rPr>
              <w:t>Basic</w:t>
            </w:r>
            <w:r w:rsidR="00ED4CC7">
              <w:rPr>
                <w:color w:val="000000" w:themeColor="text1"/>
                <w:shd w:val="clear" w:color="auto" w:fill="FFFFFF"/>
                <w:lang w:val="en-GB"/>
              </w:rPr>
              <w:t>s</w:t>
            </w:r>
            <w:r w:rsidRPr="00073CFE">
              <w:rPr>
                <w:color w:val="000000" w:themeColor="text1"/>
                <w:shd w:val="clear" w:color="auto" w:fill="FFFFFF"/>
                <w:lang w:val="en-GB"/>
              </w:rPr>
              <w:t xml:space="preserve"> of Law</w:t>
            </w:r>
          </w:p>
        </w:tc>
      </w:tr>
      <w:tr w:rsidR="007F224F" w:rsidRPr="00073CFE" w14:paraId="05F43C7D" w14:textId="77777777" w:rsidTr="009C099A">
        <w:tc>
          <w:tcPr>
            <w:tcW w:w="3086" w:type="dxa"/>
            <w:shd w:val="clear" w:color="auto" w:fill="F7CAAC"/>
          </w:tcPr>
          <w:p w14:paraId="0015B111" w14:textId="77777777" w:rsidR="007F224F" w:rsidRPr="00073CFE" w:rsidRDefault="007F224F" w:rsidP="009C099A">
            <w:pPr>
              <w:jc w:val="both"/>
              <w:rPr>
                <w:b/>
                <w:color w:val="000000" w:themeColor="text1"/>
              </w:rPr>
            </w:pPr>
            <w:r w:rsidRPr="00073CFE">
              <w:rPr>
                <w:b/>
                <w:color w:val="000000" w:themeColor="text1"/>
              </w:rPr>
              <w:t>Typ předmětu</w:t>
            </w:r>
          </w:p>
        </w:tc>
        <w:tc>
          <w:tcPr>
            <w:tcW w:w="3406" w:type="dxa"/>
            <w:gridSpan w:val="4"/>
          </w:tcPr>
          <w:p w14:paraId="5B367B57" w14:textId="77777777" w:rsidR="007F224F" w:rsidRPr="00073CFE" w:rsidRDefault="007F224F"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5426B237" w14:textId="77777777" w:rsidR="007F224F" w:rsidRPr="00073CFE" w:rsidRDefault="007F224F" w:rsidP="009C099A">
            <w:pPr>
              <w:jc w:val="both"/>
              <w:rPr>
                <w:color w:val="000000" w:themeColor="text1"/>
              </w:rPr>
            </w:pPr>
            <w:r w:rsidRPr="00073CFE">
              <w:rPr>
                <w:b/>
                <w:color w:val="000000" w:themeColor="text1"/>
              </w:rPr>
              <w:t>doporučený ročník / semestr</w:t>
            </w:r>
          </w:p>
        </w:tc>
        <w:tc>
          <w:tcPr>
            <w:tcW w:w="668" w:type="dxa"/>
          </w:tcPr>
          <w:p w14:paraId="6B8FC7E3" w14:textId="77777777" w:rsidR="007F224F" w:rsidRPr="00073CFE" w:rsidRDefault="007F224F" w:rsidP="009C099A">
            <w:pPr>
              <w:jc w:val="both"/>
              <w:rPr>
                <w:color w:val="000000" w:themeColor="text1"/>
              </w:rPr>
            </w:pPr>
            <w:r w:rsidRPr="00073CFE">
              <w:rPr>
                <w:color w:val="000000" w:themeColor="text1"/>
              </w:rPr>
              <w:t>2/Z</w:t>
            </w:r>
          </w:p>
        </w:tc>
      </w:tr>
      <w:tr w:rsidR="007F224F" w:rsidRPr="00073CFE" w14:paraId="5F7B2F38" w14:textId="77777777" w:rsidTr="009C099A">
        <w:tc>
          <w:tcPr>
            <w:tcW w:w="3086" w:type="dxa"/>
            <w:shd w:val="clear" w:color="auto" w:fill="F7CAAC"/>
          </w:tcPr>
          <w:p w14:paraId="05C145FB" w14:textId="77777777" w:rsidR="007F224F" w:rsidRPr="00073CFE" w:rsidRDefault="007F224F" w:rsidP="009C099A">
            <w:pPr>
              <w:jc w:val="both"/>
              <w:rPr>
                <w:b/>
                <w:color w:val="000000" w:themeColor="text1"/>
              </w:rPr>
            </w:pPr>
            <w:r w:rsidRPr="00073CFE">
              <w:rPr>
                <w:b/>
                <w:color w:val="000000" w:themeColor="text1"/>
              </w:rPr>
              <w:t>Rozsah studijního předmětu</w:t>
            </w:r>
          </w:p>
        </w:tc>
        <w:tc>
          <w:tcPr>
            <w:tcW w:w="1701" w:type="dxa"/>
            <w:gridSpan w:val="2"/>
          </w:tcPr>
          <w:p w14:paraId="62A654FF" w14:textId="77777777" w:rsidR="007F224F" w:rsidRPr="00073CFE" w:rsidRDefault="007F224F" w:rsidP="009C099A">
            <w:pPr>
              <w:jc w:val="both"/>
              <w:rPr>
                <w:color w:val="000000" w:themeColor="text1"/>
              </w:rPr>
            </w:pPr>
            <w:r w:rsidRPr="00073CFE">
              <w:rPr>
                <w:color w:val="000000" w:themeColor="text1"/>
              </w:rPr>
              <w:t>26p + 13s</w:t>
            </w:r>
          </w:p>
        </w:tc>
        <w:tc>
          <w:tcPr>
            <w:tcW w:w="889" w:type="dxa"/>
            <w:shd w:val="clear" w:color="auto" w:fill="F7CAAC"/>
          </w:tcPr>
          <w:p w14:paraId="221797ED" w14:textId="77777777" w:rsidR="007F224F" w:rsidRPr="00073CFE" w:rsidRDefault="007F224F" w:rsidP="009C099A">
            <w:pPr>
              <w:jc w:val="both"/>
              <w:rPr>
                <w:b/>
                <w:color w:val="000000" w:themeColor="text1"/>
              </w:rPr>
            </w:pPr>
            <w:r w:rsidRPr="00073CFE">
              <w:rPr>
                <w:b/>
                <w:color w:val="000000" w:themeColor="text1"/>
              </w:rPr>
              <w:t xml:space="preserve">hod. </w:t>
            </w:r>
          </w:p>
        </w:tc>
        <w:tc>
          <w:tcPr>
            <w:tcW w:w="816" w:type="dxa"/>
          </w:tcPr>
          <w:p w14:paraId="7E2C180A" w14:textId="77777777" w:rsidR="007F224F" w:rsidRPr="00073CFE" w:rsidRDefault="007F224F" w:rsidP="009C099A">
            <w:pPr>
              <w:jc w:val="both"/>
              <w:rPr>
                <w:color w:val="000000" w:themeColor="text1"/>
              </w:rPr>
            </w:pPr>
            <w:r w:rsidRPr="00073CFE">
              <w:rPr>
                <w:color w:val="000000" w:themeColor="text1"/>
              </w:rPr>
              <w:t>39</w:t>
            </w:r>
          </w:p>
        </w:tc>
        <w:tc>
          <w:tcPr>
            <w:tcW w:w="2156" w:type="dxa"/>
            <w:shd w:val="clear" w:color="auto" w:fill="F7CAAC"/>
          </w:tcPr>
          <w:p w14:paraId="7CA339A1" w14:textId="77777777" w:rsidR="007F224F" w:rsidRPr="00073CFE" w:rsidRDefault="007F224F" w:rsidP="009C099A">
            <w:pPr>
              <w:jc w:val="both"/>
              <w:rPr>
                <w:b/>
                <w:color w:val="000000" w:themeColor="text1"/>
              </w:rPr>
            </w:pPr>
            <w:r w:rsidRPr="00073CFE">
              <w:rPr>
                <w:b/>
                <w:color w:val="000000" w:themeColor="text1"/>
              </w:rPr>
              <w:t>kreditů</w:t>
            </w:r>
          </w:p>
        </w:tc>
        <w:tc>
          <w:tcPr>
            <w:tcW w:w="1207" w:type="dxa"/>
            <w:gridSpan w:val="2"/>
          </w:tcPr>
          <w:p w14:paraId="1CE6DB63" w14:textId="77777777" w:rsidR="007F224F" w:rsidRPr="00073CFE" w:rsidRDefault="007F224F" w:rsidP="009C099A">
            <w:pPr>
              <w:jc w:val="both"/>
              <w:rPr>
                <w:color w:val="000000" w:themeColor="text1"/>
              </w:rPr>
            </w:pPr>
            <w:r w:rsidRPr="00073CFE">
              <w:rPr>
                <w:color w:val="000000" w:themeColor="text1"/>
              </w:rPr>
              <w:t>4</w:t>
            </w:r>
          </w:p>
        </w:tc>
      </w:tr>
      <w:tr w:rsidR="007F224F" w:rsidRPr="00073CFE" w14:paraId="3A6F3B73" w14:textId="77777777" w:rsidTr="009C099A">
        <w:tc>
          <w:tcPr>
            <w:tcW w:w="3086" w:type="dxa"/>
            <w:shd w:val="clear" w:color="auto" w:fill="F7CAAC"/>
          </w:tcPr>
          <w:p w14:paraId="13CF5169" w14:textId="77777777" w:rsidR="007F224F" w:rsidRPr="00073CFE" w:rsidRDefault="007F224F" w:rsidP="009C099A">
            <w:pPr>
              <w:jc w:val="both"/>
              <w:rPr>
                <w:b/>
                <w:color w:val="000000" w:themeColor="text1"/>
                <w:sz w:val="22"/>
              </w:rPr>
            </w:pPr>
            <w:r w:rsidRPr="00073CFE">
              <w:rPr>
                <w:b/>
                <w:color w:val="000000" w:themeColor="text1"/>
              </w:rPr>
              <w:t>Prerekvizity, korekvizity, ekvivalence</w:t>
            </w:r>
          </w:p>
        </w:tc>
        <w:tc>
          <w:tcPr>
            <w:tcW w:w="6769" w:type="dxa"/>
            <w:gridSpan w:val="7"/>
          </w:tcPr>
          <w:p w14:paraId="1372E95C" w14:textId="77777777" w:rsidR="007F224F" w:rsidRPr="00073CFE" w:rsidRDefault="007F224F" w:rsidP="009C099A">
            <w:pPr>
              <w:jc w:val="both"/>
              <w:rPr>
                <w:color w:val="000000" w:themeColor="text1"/>
              </w:rPr>
            </w:pPr>
          </w:p>
        </w:tc>
      </w:tr>
      <w:tr w:rsidR="007F224F" w:rsidRPr="00073CFE" w14:paraId="73B13DE6" w14:textId="77777777" w:rsidTr="009C099A">
        <w:tc>
          <w:tcPr>
            <w:tcW w:w="3086" w:type="dxa"/>
            <w:shd w:val="clear" w:color="auto" w:fill="F7CAAC"/>
          </w:tcPr>
          <w:p w14:paraId="58487A20" w14:textId="77777777" w:rsidR="007F224F" w:rsidRPr="00073CFE" w:rsidRDefault="007F224F" w:rsidP="009C099A">
            <w:pPr>
              <w:jc w:val="both"/>
              <w:rPr>
                <w:b/>
                <w:color w:val="000000" w:themeColor="text1"/>
              </w:rPr>
            </w:pPr>
            <w:r w:rsidRPr="00073CFE">
              <w:rPr>
                <w:b/>
                <w:color w:val="000000" w:themeColor="text1"/>
              </w:rPr>
              <w:t>Způsob ověření studijních výsledků</w:t>
            </w:r>
          </w:p>
        </w:tc>
        <w:tc>
          <w:tcPr>
            <w:tcW w:w="3406" w:type="dxa"/>
            <w:gridSpan w:val="4"/>
          </w:tcPr>
          <w:p w14:paraId="6F82052C" w14:textId="77777777" w:rsidR="007F224F" w:rsidRPr="00073CFE" w:rsidRDefault="007F224F" w:rsidP="009C099A">
            <w:pPr>
              <w:jc w:val="both"/>
              <w:rPr>
                <w:color w:val="000000" w:themeColor="text1"/>
              </w:rPr>
            </w:pPr>
            <w:r w:rsidRPr="00073CFE">
              <w:rPr>
                <w:color w:val="000000" w:themeColor="text1"/>
              </w:rPr>
              <w:t>zápočet, zkouška</w:t>
            </w:r>
          </w:p>
        </w:tc>
        <w:tc>
          <w:tcPr>
            <w:tcW w:w="2156" w:type="dxa"/>
            <w:shd w:val="clear" w:color="auto" w:fill="F7CAAC"/>
          </w:tcPr>
          <w:p w14:paraId="6A0D6A3C" w14:textId="77777777" w:rsidR="007F224F" w:rsidRPr="00073CFE" w:rsidRDefault="007F224F" w:rsidP="009C099A">
            <w:pPr>
              <w:jc w:val="both"/>
              <w:rPr>
                <w:b/>
                <w:color w:val="000000" w:themeColor="text1"/>
              </w:rPr>
            </w:pPr>
            <w:r w:rsidRPr="00073CFE">
              <w:rPr>
                <w:b/>
                <w:color w:val="000000" w:themeColor="text1"/>
              </w:rPr>
              <w:t>Forma výuky</w:t>
            </w:r>
          </w:p>
        </w:tc>
        <w:tc>
          <w:tcPr>
            <w:tcW w:w="1207" w:type="dxa"/>
            <w:gridSpan w:val="2"/>
          </w:tcPr>
          <w:p w14:paraId="1FB16660" w14:textId="77777777" w:rsidR="007F224F" w:rsidRPr="00073CFE" w:rsidRDefault="007F224F" w:rsidP="009C099A">
            <w:pPr>
              <w:jc w:val="both"/>
              <w:rPr>
                <w:color w:val="000000" w:themeColor="text1"/>
              </w:rPr>
            </w:pPr>
            <w:r w:rsidRPr="00073CFE">
              <w:rPr>
                <w:color w:val="000000" w:themeColor="text1"/>
              </w:rPr>
              <w:t>přednáška, seminář</w:t>
            </w:r>
          </w:p>
        </w:tc>
      </w:tr>
      <w:tr w:rsidR="007F224F" w:rsidRPr="00073CFE" w14:paraId="00028D85" w14:textId="77777777" w:rsidTr="009C099A">
        <w:tc>
          <w:tcPr>
            <w:tcW w:w="3086" w:type="dxa"/>
            <w:shd w:val="clear" w:color="auto" w:fill="F7CAAC"/>
          </w:tcPr>
          <w:p w14:paraId="71A09644" w14:textId="77777777" w:rsidR="007F224F" w:rsidRPr="00073CFE" w:rsidRDefault="007F224F"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8B19654" w14:textId="77777777" w:rsidR="007F224F" w:rsidRPr="00073CFE" w:rsidRDefault="007F224F" w:rsidP="009C099A">
            <w:pPr>
              <w:rPr>
                <w:color w:val="000000" w:themeColor="text1"/>
              </w:rPr>
            </w:pPr>
            <w:r w:rsidRPr="00073CFE">
              <w:rPr>
                <w:color w:val="000000" w:themeColor="text1"/>
              </w:rPr>
              <w:t>Způsob zakončení předmětu – zápočet, zkouška</w:t>
            </w:r>
          </w:p>
          <w:p w14:paraId="0FE0F673" w14:textId="77777777" w:rsidR="007F224F" w:rsidRPr="00073CFE" w:rsidRDefault="007F224F" w:rsidP="009C099A">
            <w:pPr>
              <w:jc w:val="both"/>
              <w:rPr>
                <w:color w:val="000000" w:themeColor="text1"/>
              </w:rPr>
            </w:pPr>
            <w:r w:rsidRPr="00073CFE">
              <w:rPr>
                <w:color w:val="000000" w:themeColor="text1"/>
              </w:rPr>
              <w:t>Požadavky na zápočet - účast na seminářích z 80 %, aktivní účast na seminářích, teoretické znalosti, znalost a základní orientace v systému práva a základních právních principech</w:t>
            </w:r>
          </w:p>
          <w:p w14:paraId="445B5CC3" w14:textId="77777777" w:rsidR="007F224F" w:rsidRPr="00073CFE" w:rsidRDefault="007F224F" w:rsidP="009C099A">
            <w:pPr>
              <w:jc w:val="both"/>
              <w:rPr>
                <w:color w:val="000000" w:themeColor="text1"/>
              </w:rPr>
            </w:pPr>
            <w:r w:rsidRPr="00073CFE">
              <w:rPr>
                <w:color w:val="000000" w:themeColor="text1"/>
              </w:rPr>
              <w:t>Požadavky ke zkoušce - prezentace vybraného případu, kompilace eseje</w:t>
            </w:r>
          </w:p>
        </w:tc>
      </w:tr>
      <w:tr w:rsidR="007F224F" w:rsidRPr="00073CFE" w14:paraId="63985FD8" w14:textId="77777777" w:rsidTr="009C099A">
        <w:trPr>
          <w:trHeight w:val="252"/>
        </w:trPr>
        <w:tc>
          <w:tcPr>
            <w:tcW w:w="9855" w:type="dxa"/>
            <w:gridSpan w:val="8"/>
            <w:tcBorders>
              <w:top w:val="nil"/>
            </w:tcBorders>
          </w:tcPr>
          <w:p w14:paraId="7CFBD146" w14:textId="77777777" w:rsidR="007F224F" w:rsidRPr="00073CFE" w:rsidRDefault="007F224F" w:rsidP="009C099A">
            <w:pPr>
              <w:jc w:val="both"/>
              <w:rPr>
                <w:color w:val="000000" w:themeColor="text1"/>
              </w:rPr>
            </w:pPr>
          </w:p>
        </w:tc>
      </w:tr>
      <w:tr w:rsidR="007F224F" w:rsidRPr="00073CFE" w14:paraId="2CF14957" w14:textId="77777777" w:rsidTr="009C099A">
        <w:trPr>
          <w:trHeight w:val="197"/>
        </w:trPr>
        <w:tc>
          <w:tcPr>
            <w:tcW w:w="3086" w:type="dxa"/>
            <w:tcBorders>
              <w:top w:val="nil"/>
            </w:tcBorders>
            <w:shd w:val="clear" w:color="auto" w:fill="F7CAAC"/>
          </w:tcPr>
          <w:p w14:paraId="67A1BB02" w14:textId="77777777" w:rsidR="007F224F" w:rsidRPr="00073CFE" w:rsidRDefault="007F224F"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429017E3" w14:textId="77777777" w:rsidR="007F224F" w:rsidRPr="00073CFE" w:rsidRDefault="007F224F" w:rsidP="009C099A">
            <w:pPr>
              <w:jc w:val="both"/>
              <w:rPr>
                <w:color w:val="000000" w:themeColor="text1"/>
              </w:rPr>
            </w:pPr>
            <w:r w:rsidRPr="00073CFE">
              <w:rPr>
                <w:color w:val="000000" w:themeColor="text1"/>
              </w:rPr>
              <w:t>JUDr. Jiří Zicha, Ph.D.</w:t>
            </w:r>
          </w:p>
        </w:tc>
      </w:tr>
      <w:tr w:rsidR="007F224F" w:rsidRPr="00073CFE" w14:paraId="50BD5584" w14:textId="77777777" w:rsidTr="009C099A">
        <w:trPr>
          <w:trHeight w:val="243"/>
        </w:trPr>
        <w:tc>
          <w:tcPr>
            <w:tcW w:w="3086" w:type="dxa"/>
            <w:tcBorders>
              <w:top w:val="nil"/>
            </w:tcBorders>
            <w:shd w:val="clear" w:color="auto" w:fill="F7CAAC"/>
          </w:tcPr>
          <w:p w14:paraId="3F975B55" w14:textId="77777777" w:rsidR="007F224F" w:rsidRPr="00073CFE" w:rsidRDefault="007F224F"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C97A5B8" w14:textId="77777777" w:rsidR="007F224F" w:rsidRPr="00073CFE" w:rsidRDefault="007F224F" w:rsidP="009C099A">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7F224F" w:rsidRPr="00073CFE" w14:paraId="5ECFA1EA" w14:textId="77777777" w:rsidTr="009C099A">
        <w:tc>
          <w:tcPr>
            <w:tcW w:w="3086" w:type="dxa"/>
            <w:shd w:val="clear" w:color="auto" w:fill="F7CAAC"/>
          </w:tcPr>
          <w:p w14:paraId="0A868259" w14:textId="77777777" w:rsidR="007F224F" w:rsidRPr="00073CFE" w:rsidRDefault="007F224F"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65433831" w14:textId="77777777" w:rsidR="007F224F" w:rsidRPr="00073CFE" w:rsidRDefault="007F224F" w:rsidP="009C099A">
            <w:pPr>
              <w:jc w:val="both"/>
              <w:rPr>
                <w:color w:val="000000" w:themeColor="text1"/>
              </w:rPr>
            </w:pPr>
            <w:r w:rsidRPr="00073CFE">
              <w:rPr>
                <w:color w:val="000000" w:themeColor="text1"/>
              </w:rPr>
              <w:t>JUDr. Jiří Zicha, Ph.D. – přednášky (100%)</w:t>
            </w:r>
          </w:p>
        </w:tc>
      </w:tr>
      <w:tr w:rsidR="007F224F" w:rsidRPr="00073CFE" w14:paraId="75DFB736" w14:textId="77777777" w:rsidTr="009C099A">
        <w:trPr>
          <w:trHeight w:val="74"/>
        </w:trPr>
        <w:tc>
          <w:tcPr>
            <w:tcW w:w="9855" w:type="dxa"/>
            <w:gridSpan w:val="8"/>
            <w:tcBorders>
              <w:top w:val="nil"/>
            </w:tcBorders>
          </w:tcPr>
          <w:p w14:paraId="5E838059" w14:textId="77777777" w:rsidR="007F224F" w:rsidRPr="00073CFE" w:rsidRDefault="007F224F" w:rsidP="009C099A">
            <w:pPr>
              <w:jc w:val="both"/>
              <w:rPr>
                <w:color w:val="000000" w:themeColor="text1"/>
              </w:rPr>
            </w:pPr>
          </w:p>
        </w:tc>
      </w:tr>
      <w:tr w:rsidR="007F224F" w:rsidRPr="00073CFE" w14:paraId="5F777F85" w14:textId="77777777" w:rsidTr="009C099A">
        <w:tc>
          <w:tcPr>
            <w:tcW w:w="3086" w:type="dxa"/>
            <w:shd w:val="clear" w:color="auto" w:fill="F7CAAC"/>
          </w:tcPr>
          <w:p w14:paraId="22848D80" w14:textId="77777777" w:rsidR="007F224F" w:rsidRPr="00073CFE" w:rsidRDefault="007F224F"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52353D24" w14:textId="77777777" w:rsidR="007F224F" w:rsidRPr="00073CFE" w:rsidRDefault="007F224F" w:rsidP="009C099A">
            <w:pPr>
              <w:jc w:val="both"/>
              <w:rPr>
                <w:color w:val="000000" w:themeColor="text1"/>
              </w:rPr>
            </w:pPr>
          </w:p>
        </w:tc>
      </w:tr>
      <w:tr w:rsidR="007F224F" w:rsidRPr="00073CFE" w14:paraId="36893C0A" w14:textId="77777777" w:rsidTr="00BD42D0">
        <w:trPr>
          <w:trHeight w:val="3641"/>
        </w:trPr>
        <w:tc>
          <w:tcPr>
            <w:tcW w:w="9855" w:type="dxa"/>
            <w:gridSpan w:val="8"/>
            <w:tcBorders>
              <w:top w:val="nil"/>
              <w:bottom w:val="single" w:sz="4" w:space="0" w:color="auto"/>
            </w:tcBorders>
          </w:tcPr>
          <w:p w14:paraId="0663EB4F" w14:textId="77777777" w:rsidR="007F224F" w:rsidRPr="00073CFE" w:rsidRDefault="007F224F" w:rsidP="009C099A">
            <w:pPr>
              <w:pStyle w:val="Bezmezer"/>
              <w:jc w:val="both"/>
              <w:rPr>
                <w:color w:val="000000" w:themeColor="text1"/>
                <w:shd w:val="clear" w:color="auto" w:fill="FFFFFF"/>
              </w:rPr>
            </w:pPr>
            <w:r w:rsidRPr="00073CFE">
              <w:rPr>
                <w:color w:val="000000" w:themeColor="text1"/>
                <w:shd w:val="clear" w:color="auto" w:fill="FFFFFF"/>
              </w:rPr>
              <w:t>Cílem kurzu je seznámit studenty se základními znalostmi systému práva a vybraných oborů práva, konkrétně s právem mezinárodním, evropským, ústavním, občanským, pracovním, obchodním. Kurz by měl umožnit studentům orientaci v platném právu a porozumění jeho funkci a terminologii. </w:t>
            </w:r>
          </w:p>
          <w:p w14:paraId="4246EEF2"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Právo a právní vzdělání</w:t>
            </w:r>
          </w:p>
          <w:p w14:paraId="36498B10"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Systém práva</w:t>
            </w:r>
          </w:p>
          <w:p w14:paraId="3E68B3CA"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Mezinárodní právo veřejné</w:t>
            </w:r>
          </w:p>
          <w:p w14:paraId="51C61117"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Mezinárodní právo soukromé</w:t>
            </w:r>
          </w:p>
          <w:p w14:paraId="368A8EDA"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Evropské právo</w:t>
            </w:r>
          </w:p>
          <w:p w14:paraId="7C96FF75"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Ústavní právo</w:t>
            </w:r>
          </w:p>
          <w:p w14:paraId="47D32988"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 xml:space="preserve">Občanské právo </w:t>
            </w:r>
          </w:p>
          <w:p w14:paraId="0AED3454"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Pracovní právo</w:t>
            </w:r>
          </w:p>
          <w:p w14:paraId="48FD3FE6"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Obchodní právo</w:t>
            </w:r>
          </w:p>
        </w:tc>
      </w:tr>
      <w:tr w:rsidR="007F224F" w:rsidRPr="00073CFE" w14:paraId="53711E41" w14:textId="77777777" w:rsidTr="009C099A">
        <w:trPr>
          <w:trHeight w:val="265"/>
        </w:trPr>
        <w:tc>
          <w:tcPr>
            <w:tcW w:w="3653" w:type="dxa"/>
            <w:gridSpan w:val="2"/>
            <w:tcBorders>
              <w:top w:val="single" w:sz="4" w:space="0" w:color="auto"/>
            </w:tcBorders>
            <w:shd w:val="clear" w:color="auto" w:fill="F7CAAC"/>
          </w:tcPr>
          <w:p w14:paraId="49D10B2C" w14:textId="77777777" w:rsidR="007F224F" w:rsidRPr="00073CFE" w:rsidRDefault="007F224F" w:rsidP="009C099A">
            <w:pPr>
              <w:jc w:val="both"/>
              <w:rPr>
                <w:color w:val="000000" w:themeColor="text1"/>
              </w:rPr>
            </w:pPr>
            <w:r w:rsidRPr="00073CFE">
              <w:rPr>
                <w:b/>
                <w:color w:val="000000" w:themeColor="text1"/>
              </w:rPr>
              <w:t>Studijní literatura a studijní pomůcky</w:t>
            </w:r>
          </w:p>
        </w:tc>
        <w:tc>
          <w:tcPr>
            <w:tcW w:w="6202" w:type="dxa"/>
            <w:gridSpan w:val="6"/>
            <w:tcBorders>
              <w:top w:val="single" w:sz="4" w:space="0" w:color="auto"/>
              <w:bottom w:val="nil"/>
            </w:tcBorders>
          </w:tcPr>
          <w:p w14:paraId="73A67205" w14:textId="77777777" w:rsidR="007F224F" w:rsidRPr="00073CFE" w:rsidRDefault="007F224F" w:rsidP="009C099A">
            <w:pPr>
              <w:jc w:val="both"/>
              <w:rPr>
                <w:color w:val="000000" w:themeColor="text1"/>
              </w:rPr>
            </w:pPr>
          </w:p>
        </w:tc>
      </w:tr>
      <w:tr w:rsidR="007F224F" w:rsidRPr="00073CFE" w14:paraId="4AC3203E" w14:textId="77777777" w:rsidTr="009C099A">
        <w:trPr>
          <w:trHeight w:val="2540"/>
        </w:trPr>
        <w:tc>
          <w:tcPr>
            <w:tcW w:w="9855" w:type="dxa"/>
            <w:gridSpan w:val="8"/>
            <w:tcBorders>
              <w:top w:val="single" w:sz="4" w:space="0" w:color="auto"/>
            </w:tcBorders>
            <w:shd w:val="clear" w:color="auto" w:fill="auto"/>
          </w:tcPr>
          <w:p w14:paraId="35A287F1" w14:textId="77777777" w:rsidR="007F224F" w:rsidRPr="00073CFE" w:rsidRDefault="007F224F" w:rsidP="009C099A">
            <w:pPr>
              <w:pStyle w:val="Bezmezer"/>
              <w:rPr>
                <w:b/>
                <w:color w:val="000000" w:themeColor="text1"/>
              </w:rPr>
            </w:pPr>
            <w:r w:rsidRPr="00073CFE">
              <w:rPr>
                <w:b/>
                <w:color w:val="000000" w:themeColor="text1"/>
              </w:rPr>
              <w:t>Povinná literatura</w:t>
            </w:r>
          </w:p>
          <w:p w14:paraId="37460AB5" w14:textId="77777777" w:rsidR="007F224F" w:rsidRPr="00073CFE" w:rsidRDefault="007F224F" w:rsidP="009C099A">
            <w:pPr>
              <w:pStyle w:val="Bezmezer"/>
              <w:rPr>
                <w:i/>
                <w:color w:val="000000" w:themeColor="text1"/>
              </w:rPr>
            </w:pPr>
            <w:r w:rsidRPr="00073CFE">
              <w:rPr>
                <w:i/>
                <w:color w:val="000000" w:themeColor="text1"/>
              </w:rPr>
              <w:t xml:space="preserve">Act No </w:t>
            </w:r>
            <w:r w:rsidRPr="00073CFE">
              <w:rPr>
                <w:i/>
                <w:color w:val="000000" w:themeColor="text1"/>
                <w:bdr w:val="none" w:sz="0" w:space="0" w:color="auto" w:frame="1"/>
              </w:rPr>
              <w:t xml:space="preserve"> 141/1961 Coll,. Code of criminal procedure</w:t>
            </w:r>
            <w:r w:rsidRPr="00073CFE">
              <w:rPr>
                <w:i/>
                <w:color w:val="000000" w:themeColor="text1"/>
              </w:rPr>
              <w:t>.</w:t>
            </w:r>
            <w:r w:rsidRPr="00073CFE">
              <w:rPr>
                <w:color w:val="000000" w:themeColor="text1"/>
              </w:rPr>
              <w:t xml:space="preserve">. </w:t>
            </w:r>
          </w:p>
          <w:p w14:paraId="151599A6" w14:textId="77777777" w:rsidR="007F224F" w:rsidRPr="00073CFE" w:rsidRDefault="007F224F" w:rsidP="009C099A">
            <w:pPr>
              <w:pStyle w:val="Bezmezer"/>
              <w:rPr>
                <w:color w:val="000000" w:themeColor="text1"/>
              </w:rPr>
            </w:pPr>
            <w:r w:rsidRPr="00073CFE">
              <w:rPr>
                <w:i/>
                <w:iCs/>
                <w:color w:val="000000" w:themeColor="text1"/>
                <w:bdr w:val="none" w:sz="0" w:space="0" w:color="auto" w:frame="1"/>
              </w:rPr>
              <w:t>Act No. 262/2006 Col.,, Labour law</w:t>
            </w:r>
            <w:r w:rsidRPr="00073CFE">
              <w:rPr>
                <w:color w:val="000000" w:themeColor="text1"/>
              </w:rPr>
              <w:t xml:space="preserve">. </w:t>
            </w:r>
          </w:p>
          <w:p w14:paraId="78B42B40" w14:textId="77777777" w:rsidR="007F224F" w:rsidRPr="00073CFE" w:rsidRDefault="007F224F" w:rsidP="009C099A">
            <w:pPr>
              <w:pStyle w:val="Bezmezer"/>
              <w:rPr>
                <w:color w:val="000000" w:themeColor="text1"/>
              </w:rPr>
            </w:pPr>
            <w:r w:rsidRPr="00073CFE">
              <w:rPr>
                <w:i/>
                <w:color w:val="000000" w:themeColor="text1"/>
              </w:rPr>
              <w:t>Act N</w:t>
            </w:r>
            <w:r w:rsidRPr="00073CFE">
              <w:rPr>
                <w:color w:val="000000" w:themeColor="text1"/>
              </w:rPr>
              <w:t>o</w:t>
            </w:r>
            <w:r w:rsidRPr="00073CFE">
              <w:rPr>
                <w:i/>
                <w:iCs/>
                <w:color w:val="000000" w:themeColor="text1"/>
                <w:bdr w:val="none" w:sz="0" w:space="0" w:color="auto" w:frame="1"/>
              </w:rPr>
              <w:t>. 455/1991 Coll., Trade business</w:t>
            </w:r>
            <w:r w:rsidRPr="00073CFE">
              <w:rPr>
                <w:color w:val="000000" w:themeColor="text1"/>
              </w:rPr>
              <w:t xml:space="preserve">. </w:t>
            </w:r>
          </w:p>
          <w:p w14:paraId="32EC2E10" w14:textId="77777777" w:rsidR="007F224F" w:rsidRPr="00073CFE" w:rsidRDefault="007F224F" w:rsidP="009C099A">
            <w:pPr>
              <w:pStyle w:val="Bezmezer"/>
              <w:rPr>
                <w:color w:val="000000" w:themeColor="text1"/>
              </w:rPr>
            </w:pPr>
            <w:r w:rsidRPr="00073CFE">
              <w:rPr>
                <w:i/>
                <w:color w:val="000000" w:themeColor="text1"/>
              </w:rPr>
              <w:t>Act No</w:t>
            </w:r>
            <w:r w:rsidRPr="00073CFE">
              <w:rPr>
                <w:color w:val="000000" w:themeColor="text1"/>
              </w:rPr>
              <w:t>.</w:t>
            </w:r>
            <w:r w:rsidRPr="00073CFE">
              <w:rPr>
                <w:i/>
                <w:iCs/>
                <w:color w:val="000000" w:themeColor="text1"/>
                <w:bdr w:val="none" w:sz="0" w:space="0" w:color="auto" w:frame="1"/>
              </w:rPr>
              <w:t xml:space="preserve"> 89/2012 Coll., Civil code</w:t>
            </w:r>
            <w:r w:rsidRPr="00073CFE">
              <w:rPr>
                <w:color w:val="000000" w:themeColor="text1"/>
              </w:rPr>
              <w:t xml:space="preserve">. </w:t>
            </w:r>
          </w:p>
          <w:p w14:paraId="29AFE060" w14:textId="77777777" w:rsidR="007F224F" w:rsidRPr="00073CFE" w:rsidRDefault="007F224F" w:rsidP="009C099A">
            <w:pPr>
              <w:pStyle w:val="Bezmezer"/>
              <w:rPr>
                <w:i/>
                <w:iCs/>
                <w:color w:val="000000" w:themeColor="text1"/>
                <w:bdr w:val="none" w:sz="0" w:space="0" w:color="auto" w:frame="1"/>
              </w:rPr>
            </w:pPr>
            <w:r w:rsidRPr="00073CFE">
              <w:rPr>
                <w:i/>
                <w:iCs/>
                <w:color w:val="000000" w:themeColor="text1"/>
                <w:bdr w:val="none" w:sz="0" w:space="0" w:color="auto" w:frame="1"/>
              </w:rPr>
              <w:t>Act No. 90/2012 Coll., Commercial companies and the cooperative.</w:t>
            </w:r>
          </w:p>
          <w:p w14:paraId="5B3F7E11" w14:textId="77777777" w:rsidR="007F224F" w:rsidRPr="00073CFE" w:rsidRDefault="007F224F" w:rsidP="009C099A">
            <w:pPr>
              <w:pStyle w:val="Bezmezer"/>
              <w:rPr>
                <w:i/>
                <w:iCs/>
                <w:color w:val="000000" w:themeColor="text1"/>
                <w:bdr w:val="none" w:sz="0" w:space="0" w:color="auto" w:frame="1"/>
              </w:rPr>
            </w:pPr>
            <w:r w:rsidRPr="00073CFE">
              <w:rPr>
                <w:i/>
                <w:iCs/>
                <w:color w:val="000000" w:themeColor="text1"/>
                <w:bdr w:val="none" w:sz="0" w:space="0" w:color="auto" w:frame="1"/>
              </w:rPr>
              <w:t>Act No. 182/2006 Coll., Insolvency law</w:t>
            </w:r>
          </w:p>
          <w:p w14:paraId="2DD43F0C" w14:textId="77777777" w:rsidR="007F224F" w:rsidRPr="00073CFE" w:rsidRDefault="007F224F" w:rsidP="009C099A">
            <w:pPr>
              <w:pStyle w:val="Bezmezer"/>
              <w:jc w:val="both"/>
              <w:rPr>
                <w:iCs/>
                <w:color w:val="000000" w:themeColor="text1"/>
                <w:bdr w:val="none" w:sz="0" w:space="0" w:color="auto" w:frame="1"/>
              </w:rPr>
            </w:pPr>
            <w:r w:rsidRPr="00073CFE">
              <w:rPr>
                <w:iCs/>
                <w:color w:val="000000" w:themeColor="text1"/>
                <w:bdr w:val="none" w:sz="0" w:space="0" w:color="auto" w:frame="1"/>
              </w:rPr>
              <w:t>DAVIDSON, S. W., DVOŘÁKOVÁ, J., CHROMÁ, M.</w:t>
            </w:r>
            <w:r w:rsidRPr="00073CFE">
              <w:rPr>
                <w:i/>
                <w:iCs/>
                <w:color w:val="000000" w:themeColor="text1"/>
                <w:bdr w:val="none" w:sz="0" w:space="0" w:color="auto" w:frame="1"/>
              </w:rPr>
              <w:t xml:space="preserve"> New Introduction to Legal English I.: Revised Edition. </w:t>
            </w:r>
            <w:r w:rsidRPr="00073CFE">
              <w:rPr>
                <w:iCs/>
                <w:color w:val="000000" w:themeColor="text1"/>
                <w:bdr w:val="none" w:sz="0" w:space="0" w:color="auto" w:frame="1"/>
              </w:rPr>
              <w:t>Praha: Karolinum, 2011, 484 s. ISBN 978-80-246-1950-7.</w:t>
            </w:r>
          </w:p>
          <w:p w14:paraId="42838647" w14:textId="77777777" w:rsidR="007F224F" w:rsidRPr="00073CFE" w:rsidRDefault="007F224F" w:rsidP="009C099A">
            <w:pPr>
              <w:pStyle w:val="Bezmezer"/>
              <w:jc w:val="both"/>
              <w:rPr>
                <w:color w:val="000000" w:themeColor="text1"/>
              </w:rPr>
            </w:pPr>
            <w:r w:rsidRPr="00073CFE">
              <w:rPr>
                <w:iCs/>
                <w:color w:val="000000" w:themeColor="text1"/>
                <w:bdr w:val="none" w:sz="0" w:space="0" w:color="auto" w:frame="1"/>
              </w:rPr>
              <w:t>DAVIDSON, S. W., DVOŘÁKOVÁ, J., CHROMÁ, M.</w:t>
            </w:r>
            <w:r w:rsidRPr="00073CFE">
              <w:rPr>
                <w:i/>
                <w:iCs/>
                <w:color w:val="000000" w:themeColor="text1"/>
                <w:bdr w:val="none" w:sz="0" w:space="0" w:color="auto" w:frame="1"/>
              </w:rPr>
              <w:t xml:space="preserve"> New Introduction to Legal English I.: Revised Edition. </w:t>
            </w:r>
            <w:r w:rsidRPr="00073CFE">
              <w:rPr>
                <w:iCs/>
                <w:color w:val="000000" w:themeColor="text1"/>
                <w:bdr w:val="none" w:sz="0" w:space="0" w:color="auto" w:frame="1"/>
              </w:rPr>
              <w:t>Praha: Karolinum, 2011, 516 s. ISBN 978-80-246-2007-7.</w:t>
            </w:r>
          </w:p>
        </w:tc>
      </w:tr>
      <w:tr w:rsidR="007F224F" w:rsidRPr="00073CFE" w14:paraId="5E5789B0"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B8CB2E" w14:textId="77777777" w:rsidR="007F224F" w:rsidRPr="00073CFE" w:rsidRDefault="007F224F" w:rsidP="009C099A">
            <w:pPr>
              <w:jc w:val="center"/>
              <w:rPr>
                <w:b/>
                <w:color w:val="000000" w:themeColor="text1"/>
              </w:rPr>
            </w:pPr>
            <w:r w:rsidRPr="00073CFE">
              <w:rPr>
                <w:b/>
                <w:color w:val="000000" w:themeColor="text1"/>
              </w:rPr>
              <w:t>Informace ke kombinované nebo distanční formě</w:t>
            </w:r>
          </w:p>
        </w:tc>
      </w:tr>
      <w:tr w:rsidR="007F224F" w:rsidRPr="00073CFE" w14:paraId="3B2DD397" w14:textId="77777777" w:rsidTr="009C099A">
        <w:tc>
          <w:tcPr>
            <w:tcW w:w="4787" w:type="dxa"/>
            <w:gridSpan w:val="3"/>
            <w:tcBorders>
              <w:top w:val="single" w:sz="2" w:space="0" w:color="auto"/>
            </w:tcBorders>
            <w:shd w:val="clear" w:color="auto" w:fill="F7CAAC"/>
          </w:tcPr>
          <w:p w14:paraId="5F4A06F1" w14:textId="77777777" w:rsidR="007F224F" w:rsidRPr="00073CFE" w:rsidRDefault="007F224F"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5F93BDF" w14:textId="77777777" w:rsidR="007F224F" w:rsidRPr="00073CFE" w:rsidRDefault="007F224F" w:rsidP="009C099A">
            <w:pPr>
              <w:jc w:val="both"/>
              <w:rPr>
                <w:color w:val="000000" w:themeColor="text1"/>
              </w:rPr>
            </w:pPr>
          </w:p>
        </w:tc>
        <w:tc>
          <w:tcPr>
            <w:tcW w:w="4179" w:type="dxa"/>
            <w:gridSpan w:val="4"/>
            <w:tcBorders>
              <w:top w:val="single" w:sz="2" w:space="0" w:color="auto"/>
            </w:tcBorders>
            <w:shd w:val="clear" w:color="auto" w:fill="F7CAAC"/>
          </w:tcPr>
          <w:p w14:paraId="357A9834" w14:textId="77777777" w:rsidR="007F224F" w:rsidRPr="00073CFE" w:rsidRDefault="007F224F" w:rsidP="009C099A">
            <w:pPr>
              <w:jc w:val="both"/>
              <w:rPr>
                <w:b/>
                <w:color w:val="000000" w:themeColor="text1"/>
              </w:rPr>
            </w:pPr>
            <w:r w:rsidRPr="00073CFE">
              <w:rPr>
                <w:b/>
                <w:color w:val="000000" w:themeColor="text1"/>
              </w:rPr>
              <w:t xml:space="preserve">hodin </w:t>
            </w:r>
          </w:p>
        </w:tc>
      </w:tr>
      <w:tr w:rsidR="007F224F" w:rsidRPr="00073CFE" w14:paraId="71C37409" w14:textId="77777777" w:rsidTr="009C099A">
        <w:tc>
          <w:tcPr>
            <w:tcW w:w="9855" w:type="dxa"/>
            <w:gridSpan w:val="8"/>
            <w:shd w:val="clear" w:color="auto" w:fill="F7CAAC"/>
          </w:tcPr>
          <w:p w14:paraId="681B1362" w14:textId="77777777" w:rsidR="007F224F" w:rsidRPr="00073CFE" w:rsidRDefault="007F224F" w:rsidP="009C099A">
            <w:pPr>
              <w:jc w:val="both"/>
              <w:rPr>
                <w:b/>
                <w:color w:val="000000" w:themeColor="text1"/>
              </w:rPr>
            </w:pPr>
            <w:r w:rsidRPr="00073CFE">
              <w:rPr>
                <w:b/>
                <w:color w:val="000000" w:themeColor="text1"/>
              </w:rPr>
              <w:t>Informace o způsobu kontaktu s vyučujícím</w:t>
            </w:r>
          </w:p>
        </w:tc>
      </w:tr>
      <w:tr w:rsidR="007F224F" w:rsidRPr="00073CFE" w14:paraId="38CE1D80" w14:textId="77777777" w:rsidTr="009C099A">
        <w:trPr>
          <w:trHeight w:val="719"/>
        </w:trPr>
        <w:tc>
          <w:tcPr>
            <w:tcW w:w="9855" w:type="dxa"/>
            <w:gridSpan w:val="8"/>
          </w:tcPr>
          <w:p w14:paraId="72476A83" w14:textId="77777777" w:rsidR="007F224F" w:rsidRPr="00073CFE" w:rsidRDefault="007F224F" w:rsidP="009C099A">
            <w:pPr>
              <w:jc w:val="both"/>
              <w:rPr>
                <w:color w:val="000000" w:themeColor="text1"/>
              </w:rPr>
            </w:pPr>
            <w:r w:rsidRPr="00073CFE">
              <w:rPr>
                <w:color w:val="000000" w:themeColor="text1"/>
              </w:rP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564E7F5B" w14:textId="77777777" w:rsidR="007F224F" w:rsidRPr="00073CFE" w:rsidRDefault="0018228B" w:rsidP="007F224F">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5BB79F6C" w14:textId="77777777" w:rsidTr="009C099A">
        <w:tc>
          <w:tcPr>
            <w:tcW w:w="9855" w:type="dxa"/>
            <w:gridSpan w:val="8"/>
            <w:tcBorders>
              <w:bottom w:val="double" w:sz="4" w:space="0" w:color="auto"/>
            </w:tcBorders>
            <w:shd w:val="clear" w:color="auto" w:fill="BDD6EE"/>
          </w:tcPr>
          <w:p w14:paraId="1C78A751"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F224F" w:rsidRPr="00073CFE" w14:paraId="7717AD00" w14:textId="77777777" w:rsidTr="009C099A">
        <w:tc>
          <w:tcPr>
            <w:tcW w:w="3086" w:type="dxa"/>
            <w:tcBorders>
              <w:top w:val="double" w:sz="4" w:space="0" w:color="auto"/>
            </w:tcBorders>
            <w:shd w:val="clear" w:color="auto" w:fill="F7CAAC"/>
          </w:tcPr>
          <w:p w14:paraId="2E6BD9A3" w14:textId="77777777" w:rsidR="007F224F" w:rsidRPr="00073CFE" w:rsidRDefault="007F224F"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A890F2A" w14:textId="77777777" w:rsidR="007F224F" w:rsidRPr="00073CFE" w:rsidRDefault="007F224F" w:rsidP="009C099A">
            <w:pPr>
              <w:rPr>
                <w:color w:val="000000" w:themeColor="text1"/>
              </w:rPr>
            </w:pPr>
            <w:r w:rsidRPr="00073CFE">
              <w:rPr>
                <w:color w:val="000000" w:themeColor="text1"/>
              </w:rPr>
              <w:t>Master´s Thesis Seminar</w:t>
            </w:r>
          </w:p>
        </w:tc>
      </w:tr>
      <w:tr w:rsidR="007F224F" w:rsidRPr="00073CFE" w14:paraId="23E509FD" w14:textId="77777777" w:rsidTr="009C099A">
        <w:tc>
          <w:tcPr>
            <w:tcW w:w="3086" w:type="dxa"/>
            <w:shd w:val="clear" w:color="auto" w:fill="F7CAAC"/>
          </w:tcPr>
          <w:p w14:paraId="6254C4D2" w14:textId="77777777" w:rsidR="007F224F" w:rsidRPr="00073CFE" w:rsidRDefault="007F224F" w:rsidP="009C099A">
            <w:pPr>
              <w:jc w:val="both"/>
              <w:rPr>
                <w:b/>
                <w:color w:val="000000" w:themeColor="text1"/>
              </w:rPr>
            </w:pPr>
            <w:r w:rsidRPr="00073CFE">
              <w:rPr>
                <w:b/>
                <w:color w:val="000000" w:themeColor="text1"/>
              </w:rPr>
              <w:t>Typ předmětu</w:t>
            </w:r>
          </w:p>
        </w:tc>
        <w:tc>
          <w:tcPr>
            <w:tcW w:w="3406" w:type="dxa"/>
            <w:gridSpan w:val="4"/>
          </w:tcPr>
          <w:p w14:paraId="690F94D0" w14:textId="77777777" w:rsidR="007F224F" w:rsidRPr="00073CFE" w:rsidRDefault="007F224F"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15CCD851" w14:textId="77777777" w:rsidR="007F224F" w:rsidRPr="00073CFE" w:rsidRDefault="007F224F" w:rsidP="009C099A">
            <w:pPr>
              <w:jc w:val="both"/>
              <w:rPr>
                <w:color w:val="000000" w:themeColor="text1"/>
              </w:rPr>
            </w:pPr>
            <w:r w:rsidRPr="00073CFE">
              <w:rPr>
                <w:b/>
                <w:color w:val="000000" w:themeColor="text1"/>
              </w:rPr>
              <w:t>doporučený ročník / semestr</w:t>
            </w:r>
          </w:p>
        </w:tc>
        <w:tc>
          <w:tcPr>
            <w:tcW w:w="668" w:type="dxa"/>
          </w:tcPr>
          <w:p w14:paraId="6E934C5A" w14:textId="77777777" w:rsidR="007F224F" w:rsidRPr="00073CFE" w:rsidRDefault="007F224F" w:rsidP="009C099A">
            <w:pPr>
              <w:jc w:val="both"/>
              <w:rPr>
                <w:color w:val="000000" w:themeColor="text1"/>
              </w:rPr>
            </w:pPr>
            <w:r w:rsidRPr="00073CFE">
              <w:rPr>
                <w:color w:val="000000" w:themeColor="text1"/>
              </w:rPr>
              <w:t>2/Z</w:t>
            </w:r>
          </w:p>
        </w:tc>
      </w:tr>
      <w:tr w:rsidR="007F224F" w:rsidRPr="00073CFE" w14:paraId="56500FD9" w14:textId="77777777" w:rsidTr="009C099A">
        <w:tc>
          <w:tcPr>
            <w:tcW w:w="3086" w:type="dxa"/>
            <w:shd w:val="clear" w:color="auto" w:fill="F7CAAC"/>
          </w:tcPr>
          <w:p w14:paraId="24BCFAF7" w14:textId="77777777" w:rsidR="007F224F" w:rsidRPr="00073CFE" w:rsidRDefault="007F224F" w:rsidP="009C099A">
            <w:pPr>
              <w:jc w:val="both"/>
              <w:rPr>
                <w:b/>
                <w:color w:val="000000" w:themeColor="text1"/>
              </w:rPr>
            </w:pPr>
            <w:r w:rsidRPr="00073CFE">
              <w:rPr>
                <w:b/>
                <w:color w:val="000000" w:themeColor="text1"/>
              </w:rPr>
              <w:t>Rozsah studijního předmětu</w:t>
            </w:r>
          </w:p>
        </w:tc>
        <w:tc>
          <w:tcPr>
            <w:tcW w:w="1701" w:type="dxa"/>
            <w:gridSpan w:val="2"/>
          </w:tcPr>
          <w:p w14:paraId="00F49739" w14:textId="77777777" w:rsidR="007F224F" w:rsidRPr="00073CFE" w:rsidRDefault="007F224F" w:rsidP="009C099A">
            <w:pPr>
              <w:jc w:val="both"/>
              <w:rPr>
                <w:color w:val="000000" w:themeColor="text1"/>
              </w:rPr>
            </w:pPr>
            <w:r w:rsidRPr="00073CFE">
              <w:rPr>
                <w:color w:val="000000" w:themeColor="text1"/>
              </w:rPr>
              <w:t>13s</w:t>
            </w:r>
          </w:p>
        </w:tc>
        <w:tc>
          <w:tcPr>
            <w:tcW w:w="889" w:type="dxa"/>
            <w:shd w:val="clear" w:color="auto" w:fill="F7CAAC"/>
          </w:tcPr>
          <w:p w14:paraId="425A0FBE" w14:textId="77777777" w:rsidR="007F224F" w:rsidRPr="00073CFE" w:rsidRDefault="007F224F" w:rsidP="009C099A">
            <w:pPr>
              <w:jc w:val="both"/>
              <w:rPr>
                <w:b/>
                <w:color w:val="000000" w:themeColor="text1"/>
              </w:rPr>
            </w:pPr>
            <w:r w:rsidRPr="00073CFE">
              <w:rPr>
                <w:b/>
                <w:color w:val="000000" w:themeColor="text1"/>
              </w:rPr>
              <w:t xml:space="preserve">hod. </w:t>
            </w:r>
          </w:p>
        </w:tc>
        <w:tc>
          <w:tcPr>
            <w:tcW w:w="816" w:type="dxa"/>
          </w:tcPr>
          <w:p w14:paraId="141AC20C" w14:textId="77777777" w:rsidR="007F224F" w:rsidRPr="00073CFE" w:rsidRDefault="007F224F" w:rsidP="009C099A">
            <w:pPr>
              <w:jc w:val="both"/>
              <w:rPr>
                <w:color w:val="000000" w:themeColor="text1"/>
              </w:rPr>
            </w:pPr>
            <w:r w:rsidRPr="00073CFE">
              <w:rPr>
                <w:color w:val="000000" w:themeColor="text1"/>
              </w:rPr>
              <w:t>13</w:t>
            </w:r>
          </w:p>
        </w:tc>
        <w:tc>
          <w:tcPr>
            <w:tcW w:w="2156" w:type="dxa"/>
            <w:shd w:val="clear" w:color="auto" w:fill="F7CAAC"/>
          </w:tcPr>
          <w:p w14:paraId="6192F304" w14:textId="77777777" w:rsidR="007F224F" w:rsidRPr="00073CFE" w:rsidRDefault="007F224F" w:rsidP="009C099A">
            <w:pPr>
              <w:jc w:val="both"/>
              <w:rPr>
                <w:b/>
                <w:color w:val="000000" w:themeColor="text1"/>
              </w:rPr>
            </w:pPr>
            <w:r w:rsidRPr="00073CFE">
              <w:rPr>
                <w:b/>
                <w:color w:val="000000" w:themeColor="text1"/>
              </w:rPr>
              <w:t>kreditů</w:t>
            </w:r>
          </w:p>
        </w:tc>
        <w:tc>
          <w:tcPr>
            <w:tcW w:w="1207" w:type="dxa"/>
            <w:gridSpan w:val="2"/>
          </w:tcPr>
          <w:p w14:paraId="5D81C42E" w14:textId="77777777" w:rsidR="007F224F" w:rsidRPr="00073CFE" w:rsidRDefault="007F224F" w:rsidP="009C099A">
            <w:pPr>
              <w:jc w:val="both"/>
              <w:rPr>
                <w:color w:val="000000" w:themeColor="text1"/>
              </w:rPr>
            </w:pPr>
            <w:r w:rsidRPr="00073CFE">
              <w:rPr>
                <w:color w:val="000000" w:themeColor="text1"/>
              </w:rPr>
              <w:t>2</w:t>
            </w:r>
          </w:p>
        </w:tc>
      </w:tr>
      <w:tr w:rsidR="007F224F" w:rsidRPr="00073CFE" w14:paraId="0B009FA4" w14:textId="77777777" w:rsidTr="009C099A">
        <w:tc>
          <w:tcPr>
            <w:tcW w:w="3086" w:type="dxa"/>
            <w:shd w:val="clear" w:color="auto" w:fill="F7CAAC"/>
          </w:tcPr>
          <w:p w14:paraId="587CCA54" w14:textId="77777777" w:rsidR="007F224F" w:rsidRPr="00073CFE" w:rsidRDefault="007F224F" w:rsidP="009C099A">
            <w:pPr>
              <w:jc w:val="both"/>
              <w:rPr>
                <w:b/>
                <w:color w:val="000000" w:themeColor="text1"/>
              </w:rPr>
            </w:pPr>
            <w:r w:rsidRPr="00073CFE">
              <w:rPr>
                <w:b/>
                <w:color w:val="000000" w:themeColor="text1"/>
              </w:rPr>
              <w:t>Prerekvizity, korekvizity, ekvivalence</w:t>
            </w:r>
          </w:p>
        </w:tc>
        <w:tc>
          <w:tcPr>
            <w:tcW w:w="6769" w:type="dxa"/>
            <w:gridSpan w:val="7"/>
          </w:tcPr>
          <w:p w14:paraId="466AD1D5" w14:textId="77777777" w:rsidR="007F224F" w:rsidRPr="00073CFE" w:rsidRDefault="007F224F" w:rsidP="009C099A">
            <w:pPr>
              <w:jc w:val="both"/>
              <w:rPr>
                <w:color w:val="000000" w:themeColor="text1"/>
              </w:rPr>
            </w:pPr>
          </w:p>
        </w:tc>
      </w:tr>
      <w:tr w:rsidR="007F224F" w:rsidRPr="00073CFE" w14:paraId="46E1420D" w14:textId="77777777" w:rsidTr="009C099A">
        <w:tc>
          <w:tcPr>
            <w:tcW w:w="3086" w:type="dxa"/>
            <w:shd w:val="clear" w:color="auto" w:fill="F7CAAC"/>
          </w:tcPr>
          <w:p w14:paraId="31F90017" w14:textId="77777777" w:rsidR="007F224F" w:rsidRPr="00073CFE" w:rsidRDefault="007F224F" w:rsidP="009C099A">
            <w:pPr>
              <w:jc w:val="both"/>
              <w:rPr>
                <w:b/>
                <w:color w:val="000000" w:themeColor="text1"/>
              </w:rPr>
            </w:pPr>
            <w:r w:rsidRPr="00073CFE">
              <w:rPr>
                <w:b/>
                <w:color w:val="000000" w:themeColor="text1"/>
              </w:rPr>
              <w:t>Způsob ověření studijních výsledků</w:t>
            </w:r>
          </w:p>
        </w:tc>
        <w:tc>
          <w:tcPr>
            <w:tcW w:w="3406" w:type="dxa"/>
            <w:gridSpan w:val="4"/>
          </w:tcPr>
          <w:p w14:paraId="38853DF5" w14:textId="77777777" w:rsidR="007F224F" w:rsidRPr="00073CFE" w:rsidRDefault="007F224F" w:rsidP="009C099A">
            <w:pPr>
              <w:jc w:val="both"/>
              <w:rPr>
                <w:color w:val="000000" w:themeColor="text1"/>
              </w:rPr>
            </w:pPr>
            <w:r w:rsidRPr="00073CFE">
              <w:rPr>
                <w:color w:val="000000" w:themeColor="text1"/>
              </w:rPr>
              <w:t>zápočet</w:t>
            </w:r>
          </w:p>
        </w:tc>
        <w:tc>
          <w:tcPr>
            <w:tcW w:w="2156" w:type="dxa"/>
            <w:shd w:val="clear" w:color="auto" w:fill="F7CAAC"/>
          </w:tcPr>
          <w:p w14:paraId="6AA6C468" w14:textId="77777777" w:rsidR="007F224F" w:rsidRPr="00073CFE" w:rsidRDefault="007F224F" w:rsidP="009C099A">
            <w:pPr>
              <w:jc w:val="both"/>
              <w:rPr>
                <w:b/>
                <w:color w:val="000000" w:themeColor="text1"/>
              </w:rPr>
            </w:pPr>
            <w:r w:rsidRPr="00073CFE">
              <w:rPr>
                <w:b/>
                <w:color w:val="000000" w:themeColor="text1"/>
              </w:rPr>
              <w:t>Forma výuky</w:t>
            </w:r>
          </w:p>
        </w:tc>
        <w:tc>
          <w:tcPr>
            <w:tcW w:w="1207" w:type="dxa"/>
            <w:gridSpan w:val="2"/>
          </w:tcPr>
          <w:p w14:paraId="1AC9B2E9" w14:textId="77777777" w:rsidR="007F224F" w:rsidRPr="00073CFE" w:rsidRDefault="007F224F" w:rsidP="009C099A">
            <w:pPr>
              <w:jc w:val="both"/>
              <w:rPr>
                <w:color w:val="000000" w:themeColor="text1"/>
              </w:rPr>
            </w:pPr>
            <w:r w:rsidRPr="00073CFE">
              <w:rPr>
                <w:color w:val="000000" w:themeColor="text1"/>
              </w:rPr>
              <w:t>seminář</w:t>
            </w:r>
          </w:p>
        </w:tc>
      </w:tr>
      <w:tr w:rsidR="007F224F" w:rsidRPr="00073CFE" w14:paraId="04C0841F" w14:textId="77777777" w:rsidTr="009C099A">
        <w:tc>
          <w:tcPr>
            <w:tcW w:w="3086" w:type="dxa"/>
            <w:shd w:val="clear" w:color="auto" w:fill="F7CAAC"/>
          </w:tcPr>
          <w:p w14:paraId="4AAFC969" w14:textId="77777777" w:rsidR="007F224F" w:rsidRPr="00073CFE" w:rsidRDefault="007F224F"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4CE8F12" w14:textId="77777777" w:rsidR="007F224F" w:rsidRPr="00073CFE" w:rsidRDefault="007F224F" w:rsidP="009C099A">
            <w:pPr>
              <w:jc w:val="both"/>
              <w:rPr>
                <w:color w:val="000000" w:themeColor="text1"/>
              </w:rPr>
            </w:pPr>
            <w:r w:rsidRPr="00073CFE">
              <w:rPr>
                <w:color w:val="000000" w:themeColor="text1"/>
              </w:rPr>
              <w:t xml:space="preserve">Způsob zakončení předmětu - zápočet </w:t>
            </w:r>
          </w:p>
          <w:p w14:paraId="13537BC9" w14:textId="77777777" w:rsidR="007F224F" w:rsidRPr="00073CFE" w:rsidRDefault="007F224F" w:rsidP="009C099A">
            <w:pPr>
              <w:jc w:val="both"/>
              <w:rPr>
                <w:color w:val="000000" w:themeColor="text1"/>
              </w:rPr>
            </w:pPr>
            <w:r w:rsidRPr="00073CFE">
              <w:rPr>
                <w:color w:val="000000" w:themeColor="text1"/>
              </w:rPr>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7F224F" w:rsidRPr="00073CFE" w14:paraId="5CF676C3" w14:textId="77777777" w:rsidTr="009C099A">
        <w:trPr>
          <w:trHeight w:val="73"/>
        </w:trPr>
        <w:tc>
          <w:tcPr>
            <w:tcW w:w="9855" w:type="dxa"/>
            <w:gridSpan w:val="8"/>
            <w:tcBorders>
              <w:top w:val="nil"/>
            </w:tcBorders>
          </w:tcPr>
          <w:p w14:paraId="68995248" w14:textId="77777777" w:rsidR="007F224F" w:rsidRPr="00E90B76" w:rsidRDefault="007F224F" w:rsidP="009C099A">
            <w:pPr>
              <w:jc w:val="both"/>
              <w:rPr>
                <w:color w:val="000000" w:themeColor="text1"/>
              </w:rPr>
            </w:pPr>
          </w:p>
        </w:tc>
      </w:tr>
      <w:tr w:rsidR="007F224F" w:rsidRPr="00073CFE" w14:paraId="4BFA4174" w14:textId="77777777" w:rsidTr="009C099A">
        <w:trPr>
          <w:trHeight w:val="197"/>
        </w:trPr>
        <w:tc>
          <w:tcPr>
            <w:tcW w:w="3086" w:type="dxa"/>
            <w:tcBorders>
              <w:top w:val="nil"/>
            </w:tcBorders>
            <w:shd w:val="clear" w:color="auto" w:fill="F7CAAC"/>
          </w:tcPr>
          <w:p w14:paraId="7636F22D" w14:textId="77777777" w:rsidR="007F224F" w:rsidRPr="00073CFE" w:rsidRDefault="007F224F"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34F5924C" w14:textId="77777777" w:rsidR="007F224F" w:rsidRPr="00E90B76" w:rsidRDefault="00E90B76" w:rsidP="009C099A">
            <w:pPr>
              <w:jc w:val="both"/>
              <w:rPr>
                <w:color w:val="000000" w:themeColor="text1"/>
              </w:rPr>
            </w:pPr>
            <w:r w:rsidRPr="00E90B76">
              <w:rPr>
                <w:color w:val="000000" w:themeColor="text1"/>
              </w:rPr>
              <w:t>prof. Dr. Ing. Drahomíra Pavelková</w:t>
            </w:r>
          </w:p>
        </w:tc>
      </w:tr>
      <w:tr w:rsidR="007F224F" w:rsidRPr="00073CFE" w14:paraId="19D268A1" w14:textId="77777777" w:rsidTr="009C099A">
        <w:trPr>
          <w:trHeight w:val="243"/>
        </w:trPr>
        <w:tc>
          <w:tcPr>
            <w:tcW w:w="3086" w:type="dxa"/>
            <w:tcBorders>
              <w:top w:val="nil"/>
            </w:tcBorders>
            <w:shd w:val="clear" w:color="auto" w:fill="F7CAAC"/>
          </w:tcPr>
          <w:p w14:paraId="5AADE2CB" w14:textId="77777777" w:rsidR="007F224F" w:rsidRPr="00073CFE" w:rsidRDefault="007F224F"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BE275EA" w14:textId="77777777" w:rsidR="007F224F" w:rsidRPr="00E90B76" w:rsidRDefault="007F224F" w:rsidP="009C099A">
            <w:pPr>
              <w:jc w:val="both"/>
              <w:rPr>
                <w:color w:val="000000" w:themeColor="text1"/>
              </w:rPr>
            </w:pPr>
            <w:r w:rsidRPr="00E90B76">
              <w:rPr>
                <w:color w:val="000000" w:themeColor="text1"/>
              </w:rPr>
              <w:t>Garant se podílí na seminářích v rozsahu 100% a dále stanovuje koncepci seminářů a dohlíží na jejich jednotné vedení.</w:t>
            </w:r>
          </w:p>
        </w:tc>
      </w:tr>
      <w:tr w:rsidR="007F224F" w:rsidRPr="00073CFE" w14:paraId="3D94661F" w14:textId="77777777" w:rsidTr="009C099A">
        <w:tc>
          <w:tcPr>
            <w:tcW w:w="3086" w:type="dxa"/>
            <w:shd w:val="clear" w:color="auto" w:fill="F7CAAC"/>
          </w:tcPr>
          <w:p w14:paraId="38049B11" w14:textId="77777777" w:rsidR="007F224F" w:rsidRPr="00073CFE" w:rsidRDefault="007F224F"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23BDA5F5" w14:textId="77777777" w:rsidR="007F224F" w:rsidRPr="00E90B76" w:rsidRDefault="00E90B76" w:rsidP="009C099A">
            <w:pPr>
              <w:jc w:val="both"/>
              <w:rPr>
                <w:color w:val="000000" w:themeColor="text1"/>
              </w:rPr>
            </w:pPr>
            <w:r w:rsidRPr="00E90B76">
              <w:rPr>
                <w:color w:val="000000" w:themeColor="text1"/>
              </w:rPr>
              <w:t>prof. Dr. Ing. Drahomíra Pavelková</w:t>
            </w:r>
            <w:r w:rsidR="007F224F" w:rsidRPr="00E90B76">
              <w:rPr>
                <w:color w:val="000000" w:themeColor="text1"/>
              </w:rPr>
              <w:t xml:space="preserve"> – semináře (100%)</w:t>
            </w:r>
          </w:p>
        </w:tc>
      </w:tr>
      <w:tr w:rsidR="007F224F" w:rsidRPr="00073CFE" w14:paraId="09ADEBED" w14:textId="77777777" w:rsidTr="009C099A">
        <w:trPr>
          <w:trHeight w:val="162"/>
        </w:trPr>
        <w:tc>
          <w:tcPr>
            <w:tcW w:w="9855" w:type="dxa"/>
            <w:gridSpan w:val="8"/>
            <w:tcBorders>
              <w:top w:val="nil"/>
            </w:tcBorders>
          </w:tcPr>
          <w:p w14:paraId="011E7CFF" w14:textId="77777777" w:rsidR="007F224F" w:rsidRPr="00E90B76" w:rsidRDefault="007F224F" w:rsidP="009C099A">
            <w:pPr>
              <w:jc w:val="both"/>
              <w:rPr>
                <w:color w:val="000000" w:themeColor="text1"/>
              </w:rPr>
            </w:pPr>
          </w:p>
        </w:tc>
      </w:tr>
      <w:tr w:rsidR="007F224F" w:rsidRPr="00073CFE" w14:paraId="65EF52D9" w14:textId="77777777" w:rsidTr="009C099A">
        <w:tc>
          <w:tcPr>
            <w:tcW w:w="3086" w:type="dxa"/>
            <w:shd w:val="clear" w:color="auto" w:fill="F7CAAC"/>
          </w:tcPr>
          <w:p w14:paraId="704099CB" w14:textId="77777777" w:rsidR="007F224F" w:rsidRPr="00073CFE" w:rsidRDefault="007F224F"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958FD03" w14:textId="77777777" w:rsidR="007F224F" w:rsidRPr="00E90B76" w:rsidRDefault="007F224F" w:rsidP="009C099A">
            <w:pPr>
              <w:jc w:val="both"/>
              <w:rPr>
                <w:color w:val="000000" w:themeColor="text1"/>
              </w:rPr>
            </w:pPr>
          </w:p>
        </w:tc>
      </w:tr>
      <w:tr w:rsidR="007F224F" w:rsidRPr="00073CFE" w14:paraId="67722F31" w14:textId="77777777" w:rsidTr="009C099A">
        <w:trPr>
          <w:trHeight w:val="3331"/>
        </w:trPr>
        <w:tc>
          <w:tcPr>
            <w:tcW w:w="9855" w:type="dxa"/>
            <w:gridSpan w:val="8"/>
            <w:tcBorders>
              <w:top w:val="nil"/>
              <w:bottom w:val="single" w:sz="12" w:space="0" w:color="auto"/>
            </w:tcBorders>
          </w:tcPr>
          <w:p w14:paraId="294A4B4A" w14:textId="77777777" w:rsidR="007F224F" w:rsidRPr="00E90B76" w:rsidRDefault="007F224F" w:rsidP="009C099A">
            <w:pPr>
              <w:jc w:val="both"/>
              <w:rPr>
                <w:color w:val="000000" w:themeColor="text1"/>
              </w:rPr>
            </w:pPr>
            <w:r w:rsidRPr="00E90B76">
              <w:rPr>
                <w:color w:val="000000" w:themeColor="text1"/>
              </w:rPr>
              <w:t>Předmět Master´s Thesis Seminar navazuje na znalosti získané v rámci předmětu Bachelor Thesis Seminar.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22372469"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Podstata vědecké a výzkumné práce. </w:t>
            </w:r>
          </w:p>
          <w:p w14:paraId="387C9168"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Cíle diplomové práce. </w:t>
            </w:r>
          </w:p>
          <w:p w14:paraId="1DE324A4"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Projektování v diplomové práci.</w:t>
            </w:r>
          </w:p>
          <w:p w14:paraId="2E016399"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Metody a metodika zpracování diplomových prací. </w:t>
            </w:r>
          </w:p>
          <w:p w14:paraId="0656AB05"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Využití statistických metod ve výzkumné práci.</w:t>
            </w:r>
          </w:p>
          <w:p w14:paraId="45EB8867"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Informační zdroje a jejich citace. </w:t>
            </w:r>
          </w:p>
          <w:p w14:paraId="77DCA9FC"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Formální požadavky na úpravu diplomové práce.</w:t>
            </w:r>
          </w:p>
        </w:tc>
      </w:tr>
      <w:tr w:rsidR="007F224F" w:rsidRPr="00073CFE" w14:paraId="2B6762AE" w14:textId="77777777" w:rsidTr="009C099A">
        <w:trPr>
          <w:trHeight w:val="265"/>
        </w:trPr>
        <w:tc>
          <w:tcPr>
            <w:tcW w:w="3653" w:type="dxa"/>
            <w:gridSpan w:val="2"/>
            <w:tcBorders>
              <w:top w:val="nil"/>
            </w:tcBorders>
            <w:shd w:val="clear" w:color="auto" w:fill="F7CAAC"/>
          </w:tcPr>
          <w:p w14:paraId="22895460" w14:textId="77777777" w:rsidR="007F224F" w:rsidRPr="00073CFE" w:rsidRDefault="007F224F"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976BE18" w14:textId="77777777" w:rsidR="007F224F" w:rsidRPr="00073CFE" w:rsidRDefault="007F224F" w:rsidP="009C099A">
            <w:pPr>
              <w:jc w:val="both"/>
              <w:rPr>
                <w:color w:val="000000" w:themeColor="text1"/>
              </w:rPr>
            </w:pPr>
          </w:p>
        </w:tc>
      </w:tr>
      <w:tr w:rsidR="007F224F" w:rsidRPr="00073CFE" w14:paraId="78972164" w14:textId="77777777" w:rsidTr="009C099A">
        <w:trPr>
          <w:trHeight w:val="1497"/>
        </w:trPr>
        <w:tc>
          <w:tcPr>
            <w:tcW w:w="9855" w:type="dxa"/>
            <w:gridSpan w:val="8"/>
            <w:tcBorders>
              <w:top w:val="nil"/>
            </w:tcBorders>
          </w:tcPr>
          <w:p w14:paraId="38417D63" w14:textId="77777777" w:rsidR="007F224F" w:rsidRPr="00073CFE" w:rsidRDefault="007F224F" w:rsidP="009C099A">
            <w:pPr>
              <w:jc w:val="both"/>
              <w:rPr>
                <w:b/>
                <w:color w:val="000000" w:themeColor="text1"/>
              </w:rPr>
            </w:pPr>
            <w:r w:rsidRPr="00073CFE">
              <w:rPr>
                <w:b/>
                <w:color w:val="000000" w:themeColor="text1"/>
              </w:rPr>
              <w:t>Povinná literatura:</w:t>
            </w:r>
          </w:p>
          <w:p w14:paraId="43740014" w14:textId="77777777" w:rsidR="007F224F" w:rsidRPr="00073CFE" w:rsidRDefault="007F224F" w:rsidP="009C099A">
            <w:pPr>
              <w:jc w:val="both"/>
              <w:rPr>
                <w:color w:val="000000" w:themeColor="text1"/>
              </w:rPr>
            </w:pPr>
            <w:r w:rsidRPr="00073CFE">
              <w:rPr>
                <w:color w:val="000000" w:themeColor="text1"/>
              </w:rPr>
              <w:t xml:space="preserve">ANDERSON, D. R. et al. </w:t>
            </w:r>
            <w:r w:rsidRPr="00073CFE">
              <w:rPr>
                <w:i/>
                <w:color w:val="000000" w:themeColor="text1"/>
              </w:rPr>
              <w:t>Quantitative methods for business.</w:t>
            </w:r>
            <w:r w:rsidRPr="00073CFE">
              <w:rPr>
                <w:color w:val="000000" w:themeColor="text1"/>
              </w:rPr>
              <w:t xml:space="preserve"> 13e. Boston: Cengage Learning, 2016, 914 p. ISBN 978-1-285-86631-4</w:t>
            </w:r>
          </w:p>
          <w:p w14:paraId="5433D32F" w14:textId="77777777" w:rsidR="007F224F" w:rsidRPr="00073CFE" w:rsidRDefault="007F224F" w:rsidP="009C099A">
            <w:pPr>
              <w:jc w:val="both"/>
              <w:rPr>
                <w:color w:val="000000" w:themeColor="text1"/>
              </w:rPr>
            </w:pPr>
            <w:r w:rsidRPr="00073CFE">
              <w:rPr>
                <w:color w:val="000000" w:themeColor="text1"/>
              </w:rPr>
              <w:t xml:space="preserve">HESSE-BIBER, S. N. </w:t>
            </w:r>
            <w:r w:rsidRPr="00073CFE">
              <w:rPr>
                <w:i/>
                <w:color w:val="000000" w:themeColor="text1"/>
              </w:rPr>
              <w:t>The practice of qualitative research: engaging students in the research process.</w:t>
            </w:r>
            <w:r w:rsidRPr="00073CFE">
              <w:rPr>
                <w:color w:val="000000" w:themeColor="text1"/>
              </w:rPr>
              <w:t xml:space="preserve"> Third edition. Los Angeles: SAGE, 2017, 406 p. ISBN 978-1-4522-6808-8. </w:t>
            </w:r>
          </w:p>
          <w:p w14:paraId="63399CB2" w14:textId="77777777" w:rsidR="007F224F" w:rsidRPr="00073CFE" w:rsidRDefault="007F224F" w:rsidP="009C099A">
            <w:pPr>
              <w:jc w:val="both"/>
              <w:rPr>
                <w:color w:val="000000" w:themeColor="text1"/>
              </w:rPr>
            </w:pPr>
            <w:r w:rsidRPr="00073CFE">
              <w:rPr>
                <w:color w:val="000000" w:themeColor="text1"/>
              </w:rPr>
              <w:t>Internal rules and regulations of Tomas Bata University in Zlín and Faculty of Management and Economics</w:t>
            </w:r>
          </w:p>
          <w:p w14:paraId="343D44B6" w14:textId="77777777" w:rsidR="007F224F" w:rsidRPr="00073CFE" w:rsidRDefault="007F224F" w:rsidP="009C099A">
            <w:pPr>
              <w:jc w:val="both"/>
              <w:rPr>
                <w:b/>
                <w:color w:val="000000" w:themeColor="text1"/>
              </w:rPr>
            </w:pPr>
            <w:r w:rsidRPr="00073CFE">
              <w:rPr>
                <w:b/>
                <w:color w:val="000000" w:themeColor="text1"/>
              </w:rPr>
              <w:t>Doporučená literatura:</w:t>
            </w:r>
          </w:p>
          <w:p w14:paraId="2D81D11C" w14:textId="77777777" w:rsidR="007F224F" w:rsidRPr="00073CFE" w:rsidRDefault="007F224F" w:rsidP="009C099A">
            <w:pPr>
              <w:jc w:val="both"/>
              <w:rPr>
                <w:color w:val="000000" w:themeColor="text1"/>
              </w:rPr>
            </w:pPr>
            <w:r w:rsidRPr="00073CFE">
              <w:rPr>
                <w:color w:val="000000" w:themeColor="text1"/>
              </w:rPr>
              <w:t xml:space="preserve">HEWSON, C., VOGEL, C. M., LAURENT, D. </w:t>
            </w:r>
            <w:r w:rsidRPr="00073CFE">
              <w:rPr>
                <w:i/>
                <w:color w:val="000000" w:themeColor="text1"/>
              </w:rPr>
              <w:t>Internet research methods.</w:t>
            </w:r>
            <w:r w:rsidRPr="00073CFE">
              <w:rPr>
                <w:color w:val="000000" w:themeColor="text1"/>
              </w:rPr>
              <w:t xml:space="preserve"> Second edition. Los Angeles: Sage, 2016, 222 p. ISBN 978-1-4462-0856-4.</w:t>
            </w:r>
          </w:p>
          <w:p w14:paraId="683FF497" w14:textId="77777777" w:rsidR="007F224F" w:rsidRPr="00073CFE" w:rsidRDefault="007F224F" w:rsidP="009C099A">
            <w:pPr>
              <w:jc w:val="both"/>
              <w:rPr>
                <w:color w:val="000000" w:themeColor="text1"/>
              </w:rPr>
            </w:pPr>
            <w:r w:rsidRPr="00073CFE">
              <w:rPr>
                <w:color w:val="000000" w:themeColor="text1"/>
              </w:rPr>
              <w:t xml:space="preserve">SAUNDERS, M., LEWIS, P., THORNHILL, A. </w:t>
            </w:r>
            <w:r w:rsidRPr="00073CFE">
              <w:rPr>
                <w:i/>
                <w:color w:val="000000" w:themeColor="text1"/>
              </w:rPr>
              <w:t>Research methods for business students.</w:t>
            </w:r>
            <w:r w:rsidRPr="00073CFE">
              <w:rPr>
                <w:color w:val="000000" w:themeColor="text1"/>
              </w:rPr>
              <w:t xml:space="preserve"> Seventh edition. Harlow: Pearson, 2016, 741 p. ISBN 978-1-292-01662-7.</w:t>
            </w:r>
          </w:p>
        </w:tc>
      </w:tr>
      <w:tr w:rsidR="007F224F" w:rsidRPr="00073CFE" w14:paraId="78D9F4D8"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E8DFAE" w14:textId="77777777" w:rsidR="007F224F" w:rsidRPr="00073CFE" w:rsidRDefault="007F224F" w:rsidP="009C099A">
            <w:pPr>
              <w:jc w:val="center"/>
              <w:rPr>
                <w:b/>
                <w:color w:val="000000" w:themeColor="text1"/>
              </w:rPr>
            </w:pPr>
            <w:r w:rsidRPr="00073CFE">
              <w:rPr>
                <w:b/>
                <w:color w:val="000000" w:themeColor="text1"/>
              </w:rPr>
              <w:t>Informace ke kombinované nebo distanční formě</w:t>
            </w:r>
          </w:p>
        </w:tc>
      </w:tr>
      <w:tr w:rsidR="007F224F" w:rsidRPr="00073CFE" w14:paraId="3EB92FB5" w14:textId="77777777" w:rsidTr="009C099A">
        <w:tc>
          <w:tcPr>
            <w:tcW w:w="4787" w:type="dxa"/>
            <w:gridSpan w:val="3"/>
            <w:tcBorders>
              <w:top w:val="single" w:sz="2" w:space="0" w:color="auto"/>
            </w:tcBorders>
            <w:shd w:val="clear" w:color="auto" w:fill="F7CAAC"/>
          </w:tcPr>
          <w:p w14:paraId="5C92EC1E" w14:textId="77777777" w:rsidR="007F224F" w:rsidRPr="00073CFE" w:rsidRDefault="007F224F"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0B79193D" w14:textId="77777777" w:rsidR="007F224F" w:rsidRPr="00073CFE" w:rsidRDefault="007F224F" w:rsidP="009C099A">
            <w:pPr>
              <w:jc w:val="both"/>
              <w:rPr>
                <w:color w:val="000000" w:themeColor="text1"/>
              </w:rPr>
            </w:pPr>
          </w:p>
        </w:tc>
        <w:tc>
          <w:tcPr>
            <w:tcW w:w="4179" w:type="dxa"/>
            <w:gridSpan w:val="4"/>
            <w:tcBorders>
              <w:top w:val="single" w:sz="2" w:space="0" w:color="auto"/>
            </w:tcBorders>
            <w:shd w:val="clear" w:color="auto" w:fill="F7CAAC"/>
          </w:tcPr>
          <w:p w14:paraId="3FC9E093" w14:textId="77777777" w:rsidR="007F224F" w:rsidRPr="00073CFE" w:rsidRDefault="007F224F" w:rsidP="009C099A">
            <w:pPr>
              <w:jc w:val="both"/>
              <w:rPr>
                <w:b/>
                <w:color w:val="000000" w:themeColor="text1"/>
              </w:rPr>
            </w:pPr>
            <w:r w:rsidRPr="00073CFE">
              <w:rPr>
                <w:b/>
                <w:color w:val="000000" w:themeColor="text1"/>
              </w:rPr>
              <w:t xml:space="preserve">hodin </w:t>
            </w:r>
          </w:p>
        </w:tc>
      </w:tr>
      <w:tr w:rsidR="007F224F" w:rsidRPr="00073CFE" w14:paraId="7158C223" w14:textId="77777777" w:rsidTr="009C099A">
        <w:tc>
          <w:tcPr>
            <w:tcW w:w="9855" w:type="dxa"/>
            <w:gridSpan w:val="8"/>
            <w:shd w:val="clear" w:color="auto" w:fill="F7CAAC"/>
          </w:tcPr>
          <w:p w14:paraId="61681775" w14:textId="77777777" w:rsidR="007F224F" w:rsidRPr="00073CFE" w:rsidRDefault="007F224F" w:rsidP="009C099A">
            <w:pPr>
              <w:jc w:val="both"/>
              <w:rPr>
                <w:b/>
                <w:color w:val="000000" w:themeColor="text1"/>
              </w:rPr>
            </w:pPr>
            <w:r w:rsidRPr="00073CFE">
              <w:rPr>
                <w:b/>
                <w:color w:val="000000" w:themeColor="text1"/>
              </w:rPr>
              <w:t>Informace o způsobu kontaktu s vyučujícím</w:t>
            </w:r>
          </w:p>
        </w:tc>
      </w:tr>
      <w:tr w:rsidR="007F224F" w:rsidRPr="00073CFE" w14:paraId="668DA81E" w14:textId="77777777" w:rsidTr="009C099A">
        <w:trPr>
          <w:trHeight w:val="719"/>
        </w:trPr>
        <w:tc>
          <w:tcPr>
            <w:tcW w:w="9855" w:type="dxa"/>
            <w:gridSpan w:val="8"/>
          </w:tcPr>
          <w:p w14:paraId="751CA25C" w14:textId="77777777" w:rsidR="007F224F" w:rsidRPr="00073CFE" w:rsidRDefault="007F224F"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777B1C" w14:textId="77777777" w:rsidR="007F224F" w:rsidRPr="00073CFE" w:rsidRDefault="007F224F" w:rsidP="007F224F">
      <w:pPr>
        <w:spacing w:after="160" w:line="259" w:lineRule="auto"/>
        <w:rPr>
          <w:color w:val="000000" w:themeColor="text1"/>
        </w:rPr>
      </w:pPr>
    </w:p>
    <w:p w14:paraId="79BAD6CE" w14:textId="77777777" w:rsidR="007F224F" w:rsidRPr="00073CFE" w:rsidRDefault="007F224F" w:rsidP="007F224F">
      <w:pPr>
        <w:spacing w:after="160" w:line="259" w:lineRule="auto"/>
        <w:rPr>
          <w:color w:val="000000" w:themeColor="text1"/>
        </w:rPr>
      </w:pPr>
    </w:p>
    <w:p w14:paraId="0FCFA3C9" w14:textId="77777777" w:rsidR="007F224F" w:rsidRPr="00073CFE" w:rsidRDefault="007F224F" w:rsidP="007F224F">
      <w:pPr>
        <w:spacing w:after="160" w:line="259" w:lineRule="auto"/>
        <w:rPr>
          <w:color w:val="000000" w:themeColor="text1"/>
        </w:rPr>
      </w:pPr>
    </w:p>
    <w:p w14:paraId="2BCB0EBE" w14:textId="77777777" w:rsidR="007F224F" w:rsidRPr="00073CFE" w:rsidRDefault="007F224F" w:rsidP="007F224F">
      <w:pPr>
        <w:spacing w:after="160" w:line="259" w:lineRule="auto"/>
        <w:rPr>
          <w:color w:val="000000" w:themeColor="text1"/>
        </w:rPr>
      </w:pP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5643B8EF" w14:textId="77777777" w:rsidTr="009C099A">
        <w:tc>
          <w:tcPr>
            <w:tcW w:w="9855" w:type="dxa"/>
            <w:gridSpan w:val="8"/>
            <w:tcBorders>
              <w:bottom w:val="double" w:sz="4" w:space="0" w:color="auto"/>
            </w:tcBorders>
            <w:shd w:val="clear" w:color="auto" w:fill="BDD6EE"/>
          </w:tcPr>
          <w:p w14:paraId="280155C2"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F224F" w:rsidRPr="00073CFE" w14:paraId="02954F1C" w14:textId="77777777" w:rsidTr="009C099A">
        <w:tc>
          <w:tcPr>
            <w:tcW w:w="3086" w:type="dxa"/>
            <w:tcBorders>
              <w:top w:val="double" w:sz="4" w:space="0" w:color="auto"/>
            </w:tcBorders>
            <w:shd w:val="clear" w:color="auto" w:fill="F7CAAC"/>
          </w:tcPr>
          <w:p w14:paraId="7F1A9145" w14:textId="77777777" w:rsidR="007F224F" w:rsidRPr="00073CFE" w:rsidRDefault="007F224F"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9440C36" w14:textId="77777777" w:rsidR="007F224F" w:rsidRPr="00073CFE" w:rsidRDefault="007F224F" w:rsidP="009C099A">
            <w:pPr>
              <w:jc w:val="both"/>
              <w:rPr>
                <w:color w:val="000000" w:themeColor="text1"/>
              </w:rPr>
            </w:pPr>
            <w:r w:rsidRPr="00073CFE">
              <w:rPr>
                <w:color w:val="000000" w:themeColor="text1"/>
              </w:rPr>
              <w:t>Master´s Thesis Preparation and Work Placement</w:t>
            </w:r>
          </w:p>
        </w:tc>
      </w:tr>
      <w:tr w:rsidR="007F224F" w:rsidRPr="00073CFE" w14:paraId="383752B2" w14:textId="77777777" w:rsidTr="009C099A">
        <w:tc>
          <w:tcPr>
            <w:tcW w:w="3086" w:type="dxa"/>
            <w:shd w:val="clear" w:color="auto" w:fill="F7CAAC"/>
          </w:tcPr>
          <w:p w14:paraId="35089055" w14:textId="77777777" w:rsidR="007F224F" w:rsidRPr="00073CFE" w:rsidRDefault="007F224F" w:rsidP="009C099A">
            <w:pPr>
              <w:jc w:val="both"/>
              <w:rPr>
                <w:b/>
                <w:color w:val="000000" w:themeColor="text1"/>
              </w:rPr>
            </w:pPr>
            <w:r w:rsidRPr="00073CFE">
              <w:rPr>
                <w:b/>
                <w:color w:val="000000" w:themeColor="text1"/>
              </w:rPr>
              <w:t>Typ předmětu</w:t>
            </w:r>
          </w:p>
        </w:tc>
        <w:tc>
          <w:tcPr>
            <w:tcW w:w="3406" w:type="dxa"/>
            <w:gridSpan w:val="4"/>
          </w:tcPr>
          <w:p w14:paraId="2495D856" w14:textId="77777777" w:rsidR="007F224F" w:rsidRPr="00073CFE" w:rsidRDefault="007F224F"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2399225A" w14:textId="77777777" w:rsidR="007F224F" w:rsidRPr="00073CFE" w:rsidRDefault="007F224F" w:rsidP="009C099A">
            <w:pPr>
              <w:jc w:val="both"/>
              <w:rPr>
                <w:color w:val="000000" w:themeColor="text1"/>
              </w:rPr>
            </w:pPr>
            <w:r w:rsidRPr="00073CFE">
              <w:rPr>
                <w:b/>
                <w:color w:val="000000" w:themeColor="text1"/>
              </w:rPr>
              <w:t>doporučený ročník / semestr</w:t>
            </w:r>
          </w:p>
        </w:tc>
        <w:tc>
          <w:tcPr>
            <w:tcW w:w="668" w:type="dxa"/>
          </w:tcPr>
          <w:p w14:paraId="44C798A2" w14:textId="77777777" w:rsidR="007F224F" w:rsidRPr="00073CFE" w:rsidRDefault="007F224F" w:rsidP="009C099A">
            <w:pPr>
              <w:jc w:val="both"/>
              <w:rPr>
                <w:color w:val="000000" w:themeColor="text1"/>
              </w:rPr>
            </w:pPr>
            <w:r w:rsidRPr="00073CFE">
              <w:rPr>
                <w:color w:val="000000" w:themeColor="text1"/>
              </w:rPr>
              <w:t>2/L</w:t>
            </w:r>
          </w:p>
        </w:tc>
      </w:tr>
      <w:tr w:rsidR="007F224F" w:rsidRPr="00073CFE" w14:paraId="66AA175B" w14:textId="77777777" w:rsidTr="009C099A">
        <w:tc>
          <w:tcPr>
            <w:tcW w:w="3086" w:type="dxa"/>
            <w:shd w:val="clear" w:color="auto" w:fill="F7CAAC"/>
          </w:tcPr>
          <w:p w14:paraId="3D6C5A52" w14:textId="77777777" w:rsidR="007F224F" w:rsidRPr="00073CFE" w:rsidRDefault="007F224F" w:rsidP="009C099A">
            <w:pPr>
              <w:jc w:val="both"/>
              <w:rPr>
                <w:b/>
                <w:color w:val="000000" w:themeColor="text1"/>
              </w:rPr>
            </w:pPr>
            <w:r w:rsidRPr="00073CFE">
              <w:rPr>
                <w:b/>
                <w:color w:val="000000" w:themeColor="text1"/>
              </w:rPr>
              <w:t>Rozsah studijního předmětu</w:t>
            </w:r>
          </w:p>
        </w:tc>
        <w:tc>
          <w:tcPr>
            <w:tcW w:w="1701" w:type="dxa"/>
            <w:gridSpan w:val="2"/>
          </w:tcPr>
          <w:p w14:paraId="00D1C599" w14:textId="77777777" w:rsidR="007F224F" w:rsidRPr="00073CFE" w:rsidRDefault="007F224F" w:rsidP="009C099A">
            <w:pPr>
              <w:jc w:val="both"/>
              <w:rPr>
                <w:color w:val="000000" w:themeColor="text1"/>
              </w:rPr>
            </w:pPr>
          </w:p>
        </w:tc>
        <w:tc>
          <w:tcPr>
            <w:tcW w:w="889" w:type="dxa"/>
            <w:shd w:val="clear" w:color="auto" w:fill="F7CAAC"/>
          </w:tcPr>
          <w:p w14:paraId="0A962ED7" w14:textId="77777777" w:rsidR="007F224F" w:rsidRPr="00073CFE" w:rsidRDefault="007F224F" w:rsidP="009C099A">
            <w:pPr>
              <w:jc w:val="both"/>
              <w:rPr>
                <w:b/>
                <w:color w:val="000000" w:themeColor="text1"/>
              </w:rPr>
            </w:pPr>
            <w:r w:rsidRPr="00073CFE">
              <w:rPr>
                <w:b/>
                <w:color w:val="000000" w:themeColor="text1"/>
              </w:rPr>
              <w:t xml:space="preserve">hod. </w:t>
            </w:r>
          </w:p>
        </w:tc>
        <w:tc>
          <w:tcPr>
            <w:tcW w:w="816" w:type="dxa"/>
          </w:tcPr>
          <w:p w14:paraId="3E8FA0AF" w14:textId="77777777" w:rsidR="007F224F" w:rsidRPr="00073CFE" w:rsidRDefault="007F224F" w:rsidP="009C099A">
            <w:pPr>
              <w:jc w:val="both"/>
              <w:rPr>
                <w:color w:val="000000" w:themeColor="text1"/>
              </w:rPr>
            </w:pPr>
          </w:p>
        </w:tc>
        <w:tc>
          <w:tcPr>
            <w:tcW w:w="2156" w:type="dxa"/>
            <w:shd w:val="clear" w:color="auto" w:fill="F7CAAC"/>
          </w:tcPr>
          <w:p w14:paraId="27142FDB" w14:textId="77777777" w:rsidR="007F224F" w:rsidRPr="00073CFE" w:rsidRDefault="007F224F" w:rsidP="009C099A">
            <w:pPr>
              <w:jc w:val="both"/>
              <w:rPr>
                <w:b/>
                <w:color w:val="000000" w:themeColor="text1"/>
              </w:rPr>
            </w:pPr>
            <w:r w:rsidRPr="00073CFE">
              <w:rPr>
                <w:b/>
                <w:color w:val="000000" w:themeColor="text1"/>
              </w:rPr>
              <w:t>kreditů</w:t>
            </w:r>
          </w:p>
        </w:tc>
        <w:tc>
          <w:tcPr>
            <w:tcW w:w="1207" w:type="dxa"/>
            <w:gridSpan w:val="2"/>
          </w:tcPr>
          <w:p w14:paraId="4C7CB149" w14:textId="77777777" w:rsidR="007F224F" w:rsidRPr="00073CFE" w:rsidRDefault="007F224F" w:rsidP="009C099A">
            <w:pPr>
              <w:jc w:val="both"/>
              <w:rPr>
                <w:color w:val="000000" w:themeColor="text1"/>
              </w:rPr>
            </w:pPr>
            <w:r w:rsidRPr="00073CFE">
              <w:rPr>
                <w:color w:val="000000" w:themeColor="text1"/>
              </w:rPr>
              <w:t>30</w:t>
            </w:r>
          </w:p>
        </w:tc>
      </w:tr>
      <w:tr w:rsidR="007F224F" w:rsidRPr="00073CFE" w14:paraId="4A939066" w14:textId="77777777" w:rsidTr="009C099A">
        <w:tc>
          <w:tcPr>
            <w:tcW w:w="3086" w:type="dxa"/>
            <w:shd w:val="clear" w:color="auto" w:fill="F7CAAC"/>
          </w:tcPr>
          <w:p w14:paraId="264EF618" w14:textId="77777777" w:rsidR="007F224F" w:rsidRPr="00073CFE" w:rsidRDefault="007F224F" w:rsidP="009C099A">
            <w:pPr>
              <w:jc w:val="both"/>
              <w:rPr>
                <w:b/>
                <w:color w:val="000000" w:themeColor="text1"/>
              </w:rPr>
            </w:pPr>
            <w:r w:rsidRPr="00073CFE">
              <w:rPr>
                <w:b/>
                <w:color w:val="000000" w:themeColor="text1"/>
              </w:rPr>
              <w:t>Prerekvizity, korekvizity, ekvivalence</w:t>
            </w:r>
          </w:p>
        </w:tc>
        <w:tc>
          <w:tcPr>
            <w:tcW w:w="6769" w:type="dxa"/>
            <w:gridSpan w:val="7"/>
          </w:tcPr>
          <w:p w14:paraId="3E43D01C" w14:textId="77777777" w:rsidR="007F224F" w:rsidRPr="00073CFE" w:rsidRDefault="007F224F" w:rsidP="009C099A">
            <w:pPr>
              <w:jc w:val="both"/>
              <w:rPr>
                <w:color w:val="000000" w:themeColor="text1"/>
              </w:rPr>
            </w:pPr>
          </w:p>
        </w:tc>
      </w:tr>
      <w:tr w:rsidR="007F224F" w:rsidRPr="00073CFE" w14:paraId="45B51549" w14:textId="77777777" w:rsidTr="009C099A">
        <w:tc>
          <w:tcPr>
            <w:tcW w:w="3086" w:type="dxa"/>
            <w:shd w:val="clear" w:color="auto" w:fill="F7CAAC"/>
          </w:tcPr>
          <w:p w14:paraId="1A1764CF" w14:textId="77777777" w:rsidR="007F224F" w:rsidRPr="00073CFE" w:rsidRDefault="007F224F" w:rsidP="009C099A">
            <w:pPr>
              <w:jc w:val="both"/>
              <w:rPr>
                <w:b/>
                <w:color w:val="000000" w:themeColor="text1"/>
              </w:rPr>
            </w:pPr>
            <w:r w:rsidRPr="00073CFE">
              <w:rPr>
                <w:b/>
                <w:color w:val="000000" w:themeColor="text1"/>
              </w:rPr>
              <w:t>Způsob ověření studijních výsledků</w:t>
            </w:r>
          </w:p>
        </w:tc>
        <w:tc>
          <w:tcPr>
            <w:tcW w:w="3406" w:type="dxa"/>
            <w:gridSpan w:val="4"/>
          </w:tcPr>
          <w:p w14:paraId="0E83252E" w14:textId="77777777" w:rsidR="007F224F" w:rsidRPr="00073CFE" w:rsidRDefault="007F224F" w:rsidP="009C099A">
            <w:pPr>
              <w:jc w:val="both"/>
              <w:rPr>
                <w:color w:val="000000" w:themeColor="text1"/>
              </w:rPr>
            </w:pPr>
            <w:r w:rsidRPr="00073CFE">
              <w:rPr>
                <w:color w:val="000000" w:themeColor="text1"/>
              </w:rPr>
              <w:t>zápočet</w:t>
            </w:r>
          </w:p>
        </w:tc>
        <w:tc>
          <w:tcPr>
            <w:tcW w:w="2156" w:type="dxa"/>
            <w:shd w:val="clear" w:color="auto" w:fill="F7CAAC"/>
          </w:tcPr>
          <w:p w14:paraId="5836103B" w14:textId="77777777" w:rsidR="007F224F" w:rsidRPr="00073CFE" w:rsidRDefault="007F224F" w:rsidP="009C099A">
            <w:pPr>
              <w:jc w:val="both"/>
              <w:rPr>
                <w:b/>
                <w:color w:val="000000" w:themeColor="text1"/>
              </w:rPr>
            </w:pPr>
            <w:r w:rsidRPr="00073CFE">
              <w:rPr>
                <w:b/>
                <w:color w:val="000000" w:themeColor="text1"/>
              </w:rPr>
              <w:t>Forma výuky</w:t>
            </w:r>
          </w:p>
        </w:tc>
        <w:tc>
          <w:tcPr>
            <w:tcW w:w="1207" w:type="dxa"/>
            <w:gridSpan w:val="2"/>
          </w:tcPr>
          <w:p w14:paraId="2D197BF4" w14:textId="77777777" w:rsidR="007F224F" w:rsidRPr="00073CFE" w:rsidRDefault="007F224F" w:rsidP="009C099A">
            <w:pPr>
              <w:jc w:val="both"/>
              <w:rPr>
                <w:color w:val="000000" w:themeColor="text1"/>
              </w:rPr>
            </w:pPr>
          </w:p>
        </w:tc>
      </w:tr>
      <w:tr w:rsidR="007F224F" w:rsidRPr="00073CFE" w14:paraId="681F7C73" w14:textId="77777777" w:rsidTr="009C099A">
        <w:tc>
          <w:tcPr>
            <w:tcW w:w="3086" w:type="dxa"/>
            <w:shd w:val="clear" w:color="auto" w:fill="F7CAAC"/>
          </w:tcPr>
          <w:p w14:paraId="4EFE5C99" w14:textId="77777777" w:rsidR="007F224F" w:rsidRPr="00073CFE" w:rsidRDefault="007F224F"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0F333393" w14:textId="77777777" w:rsidR="007F224F" w:rsidRPr="00073CFE" w:rsidRDefault="007F224F" w:rsidP="009C099A">
            <w:pPr>
              <w:jc w:val="both"/>
              <w:rPr>
                <w:color w:val="000000" w:themeColor="text1"/>
              </w:rPr>
            </w:pPr>
            <w:r w:rsidRPr="00073CFE">
              <w:rPr>
                <w:color w:val="000000" w:themeColor="text1"/>
              </w:rPr>
              <w:t>Způsob zakončení předmětu – zápočet</w:t>
            </w:r>
          </w:p>
          <w:p w14:paraId="3A4E47A6" w14:textId="77777777" w:rsidR="007F224F" w:rsidRPr="00073CFE" w:rsidRDefault="007F224F" w:rsidP="009C099A">
            <w:pPr>
              <w:jc w:val="both"/>
              <w:rPr>
                <w:color w:val="000000" w:themeColor="text1"/>
              </w:rPr>
            </w:pPr>
            <w:r w:rsidRPr="00073CFE">
              <w:rPr>
                <w:color w:val="000000" w:themeColor="text1"/>
              </w:rPr>
              <w:t xml:space="preserve">S požadavky, které má splňovat diplomová práce, je student seznámen v předmětu Master´s Thesis Seminar v zimním semestru. Pokyny, které souvisí s výkonem odborné praxe v letním semestru, jsou zveřejněny na webových stránkách FaME </w:t>
            </w:r>
            <w:r w:rsidRPr="00073CFE">
              <w:rPr>
                <w:color w:val="000000" w:themeColor="text1"/>
              </w:rPr>
              <w:br/>
              <w:t>v sekci: Pro studenty - Prezenční studium - Navazující magisterský studijní program - Odborná diplomová praxe.</w:t>
            </w:r>
          </w:p>
        </w:tc>
      </w:tr>
      <w:tr w:rsidR="007F224F" w:rsidRPr="00073CFE" w14:paraId="73936C9B" w14:textId="77777777" w:rsidTr="009C099A">
        <w:trPr>
          <w:trHeight w:val="274"/>
        </w:trPr>
        <w:tc>
          <w:tcPr>
            <w:tcW w:w="9855" w:type="dxa"/>
            <w:gridSpan w:val="8"/>
            <w:tcBorders>
              <w:top w:val="nil"/>
            </w:tcBorders>
          </w:tcPr>
          <w:p w14:paraId="1AF63D1E" w14:textId="77777777" w:rsidR="007F224F" w:rsidRPr="00073CFE" w:rsidRDefault="007F224F" w:rsidP="009C099A">
            <w:pPr>
              <w:jc w:val="both"/>
              <w:rPr>
                <w:color w:val="000000" w:themeColor="text1"/>
              </w:rPr>
            </w:pPr>
          </w:p>
        </w:tc>
      </w:tr>
      <w:tr w:rsidR="007F224F" w:rsidRPr="00073CFE" w14:paraId="7E21132F" w14:textId="77777777" w:rsidTr="009C099A">
        <w:trPr>
          <w:trHeight w:val="197"/>
        </w:trPr>
        <w:tc>
          <w:tcPr>
            <w:tcW w:w="3086" w:type="dxa"/>
            <w:tcBorders>
              <w:top w:val="nil"/>
            </w:tcBorders>
            <w:shd w:val="clear" w:color="auto" w:fill="F7CAAC"/>
          </w:tcPr>
          <w:p w14:paraId="79BA65CC" w14:textId="77777777" w:rsidR="007F224F" w:rsidRPr="00073CFE" w:rsidRDefault="007F224F"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7EE04E19" w14:textId="77777777" w:rsidR="007F224F" w:rsidRPr="00073CFE" w:rsidRDefault="00E90B76" w:rsidP="009C099A">
            <w:pPr>
              <w:jc w:val="both"/>
              <w:rPr>
                <w:color w:val="000000" w:themeColor="text1"/>
              </w:rPr>
            </w:pPr>
            <w:r w:rsidRPr="00E90B76">
              <w:rPr>
                <w:color w:val="000000" w:themeColor="text1"/>
              </w:rPr>
              <w:t>prof. Dr. Ing. Drahomíra Pavelková</w:t>
            </w:r>
          </w:p>
        </w:tc>
      </w:tr>
      <w:tr w:rsidR="007F224F" w:rsidRPr="00073CFE" w14:paraId="2E8F321C" w14:textId="77777777" w:rsidTr="009C099A">
        <w:trPr>
          <w:trHeight w:val="243"/>
        </w:trPr>
        <w:tc>
          <w:tcPr>
            <w:tcW w:w="3086" w:type="dxa"/>
            <w:tcBorders>
              <w:top w:val="nil"/>
            </w:tcBorders>
            <w:shd w:val="clear" w:color="auto" w:fill="F7CAAC"/>
          </w:tcPr>
          <w:p w14:paraId="55E9E6E3" w14:textId="77777777" w:rsidR="007F224F" w:rsidRPr="00073CFE" w:rsidRDefault="007F224F"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094B7333" w14:textId="77777777" w:rsidR="007F224F" w:rsidRPr="00073CFE" w:rsidRDefault="007F224F" w:rsidP="009C099A">
            <w:pPr>
              <w:jc w:val="both"/>
              <w:rPr>
                <w:color w:val="000000" w:themeColor="text1"/>
              </w:rPr>
            </w:pPr>
            <w:r w:rsidRPr="00073CFE">
              <w:rPr>
                <w:color w:val="000000" w:themeColor="text1"/>
              </w:rPr>
              <w:t>Garant předmětu schvaluje náplň praxe, kontroluje zprávu z praxe, zejména její soulad se studovaným oborem a profilem absolventa oboru. Garant předmětu také kontroluje odevzdání diplomových prací v daném termínu.</w:t>
            </w:r>
          </w:p>
        </w:tc>
      </w:tr>
      <w:tr w:rsidR="007F224F" w:rsidRPr="00073CFE" w14:paraId="72088253" w14:textId="77777777" w:rsidTr="009C099A">
        <w:tc>
          <w:tcPr>
            <w:tcW w:w="3086" w:type="dxa"/>
            <w:shd w:val="clear" w:color="auto" w:fill="F7CAAC"/>
          </w:tcPr>
          <w:p w14:paraId="46823A0F" w14:textId="77777777" w:rsidR="007F224F" w:rsidRPr="00073CFE" w:rsidRDefault="007F224F"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0CFA1BC8" w14:textId="77777777" w:rsidR="007F224F" w:rsidRPr="00073CFE" w:rsidRDefault="00E90B76" w:rsidP="009C099A">
            <w:pPr>
              <w:jc w:val="both"/>
              <w:rPr>
                <w:color w:val="000000" w:themeColor="text1"/>
              </w:rPr>
            </w:pPr>
            <w:r w:rsidRPr="00E90B76">
              <w:rPr>
                <w:color w:val="000000" w:themeColor="text1"/>
              </w:rPr>
              <w:t>prof. Dr. Ing. Drahomíra Pavelková</w:t>
            </w:r>
            <w:r w:rsidR="007F224F" w:rsidRPr="00073CFE">
              <w:rPr>
                <w:color w:val="000000" w:themeColor="text1"/>
              </w:rPr>
              <w:t xml:space="preserve"> (100 %)</w:t>
            </w:r>
          </w:p>
        </w:tc>
      </w:tr>
      <w:tr w:rsidR="007F224F" w:rsidRPr="00073CFE" w14:paraId="042B0A3A" w14:textId="77777777" w:rsidTr="009C099A">
        <w:trPr>
          <w:trHeight w:val="242"/>
        </w:trPr>
        <w:tc>
          <w:tcPr>
            <w:tcW w:w="9855" w:type="dxa"/>
            <w:gridSpan w:val="8"/>
            <w:tcBorders>
              <w:top w:val="nil"/>
            </w:tcBorders>
          </w:tcPr>
          <w:p w14:paraId="4B7C8C9C" w14:textId="77777777" w:rsidR="007F224F" w:rsidRPr="00073CFE" w:rsidRDefault="007F224F" w:rsidP="009C099A">
            <w:pPr>
              <w:jc w:val="both"/>
              <w:rPr>
                <w:color w:val="000000" w:themeColor="text1"/>
              </w:rPr>
            </w:pPr>
          </w:p>
        </w:tc>
      </w:tr>
      <w:tr w:rsidR="007F224F" w:rsidRPr="00073CFE" w14:paraId="29B0A2E9" w14:textId="77777777" w:rsidTr="009C099A">
        <w:tc>
          <w:tcPr>
            <w:tcW w:w="3086" w:type="dxa"/>
            <w:shd w:val="clear" w:color="auto" w:fill="F7CAAC"/>
          </w:tcPr>
          <w:p w14:paraId="0234067A" w14:textId="77777777" w:rsidR="007F224F" w:rsidRPr="00073CFE" w:rsidRDefault="007F224F"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20E91AAA" w14:textId="77777777" w:rsidR="007F224F" w:rsidRPr="00073CFE" w:rsidRDefault="007F224F" w:rsidP="009C099A">
            <w:pPr>
              <w:jc w:val="both"/>
              <w:rPr>
                <w:color w:val="000000" w:themeColor="text1"/>
              </w:rPr>
            </w:pPr>
          </w:p>
        </w:tc>
      </w:tr>
      <w:tr w:rsidR="007F224F" w:rsidRPr="00073CFE" w14:paraId="5E52EE23" w14:textId="77777777" w:rsidTr="009C099A">
        <w:trPr>
          <w:trHeight w:val="2691"/>
        </w:trPr>
        <w:tc>
          <w:tcPr>
            <w:tcW w:w="9855" w:type="dxa"/>
            <w:gridSpan w:val="8"/>
            <w:tcBorders>
              <w:top w:val="nil"/>
              <w:bottom w:val="single" w:sz="12" w:space="0" w:color="auto"/>
            </w:tcBorders>
          </w:tcPr>
          <w:p w14:paraId="78668322" w14:textId="77777777" w:rsidR="007F224F" w:rsidRPr="00073CFE" w:rsidRDefault="007F224F" w:rsidP="009C099A">
            <w:pPr>
              <w:jc w:val="both"/>
              <w:rPr>
                <w:color w:val="000000" w:themeColor="text1"/>
              </w:rPr>
            </w:pPr>
            <w:r w:rsidRPr="00073CFE">
              <w:rPr>
                <w:color w:val="000000" w:themeColor="text1"/>
              </w:rPr>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FC19BED" w14:textId="77777777" w:rsidR="007F224F" w:rsidRPr="00073CFE" w:rsidRDefault="007F224F" w:rsidP="009C099A">
            <w:pPr>
              <w:jc w:val="both"/>
              <w:rPr>
                <w:color w:val="000000" w:themeColor="text1"/>
              </w:rPr>
            </w:pPr>
            <w:r w:rsidRPr="00073CFE">
              <w:rPr>
                <w:color w:val="000000" w:themeColor="text1"/>
              </w:rPr>
              <w:t xml:space="preserve">Organizačně je předmět členěn do dvou vzájemně propojených částí: </w:t>
            </w:r>
          </w:p>
          <w:p w14:paraId="11878E38" w14:textId="77777777" w:rsidR="007F224F" w:rsidRPr="00073CFE" w:rsidRDefault="007F224F" w:rsidP="00896B4C">
            <w:pPr>
              <w:pStyle w:val="Odstavecseseznamem"/>
              <w:numPr>
                <w:ilvl w:val="0"/>
                <w:numId w:val="36"/>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1867B9E3" w14:textId="77777777" w:rsidR="007F224F" w:rsidRPr="00073CFE" w:rsidRDefault="007F224F" w:rsidP="00896B4C">
            <w:pPr>
              <w:pStyle w:val="Odstavecseseznamem"/>
              <w:numPr>
                <w:ilvl w:val="0"/>
                <w:numId w:val="36"/>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7F224F" w:rsidRPr="00073CFE" w14:paraId="4250278D" w14:textId="77777777" w:rsidTr="009C099A">
        <w:trPr>
          <w:trHeight w:val="265"/>
        </w:trPr>
        <w:tc>
          <w:tcPr>
            <w:tcW w:w="3653" w:type="dxa"/>
            <w:gridSpan w:val="2"/>
            <w:tcBorders>
              <w:top w:val="nil"/>
            </w:tcBorders>
            <w:shd w:val="clear" w:color="auto" w:fill="F7CAAC"/>
          </w:tcPr>
          <w:p w14:paraId="2E86A928" w14:textId="77777777" w:rsidR="007F224F" w:rsidRPr="00073CFE" w:rsidRDefault="007F224F"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F142158" w14:textId="77777777" w:rsidR="007F224F" w:rsidRPr="00073CFE" w:rsidRDefault="007F224F" w:rsidP="009C099A">
            <w:pPr>
              <w:jc w:val="both"/>
              <w:rPr>
                <w:color w:val="000000" w:themeColor="text1"/>
              </w:rPr>
            </w:pPr>
          </w:p>
        </w:tc>
      </w:tr>
      <w:tr w:rsidR="007F224F" w:rsidRPr="00073CFE" w14:paraId="59547A9F" w14:textId="77777777" w:rsidTr="009C099A">
        <w:trPr>
          <w:trHeight w:val="1497"/>
        </w:trPr>
        <w:tc>
          <w:tcPr>
            <w:tcW w:w="9855" w:type="dxa"/>
            <w:gridSpan w:val="8"/>
            <w:tcBorders>
              <w:top w:val="nil"/>
            </w:tcBorders>
          </w:tcPr>
          <w:p w14:paraId="180A2C5C" w14:textId="77777777" w:rsidR="007F224F" w:rsidRPr="00073CFE" w:rsidRDefault="007F224F" w:rsidP="009C099A">
            <w:pPr>
              <w:jc w:val="both"/>
              <w:rPr>
                <w:color w:val="000000" w:themeColor="text1"/>
              </w:rPr>
            </w:pPr>
          </w:p>
        </w:tc>
      </w:tr>
      <w:tr w:rsidR="007F224F" w:rsidRPr="00073CFE" w14:paraId="7056CAF1"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F0FE41" w14:textId="77777777" w:rsidR="007F224F" w:rsidRPr="00073CFE" w:rsidRDefault="007F224F" w:rsidP="009C099A">
            <w:pPr>
              <w:jc w:val="center"/>
              <w:rPr>
                <w:b/>
                <w:color w:val="000000" w:themeColor="text1"/>
              </w:rPr>
            </w:pPr>
            <w:r w:rsidRPr="00073CFE">
              <w:rPr>
                <w:b/>
                <w:color w:val="000000" w:themeColor="text1"/>
              </w:rPr>
              <w:t>Informace ke kombinované nebo distanční formě</w:t>
            </w:r>
          </w:p>
        </w:tc>
      </w:tr>
      <w:tr w:rsidR="007F224F" w:rsidRPr="00073CFE" w14:paraId="1BEF6427" w14:textId="77777777" w:rsidTr="009C099A">
        <w:tc>
          <w:tcPr>
            <w:tcW w:w="4787" w:type="dxa"/>
            <w:gridSpan w:val="3"/>
            <w:tcBorders>
              <w:top w:val="single" w:sz="2" w:space="0" w:color="auto"/>
            </w:tcBorders>
            <w:shd w:val="clear" w:color="auto" w:fill="F7CAAC"/>
          </w:tcPr>
          <w:p w14:paraId="4CB47CC1" w14:textId="77777777" w:rsidR="007F224F" w:rsidRPr="00073CFE" w:rsidRDefault="007F224F"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322E609" w14:textId="77777777" w:rsidR="007F224F" w:rsidRPr="00073CFE" w:rsidRDefault="007F224F" w:rsidP="009C099A">
            <w:pPr>
              <w:jc w:val="both"/>
              <w:rPr>
                <w:color w:val="000000" w:themeColor="text1"/>
              </w:rPr>
            </w:pPr>
          </w:p>
        </w:tc>
        <w:tc>
          <w:tcPr>
            <w:tcW w:w="4179" w:type="dxa"/>
            <w:gridSpan w:val="4"/>
            <w:tcBorders>
              <w:top w:val="single" w:sz="2" w:space="0" w:color="auto"/>
            </w:tcBorders>
            <w:shd w:val="clear" w:color="auto" w:fill="F7CAAC"/>
          </w:tcPr>
          <w:p w14:paraId="2CDFACA8" w14:textId="77777777" w:rsidR="007F224F" w:rsidRPr="00073CFE" w:rsidRDefault="007F224F" w:rsidP="009C099A">
            <w:pPr>
              <w:jc w:val="both"/>
              <w:rPr>
                <w:b/>
                <w:color w:val="000000" w:themeColor="text1"/>
              </w:rPr>
            </w:pPr>
            <w:r w:rsidRPr="00073CFE">
              <w:rPr>
                <w:b/>
                <w:color w:val="000000" w:themeColor="text1"/>
              </w:rPr>
              <w:t xml:space="preserve">hodin </w:t>
            </w:r>
          </w:p>
        </w:tc>
      </w:tr>
      <w:tr w:rsidR="007F224F" w:rsidRPr="00073CFE" w14:paraId="7B1C59CA" w14:textId="77777777" w:rsidTr="009C099A">
        <w:tc>
          <w:tcPr>
            <w:tcW w:w="9855" w:type="dxa"/>
            <w:gridSpan w:val="8"/>
            <w:shd w:val="clear" w:color="auto" w:fill="F7CAAC"/>
          </w:tcPr>
          <w:p w14:paraId="49E1EBB5" w14:textId="77777777" w:rsidR="007F224F" w:rsidRPr="00073CFE" w:rsidRDefault="007F224F" w:rsidP="009C099A">
            <w:pPr>
              <w:jc w:val="both"/>
              <w:rPr>
                <w:b/>
                <w:color w:val="000000" w:themeColor="text1"/>
              </w:rPr>
            </w:pPr>
            <w:r w:rsidRPr="00073CFE">
              <w:rPr>
                <w:b/>
                <w:color w:val="000000" w:themeColor="text1"/>
              </w:rPr>
              <w:t>Informace o způsobu kontaktu s vyučujícím</w:t>
            </w:r>
          </w:p>
        </w:tc>
      </w:tr>
      <w:tr w:rsidR="007F224F" w:rsidRPr="00073CFE" w14:paraId="624CF29E" w14:textId="77777777" w:rsidTr="009C099A">
        <w:trPr>
          <w:trHeight w:val="832"/>
        </w:trPr>
        <w:tc>
          <w:tcPr>
            <w:tcW w:w="9855" w:type="dxa"/>
            <w:gridSpan w:val="8"/>
          </w:tcPr>
          <w:p w14:paraId="09AD8ED3" w14:textId="77777777" w:rsidR="007F224F" w:rsidRPr="00073CFE" w:rsidRDefault="007F224F"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04798E" w14:textId="77777777" w:rsidR="007F224F" w:rsidRPr="00073CFE" w:rsidRDefault="007F224F" w:rsidP="007F224F">
      <w:pPr>
        <w:rPr>
          <w:color w:val="000000" w:themeColor="text1"/>
        </w:rPr>
      </w:pPr>
      <w:r w:rsidRPr="00073CFE">
        <w:rPr>
          <w:color w:val="000000" w:themeColor="text1"/>
        </w:rPr>
        <w:br w:type="page"/>
      </w:r>
    </w:p>
    <w:p w14:paraId="6FB81479" w14:textId="77777777" w:rsidR="009E3BB7" w:rsidRPr="00073CFE" w:rsidRDefault="009E3BB7" w:rsidP="0018228B">
      <w:pPr>
        <w:spacing w:after="160" w:line="259" w:lineRule="auto"/>
        <w:rPr>
          <w:color w:val="000000" w:themeColor="text1"/>
        </w:rPr>
      </w:pPr>
    </w:p>
    <w:p w14:paraId="03F668A3" w14:textId="77777777" w:rsidR="009E3BB7" w:rsidRPr="00073CFE" w:rsidRDefault="009E3BB7" w:rsidP="0018228B">
      <w:pPr>
        <w:spacing w:after="160" w:line="259" w:lineRule="auto"/>
        <w:rPr>
          <w:color w:val="000000" w:themeColor="text1"/>
        </w:rPr>
      </w:pPr>
    </w:p>
    <w:p w14:paraId="1F18E04D" w14:textId="77777777" w:rsidR="009E3BB7" w:rsidRPr="00073CFE" w:rsidRDefault="009E3BB7" w:rsidP="009E3BB7">
      <w:pPr>
        <w:spacing w:after="160" w:line="259" w:lineRule="auto"/>
        <w:jc w:val="center"/>
        <w:rPr>
          <w:b/>
          <w:bCs/>
          <w:color w:val="000000" w:themeColor="text1"/>
          <w:sz w:val="52"/>
          <w:szCs w:val="52"/>
        </w:rPr>
      </w:pPr>
    </w:p>
    <w:p w14:paraId="1861AE76" w14:textId="77777777" w:rsidR="00BD42D0" w:rsidRPr="00073CFE" w:rsidRDefault="00BD42D0" w:rsidP="009E3BB7">
      <w:pPr>
        <w:spacing w:after="160" w:line="259" w:lineRule="auto"/>
        <w:jc w:val="center"/>
        <w:rPr>
          <w:b/>
          <w:bCs/>
          <w:color w:val="000000" w:themeColor="text1"/>
          <w:sz w:val="52"/>
          <w:szCs w:val="52"/>
        </w:rPr>
      </w:pPr>
    </w:p>
    <w:p w14:paraId="766E9917" w14:textId="77777777" w:rsidR="009E3BB7" w:rsidRPr="00073CFE" w:rsidRDefault="009E3BB7" w:rsidP="009E3BB7">
      <w:pPr>
        <w:spacing w:after="160" w:line="259" w:lineRule="auto"/>
        <w:jc w:val="center"/>
        <w:rPr>
          <w:b/>
          <w:bCs/>
          <w:color w:val="000000" w:themeColor="text1"/>
          <w:sz w:val="52"/>
          <w:szCs w:val="52"/>
        </w:rPr>
      </w:pPr>
      <w:r w:rsidRPr="00073CFE">
        <w:rPr>
          <w:b/>
          <w:bCs/>
          <w:color w:val="000000" w:themeColor="text1"/>
          <w:sz w:val="52"/>
          <w:szCs w:val="52"/>
        </w:rPr>
        <w:t xml:space="preserve">Povinné předměty specializace </w:t>
      </w:r>
      <w:r w:rsidR="007F224F" w:rsidRPr="00073CFE">
        <w:rPr>
          <w:b/>
          <w:bCs/>
          <w:color w:val="000000" w:themeColor="text1"/>
          <w:sz w:val="52"/>
          <w:szCs w:val="52"/>
        </w:rPr>
        <w:t>Corporate Finance</w:t>
      </w:r>
    </w:p>
    <w:p w14:paraId="0BF3F85A" w14:textId="77777777" w:rsidR="007F224F" w:rsidRPr="00073CFE" w:rsidRDefault="007F224F" w:rsidP="007F224F">
      <w:pPr>
        <w:spacing w:after="160" w:line="259" w:lineRule="auto"/>
        <w:rPr>
          <w:b/>
          <w:bCs/>
          <w:color w:val="000000" w:themeColor="text1"/>
          <w:sz w:val="52"/>
          <w:szCs w:val="52"/>
        </w:rPr>
      </w:pPr>
    </w:p>
    <w:p w14:paraId="298B44E0" w14:textId="77777777" w:rsidR="007F224F" w:rsidRPr="00073CFE" w:rsidRDefault="007F224F" w:rsidP="007F224F">
      <w:pPr>
        <w:spacing w:after="160" w:line="259" w:lineRule="auto"/>
        <w:rPr>
          <w:b/>
          <w:bCs/>
          <w:color w:val="000000" w:themeColor="text1"/>
          <w:sz w:val="52"/>
          <w:szCs w:val="52"/>
        </w:rPr>
      </w:pPr>
    </w:p>
    <w:p w14:paraId="5EDE1758" w14:textId="77777777" w:rsidR="007F224F" w:rsidRPr="00073CFE" w:rsidRDefault="007F224F" w:rsidP="007F224F">
      <w:pPr>
        <w:spacing w:after="160" w:line="259" w:lineRule="auto"/>
        <w:rPr>
          <w:b/>
          <w:bCs/>
          <w:color w:val="000000" w:themeColor="text1"/>
          <w:sz w:val="52"/>
          <w:szCs w:val="52"/>
        </w:rPr>
      </w:pPr>
    </w:p>
    <w:p w14:paraId="0932803C" w14:textId="77777777" w:rsidR="001C6E6A" w:rsidRPr="00073CFE" w:rsidRDefault="0018228B" w:rsidP="0018228B">
      <w:pPr>
        <w:spacing w:after="160" w:line="259" w:lineRule="auto"/>
        <w:rPr>
          <w:color w:val="000000" w:themeColor="text1"/>
        </w:rPr>
      </w:pPr>
      <w:r w:rsidRPr="00073CFE">
        <w:rPr>
          <w:color w:val="000000" w:themeColor="text1"/>
        </w:rPr>
        <w:br w:type="page"/>
      </w:r>
    </w:p>
    <w:p w14:paraId="716E3B89" w14:textId="77777777" w:rsidR="003A1B69" w:rsidRPr="00073CFE" w:rsidRDefault="003A1B69">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073CFE" w14:paraId="64A295EE" w14:textId="77777777" w:rsidTr="003A1B69">
        <w:tc>
          <w:tcPr>
            <w:tcW w:w="9855" w:type="dxa"/>
            <w:gridSpan w:val="8"/>
            <w:tcBorders>
              <w:bottom w:val="double" w:sz="4" w:space="0" w:color="auto"/>
            </w:tcBorders>
            <w:shd w:val="clear" w:color="auto" w:fill="BDD6EE"/>
          </w:tcPr>
          <w:p w14:paraId="2CEEEA63" w14:textId="77777777" w:rsidR="003A1B69" w:rsidRPr="00073CFE" w:rsidRDefault="003A1B69" w:rsidP="003A1B69">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3A1B69" w:rsidRPr="00073CFE" w14:paraId="52291932" w14:textId="77777777" w:rsidTr="003A1B69">
        <w:tc>
          <w:tcPr>
            <w:tcW w:w="3086" w:type="dxa"/>
            <w:tcBorders>
              <w:top w:val="double" w:sz="4" w:space="0" w:color="auto"/>
            </w:tcBorders>
            <w:shd w:val="clear" w:color="auto" w:fill="F7CAAC"/>
          </w:tcPr>
          <w:p w14:paraId="4C5EAD9E" w14:textId="77777777" w:rsidR="003A1B69" w:rsidRPr="00073CFE" w:rsidRDefault="003A1B69" w:rsidP="003A1B69">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7375E4A" w14:textId="77777777" w:rsidR="003A1B69" w:rsidRPr="00073CFE" w:rsidRDefault="003A1B69" w:rsidP="003A1B69">
            <w:pPr>
              <w:jc w:val="both"/>
              <w:rPr>
                <w:color w:val="000000" w:themeColor="text1"/>
              </w:rPr>
            </w:pPr>
            <w:r w:rsidRPr="00073CFE">
              <w:rPr>
                <w:color w:val="000000" w:themeColor="text1"/>
              </w:rPr>
              <w:t>Management Accounting II</w:t>
            </w:r>
          </w:p>
        </w:tc>
      </w:tr>
      <w:tr w:rsidR="003A1B69" w:rsidRPr="00073CFE" w14:paraId="5A055A0E" w14:textId="77777777" w:rsidTr="003A1B69">
        <w:tc>
          <w:tcPr>
            <w:tcW w:w="3086" w:type="dxa"/>
            <w:shd w:val="clear" w:color="auto" w:fill="F7CAAC"/>
          </w:tcPr>
          <w:p w14:paraId="0DB8649D" w14:textId="77777777" w:rsidR="003A1B69" w:rsidRPr="00073CFE" w:rsidRDefault="003A1B69" w:rsidP="003A1B69">
            <w:pPr>
              <w:jc w:val="both"/>
              <w:rPr>
                <w:b/>
                <w:color w:val="000000" w:themeColor="text1"/>
              </w:rPr>
            </w:pPr>
            <w:r w:rsidRPr="00073CFE">
              <w:rPr>
                <w:b/>
                <w:color w:val="000000" w:themeColor="text1"/>
              </w:rPr>
              <w:t>Typ předmětu</w:t>
            </w:r>
          </w:p>
        </w:tc>
        <w:tc>
          <w:tcPr>
            <w:tcW w:w="3406" w:type="dxa"/>
            <w:gridSpan w:val="4"/>
          </w:tcPr>
          <w:p w14:paraId="75F89F84" w14:textId="77777777" w:rsidR="003A1B69" w:rsidRPr="00073CFE" w:rsidRDefault="003A1B69" w:rsidP="003A1B69">
            <w:pPr>
              <w:jc w:val="both"/>
              <w:rPr>
                <w:color w:val="000000" w:themeColor="text1"/>
              </w:rPr>
            </w:pPr>
            <w:r w:rsidRPr="00073CFE">
              <w:rPr>
                <w:color w:val="000000" w:themeColor="text1"/>
              </w:rPr>
              <w:t>povinný „</w:t>
            </w:r>
            <w:r w:rsidR="00E0539B" w:rsidRPr="00073CFE">
              <w:rPr>
                <w:color w:val="000000" w:themeColor="text1"/>
              </w:rPr>
              <w:t>PZ</w:t>
            </w:r>
            <w:r w:rsidRPr="00073CFE">
              <w:rPr>
                <w:color w:val="000000" w:themeColor="text1"/>
              </w:rPr>
              <w:t>“</w:t>
            </w:r>
          </w:p>
        </w:tc>
        <w:tc>
          <w:tcPr>
            <w:tcW w:w="2695" w:type="dxa"/>
            <w:gridSpan w:val="2"/>
            <w:shd w:val="clear" w:color="auto" w:fill="F7CAAC"/>
          </w:tcPr>
          <w:p w14:paraId="5E0C8BE7" w14:textId="77777777" w:rsidR="003A1B69" w:rsidRPr="00073CFE" w:rsidRDefault="003A1B69" w:rsidP="003A1B69">
            <w:pPr>
              <w:jc w:val="both"/>
              <w:rPr>
                <w:color w:val="000000" w:themeColor="text1"/>
              </w:rPr>
            </w:pPr>
            <w:r w:rsidRPr="00073CFE">
              <w:rPr>
                <w:b/>
                <w:color w:val="000000" w:themeColor="text1"/>
              </w:rPr>
              <w:t>doporučený ročník / semestr</w:t>
            </w:r>
          </w:p>
        </w:tc>
        <w:tc>
          <w:tcPr>
            <w:tcW w:w="668" w:type="dxa"/>
          </w:tcPr>
          <w:p w14:paraId="22600DFD" w14:textId="77777777" w:rsidR="003A1B69" w:rsidRPr="00073CFE" w:rsidRDefault="003A1B69" w:rsidP="003A1B69">
            <w:pPr>
              <w:jc w:val="both"/>
              <w:rPr>
                <w:color w:val="000000" w:themeColor="text1"/>
              </w:rPr>
            </w:pPr>
            <w:r w:rsidRPr="00073CFE">
              <w:rPr>
                <w:color w:val="000000" w:themeColor="text1"/>
              </w:rPr>
              <w:t>1/Z</w:t>
            </w:r>
          </w:p>
        </w:tc>
      </w:tr>
      <w:tr w:rsidR="003A1B69" w:rsidRPr="00073CFE" w14:paraId="4FD539F6" w14:textId="77777777" w:rsidTr="003A1B69">
        <w:tc>
          <w:tcPr>
            <w:tcW w:w="3086" w:type="dxa"/>
            <w:shd w:val="clear" w:color="auto" w:fill="F7CAAC"/>
          </w:tcPr>
          <w:p w14:paraId="1A5CBF4D" w14:textId="77777777" w:rsidR="003A1B69" w:rsidRPr="00073CFE" w:rsidRDefault="003A1B69" w:rsidP="003A1B69">
            <w:pPr>
              <w:jc w:val="both"/>
              <w:rPr>
                <w:b/>
                <w:color w:val="000000" w:themeColor="text1"/>
              </w:rPr>
            </w:pPr>
            <w:r w:rsidRPr="00073CFE">
              <w:rPr>
                <w:b/>
                <w:color w:val="000000" w:themeColor="text1"/>
              </w:rPr>
              <w:t>Rozsah studijního předmětu</w:t>
            </w:r>
          </w:p>
        </w:tc>
        <w:tc>
          <w:tcPr>
            <w:tcW w:w="1701" w:type="dxa"/>
            <w:gridSpan w:val="2"/>
          </w:tcPr>
          <w:p w14:paraId="7323BC3E" w14:textId="77777777" w:rsidR="003A1B69" w:rsidRPr="00073CFE" w:rsidRDefault="003A1B69" w:rsidP="003A1B69">
            <w:pPr>
              <w:jc w:val="both"/>
              <w:rPr>
                <w:color w:val="000000" w:themeColor="text1"/>
              </w:rPr>
            </w:pPr>
            <w:r w:rsidRPr="00073CFE">
              <w:rPr>
                <w:color w:val="000000" w:themeColor="text1"/>
              </w:rPr>
              <w:t>26p + 26s</w:t>
            </w:r>
          </w:p>
        </w:tc>
        <w:tc>
          <w:tcPr>
            <w:tcW w:w="889" w:type="dxa"/>
            <w:shd w:val="clear" w:color="auto" w:fill="F7CAAC"/>
          </w:tcPr>
          <w:p w14:paraId="3CF99D78" w14:textId="77777777" w:rsidR="003A1B69" w:rsidRPr="00073CFE" w:rsidRDefault="003A1B69" w:rsidP="003A1B69">
            <w:pPr>
              <w:jc w:val="both"/>
              <w:rPr>
                <w:b/>
                <w:color w:val="000000" w:themeColor="text1"/>
              </w:rPr>
            </w:pPr>
            <w:r w:rsidRPr="00073CFE">
              <w:rPr>
                <w:b/>
                <w:color w:val="000000" w:themeColor="text1"/>
              </w:rPr>
              <w:t xml:space="preserve">hod. </w:t>
            </w:r>
          </w:p>
        </w:tc>
        <w:tc>
          <w:tcPr>
            <w:tcW w:w="816" w:type="dxa"/>
          </w:tcPr>
          <w:p w14:paraId="4F1AE3AD" w14:textId="77777777" w:rsidR="003A1B69" w:rsidRPr="00073CFE" w:rsidRDefault="003A1B69" w:rsidP="003A1B69">
            <w:pPr>
              <w:jc w:val="both"/>
              <w:rPr>
                <w:color w:val="000000" w:themeColor="text1"/>
              </w:rPr>
            </w:pPr>
            <w:r w:rsidRPr="00073CFE">
              <w:rPr>
                <w:color w:val="000000" w:themeColor="text1"/>
              </w:rPr>
              <w:t>52</w:t>
            </w:r>
          </w:p>
        </w:tc>
        <w:tc>
          <w:tcPr>
            <w:tcW w:w="2156" w:type="dxa"/>
            <w:shd w:val="clear" w:color="auto" w:fill="F7CAAC"/>
          </w:tcPr>
          <w:p w14:paraId="559D50F1" w14:textId="77777777" w:rsidR="003A1B69" w:rsidRPr="00073CFE" w:rsidRDefault="003A1B69" w:rsidP="003A1B69">
            <w:pPr>
              <w:jc w:val="both"/>
              <w:rPr>
                <w:b/>
                <w:color w:val="000000" w:themeColor="text1"/>
              </w:rPr>
            </w:pPr>
            <w:r w:rsidRPr="00073CFE">
              <w:rPr>
                <w:b/>
                <w:color w:val="000000" w:themeColor="text1"/>
              </w:rPr>
              <w:t>kreditů</w:t>
            </w:r>
          </w:p>
        </w:tc>
        <w:tc>
          <w:tcPr>
            <w:tcW w:w="1207" w:type="dxa"/>
            <w:gridSpan w:val="2"/>
          </w:tcPr>
          <w:p w14:paraId="0F371960" w14:textId="77777777" w:rsidR="003A1B69" w:rsidRPr="00073CFE" w:rsidRDefault="003A1B69" w:rsidP="003A1B69">
            <w:pPr>
              <w:jc w:val="both"/>
              <w:rPr>
                <w:color w:val="000000" w:themeColor="text1"/>
              </w:rPr>
            </w:pPr>
            <w:r w:rsidRPr="00073CFE">
              <w:rPr>
                <w:color w:val="000000" w:themeColor="text1"/>
              </w:rPr>
              <w:t>5</w:t>
            </w:r>
          </w:p>
        </w:tc>
      </w:tr>
      <w:tr w:rsidR="003A1B69" w:rsidRPr="00073CFE" w14:paraId="65847BE5" w14:textId="77777777" w:rsidTr="003A1B69">
        <w:tc>
          <w:tcPr>
            <w:tcW w:w="3086" w:type="dxa"/>
            <w:shd w:val="clear" w:color="auto" w:fill="F7CAAC"/>
          </w:tcPr>
          <w:p w14:paraId="421D7426" w14:textId="77777777" w:rsidR="003A1B69" w:rsidRPr="00073CFE" w:rsidRDefault="003A1B69" w:rsidP="003A1B69">
            <w:pPr>
              <w:jc w:val="both"/>
              <w:rPr>
                <w:b/>
                <w:color w:val="000000" w:themeColor="text1"/>
              </w:rPr>
            </w:pPr>
            <w:r w:rsidRPr="00073CFE">
              <w:rPr>
                <w:b/>
                <w:color w:val="000000" w:themeColor="text1"/>
              </w:rPr>
              <w:t>Prerekvizity, korekvizity, ekvivalence</w:t>
            </w:r>
          </w:p>
        </w:tc>
        <w:tc>
          <w:tcPr>
            <w:tcW w:w="6769" w:type="dxa"/>
            <w:gridSpan w:val="7"/>
          </w:tcPr>
          <w:p w14:paraId="7EFDB137" w14:textId="77777777" w:rsidR="003A1B69" w:rsidRPr="00073CFE" w:rsidRDefault="003A1B69" w:rsidP="003A1B69">
            <w:pPr>
              <w:jc w:val="both"/>
              <w:rPr>
                <w:color w:val="000000" w:themeColor="text1"/>
              </w:rPr>
            </w:pPr>
          </w:p>
        </w:tc>
      </w:tr>
      <w:tr w:rsidR="003A1B69" w:rsidRPr="00073CFE" w14:paraId="0D5CD9FA" w14:textId="77777777" w:rsidTr="003A1B69">
        <w:tc>
          <w:tcPr>
            <w:tcW w:w="3086" w:type="dxa"/>
            <w:shd w:val="clear" w:color="auto" w:fill="F7CAAC"/>
          </w:tcPr>
          <w:p w14:paraId="2691F635" w14:textId="77777777" w:rsidR="003A1B69" w:rsidRPr="00073CFE" w:rsidRDefault="003A1B69" w:rsidP="003A1B69">
            <w:pPr>
              <w:jc w:val="both"/>
              <w:rPr>
                <w:b/>
                <w:color w:val="000000" w:themeColor="text1"/>
              </w:rPr>
            </w:pPr>
            <w:r w:rsidRPr="00073CFE">
              <w:rPr>
                <w:b/>
                <w:color w:val="000000" w:themeColor="text1"/>
              </w:rPr>
              <w:t>Způsob ověření studijních výsledků</w:t>
            </w:r>
          </w:p>
        </w:tc>
        <w:tc>
          <w:tcPr>
            <w:tcW w:w="3406" w:type="dxa"/>
            <w:gridSpan w:val="4"/>
          </w:tcPr>
          <w:p w14:paraId="489F05F4" w14:textId="77777777" w:rsidR="003A1B69" w:rsidRPr="00073CFE" w:rsidRDefault="003A1B69" w:rsidP="003A1B69">
            <w:pPr>
              <w:jc w:val="both"/>
              <w:rPr>
                <w:color w:val="000000" w:themeColor="text1"/>
              </w:rPr>
            </w:pPr>
            <w:r w:rsidRPr="00073CFE">
              <w:rPr>
                <w:color w:val="000000" w:themeColor="text1"/>
              </w:rPr>
              <w:t>zápočet, zkouška</w:t>
            </w:r>
          </w:p>
        </w:tc>
        <w:tc>
          <w:tcPr>
            <w:tcW w:w="2156" w:type="dxa"/>
            <w:shd w:val="clear" w:color="auto" w:fill="F7CAAC"/>
          </w:tcPr>
          <w:p w14:paraId="17B42C0C" w14:textId="77777777" w:rsidR="003A1B69" w:rsidRPr="00073CFE" w:rsidRDefault="003A1B69" w:rsidP="003A1B69">
            <w:pPr>
              <w:jc w:val="both"/>
              <w:rPr>
                <w:b/>
                <w:color w:val="000000" w:themeColor="text1"/>
              </w:rPr>
            </w:pPr>
            <w:r w:rsidRPr="00073CFE">
              <w:rPr>
                <w:b/>
                <w:color w:val="000000" w:themeColor="text1"/>
              </w:rPr>
              <w:t>Forma výuky</w:t>
            </w:r>
          </w:p>
        </w:tc>
        <w:tc>
          <w:tcPr>
            <w:tcW w:w="1207" w:type="dxa"/>
            <w:gridSpan w:val="2"/>
          </w:tcPr>
          <w:p w14:paraId="760A89FE" w14:textId="77777777" w:rsidR="003A1B69" w:rsidRPr="00073CFE" w:rsidRDefault="003A1B69" w:rsidP="003A1B69">
            <w:pPr>
              <w:jc w:val="both"/>
              <w:rPr>
                <w:color w:val="000000" w:themeColor="text1"/>
              </w:rPr>
            </w:pPr>
            <w:r w:rsidRPr="00073CFE">
              <w:rPr>
                <w:color w:val="000000" w:themeColor="text1"/>
              </w:rPr>
              <w:t>přednáška, seminář</w:t>
            </w:r>
          </w:p>
        </w:tc>
      </w:tr>
      <w:tr w:rsidR="003A1B69" w:rsidRPr="00073CFE" w14:paraId="7A97B4B4" w14:textId="77777777" w:rsidTr="003A1B69">
        <w:tc>
          <w:tcPr>
            <w:tcW w:w="3086" w:type="dxa"/>
            <w:shd w:val="clear" w:color="auto" w:fill="F7CAAC"/>
          </w:tcPr>
          <w:p w14:paraId="3E22F34F" w14:textId="77777777" w:rsidR="003A1B69" w:rsidRPr="00073CFE" w:rsidRDefault="003A1B69" w:rsidP="003A1B69">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DDCECF9" w14:textId="77777777" w:rsidR="003A1B69" w:rsidRPr="00073CFE" w:rsidRDefault="003A1B69" w:rsidP="003A1B69">
            <w:pPr>
              <w:jc w:val="both"/>
              <w:rPr>
                <w:color w:val="000000" w:themeColor="text1"/>
              </w:rPr>
            </w:pPr>
            <w:r w:rsidRPr="00073CFE">
              <w:rPr>
                <w:color w:val="000000" w:themeColor="text1"/>
              </w:rPr>
              <w:t xml:space="preserve">Způsob zakončení předmětu – zápočet, zkouška </w:t>
            </w:r>
          </w:p>
          <w:p w14:paraId="7F7BED09" w14:textId="77777777" w:rsidR="003A1B69" w:rsidRPr="00073CFE" w:rsidRDefault="003A1B69" w:rsidP="003A1B69">
            <w:pPr>
              <w:jc w:val="both"/>
              <w:rPr>
                <w:color w:val="000000" w:themeColor="text1"/>
              </w:rPr>
            </w:pPr>
            <w:r w:rsidRPr="00073CFE">
              <w:rPr>
                <w:color w:val="000000" w:themeColor="text1"/>
              </w:rPr>
              <w:t>Požadavky na zápočet - vypracování seminární práce a její obhajoba dle požadavků vyučujícího, 80% aktivní účast na seminářích.</w:t>
            </w:r>
          </w:p>
          <w:p w14:paraId="504177A4" w14:textId="77777777" w:rsidR="003A1B69" w:rsidRPr="00073CFE" w:rsidRDefault="003A1B69" w:rsidP="003A1B69">
            <w:pPr>
              <w:jc w:val="both"/>
              <w:rPr>
                <w:color w:val="000000" w:themeColor="text1"/>
              </w:rPr>
            </w:pPr>
            <w:r w:rsidRPr="00073CFE">
              <w:rPr>
                <w:color w:val="000000" w:themeColor="text1"/>
              </w:rPr>
              <w:t>Požadavky na zkoušku - písemný test s maximálním možným počtem dosažitelných bodů 50 musí být napsán alespoň na 60 %, následuje ústní zkouška v rozsahu znalostí přednášek a seminářů.</w:t>
            </w:r>
          </w:p>
        </w:tc>
      </w:tr>
      <w:tr w:rsidR="003A1B69" w:rsidRPr="00073CFE" w14:paraId="722F9E1A" w14:textId="77777777" w:rsidTr="003A1B69">
        <w:trPr>
          <w:trHeight w:val="70"/>
        </w:trPr>
        <w:tc>
          <w:tcPr>
            <w:tcW w:w="9855" w:type="dxa"/>
            <w:gridSpan w:val="8"/>
            <w:tcBorders>
              <w:top w:val="nil"/>
            </w:tcBorders>
          </w:tcPr>
          <w:p w14:paraId="28FC4D56" w14:textId="77777777" w:rsidR="003A1B69" w:rsidRPr="00073CFE" w:rsidRDefault="003A1B69" w:rsidP="003A1B69">
            <w:pPr>
              <w:jc w:val="both"/>
              <w:rPr>
                <w:color w:val="000000" w:themeColor="text1"/>
              </w:rPr>
            </w:pPr>
          </w:p>
        </w:tc>
      </w:tr>
      <w:tr w:rsidR="003A1B69" w:rsidRPr="00073CFE" w14:paraId="474CB0DE" w14:textId="77777777" w:rsidTr="003A1B69">
        <w:trPr>
          <w:trHeight w:val="197"/>
        </w:trPr>
        <w:tc>
          <w:tcPr>
            <w:tcW w:w="3086" w:type="dxa"/>
            <w:tcBorders>
              <w:top w:val="nil"/>
            </w:tcBorders>
            <w:shd w:val="clear" w:color="auto" w:fill="F7CAAC"/>
          </w:tcPr>
          <w:p w14:paraId="27D13EB0" w14:textId="77777777" w:rsidR="003A1B69" w:rsidRPr="00073CFE" w:rsidRDefault="003A1B69" w:rsidP="003A1B69">
            <w:pPr>
              <w:jc w:val="both"/>
              <w:rPr>
                <w:b/>
                <w:color w:val="000000" w:themeColor="text1"/>
              </w:rPr>
            </w:pPr>
            <w:r w:rsidRPr="00073CFE">
              <w:rPr>
                <w:b/>
                <w:color w:val="000000" w:themeColor="text1"/>
              </w:rPr>
              <w:t>Garant předmětu</w:t>
            </w:r>
          </w:p>
        </w:tc>
        <w:tc>
          <w:tcPr>
            <w:tcW w:w="6769" w:type="dxa"/>
            <w:gridSpan w:val="7"/>
            <w:tcBorders>
              <w:top w:val="nil"/>
            </w:tcBorders>
          </w:tcPr>
          <w:p w14:paraId="215EA781" w14:textId="77777777" w:rsidR="003A1B69" w:rsidRPr="00073CFE" w:rsidRDefault="009C0622" w:rsidP="003A1B69">
            <w:pPr>
              <w:jc w:val="both"/>
              <w:rPr>
                <w:color w:val="000000" w:themeColor="text1"/>
              </w:rPr>
            </w:pPr>
            <w:r w:rsidRPr="00073CFE">
              <w:rPr>
                <w:color w:val="000000" w:themeColor="text1"/>
              </w:rPr>
              <w:t>prof</w:t>
            </w:r>
            <w:r w:rsidR="003A1B69" w:rsidRPr="00073CFE">
              <w:rPr>
                <w:color w:val="000000" w:themeColor="text1"/>
              </w:rPr>
              <w:t>. Ing. Boris Popesko, Ph.D.</w:t>
            </w:r>
          </w:p>
        </w:tc>
      </w:tr>
      <w:tr w:rsidR="003A1B69" w:rsidRPr="00073CFE" w14:paraId="1EA75D9C" w14:textId="77777777" w:rsidTr="003A1B69">
        <w:trPr>
          <w:trHeight w:val="243"/>
        </w:trPr>
        <w:tc>
          <w:tcPr>
            <w:tcW w:w="3086" w:type="dxa"/>
            <w:tcBorders>
              <w:top w:val="nil"/>
            </w:tcBorders>
            <w:shd w:val="clear" w:color="auto" w:fill="F7CAAC"/>
          </w:tcPr>
          <w:p w14:paraId="642A068B" w14:textId="77777777" w:rsidR="003A1B69" w:rsidRPr="00073CFE" w:rsidRDefault="003A1B69" w:rsidP="003A1B69">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3B49F0CB" w14:textId="77777777" w:rsidR="003A1B69" w:rsidRPr="00073CFE" w:rsidRDefault="003A1B69" w:rsidP="003A1B69">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3A1B69" w:rsidRPr="00073CFE" w14:paraId="168D76A6" w14:textId="77777777" w:rsidTr="003A1B69">
        <w:tc>
          <w:tcPr>
            <w:tcW w:w="3086" w:type="dxa"/>
            <w:shd w:val="clear" w:color="auto" w:fill="F7CAAC"/>
          </w:tcPr>
          <w:p w14:paraId="15BEF68D" w14:textId="77777777" w:rsidR="003A1B69" w:rsidRPr="00073CFE" w:rsidRDefault="003A1B69" w:rsidP="003A1B69">
            <w:pPr>
              <w:jc w:val="both"/>
              <w:rPr>
                <w:b/>
                <w:color w:val="000000" w:themeColor="text1"/>
              </w:rPr>
            </w:pPr>
            <w:r w:rsidRPr="00073CFE">
              <w:rPr>
                <w:b/>
                <w:color w:val="000000" w:themeColor="text1"/>
              </w:rPr>
              <w:t>Vyučující</w:t>
            </w:r>
          </w:p>
        </w:tc>
        <w:tc>
          <w:tcPr>
            <w:tcW w:w="6769" w:type="dxa"/>
            <w:gridSpan w:val="7"/>
            <w:tcBorders>
              <w:bottom w:val="nil"/>
            </w:tcBorders>
          </w:tcPr>
          <w:p w14:paraId="5A0540A2" w14:textId="77777777" w:rsidR="003A1B69" w:rsidRPr="00073CFE" w:rsidRDefault="009C0622" w:rsidP="003A1B69">
            <w:pPr>
              <w:jc w:val="both"/>
              <w:rPr>
                <w:color w:val="000000" w:themeColor="text1"/>
              </w:rPr>
            </w:pPr>
            <w:r w:rsidRPr="00073CFE">
              <w:rPr>
                <w:color w:val="000000" w:themeColor="text1"/>
              </w:rPr>
              <w:t>prof</w:t>
            </w:r>
            <w:r w:rsidR="003A1B69" w:rsidRPr="00073CFE">
              <w:rPr>
                <w:color w:val="000000" w:themeColor="text1"/>
              </w:rPr>
              <w:t>. Ing. Boris Popesko, Ph.D. - přednášky (100%)</w:t>
            </w:r>
          </w:p>
        </w:tc>
      </w:tr>
      <w:tr w:rsidR="003A1B69" w:rsidRPr="00073CFE" w14:paraId="3ADE56D0" w14:textId="77777777" w:rsidTr="003A1B69">
        <w:trPr>
          <w:trHeight w:val="220"/>
        </w:trPr>
        <w:tc>
          <w:tcPr>
            <w:tcW w:w="9855" w:type="dxa"/>
            <w:gridSpan w:val="8"/>
            <w:tcBorders>
              <w:top w:val="nil"/>
            </w:tcBorders>
          </w:tcPr>
          <w:p w14:paraId="4C0D7214" w14:textId="77777777" w:rsidR="003A1B69" w:rsidRPr="00073CFE" w:rsidRDefault="003A1B69" w:rsidP="003A1B69">
            <w:pPr>
              <w:jc w:val="both"/>
              <w:rPr>
                <w:color w:val="000000" w:themeColor="text1"/>
              </w:rPr>
            </w:pPr>
          </w:p>
        </w:tc>
      </w:tr>
      <w:tr w:rsidR="003A1B69" w:rsidRPr="00073CFE" w14:paraId="17990875" w14:textId="77777777" w:rsidTr="003A1B69">
        <w:tc>
          <w:tcPr>
            <w:tcW w:w="3086" w:type="dxa"/>
            <w:shd w:val="clear" w:color="auto" w:fill="F7CAAC"/>
          </w:tcPr>
          <w:p w14:paraId="7EB53277" w14:textId="77777777" w:rsidR="003A1B69" w:rsidRPr="00073CFE" w:rsidRDefault="003A1B69" w:rsidP="003A1B69">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85DF552" w14:textId="77777777" w:rsidR="003A1B69" w:rsidRPr="00073CFE" w:rsidRDefault="003A1B69" w:rsidP="003A1B69">
            <w:pPr>
              <w:jc w:val="both"/>
              <w:rPr>
                <w:color w:val="000000" w:themeColor="text1"/>
              </w:rPr>
            </w:pPr>
          </w:p>
        </w:tc>
      </w:tr>
      <w:tr w:rsidR="003A1B69" w:rsidRPr="00073CFE" w14:paraId="2613AFBE" w14:textId="77777777" w:rsidTr="003A1B69">
        <w:trPr>
          <w:trHeight w:val="3938"/>
        </w:trPr>
        <w:tc>
          <w:tcPr>
            <w:tcW w:w="9855" w:type="dxa"/>
            <w:gridSpan w:val="8"/>
            <w:tcBorders>
              <w:top w:val="nil"/>
              <w:bottom w:val="single" w:sz="12" w:space="0" w:color="auto"/>
            </w:tcBorders>
          </w:tcPr>
          <w:p w14:paraId="64E636C9" w14:textId="77777777" w:rsidR="003A1B69" w:rsidRPr="00073CFE" w:rsidRDefault="003A1B69" w:rsidP="003A1B69">
            <w:pPr>
              <w:jc w:val="both"/>
              <w:rPr>
                <w:color w:val="000000" w:themeColor="text1"/>
              </w:rPr>
            </w:pPr>
            <w:r w:rsidRPr="00073CFE">
              <w:rPr>
                <w:color w:val="000000" w:themeColor="text1"/>
              </w:rPr>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073CFE">
              <w:rPr>
                <w:color w:val="000000" w:themeColor="text1"/>
              </w:rPr>
              <w:br/>
              <w:t>Důraz je kladen na problematiku rozhodovacích technik založených na využití účetních informací pro rozhodování, problematiku alokace nákladů, plánování a rozpočtování nákladů a výnosů a řízení výkonnosti.</w:t>
            </w:r>
          </w:p>
          <w:p w14:paraId="6ED0A564"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disciplíny.</w:t>
            </w:r>
          </w:p>
          <w:p w14:paraId="5565EE81"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Význam nákladů v podnikovém řízení.</w:t>
            </w:r>
          </w:p>
          <w:p w14:paraId="427BAA66"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Nákladové kalkulace.</w:t>
            </w:r>
          </w:p>
          <w:p w14:paraId="1D44D53C"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Procesní kalkulace Activity-Based Costing I. a procesní kalkulace Activity-Based Costing II.</w:t>
            </w:r>
          </w:p>
          <w:p w14:paraId="74B531E4"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Průtokové účetnictví a metoda Time-Driven Activity-Based Costing.</w:t>
            </w:r>
          </w:p>
          <w:p w14:paraId="6647E286"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benchmarking a outsourcing.</w:t>
            </w:r>
          </w:p>
          <w:p w14:paraId="6ECA21B1"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Měření výkonnosti v decentralizovaných organizačních strukturách.</w:t>
            </w:r>
          </w:p>
          <w:p w14:paraId="5B7B7C89"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a moderní metody rozpočtování.</w:t>
            </w:r>
          </w:p>
          <w:p w14:paraId="2B6569B7"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manažerské kontroly – Reporting.</w:t>
            </w:r>
          </w:p>
          <w:p w14:paraId="6C955211"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Strategické nákladové řízení.</w:t>
            </w:r>
          </w:p>
          <w:p w14:paraId="377A460B"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měření výkonnosti.</w:t>
            </w:r>
          </w:p>
          <w:p w14:paraId="68DDF52D"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w:t>
            </w:r>
          </w:p>
        </w:tc>
      </w:tr>
      <w:tr w:rsidR="003A1B69" w:rsidRPr="00073CFE" w14:paraId="47870692" w14:textId="77777777" w:rsidTr="003A1B69">
        <w:trPr>
          <w:trHeight w:val="265"/>
        </w:trPr>
        <w:tc>
          <w:tcPr>
            <w:tcW w:w="3653" w:type="dxa"/>
            <w:gridSpan w:val="2"/>
            <w:tcBorders>
              <w:top w:val="nil"/>
              <w:bottom w:val="single" w:sz="4" w:space="0" w:color="auto"/>
            </w:tcBorders>
            <w:shd w:val="clear" w:color="auto" w:fill="F7CAAC"/>
          </w:tcPr>
          <w:p w14:paraId="5C49D12E" w14:textId="77777777" w:rsidR="003A1B69" w:rsidRPr="00073CFE" w:rsidRDefault="003A1B69" w:rsidP="003A1B69">
            <w:pPr>
              <w:jc w:val="both"/>
              <w:rPr>
                <w:color w:val="000000" w:themeColor="text1"/>
              </w:rPr>
            </w:pPr>
            <w:r w:rsidRPr="00073CFE">
              <w:rPr>
                <w:b/>
                <w:color w:val="000000" w:themeColor="text1"/>
              </w:rPr>
              <w:t>Studijní literatura a studijní pomůcky</w:t>
            </w:r>
          </w:p>
        </w:tc>
        <w:tc>
          <w:tcPr>
            <w:tcW w:w="6202" w:type="dxa"/>
            <w:gridSpan w:val="6"/>
            <w:tcBorders>
              <w:top w:val="nil"/>
              <w:bottom w:val="single" w:sz="4" w:space="0" w:color="auto"/>
            </w:tcBorders>
          </w:tcPr>
          <w:p w14:paraId="16EAC4A7" w14:textId="77777777" w:rsidR="003A1B69" w:rsidRPr="00073CFE" w:rsidRDefault="003A1B69" w:rsidP="003A1B69">
            <w:pPr>
              <w:jc w:val="both"/>
              <w:rPr>
                <w:color w:val="000000" w:themeColor="text1"/>
              </w:rPr>
            </w:pPr>
          </w:p>
        </w:tc>
      </w:tr>
      <w:tr w:rsidR="003A1B69" w:rsidRPr="00073CFE" w14:paraId="07707D9E" w14:textId="77777777" w:rsidTr="003A1B69">
        <w:trPr>
          <w:trHeight w:val="567"/>
        </w:trPr>
        <w:tc>
          <w:tcPr>
            <w:tcW w:w="9855" w:type="dxa"/>
            <w:gridSpan w:val="8"/>
            <w:tcBorders>
              <w:top w:val="single" w:sz="4" w:space="0" w:color="auto"/>
              <w:bottom w:val="single" w:sz="12" w:space="0" w:color="auto"/>
            </w:tcBorders>
          </w:tcPr>
          <w:p w14:paraId="2213E8F5" w14:textId="77777777" w:rsidR="003A1B69" w:rsidRPr="00073CFE" w:rsidRDefault="003A1B69" w:rsidP="003A1B69">
            <w:pPr>
              <w:jc w:val="both"/>
              <w:rPr>
                <w:b/>
                <w:color w:val="000000" w:themeColor="text1"/>
              </w:rPr>
            </w:pPr>
            <w:r w:rsidRPr="00073CFE">
              <w:rPr>
                <w:b/>
                <w:color w:val="000000" w:themeColor="text1"/>
              </w:rPr>
              <w:t>Povinná literatura</w:t>
            </w:r>
          </w:p>
          <w:p w14:paraId="70DCB147" w14:textId="7AEA695E" w:rsidR="003A1B69" w:rsidRPr="00073CFE" w:rsidDel="00880D35" w:rsidRDefault="00880D35" w:rsidP="003A1B69">
            <w:pPr>
              <w:jc w:val="both"/>
              <w:rPr>
                <w:del w:id="374" w:author="Bronislava Neubauerová" w:date="2020-08-25T13:21:00Z"/>
                <w:color w:val="000000" w:themeColor="text1"/>
              </w:rPr>
            </w:pPr>
            <w:ins w:id="375" w:author="Bronislava Neubauerová" w:date="2020-08-25T13:21:00Z">
              <w:r w:rsidRPr="00F50606">
                <w:rPr>
                  <w:color w:val="000000"/>
                </w:rPr>
                <w:t>DRURY, C.</w:t>
              </w:r>
              <w:r w:rsidRPr="00F50606">
                <w:rPr>
                  <w:rStyle w:val="apple-converted-space"/>
                  <w:color w:val="000000"/>
                </w:rPr>
                <w:t> </w:t>
              </w:r>
              <w:r w:rsidRPr="00F50606">
                <w:rPr>
                  <w:i/>
                  <w:iCs/>
                  <w:color w:val="000000"/>
                </w:rPr>
                <w:t>Management and Cost Accounting</w:t>
              </w:r>
              <w:r w:rsidRPr="00F50606">
                <w:rPr>
                  <w:color w:val="000000"/>
                </w:rPr>
                <w:t>. 7th edition, Cengage Learning EMEA 2019, ISBN 978-1473749115.</w:t>
              </w:r>
            </w:ins>
            <w:del w:id="376" w:author="Bronislava Neubauerová" w:date="2020-08-25T13:21:00Z">
              <w:r w:rsidR="003A1B69" w:rsidRPr="00073CFE" w:rsidDel="00880D35">
                <w:rPr>
                  <w:color w:val="000000" w:themeColor="text1"/>
                </w:rPr>
                <w:delText xml:space="preserve">DRURY, C. </w:delText>
              </w:r>
              <w:r w:rsidR="003A1B69" w:rsidRPr="00073CFE" w:rsidDel="00880D35">
                <w:rPr>
                  <w:i/>
                  <w:color w:val="000000" w:themeColor="text1"/>
                </w:rPr>
                <w:delText>Management and Cost Accounting</w:delText>
              </w:r>
              <w:r w:rsidR="003A1B69" w:rsidRPr="00073CFE" w:rsidDel="00880D35">
                <w:rPr>
                  <w:color w:val="000000" w:themeColor="text1"/>
                </w:rPr>
                <w:delText>. 5th ed. London: Thomson, 2015. ISBN 1861525362.</w:delText>
              </w:r>
            </w:del>
          </w:p>
          <w:p w14:paraId="5D89EC6C" w14:textId="77777777" w:rsidR="003A1B69" w:rsidRPr="00073CFE" w:rsidRDefault="003A1B69" w:rsidP="003A1B69">
            <w:pPr>
              <w:jc w:val="both"/>
              <w:rPr>
                <w:color w:val="000000" w:themeColor="text1"/>
              </w:rPr>
            </w:pPr>
            <w:r w:rsidRPr="00073CFE">
              <w:rPr>
                <w:color w:val="000000" w:themeColor="text1"/>
              </w:rPr>
              <w:t xml:space="preserve">GARRISON, R., NOREEN, E., BREWER, P. </w:t>
            </w:r>
            <w:r w:rsidRPr="00073CFE">
              <w:rPr>
                <w:i/>
                <w:color w:val="000000" w:themeColor="text1"/>
              </w:rPr>
              <w:t>Managerial Accounting.</w:t>
            </w:r>
            <w:r w:rsidRPr="00073CFE">
              <w:rPr>
                <w:color w:val="000000" w:themeColor="text1"/>
              </w:rPr>
              <w:t xml:space="preserve"> MCGraw-Hill, 2012. ISBN 0-07-811100-5.</w:t>
            </w:r>
          </w:p>
          <w:p w14:paraId="0F3FE05A" w14:textId="77777777" w:rsidR="003A1B69" w:rsidRPr="00073CFE" w:rsidRDefault="003A1B69" w:rsidP="003A1B69">
            <w:pPr>
              <w:jc w:val="both"/>
              <w:rPr>
                <w:color w:val="000000" w:themeColor="text1"/>
              </w:rPr>
            </w:pPr>
            <w:r w:rsidRPr="00073CFE">
              <w:rPr>
                <w:b/>
                <w:color w:val="000000" w:themeColor="text1"/>
              </w:rPr>
              <w:t>Doporučená literatura</w:t>
            </w:r>
          </w:p>
          <w:p w14:paraId="325368DD" w14:textId="77777777" w:rsidR="00880D35" w:rsidRPr="00F50606" w:rsidRDefault="00880D35" w:rsidP="00880D35">
            <w:pPr>
              <w:spacing w:line="231" w:lineRule="atLeast"/>
              <w:rPr>
                <w:ins w:id="377" w:author="Bronislava Neubauerová" w:date="2020-08-25T13:21:00Z"/>
                <w:color w:val="000000"/>
              </w:rPr>
            </w:pPr>
            <w:ins w:id="378" w:author="Bronislava Neubauerová" w:date="2020-08-25T13:21:00Z">
              <w:r w:rsidRPr="00F50606">
                <w:rPr>
                  <w:color w:val="000000"/>
                </w:rPr>
                <w:t>BOGSNES, B.,</w:t>
              </w:r>
              <w:r w:rsidRPr="00F50606">
                <w:rPr>
                  <w:rStyle w:val="apple-converted-space"/>
                  <w:color w:val="000000"/>
                </w:rPr>
                <w:t> </w:t>
              </w:r>
              <w:r w:rsidRPr="00F50606">
                <w:rPr>
                  <w:i/>
                  <w:iCs/>
                  <w:color w:val="000000"/>
                </w:rPr>
                <w:t>Implementing Beyond Budgeting: Unlocking the Performance Potential,</w:t>
              </w:r>
              <w:r>
                <w:rPr>
                  <w:i/>
                  <w:iCs/>
                  <w:color w:val="000000"/>
                </w:rPr>
                <w:t xml:space="preserve"> </w:t>
              </w:r>
              <w:r w:rsidRPr="00F50606">
                <w:rPr>
                  <w:color w:val="000000"/>
                </w:rPr>
                <w:t>Wiley 2016, ISBN 978 -1-119-15247-7</w:t>
              </w:r>
            </w:ins>
          </w:p>
          <w:p w14:paraId="208E8C80" w14:textId="77777777" w:rsidR="003A1B69" w:rsidRPr="00073CFE" w:rsidRDefault="003A1B69" w:rsidP="003A1B69">
            <w:pPr>
              <w:jc w:val="both"/>
              <w:rPr>
                <w:color w:val="000000" w:themeColor="text1"/>
              </w:rPr>
            </w:pPr>
            <w:r w:rsidRPr="00073CFE">
              <w:rPr>
                <w:caps/>
                <w:color w:val="000000" w:themeColor="text1"/>
              </w:rPr>
              <w:t>Cokins, G.</w:t>
            </w:r>
            <w:r w:rsidRPr="00073CFE">
              <w:rPr>
                <w:color w:val="000000" w:themeColor="text1"/>
              </w:rPr>
              <w:t xml:space="preserve"> </w:t>
            </w:r>
            <w:r w:rsidRPr="00073CFE">
              <w:rPr>
                <w:i/>
                <w:color w:val="000000" w:themeColor="text1"/>
              </w:rPr>
              <w:t>Activity-Based Cost Management: an Executive's Guide</w:t>
            </w:r>
            <w:r w:rsidRPr="00073CFE">
              <w:rPr>
                <w:color w:val="000000" w:themeColor="text1"/>
              </w:rPr>
              <w:t>. New York: John Wiley, 2001. ISBN 047144328X.</w:t>
            </w:r>
          </w:p>
          <w:p w14:paraId="17B0DFFF" w14:textId="18669FE1" w:rsidR="003A1B69" w:rsidRPr="00073CFE" w:rsidDel="00880D35" w:rsidRDefault="003A1B69" w:rsidP="003A1B69">
            <w:pPr>
              <w:jc w:val="both"/>
              <w:rPr>
                <w:del w:id="379" w:author="Bronislava Neubauerová" w:date="2020-08-25T13:21:00Z"/>
                <w:color w:val="000000" w:themeColor="text1"/>
              </w:rPr>
            </w:pPr>
            <w:del w:id="380" w:author="Bronislava Neubauerová" w:date="2020-08-25T13:21:00Z">
              <w:r w:rsidRPr="00073CFE" w:rsidDel="00880D35">
                <w:rPr>
                  <w:caps/>
                  <w:color w:val="000000" w:themeColor="text1"/>
                </w:rPr>
                <w:delText>Forrest</w:delText>
              </w:r>
              <w:r w:rsidRPr="00073CFE" w:rsidDel="00880D35">
                <w:rPr>
                  <w:color w:val="000000" w:themeColor="text1"/>
                </w:rPr>
                <w:delText xml:space="preserve">, E. </w:delText>
              </w:r>
              <w:r w:rsidRPr="00073CFE" w:rsidDel="00880D35">
                <w:rPr>
                  <w:i/>
                  <w:color w:val="000000" w:themeColor="text1"/>
                </w:rPr>
                <w:delText>Activity-based management: a comprehensive implementation guide</w:delText>
              </w:r>
              <w:r w:rsidRPr="00073CFE" w:rsidDel="00880D35">
                <w:rPr>
                  <w:color w:val="000000" w:themeColor="text1"/>
                </w:rPr>
                <w:delText>. New York: McGraw-Hill, 1996. ISBN 007021588X.</w:delText>
              </w:r>
            </w:del>
          </w:p>
          <w:p w14:paraId="778DF6C6" w14:textId="309E6D8C" w:rsidR="003A1B69" w:rsidRPr="00073CFE" w:rsidDel="00880D35" w:rsidRDefault="003A1B69" w:rsidP="003A1B69">
            <w:pPr>
              <w:jc w:val="both"/>
              <w:rPr>
                <w:del w:id="381" w:author="Bronislava Neubauerová" w:date="2020-08-25T13:21:00Z"/>
                <w:color w:val="000000" w:themeColor="text1"/>
              </w:rPr>
            </w:pPr>
            <w:del w:id="382" w:author="Bronislava Neubauerová" w:date="2020-08-25T13:21:00Z">
              <w:r w:rsidRPr="00073CFE" w:rsidDel="00880D35">
                <w:rPr>
                  <w:color w:val="000000" w:themeColor="text1"/>
                </w:rPr>
                <w:delText xml:space="preserve">KEMP, S., DUNBAR, E. </w:delText>
              </w:r>
              <w:r w:rsidRPr="00073CFE" w:rsidDel="00880D35">
                <w:rPr>
                  <w:i/>
                  <w:color w:val="000000" w:themeColor="text1"/>
                </w:rPr>
                <w:delText>Budgeting for Managers</w:delText>
              </w:r>
              <w:r w:rsidRPr="00073CFE" w:rsidDel="00880D35">
                <w:rPr>
                  <w:color w:val="000000" w:themeColor="text1"/>
                </w:rPr>
                <w:delText xml:space="preserve">. New York: McGraw Hill, 2003. ISBN 0-07-139133-9. </w:delText>
              </w:r>
            </w:del>
          </w:p>
          <w:p w14:paraId="1C411287" w14:textId="77777777" w:rsidR="003A1B69" w:rsidRPr="00073CFE" w:rsidRDefault="003A1B69" w:rsidP="003A1B69">
            <w:pPr>
              <w:jc w:val="both"/>
              <w:rPr>
                <w:color w:val="000000" w:themeColor="text1"/>
              </w:rPr>
            </w:pPr>
            <w:r w:rsidRPr="00073CFE">
              <w:rPr>
                <w:color w:val="000000" w:themeColor="text1"/>
              </w:rPr>
              <w:t xml:space="preserve">PARMENTER, D. </w:t>
            </w:r>
            <w:r w:rsidRPr="00073CFE">
              <w:rPr>
                <w:i/>
                <w:color w:val="000000" w:themeColor="text1"/>
              </w:rPr>
              <w:t>Key Performance Indicators: Developing, Implementing and Using Winning KPIs.</w:t>
            </w:r>
            <w:r w:rsidRPr="00073CFE">
              <w:rPr>
                <w:color w:val="000000" w:themeColor="text1"/>
              </w:rPr>
              <w:t xml:space="preserve"> Wiley and sons. 2015. ISBN </w:t>
            </w:r>
            <w:r w:rsidRPr="00073CFE">
              <w:rPr>
                <w:rStyle w:val="printisbn"/>
                <w:rFonts w:eastAsia="Calibri"/>
                <w:color w:val="000000" w:themeColor="text1"/>
              </w:rPr>
              <w:t>9781119019848</w:t>
            </w:r>
          </w:p>
        </w:tc>
      </w:tr>
      <w:tr w:rsidR="003A1B69" w:rsidRPr="00073CFE" w14:paraId="050C7EDE" w14:textId="77777777"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8FCF33" w14:textId="77777777" w:rsidR="003A1B69" w:rsidRPr="00073CFE" w:rsidRDefault="003A1B69" w:rsidP="003A1B69">
            <w:pPr>
              <w:jc w:val="center"/>
              <w:rPr>
                <w:b/>
                <w:color w:val="000000" w:themeColor="text1"/>
              </w:rPr>
            </w:pPr>
            <w:r w:rsidRPr="00073CFE">
              <w:rPr>
                <w:b/>
                <w:color w:val="000000" w:themeColor="text1"/>
              </w:rPr>
              <w:t>Informace ke kombinované nebo distanční formě</w:t>
            </w:r>
          </w:p>
        </w:tc>
      </w:tr>
      <w:tr w:rsidR="003A1B69" w:rsidRPr="00073CFE" w14:paraId="2AABE54C" w14:textId="77777777" w:rsidTr="003A1B69">
        <w:tc>
          <w:tcPr>
            <w:tcW w:w="4787" w:type="dxa"/>
            <w:gridSpan w:val="3"/>
            <w:tcBorders>
              <w:top w:val="single" w:sz="2" w:space="0" w:color="auto"/>
            </w:tcBorders>
            <w:shd w:val="clear" w:color="auto" w:fill="F7CAAC"/>
          </w:tcPr>
          <w:p w14:paraId="4B6BCBFD" w14:textId="77777777" w:rsidR="003A1B69" w:rsidRPr="00073CFE" w:rsidRDefault="003A1B69" w:rsidP="003A1B69">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017D76DF" w14:textId="77777777" w:rsidR="003A1B69" w:rsidRPr="00073CFE" w:rsidRDefault="003A1B69" w:rsidP="003A1B69">
            <w:pPr>
              <w:jc w:val="both"/>
              <w:rPr>
                <w:color w:val="000000" w:themeColor="text1"/>
              </w:rPr>
            </w:pPr>
          </w:p>
        </w:tc>
        <w:tc>
          <w:tcPr>
            <w:tcW w:w="4179" w:type="dxa"/>
            <w:gridSpan w:val="4"/>
            <w:tcBorders>
              <w:top w:val="single" w:sz="2" w:space="0" w:color="auto"/>
            </w:tcBorders>
            <w:shd w:val="clear" w:color="auto" w:fill="F7CAAC"/>
          </w:tcPr>
          <w:p w14:paraId="454607F4" w14:textId="77777777" w:rsidR="003A1B69" w:rsidRPr="00073CFE" w:rsidRDefault="003A1B69" w:rsidP="003A1B69">
            <w:pPr>
              <w:jc w:val="both"/>
              <w:rPr>
                <w:b/>
                <w:color w:val="000000" w:themeColor="text1"/>
              </w:rPr>
            </w:pPr>
            <w:r w:rsidRPr="00073CFE">
              <w:rPr>
                <w:b/>
                <w:color w:val="000000" w:themeColor="text1"/>
              </w:rPr>
              <w:t xml:space="preserve">hodin </w:t>
            </w:r>
          </w:p>
        </w:tc>
      </w:tr>
      <w:tr w:rsidR="003A1B69" w:rsidRPr="00073CFE" w14:paraId="4F278D47" w14:textId="77777777" w:rsidTr="003A1B69">
        <w:tc>
          <w:tcPr>
            <w:tcW w:w="9855" w:type="dxa"/>
            <w:gridSpan w:val="8"/>
            <w:shd w:val="clear" w:color="auto" w:fill="F7CAAC"/>
          </w:tcPr>
          <w:p w14:paraId="1F8868C2" w14:textId="77777777" w:rsidR="003A1B69" w:rsidRPr="00073CFE" w:rsidRDefault="003A1B69" w:rsidP="003A1B69">
            <w:pPr>
              <w:jc w:val="both"/>
              <w:rPr>
                <w:b/>
                <w:color w:val="000000" w:themeColor="text1"/>
              </w:rPr>
            </w:pPr>
            <w:r w:rsidRPr="00073CFE">
              <w:rPr>
                <w:b/>
                <w:color w:val="000000" w:themeColor="text1"/>
              </w:rPr>
              <w:t>Informace o způsobu kontaktu s vyučujícím</w:t>
            </w:r>
          </w:p>
        </w:tc>
      </w:tr>
      <w:tr w:rsidR="003A1B69" w:rsidRPr="00073CFE" w14:paraId="7C426C6F" w14:textId="77777777" w:rsidTr="003A1B69">
        <w:trPr>
          <w:trHeight w:val="517"/>
        </w:trPr>
        <w:tc>
          <w:tcPr>
            <w:tcW w:w="9855" w:type="dxa"/>
            <w:gridSpan w:val="8"/>
          </w:tcPr>
          <w:p w14:paraId="3B63BC7A" w14:textId="77777777" w:rsidR="003A1B69" w:rsidRPr="00073CFE" w:rsidRDefault="003A1B69" w:rsidP="003A1B69">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46CF8B" w14:textId="6AB5987A" w:rsidR="004325A4" w:rsidRDefault="004325A4" w:rsidP="007C0DA2">
      <w:pPr>
        <w:spacing w:after="160" w:line="259" w:lineRule="auto"/>
        <w:rPr>
          <w:ins w:id="383" w:author="Bronislava Neubauerová" w:date="2020-08-27T19:42:00Z"/>
          <w:color w:val="000000" w:themeColor="text1"/>
        </w:rPr>
      </w:pPr>
    </w:p>
    <w:p w14:paraId="53A77D60" w14:textId="5B81ABC8" w:rsidR="00B37813" w:rsidRDefault="00B37813" w:rsidP="007C0DA2">
      <w:pPr>
        <w:spacing w:after="160" w:line="259" w:lineRule="auto"/>
        <w:rPr>
          <w:ins w:id="384" w:author="Bronislava Neubauerová" w:date="2020-08-27T19:42:00Z"/>
          <w:color w:val="000000" w:themeColor="text1"/>
        </w:rPr>
      </w:pPr>
    </w:p>
    <w:p w14:paraId="18A804AE" w14:textId="521D5EFD" w:rsidR="00B37813" w:rsidRDefault="00B37813" w:rsidP="007C0DA2">
      <w:pPr>
        <w:spacing w:after="160" w:line="259" w:lineRule="auto"/>
        <w:rPr>
          <w:color w:val="000000" w:themeColor="text1"/>
        </w:rPr>
      </w:pPr>
    </w:p>
    <w:p w14:paraId="4BD1FA58" w14:textId="4ACF6635" w:rsidR="00B37813" w:rsidRDefault="00B37813" w:rsidP="007C0DA2">
      <w:pPr>
        <w:spacing w:after="160" w:line="259" w:lineRule="auto"/>
        <w:rPr>
          <w:color w:val="000000" w:themeColor="text1"/>
        </w:rPr>
      </w:pPr>
    </w:p>
    <w:p w14:paraId="1190E4C9" w14:textId="68E518C6" w:rsidR="00B37813" w:rsidRDefault="00B37813" w:rsidP="007C0DA2">
      <w:pPr>
        <w:spacing w:after="160" w:line="259" w:lineRule="auto"/>
        <w:rPr>
          <w:color w:val="000000" w:themeColor="text1"/>
        </w:rPr>
      </w:pPr>
    </w:p>
    <w:p w14:paraId="37F450BA" w14:textId="25FE9BC0" w:rsidR="00B37813" w:rsidRDefault="00B37813" w:rsidP="007C0DA2">
      <w:pPr>
        <w:spacing w:after="160" w:line="259" w:lineRule="auto"/>
        <w:rPr>
          <w:color w:val="000000" w:themeColor="text1"/>
        </w:rPr>
      </w:pPr>
    </w:p>
    <w:p w14:paraId="33A9D7E3" w14:textId="0D3F6D55" w:rsidR="00B37813" w:rsidRDefault="00B37813" w:rsidP="007C0DA2">
      <w:pPr>
        <w:spacing w:after="160" w:line="259" w:lineRule="auto"/>
        <w:rPr>
          <w:color w:val="000000" w:themeColor="text1"/>
        </w:rPr>
      </w:pPr>
    </w:p>
    <w:p w14:paraId="55520755" w14:textId="390B0CE7" w:rsidR="00B37813" w:rsidRDefault="00B37813" w:rsidP="007C0DA2">
      <w:pPr>
        <w:spacing w:after="160" w:line="259" w:lineRule="auto"/>
        <w:rPr>
          <w:color w:val="000000" w:themeColor="text1"/>
        </w:rPr>
      </w:pPr>
    </w:p>
    <w:p w14:paraId="77FAD806" w14:textId="0069A9E6" w:rsidR="00B37813" w:rsidRDefault="00B37813" w:rsidP="007C0DA2">
      <w:pPr>
        <w:spacing w:after="160" w:line="259" w:lineRule="auto"/>
        <w:rPr>
          <w:color w:val="000000" w:themeColor="text1"/>
        </w:rPr>
      </w:pPr>
    </w:p>
    <w:p w14:paraId="70A77BDF" w14:textId="138BCC41" w:rsidR="00B37813" w:rsidRDefault="00B37813" w:rsidP="007C0DA2">
      <w:pPr>
        <w:spacing w:after="160" w:line="259" w:lineRule="auto"/>
        <w:rPr>
          <w:color w:val="000000" w:themeColor="text1"/>
        </w:rPr>
      </w:pPr>
    </w:p>
    <w:p w14:paraId="7527A3DD" w14:textId="4EC6F26E" w:rsidR="00B37813" w:rsidRDefault="00B37813" w:rsidP="007C0DA2">
      <w:pPr>
        <w:spacing w:after="160" w:line="259" w:lineRule="auto"/>
        <w:rPr>
          <w:color w:val="000000" w:themeColor="text1"/>
        </w:rPr>
      </w:pPr>
    </w:p>
    <w:p w14:paraId="414F536E" w14:textId="18A2B7BB" w:rsidR="00B37813" w:rsidRDefault="00B37813" w:rsidP="007C0DA2">
      <w:pPr>
        <w:spacing w:after="160" w:line="259" w:lineRule="auto"/>
        <w:rPr>
          <w:color w:val="000000" w:themeColor="text1"/>
        </w:rPr>
      </w:pPr>
    </w:p>
    <w:p w14:paraId="356F4ABD" w14:textId="37ABA613" w:rsidR="00B37813" w:rsidRDefault="00B37813" w:rsidP="007C0DA2">
      <w:pPr>
        <w:spacing w:after="160" w:line="259" w:lineRule="auto"/>
        <w:rPr>
          <w:color w:val="000000" w:themeColor="text1"/>
        </w:rPr>
      </w:pPr>
    </w:p>
    <w:p w14:paraId="4F0F0B61" w14:textId="72FB2C1A" w:rsidR="00B37813" w:rsidRDefault="00B37813" w:rsidP="007C0DA2">
      <w:pPr>
        <w:spacing w:after="160" w:line="259" w:lineRule="auto"/>
        <w:rPr>
          <w:color w:val="000000" w:themeColor="text1"/>
        </w:rPr>
      </w:pPr>
    </w:p>
    <w:p w14:paraId="28D7D25D" w14:textId="5BF6D484" w:rsidR="00B37813" w:rsidRDefault="00B37813" w:rsidP="007C0DA2">
      <w:pPr>
        <w:spacing w:after="160" w:line="259" w:lineRule="auto"/>
        <w:rPr>
          <w:color w:val="000000" w:themeColor="text1"/>
        </w:rPr>
      </w:pPr>
    </w:p>
    <w:p w14:paraId="2743C1E5" w14:textId="3191891D" w:rsidR="00B37813" w:rsidRDefault="00B37813" w:rsidP="007C0DA2">
      <w:pPr>
        <w:spacing w:after="160" w:line="259" w:lineRule="auto"/>
        <w:rPr>
          <w:color w:val="000000" w:themeColor="text1"/>
        </w:rPr>
      </w:pPr>
    </w:p>
    <w:p w14:paraId="3745DFEC" w14:textId="6FA00102" w:rsidR="00B37813" w:rsidRDefault="00B37813" w:rsidP="007C0DA2">
      <w:pPr>
        <w:spacing w:after="160" w:line="259" w:lineRule="auto"/>
        <w:rPr>
          <w:color w:val="000000" w:themeColor="text1"/>
        </w:rPr>
      </w:pPr>
    </w:p>
    <w:p w14:paraId="685391A6" w14:textId="356C6572" w:rsidR="00B37813" w:rsidRDefault="00B37813" w:rsidP="007C0DA2">
      <w:pPr>
        <w:spacing w:after="160" w:line="259" w:lineRule="auto"/>
        <w:rPr>
          <w:color w:val="000000" w:themeColor="text1"/>
        </w:rPr>
      </w:pPr>
    </w:p>
    <w:p w14:paraId="1A7C88A7" w14:textId="4A7B74FF" w:rsidR="00B37813" w:rsidRDefault="00B37813" w:rsidP="007C0DA2">
      <w:pPr>
        <w:spacing w:after="160" w:line="259" w:lineRule="auto"/>
        <w:rPr>
          <w:color w:val="000000" w:themeColor="text1"/>
        </w:rPr>
      </w:pPr>
    </w:p>
    <w:p w14:paraId="7D444987" w14:textId="28D67AD5" w:rsidR="00B37813" w:rsidRDefault="00B37813" w:rsidP="007C0DA2">
      <w:pPr>
        <w:spacing w:after="160" w:line="259" w:lineRule="auto"/>
        <w:rPr>
          <w:color w:val="000000" w:themeColor="text1"/>
        </w:rPr>
      </w:pPr>
    </w:p>
    <w:p w14:paraId="47330CE1" w14:textId="205533B7" w:rsidR="00B37813" w:rsidRDefault="00B37813" w:rsidP="007C0DA2">
      <w:pPr>
        <w:spacing w:after="160" w:line="259" w:lineRule="auto"/>
        <w:rPr>
          <w:color w:val="000000" w:themeColor="text1"/>
        </w:rPr>
      </w:pPr>
    </w:p>
    <w:p w14:paraId="7FADB2A4" w14:textId="197685C3" w:rsidR="00B37813" w:rsidRDefault="00B37813" w:rsidP="007C0DA2">
      <w:pPr>
        <w:spacing w:after="160" w:line="259" w:lineRule="auto"/>
        <w:rPr>
          <w:color w:val="000000" w:themeColor="text1"/>
        </w:rPr>
      </w:pPr>
    </w:p>
    <w:p w14:paraId="72F6410F" w14:textId="6F8E6065" w:rsidR="00B37813" w:rsidRDefault="00B37813" w:rsidP="007C0DA2">
      <w:pPr>
        <w:spacing w:after="160" w:line="259" w:lineRule="auto"/>
        <w:rPr>
          <w:color w:val="000000" w:themeColor="text1"/>
        </w:rPr>
      </w:pPr>
    </w:p>
    <w:p w14:paraId="4414E526" w14:textId="72CCA581" w:rsidR="00B37813" w:rsidRDefault="00B37813" w:rsidP="007C0DA2">
      <w:pPr>
        <w:spacing w:after="160" w:line="259" w:lineRule="auto"/>
        <w:rPr>
          <w:color w:val="000000" w:themeColor="text1"/>
        </w:rPr>
      </w:pPr>
    </w:p>
    <w:p w14:paraId="2FF63163" w14:textId="18BCD3DD" w:rsidR="00B37813" w:rsidRDefault="00B37813" w:rsidP="007C0DA2">
      <w:pPr>
        <w:spacing w:after="160" w:line="259" w:lineRule="auto"/>
        <w:rPr>
          <w:color w:val="000000" w:themeColor="text1"/>
        </w:rPr>
      </w:pPr>
    </w:p>
    <w:p w14:paraId="1F1877F0" w14:textId="18717D2E" w:rsidR="00B37813" w:rsidRDefault="00B37813" w:rsidP="007C0DA2">
      <w:pPr>
        <w:spacing w:after="160" w:line="259" w:lineRule="auto"/>
        <w:rPr>
          <w:color w:val="000000" w:themeColor="text1"/>
        </w:rPr>
      </w:pPr>
    </w:p>
    <w:p w14:paraId="54DC19E9" w14:textId="5A562473" w:rsidR="00B37813" w:rsidRDefault="00B37813" w:rsidP="007C0DA2">
      <w:pPr>
        <w:spacing w:after="160" w:line="259" w:lineRule="auto"/>
        <w:rPr>
          <w:color w:val="000000" w:themeColor="text1"/>
        </w:rPr>
      </w:pPr>
    </w:p>
    <w:p w14:paraId="35C136A8" w14:textId="3E8EFEF8" w:rsidR="00B37813" w:rsidRDefault="00B37813" w:rsidP="007C0DA2">
      <w:pPr>
        <w:spacing w:after="160" w:line="259" w:lineRule="auto"/>
        <w:rPr>
          <w:color w:val="000000" w:themeColor="text1"/>
        </w:rPr>
      </w:pPr>
    </w:p>
    <w:p w14:paraId="0ED83CE6" w14:textId="0047E1FE" w:rsidR="00B37813" w:rsidRDefault="00B37813" w:rsidP="007C0DA2">
      <w:pPr>
        <w:spacing w:after="160" w:line="259" w:lineRule="auto"/>
        <w:rPr>
          <w:color w:val="000000" w:themeColor="text1"/>
        </w:rPr>
      </w:pPr>
    </w:p>
    <w:p w14:paraId="60B5719D" w14:textId="0C7F5D90" w:rsidR="00B37813" w:rsidRDefault="00B37813" w:rsidP="007C0DA2">
      <w:pPr>
        <w:spacing w:after="160" w:line="259" w:lineRule="auto"/>
        <w:rPr>
          <w:color w:val="000000" w:themeColor="text1"/>
        </w:rPr>
      </w:pPr>
    </w:p>
    <w:p w14:paraId="0D3525EC" w14:textId="77777777" w:rsidR="00B37813" w:rsidRDefault="00B37813" w:rsidP="007C0DA2">
      <w:pPr>
        <w:spacing w:after="160" w:line="259" w:lineRule="auto"/>
        <w:rPr>
          <w:color w:val="000000" w:themeColor="text1"/>
        </w:rPr>
      </w:pPr>
    </w:p>
    <w:p w14:paraId="2583F0A3" w14:textId="77777777" w:rsidR="002362EF" w:rsidRPr="00073CFE" w:rsidRDefault="002362EF" w:rsidP="002362EF">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62EF" w:rsidRPr="00073CFE" w14:paraId="675F25A5" w14:textId="77777777" w:rsidTr="004E190C">
        <w:tc>
          <w:tcPr>
            <w:tcW w:w="9855" w:type="dxa"/>
            <w:gridSpan w:val="8"/>
            <w:tcBorders>
              <w:bottom w:val="double" w:sz="4" w:space="0" w:color="auto"/>
            </w:tcBorders>
            <w:shd w:val="clear" w:color="auto" w:fill="BDD6EE"/>
          </w:tcPr>
          <w:p w14:paraId="51B3520A" w14:textId="77777777" w:rsidR="002362EF" w:rsidRPr="00073CFE" w:rsidRDefault="002362EF" w:rsidP="004E190C">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2362EF" w:rsidRPr="00073CFE" w14:paraId="771F8AD7" w14:textId="77777777" w:rsidTr="004E190C">
        <w:tc>
          <w:tcPr>
            <w:tcW w:w="3086" w:type="dxa"/>
            <w:tcBorders>
              <w:top w:val="double" w:sz="4" w:space="0" w:color="auto"/>
            </w:tcBorders>
            <w:shd w:val="clear" w:color="auto" w:fill="F7CAAC"/>
          </w:tcPr>
          <w:p w14:paraId="483406E1" w14:textId="77777777" w:rsidR="002362EF" w:rsidRPr="00073CFE" w:rsidRDefault="002362EF" w:rsidP="004E190C">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EF8BAB6" w14:textId="77777777" w:rsidR="002362EF" w:rsidRPr="00073CFE" w:rsidRDefault="002362EF" w:rsidP="004E190C">
            <w:pPr>
              <w:jc w:val="both"/>
              <w:rPr>
                <w:color w:val="000000" w:themeColor="text1"/>
              </w:rPr>
            </w:pPr>
            <w:r w:rsidRPr="00073CFE">
              <w:rPr>
                <w:color w:val="000000" w:themeColor="text1"/>
              </w:rPr>
              <w:t xml:space="preserve">Business Models </w:t>
            </w:r>
          </w:p>
        </w:tc>
      </w:tr>
      <w:tr w:rsidR="002362EF" w:rsidRPr="00073CFE" w14:paraId="756AF366" w14:textId="77777777" w:rsidTr="004E190C">
        <w:tc>
          <w:tcPr>
            <w:tcW w:w="3086" w:type="dxa"/>
            <w:shd w:val="clear" w:color="auto" w:fill="F7CAAC"/>
          </w:tcPr>
          <w:p w14:paraId="101E5930" w14:textId="77777777" w:rsidR="002362EF" w:rsidRPr="00073CFE" w:rsidRDefault="002362EF" w:rsidP="004E190C">
            <w:pPr>
              <w:jc w:val="both"/>
              <w:rPr>
                <w:b/>
                <w:color w:val="000000" w:themeColor="text1"/>
              </w:rPr>
            </w:pPr>
            <w:r w:rsidRPr="00073CFE">
              <w:rPr>
                <w:b/>
                <w:color w:val="000000" w:themeColor="text1"/>
              </w:rPr>
              <w:t>Typ předmětu</w:t>
            </w:r>
          </w:p>
        </w:tc>
        <w:tc>
          <w:tcPr>
            <w:tcW w:w="3406" w:type="dxa"/>
            <w:gridSpan w:val="4"/>
          </w:tcPr>
          <w:p w14:paraId="77503C4F" w14:textId="24B04E28" w:rsidR="002362EF" w:rsidRPr="00073CFE" w:rsidRDefault="002362EF" w:rsidP="004E190C">
            <w:pPr>
              <w:jc w:val="both"/>
              <w:rPr>
                <w:color w:val="000000" w:themeColor="text1"/>
              </w:rPr>
            </w:pPr>
            <w:r w:rsidRPr="00073CFE">
              <w:rPr>
                <w:color w:val="000000" w:themeColor="text1"/>
              </w:rPr>
              <w:t>povinn</w:t>
            </w:r>
            <w:ins w:id="385" w:author="Drahomíra Pavelková" w:date="2020-08-26T19:07:00Z">
              <w:r>
                <w:rPr>
                  <w:color w:val="000000" w:themeColor="text1"/>
                </w:rPr>
                <w:t>ý</w:t>
              </w:r>
            </w:ins>
            <w:del w:id="386" w:author="Drahomíra Pavelková" w:date="2020-08-26T19:07:00Z">
              <w:r w:rsidRPr="00073CFE" w:rsidDel="002362EF">
                <w:rPr>
                  <w:color w:val="000000" w:themeColor="text1"/>
                </w:rPr>
                <w:delText>ě volitelný „PV“</w:delText>
              </w:r>
            </w:del>
          </w:p>
        </w:tc>
        <w:tc>
          <w:tcPr>
            <w:tcW w:w="2695" w:type="dxa"/>
            <w:gridSpan w:val="2"/>
            <w:shd w:val="clear" w:color="auto" w:fill="F7CAAC"/>
          </w:tcPr>
          <w:p w14:paraId="5C26938A" w14:textId="77777777" w:rsidR="002362EF" w:rsidRPr="00073CFE" w:rsidRDefault="002362EF" w:rsidP="004E190C">
            <w:pPr>
              <w:jc w:val="both"/>
              <w:rPr>
                <w:color w:val="000000" w:themeColor="text1"/>
              </w:rPr>
            </w:pPr>
            <w:r w:rsidRPr="00073CFE">
              <w:rPr>
                <w:b/>
                <w:color w:val="000000" w:themeColor="text1"/>
              </w:rPr>
              <w:t>doporučený ročník / semestr</w:t>
            </w:r>
          </w:p>
        </w:tc>
        <w:tc>
          <w:tcPr>
            <w:tcW w:w="668" w:type="dxa"/>
          </w:tcPr>
          <w:p w14:paraId="4EF70440" w14:textId="77777777" w:rsidR="002362EF" w:rsidRPr="00073CFE" w:rsidRDefault="002362EF" w:rsidP="004E190C">
            <w:pPr>
              <w:jc w:val="both"/>
              <w:rPr>
                <w:color w:val="000000" w:themeColor="text1"/>
              </w:rPr>
            </w:pPr>
            <w:r w:rsidRPr="00073CFE">
              <w:rPr>
                <w:color w:val="000000" w:themeColor="text1"/>
              </w:rPr>
              <w:t>1/Z</w:t>
            </w:r>
          </w:p>
        </w:tc>
      </w:tr>
      <w:tr w:rsidR="002362EF" w:rsidRPr="00073CFE" w14:paraId="7E273FAD" w14:textId="77777777" w:rsidTr="004E190C">
        <w:tc>
          <w:tcPr>
            <w:tcW w:w="3086" w:type="dxa"/>
            <w:shd w:val="clear" w:color="auto" w:fill="F7CAAC"/>
          </w:tcPr>
          <w:p w14:paraId="23087C54" w14:textId="77777777" w:rsidR="002362EF" w:rsidRPr="00073CFE" w:rsidRDefault="002362EF" w:rsidP="004E190C">
            <w:pPr>
              <w:jc w:val="both"/>
              <w:rPr>
                <w:b/>
                <w:color w:val="000000" w:themeColor="text1"/>
              </w:rPr>
            </w:pPr>
            <w:r w:rsidRPr="00073CFE">
              <w:rPr>
                <w:b/>
                <w:color w:val="000000" w:themeColor="text1"/>
              </w:rPr>
              <w:t>Rozsah studijního předmětu</w:t>
            </w:r>
          </w:p>
        </w:tc>
        <w:tc>
          <w:tcPr>
            <w:tcW w:w="1701" w:type="dxa"/>
            <w:gridSpan w:val="2"/>
          </w:tcPr>
          <w:p w14:paraId="17966820" w14:textId="77777777" w:rsidR="002362EF" w:rsidRPr="00073CFE" w:rsidRDefault="002362EF" w:rsidP="004E190C">
            <w:pPr>
              <w:jc w:val="both"/>
              <w:rPr>
                <w:color w:val="000000" w:themeColor="text1"/>
              </w:rPr>
            </w:pPr>
            <w:r w:rsidRPr="00073CFE">
              <w:rPr>
                <w:color w:val="000000" w:themeColor="text1"/>
              </w:rPr>
              <w:t>26p + 26c</w:t>
            </w:r>
          </w:p>
        </w:tc>
        <w:tc>
          <w:tcPr>
            <w:tcW w:w="889" w:type="dxa"/>
            <w:shd w:val="clear" w:color="auto" w:fill="F7CAAC"/>
          </w:tcPr>
          <w:p w14:paraId="002563A7" w14:textId="77777777" w:rsidR="002362EF" w:rsidRPr="00073CFE" w:rsidRDefault="002362EF" w:rsidP="004E190C">
            <w:pPr>
              <w:jc w:val="both"/>
              <w:rPr>
                <w:b/>
                <w:color w:val="000000" w:themeColor="text1"/>
              </w:rPr>
            </w:pPr>
            <w:r w:rsidRPr="00073CFE">
              <w:rPr>
                <w:b/>
                <w:color w:val="000000" w:themeColor="text1"/>
              </w:rPr>
              <w:t xml:space="preserve">hod. </w:t>
            </w:r>
          </w:p>
        </w:tc>
        <w:tc>
          <w:tcPr>
            <w:tcW w:w="816" w:type="dxa"/>
          </w:tcPr>
          <w:p w14:paraId="356CB0D8" w14:textId="77777777" w:rsidR="002362EF" w:rsidRPr="00073CFE" w:rsidRDefault="002362EF" w:rsidP="004E190C">
            <w:pPr>
              <w:jc w:val="both"/>
              <w:rPr>
                <w:color w:val="000000" w:themeColor="text1"/>
              </w:rPr>
            </w:pPr>
            <w:r w:rsidRPr="00073CFE">
              <w:rPr>
                <w:color w:val="000000" w:themeColor="text1"/>
              </w:rPr>
              <w:t>52</w:t>
            </w:r>
          </w:p>
        </w:tc>
        <w:tc>
          <w:tcPr>
            <w:tcW w:w="2156" w:type="dxa"/>
            <w:shd w:val="clear" w:color="auto" w:fill="F7CAAC"/>
          </w:tcPr>
          <w:p w14:paraId="25C92AA2" w14:textId="77777777" w:rsidR="002362EF" w:rsidRPr="00073CFE" w:rsidRDefault="002362EF" w:rsidP="004E190C">
            <w:pPr>
              <w:jc w:val="both"/>
              <w:rPr>
                <w:b/>
                <w:color w:val="000000" w:themeColor="text1"/>
              </w:rPr>
            </w:pPr>
            <w:r w:rsidRPr="00073CFE">
              <w:rPr>
                <w:b/>
                <w:color w:val="000000" w:themeColor="text1"/>
              </w:rPr>
              <w:t>kreditů</w:t>
            </w:r>
          </w:p>
        </w:tc>
        <w:tc>
          <w:tcPr>
            <w:tcW w:w="1207" w:type="dxa"/>
            <w:gridSpan w:val="2"/>
          </w:tcPr>
          <w:p w14:paraId="31755AC0" w14:textId="77777777" w:rsidR="002362EF" w:rsidRPr="00073CFE" w:rsidRDefault="002362EF" w:rsidP="004E190C">
            <w:pPr>
              <w:jc w:val="both"/>
              <w:rPr>
                <w:color w:val="000000" w:themeColor="text1"/>
              </w:rPr>
            </w:pPr>
            <w:r w:rsidRPr="00073CFE">
              <w:rPr>
                <w:color w:val="000000" w:themeColor="text1"/>
              </w:rPr>
              <w:t>5</w:t>
            </w:r>
          </w:p>
        </w:tc>
      </w:tr>
      <w:tr w:rsidR="002362EF" w:rsidRPr="00073CFE" w14:paraId="43E8CAF5" w14:textId="77777777" w:rsidTr="004E190C">
        <w:tc>
          <w:tcPr>
            <w:tcW w:w="3086" w:type="dxa"/>
            <w:shd w:val="clear" w:color="auto" w:fill="F7CAAC"/>
          </w:tcPr>
          <w:p w14:paraId="42C2DE70" w14:textId="77777777" w:rsidR="002362EF" w:rsidRPr="00073CFE" w:rsidRDefault="002362EF" w:rsidP="004E190C">
            <w:pPr>
              <w:jc w:val="both"/>
              <w:rPr>
                <w:b/>
                <w:color w:val="000000" w:themeColor="text1"/>
              </w:rPr>
            </w:pPr>
            <w:r w:rsidRPr="00073CFE">
              <w:rPr>
                <w:b/>
                <w:color w:val="000000" w:themeColor="text1"/>
              </w:rPr>
              <w:t>Prerekvizity, korekvizity, ekvivalence</w:t>
            </w:r>
          </w:p>
        </w:tc>
        <w:tc>
          <w:tcPr>
            <w:tcW w:w="6769" w:type="dxa"/>
            <w:gridSpan w:val="7"/>
          </w:tcPr>
          <w:p w14:paraId="48DC3BA3" w14:textId="77777777" w:rsidR="002362EF" w:rsidRPr="00073CFE" w:rsidRDefault="002362EF" w:rsidP="004E190C">
            <w:pPr>
              <w:jc w:val="both"/>
              <w:rPr>
                <w:color w:val="000000" w:themeColor="text1"/>
              </w:rPr>
            </w:pPr>
          </w:p>
        </w:tc>
      </w:tr>
      <w:tr w:rsidR="002362EF" w:rsidRPr="00073CFE" w14:paraId="5475B2DD" w14:textId="77777777" w:rsidTr="004E190C">
        <w:tc>
          <w:tcPr>
            <w:tcW w:w="3086" w:type="dxa"/>
            <w:shd w:val="clear" w:color="auto" w:fill="F7CAAC"/>
          </w:tcPr>
          <w:p w14:paraId="54BF04AD" w14:textId="77777777" w:rsidR="002362EF" w:rsidRPr="00073CFE" w:rsidRDefault="002362EF" w:rsidP="004E190C">
            <w:pPr>
              <w:jc w:val="both"/>
              <w:rPr>
                <w:b/>
                <w:color w:val="000000" w:themeColor="text1"/>
              </w:rPr>
            </w:pPr>
            <w:r w:rsidRPr="00073CFE">
              <w:rPr>
                <w:b/>
                <w:color w:val="000000" w:themeColor="text1"/>
              </w:rPr>
              <w:t>Způsob ověření studijních výsledků</w:t>
            </w:r>
          </w:p>
        </w:tc>
        <w:tc>
          <w:tcPr>
            <w:tcW w:w="3406" w:type="dxa"/>
            <w:gridSpan w:val="4"/>
          </w:tcPr>
          <w:p w14:paraId="3F233B5D" w14:textId="77777777" w:rsidR="002362EF" w:rsidRPr="00073CFE" w:rsidRDefault="002362EF" w:rsidP="004E190C">
            <w:pPr>
              <w:jc w:val="both"/>
              <w:rPr>
                <w:color w:val="000000" w:themeColor="text1"/>
              </w:rPr>
            </w:pPr>
            <w:r w:rsidRPr="00073CFE">
              <w:rPr>
                <w:color w:val="000000" w:themeColor="text1"/>
              </w:rPr>
              <w:t>zápočet, zkouška</w:t>
            </w:r>
          </w:p>
        </w:tc>
        <w:tc>
          <w:tcPr>
            <w:tcW w:w="2156" w:type="dxa"/>
            <w:shd w:val="clear" w:color="auto" w:fill="F7CAAC"/>
          </w:tcPr>
          <w:p w14:paraId="45A92272" w14:textId="77777777" w:rsidR="002362EF" w:rsidRPr="00073CFE" w:rsidRDefault="002362EF" w:rsidP="004E190C">
            <w:pPr>
              <w:jc w:val="both"/>
              <w:rPr>
                <w:b/>
                <w:color w:val="000000" w:themeColor="text1"/>
              </w:rPr>
            </w:pPr>
            <w:r w:rsidRPr="00073CFE">
              <w:rPr>
                <w:b/>
                <w:color w:val="000000" w:themeColor="text1"/>
              </w:rPr>
              <w:t>Forma výuky</w:t>
            </w:r>
          </w:p>
        </w:tc>
        <w:tc>
          <w:tcPr>
            <w:tcW w:w="1207" w:type="dxa"/>
            <w:gridSpan w:val="2"/>
          </w:tcPr>
          <w:p w14:paraId="049B4A15" w14:textId="77777777" w:rsidR="002362EF" w:rsidRPr="00073CFE" w:rsidRDefault="002362EF" w:rsidP="004E190C">
            <w:pPr>
              <w:jc w:val="both"/>
              <w:rPr>
                <w:color w:val="000000" w:themeColor="text1"/>
              </w:rPr>
            </w:pPr>
            <w:r w:rsidRPr="00073CFE">
              <w:rPr>
                <w:color w:val="000000" w:themeColor="text1"/>
              </w:rPr>
              <w:t>přednáška, cvičení</w:t>
            </w:r>
          </w:p>
        </w:tc>
      </w:tr>
      <w:tr w:rsidR="002362EF" w:rsidRPr="00073CFE" w14:paraId="6F2B414A" w14:textId="77777777" w:rsidTr="004E190C">
        <w:trPr>
          <w:trHeight w:val="1091"/>
        </w:trPr>
        <w:tc>
          <w:tcPr>
            <w:tcW w:w="3086" w:type="dxa"/>
            <w:shd w:val="clear" w:color="auto" w:fill="F7CAAC"/>
          </w:tcPr>
          <w:p w14:paraId="425B9AB5" w14:textId="77777777" w:rsidR="002362EF" w:rsidRPr="00073CFE" w:rsidRDefault="002362EF" w:rsidP="004E190C">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F4AE419" w14:textId="77777777" w:rsidR="002362EF" w:rsidRPr="00073CFE" w:rsidRDefault="002362EF" w:rsidP="004E190C">
            <w:pPr>
              <w:jc w:val="both"/>
              <w:rPr>
                <w:color w:val="000000" w:themeColor="text1"/>
              </w:rPr>
            </w:pPr>
            <w:r w:rsidRPr="00073CFE">
              <w:rPr>
                <w:color w:val="000000" w:themeColor="text1"/>
              </w:rPr>
              <w:t>Způsob zakončení předmětu – zápočet, zkouška</w:t>
            </w:r>
          </w:p>
          <w:p w14:paraId="071D84D4" w14:textId="77777777" w:rsidR="002362EF" w:rsidRPr="00073CFE" w:rsidRDefault="002362EF" w:rsidP="004E190C">
            <w:pPr>
              <w:jc w:val="both"/>
              <w:rPr>
                <w:color w:val="000000" w:themeColor="text1"/>
              </w:rPr>
            </w:pPr>
            <w:r w:rsidRPr="00073CFE">
              <w:rPr>
                <w:color w:val="000000" w:themeColor="text1"/>
              </w:rPr>
              <w:t xml:space="preserve">Požadavky k zápočtu - aktivita na cvičeních, zpracovat týmový projekt zaměřený na tvorbu podnikatelského modelu vybrané firmy. </w:t>
            </w:r>
          </w:p>
          <w:p w14:paraId="127D6228" w14:textId="77777777" w:rsidR="002362EF" w:rsidRPr="00073CFE" w:rsidRDefault="002362EF" w:rsidP="004E190C">
            <w:pPr>
              <w:jc w:val="both"/>
              <w:rPr>
                <w:color w:val="000000" w:themeColor="text1"/>
              </w:rPr>
            </w:pPr>
            <w:r w:rsidRPr="00073CFE">
              <w:rPr>
                <w:color w:val="000000" w:themeColor="text1"/>
              </w:rPr>
              <w:t>Požadavky ke zkoušce - napsat písemnou práci tvořenou teorií (business modely) a praktickým příkladem (tvorba modelu vybrané firmy), složit ústní zkoušku orientovanou na business modely a jejich tvorbu.</w:t>
            </w:r>
          </w:p>
        </w:tc>
      </w:tr>
      <w:tr w:rsidR="002362EF" w:rsidRPr="00073CFE" w14:paraId="3C198E28" w14:textId="77777777" w:rsidTr="004E190C">
        <w:trPr>
          <w:trHeight w:val="73"/>
        </w:trPr>
        <w:tc>
          <w:tcPr>
            <w:tcW w:w="9855" w:type="dxa"/>
            <w:gridSpan w:val="8"/>
            <w:tcBorders>
              <w:top w:val="nil"/>
            </w:tcBorders>
          </w:tcPr>
          <w:p w14:paraId="6974ACE4" w14:textId="77777777" w:rsidR="002362EF" w:rsidRPr="00073CFE" w:rsidRDefault="002362EF" w:rsidP="004E190C">
            <w:pPr>
              <w:jc w:val="both"/>
              <w:rPr>
                <w:color w:val="000000" w:themeColor="text1"/>
              </w:rPr>
            </w:pPr>
          </w:p>
        </w:tc>
      </w:tr>
      <w:tr w:rsidR="002362EF" w:rsidRPr="00073CFE" w14:paraId="51CBBB70" w14:textId="77777777" w:rsidTr="004E190C">
        <w:trPr>
          <w:trHeight w:val="197"/>
        </w:trPr>
        <w:tc>
          <w:tcPr>
            <w:tcW w:w="3086" w:type="dxa"/>
            <w:tcBorders>
              <w:top w:val="nil"/>
            </w:tcBorders>
            <w:shd w:val="clear" w:color="auto" w:fill="F7CAAC"/>
          </w:tcPr>
          <w:p w14:paraId="3B6F5A84" w14:textId="77777777" w:rsidR="002362EF" w:rsidRPr="00073CFE" w:rsidRDefault="002362EF" w:rsidP="004E190C">
            <w:pPr>
              <w:jc w:val="both"/>
              <w:rPr>
                <w:b/>
                <w:color w:val="000000" w:themeColor="text1"/>
              </w:rPr>
            </w:pPr>
            <w:r w:rsidRPr="00073CFE">
              <w:rPr>
                <w:b/>
                <w:color w:val="000000" w:themeColor="text1"/>
              </w:rPr>
              <w:t>Garant předmětu</w:t>
            </w:r>
          </w:p>
        </w:tc>
        <w:tc>
          <w:tcPr>
            <w:tcW w:w="6769" w:type="dxa"/>
            <w:gridSpan w:val="7"/>
            <w:tcBorders>
              <w:top w:val="nil"/>
            </w:tcBorders>
          </w:tcPr>
          <w:p w14:paraId="39F04675" w14:textId="77777777" w:rsidR="002362EF" w:rsidRPr="00073CFE" w:rsidRDefault="002362EF" w:rsidP="004E190C">
            <w:pPr>
              <w:jc w:val="both"/>
              <w:rPr>
                <w:color w:val="000000" w:themeColor="text1"/>
              </w:rPr>
            </w:pPr>
            <w:r w:rsidRPr="00073CFE">
              <w:rPr>
                <w:color w:val="000000" w:themeColor="text1"/>
              </w:rPr>
              <w:t>prof. Ing. Boris Popesko, Ph.D.</w:t>
            </w:r>
          </w:p>
        </w:tc>
      </w:tr>
      <w:tr w:rsidR="002362EF" w:rsidRPr="00073CFE" w14:paraId="6A49A4BF" w14:textId="77777777" w:rsidTr="004E190C">
        <w:trPr>
          <w:trHeight w:val="243"/>
        </w:trPr>
        <w:tc>
          <w:tcPr>
            <w:tcW w:w="3086" w:type="dxa"/>
            <w:tcBorders>
              <w:top w:val="nil"/>
            </w:tcBorders>
            <w:shd w:val="clear" w:color="auto" w:fill="F7CAAC"/>
          </w:tcPr>
          <w:p w14:paraId="0FE295BA" w14:textId="77777777" w:rsidR="002362EF" w:rsidRPr="00073CFE" w:rsidRDefault="002362EF" w:rsidP="004E190C">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0296B27A" w14:textId="77777777" w:rsidR="002362EF" w:rsidRPr="00073CFE" w:rsidRDefault="002362EF" w:rsidP="004E190C">
            <w:pPr>
              <w:jc w:val="both"/>
              <w:rPr>
                <w:color w:val="000000" w:themeColor="text1"/>
              </w:rPr>
            </w:pPr>
            <w:r w:rsidRPr="00073CFE">
              <w:rPr>
                <w:color w:val="000000" w:themeColor="text1"/>
              </w:rPr>
              <w:t>Garant se podílí na přednášení v rozsahu 60 %, dále stanovuje koncepci cvičení a dohlíží na jejich jednotné vedení.</w:t>
            </w:r>
          </w:p>
        </w:tc>
      </w:tr>
      <w:tr w:rsidR="002362EF" w:rsidRPr="00073CFE" w14:paraId="7F8EEE0A" w14:textId="77777777" w:rsidTr="004E190C">
        <w:tc>
          <w:tcPr>
            <w:tcW w:w="3086" w:type="dxa"/>
            <w:shd w:val="clear" w:color="auto" w:fill="F7CAAC"/>
          </w:tcPr>
          <w:p w14:paraId="26421699" w14:textId="77777777" w:rsidR="002362EF" w:rsidRPr="00073CFE" w:rsidRDefault="002362EF" w:rsidP="004E190C">
            <w:pPr>
              <w:jc w:val="both"/>
              <w:rPr>
                <w:b/>
                <w:color w:val="000000" w:themeColor="text1"/>
              </w:rPr>
            </w:pPr>
            <w:r w:rsidRPr="00073CFE">
              <w:rPr>
                <w:b/>
                <w:color w:val="000000" w:themeColor="text1"/>
              </w:rPr>
              <w:t>Vyučující</w:t>
            </w:r>
          </w:p>
        </w:tc>
        <w:tc>
          <w:tcPr>
            <w:tcW w:w="6769" w:type="dxa"/>
            <w:gridSpan w:val="7"/>
            <w:tcBorders>
              <w:bottom w:val="nil"/>
            </w:tcBorders>
          </w:tcPr>
          <w:p w14:paraId="5069A294" w14:textId="77777777" w:rsidR="002362EF" w:rsidRPr="00073CFE" w:rsidRDefault="002362EF" w:rsidP="004E190C">
            <w:pPr>
              <w:jc w:val="both"/>
              <w:rPr>
                <w:color w:val="000000" w:themeColor="text1"/>
              </w:rPr>
            </w:pPr>
            <w:r w:rsidRPr="00073CFE">
              <w:rPr>
                <w:color w:val="000000" w:themeColor="text1"/>
              </w:rPr>
              <w:t>prof. Ing. Boris Popesko, Ph.D. – přednášky (60%), Ing. Karel Slinták, Ph.D. – přednášky (40%)</w:t>
            </w:r>
          </w:p>
        </w:tc>
      </w:tr>
      <w:tr w:rsidR="002362EF" w:rsidRPr="00073CFE" w14:paraId="54E0C86C" w14:textId="77777777" w:rsidTr="004E190C">
        <w:trPr>
          <w:trHeight w:val="78"/>
        </w:trPr>
        <w:tc>
          <w:tcPr>
            <w:tcW w:w="9855" w:type="dxa"/>
            <w:gridSpan w:val="8"/>
            <w:tcBorders>
              <w:top w:val="nil"/>
            </w:tcBorders>
          </w:tcPr>
          <w:p w14:paraId="294EF384" w14:textId="77777777" w:rsidR="002362EF" w:rsidRPr="00073CFE" w:rsidRDefault="002362EF" w:rsidP="004E190C">
            <w:pPr>
              <w:jc w:val="both"/>
              <w:rPr>
                <w:color w:val="000000" w:themeColor="text1"/>
              </w:rPr>
            </w:pPr>
          </w:p>
        </w:tc>
      </w:tr>
      <w:tr w:rsidR="002362EF" w:rsidRPr="00073CFE" w14:paraId="06FA07F9" w14:textId="77777777" w:rsidTr="004E190C">
        <w:tc>
          <w:tcPr>
            <w:tcW w:w="3086" w:type="dxa"/>
            <w:shd w:val="clear" w:color="auto" w:fill="F7CAAC"/>
          </w:tcPr>
          <w:p w14:paraId="4E75BD49" w14:textId="77777777" w:rsidR="002362EF" w:rsidRPr="00073CFE" w:rsidRDefault="002362EF" w:rsidP="004E190C">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5EB827F" w14:textId="77777777" w:rsidR="002362EF" w:rsidRPr="00073CFE" w:rsidRDefault="002362EF" w:rsidP="004E190C">
            <w:pPr>
              <w:jc w:val="both"/>
              <w:rPr>
                <w:color w:val="000000" w:themeColor="text1"/>
              </w:rPr>
            </w:pPr>
          </w:p>
        </w:tc>
      </w:tr>
      <w:tr w:rsidR="002362EF" w:rsidRPr="00073CFE" w14:paraId="7A632743" w14:textId="77777777" w:rsidTr="004E190C">
        <w:trPr>
          <w:trHeight w:val="1275"/>
        </w:trPr>
        <w:tc>
          <w:tcPr>
            <w:tcW w:w="9855" w:type="dxa"/>
            <w:gridSpan w:val="8"/>
            <w:tcBorders>
              <w:top w:val="nil"/>
              <w:bottom w:val="single" w:sz="4" w:space="0" w:color="auto"/>
            </w:tcBorders>
          </w:tcPr>
          <w:p w14:paraId="41109A06" w14:textId="77777777" w:rsidR="002362EF" w:rsidRPr="00073CFE" w:rsidRDefault="002362EF" w:rsidP="004E190C">
            <w:pPr>
              <w:jc w:val="both"/>
              <w:rPr>
                <w:color w:val="000000" w:themeColor="text1"/>
              </w:rPr>
            </w:pPr>
            <w:r w:rsidRPr="00073CFE">
              <w:rPr>
                <w:color w:val="000000" w:themeColor="text1"/>
              </w:rPr>
              <w:t>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Seminářů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34F1A55B"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Čtyři rozměry podnikání.</w:t>
            </w:r>
          </w:p>
          <w:p w14:paraId="35617158"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Business modely.</w:t>
            </w:r>
          </w:p>
          <w:p w14:paraId="76461C46"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CANVAS.</w:t>
            </w:r>
          </w:p>
          <w:p w14:paraId="7AB7AB6D"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LEAN CANVAS.</w:t>
            </w:r>
          </w:p>
          <w:p w14:paraId="73387A7E"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Unbundlovaný business model.</w:t>
            </w:r>
          </w:p>
          <w:p w14:paraId="58C02464"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Vícestranná platforma.</w:t>
            </w:r>
          </w:p>
          <w:p w14:paraId="5E40EA77"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Business model zdarma.</w:t>
            </w:r>
          </w:p>
          <w:p w14:paraId="7B6FC4C6"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Otevřený business model.</w:t>
            </w:r>
          </w:p>
          <w:p w14:paraId="09DCCF34"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Business model Dlouhý chvost.</w:t>
            </w:r>
          </w:p>
          <w:p w14:paraId="7705A753"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Design business modelu.</w:t>
            </w:r>
          </w:p>
          <w:p w14:paraId="2EF10627"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Trendy v oblasti tvorby business modelů.</w:t>
            </w:r>
          </w:p>
          <w:p w14:paraId="6F85C854"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Praxe vybraných firem.</w:t>
            </w:r>
          </w:p>
        </w:tc>
      </w:tr>
      <w:tr w:rsidR="002362EF" w:rsidRPr="00073CFE" w14:paraId="6906D961" w14:textId="77777777" w:rsidTr="004E190C">
        <w:trPr>
          <w:trHeight w:val="265"/>
        </w:trPr>
        <w:tc>
          <w:tcPr>
            <w:tcW w:w="3653" w:type="dxa"/>
            <w:gridSpan w:val="2"/>
            <w:tcBorders>
              <w:top w:val="single" w:sz="4" w:space="0" w:color="auto"/>
              <w:bottom w:val="single" w:sz="4" w:space="0" w:color="auto"/>
            </w:tcBorders>
            <w:shd w:val="clear" w:color="auto" w:fill="F7CAAC"/>
          </w:tcPr>
          <w:p w14:paraId="48E63325" w14:textId="77777777" w:rsidR="002362EF" w:rsidRPr="00073CFE" w:rsidRDefault="002362EF" w:rsidP="004E190C">
            <w:pPr>
              <w:jc w:val="both"/>
              <w:rPr>
                <w:color w:val="000000" w:themeColor="text1"/>
              </w:rPr>
            </w:pPr>
            <w:r w:rsidRPr="00073CFE">
              <w:rPr>
                <w:b/>
                <w:color w:val="000000" w:themeColor="text1"/>
              </w:rPr>
              <w:t>Studijní literatura a studijní pomůcky</w:t>
            </w:r>
          </w:p>
        </w:tc>
        <w:tc>
          <w:tcPr>
            <w:tcW w:w="6202" w:type="dxa"/>
            <w:gridSpan w:val="6"/>
            <w:tcBorders>
              <w:top w:val="single" w:sz="4" w:space="0" w:color="auto"/>
              <w:bottom w:val="single" w:sz="4" w:space="0" w:color="auto"/>
            </w:tcBorders>
          </w:tcPr>
          <w:p w14:paraId="4244EB62" w14:textId="77777777" w:rsidR="002362EF" w:rsidRPr="00073CFE" w:rsidRDefault="002362EF" w:rsidP="004E190C">
            <w:pPr>
              <w:jc w:val="both"/>
              <w:rPr>
                <w:color w:val="000000" w:themeColor="text1"/>
              </w:rPr>
            </w:pPr>
          </w:p>
        </w:tc>
      </w:tr>
      <w:tr w:rsidR="002362EF" w:rsidRPr="00073CFE" w14:paraId="240C1621" w14:textId="77777777" w:rsidTr="004E190C">
        <w:trPr>
          <w:trHeight w:val="850"/>
        </w:trPr>
        <w:tc>
          <w:tcPr>
            <w:tcW w:w="9855" w:type="dxa"/>
            <w:gridSpan w:val="8"/>
            <w:tcBorders>
              <w:top w:val="single" w:sz="4" w:space="0" w:color="auto"/>
            </w:tcBorders>
          </w:tcPr>
          <w:p w14:paraId="46CE42B8" w14:textId="77777777" w:rsidR="002362EF" w:rsidRPr="00073CFE" w:rsidRDefault="002362EF" w:rsidP="004E190C">
            <w:pPr>
              <w:pBdr>
                <w:top w:val="single" w:sz="4" w:space="1" w:color="auto"/>
              </w:pBdr>
              <w:rPr>
                <w:b/>
                <w:color w:val="000000" w:themeColor="text1"/>
              </w:rPr>
            </w:pPr>
            <w:r w:rsidRPr="00073CFE">
              <w:rPr>
                <w:b/>
                <w:color w:val="000000" w:themeColor="text1"/>
              </w:rPr>
              <w:t>Povinná literatura</w:t>
            </w:r>
          </w:p>
          <w:p w14:paraId="71E25692" w14:textId="77777777" w:rsidR="002362EF" w:rsidRPr="00073CFE" w:rsidRDefault="002362EF" w:rsidP="004E190C">
            <w:pPr>
              <w:jc w:val="both"/>
              <w:rPr>
                <w:color w:val="000000" w:themeColor="text1"/>
              </w:rPr>
            </w:pPr>
            <w:r w:rsidRPr="00073CFE">
              <w:rPr>
                <w:color w:val="000000" w:themeColor="text1"/>
              </w:rPr>
              <w:t xml:space="preserve">GASSMAN, O., FRANKENBERGER, K., CSIK, M. </w:t>
            </w:r>
            <w:r w:rsidRPr="00073CFE">
              <w:rPr>
                <w:i/>
                <w:color w:val="000000" w:themeColor="text1"/>
              </w:rPr>
              <w:t>The Business Model Navigator.</w:t>
            </w:r>
            <w:r w:rsidRPr="00073CFE">
              <w:rPr>
                <w:color w:val="000000" w:themeColor="text1"/>
              </w:rPr>
              <w:t xml:space="preserve"> Pearson Education Limited; 1 vydání 2014. ISBN 1292065818.</w:t>
            </w:r>
          </w:p>
          <w:p w14:paraId="1320150E" w14:textId="77777777" w:rsidR="002362EF" w:rsidRPr="00073CFE" w:rsidRDefault="002362EF" w:rsidP="004E190C">
            <w:pPr>
              <w:jc w:val="both"/>
              <w:rPr>
                <w:color w:val="000000" w:themeColor="text1"/>
              </w:rPr>
            </w:pPr>
            <w:r w:rsidRPr="00073CFE">
              <w:rPr>
                <w:color w:val="000000" w:themeColor="text1"/>
              </w:rPr>
              <w:t xml:space="preserve">OSTERWALDER, A., PIGNUER, Y. </w:t>
            </w:r>
            <w:r w:rsidRPr="00073CFE">
              <w:rPr>
                <w:i/>
                <w:color w:val="000000" w:themeColor="text1"/>
              </w:rPr>
              <w:t>Business Model Generation: A Handbook for Visionaries, Game Changers, and Challengers</w:t>
            </w:r>
            <w:r w:rsidRPr="00073CFE">
              <w:rPr>
                <w:color w:val="000000" w:themeColor="text1"/>
              </w:rPr>
              <w:t>. John Wiley and Sons; 1st edition, 2010. ISBN 0470876417.</w:t>
            </w:r>
          </w:p>
          <w:p w14:paraId="50D470DC" w14:textId="77777777" w:rsidR="002362EF" w:rsidRPr="00073CFE" w:rsidRDefault="002362EF" w:rsidP="004E190C">
            <w:pPr>
              <w:jc w:val="both"/>
              <w:rPr>
                <w:b/>
                <w:color w:val="000000" w:themeColor="text1"/>
              </w:rPr>
            </w:pPr>
            <w:r w:rsidRPr="00073CFE">
              <w:rPr>
                <w:b/>
                <w:color w:val="000000" w:themeColor="text1"/>
              </w:rPr>
              <w:t>Doporučená literatura</w:t>
            </w:r>
          </w:p>
          <w:p w14:paraId="00FA794C" w14:textId="77777777" w:rsidR="002362EF" w:rsidRPr="00073CFE" w:rsidRDefault="002362EF" w:rsidP="004E190C">
            <w:pPr>
              <w:jc w:val="both"/>
              <w:rPr>
                <w:color w:val="000000" w:themeColor="text1"/>
              </w:rPr>
            </w:pPr>
            <w:r w:rsidRPr="00073CFE">
              <w:rPr>
                <w:color w:val="000000" w:themeColor="text1"/>
              </w:rPr>
              <w:t xml:space="preserve">CHERNEV, A. </w:t>
            </w:r>
            <w:r w:rsidRPr="00073CFE">
              <w:rPr>
                <w:i/>
                <w:color w:val="000000" w:themeColor="text1"/>
              </w:rPr>
              <w:t>The Business Model: How to Develop New Products, Create Market Value and Make the Competition Irrelevan.</w:t>
            </w:r>
            <w:r w:rsidRPr="00073CFE">
              <w:rPr>
                <w:color w:val="000000" w:themeColor="text1"/>
              </w:rPr>
              <w:t>, Cerebellum Press 2017. ISBN 193657246X.</w:t>
            </w:r>
          </w:p>
        </w:tc>
      </w:tr>
      <w:tr w:rsidR="002362EF" w:rsidRPr="00073CFE" w14:paraId="337BC100" w14:textId="77777777" w:rsidTr="004E19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B9A855" w14:textId="77777777" w:rsidR="002362EF" w:rsidRPr="00073CFE" w:rsidRDefault="002362EF" w:rsidP="004E190C">
            <w:pPr>
              <w:jc w:val="center"/>
              <w:rPr>
                <w:b/>
                <w:color w:val="000000" w:themeColor="text1"/>
              </w:rPr>
            </w:pPr>
            <w:r w:rsidRPr="00073CFE">
              <w:rPr>
                <w:b/>
                <w:color w:val="000000" w:themeColor="text1"/>
              </w:rPr>
              <w:t>Informace ke kombinované nebo distanční formě</w:t>
            </w:r>
          </w:p>
        </w:tc>
      </w:tr>
      <w:tr w:rsidR="002362EF" w:rsidRPr="00073CFE" w14:paraId="75804689" w14:textId="77777777" w:rsidTr="004E190C">
        <w:tc>
          <w:tcPr>
            <w:tcW w:w="4787" w:type="dxa"/>
            <w:gridSpan w:val="3"/>
            <w:tcBorders>
              <w:top w:val="single" w:sz="2" w:space="0" w:color="auto"/>
            </w:tcBorders>
            <w:shd w:val="clear" w:color="auto" w:fill="F7CAAC"/>
          </w:tcPr>
          <w:p w14:paraId="2DA7DF76" w14:textId="77777777" w:rsidR="002362EF" w:rsidRPr="00073CFE" w:rsidRDefault="002362EF" w:rsidP="004E190C">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C349021" w14:textId="77777777" w:rsidR="002362EF" w:rsidRPr="00073CFE" w:rsidRDefault="002362EF" w:rsidP="004E190C">
            <w:pPr>
              <w:jc w:val="both"/>
              <w:rPr>
                <w:color w:val="000000" w:themeColor="text1"/>
              </w:rPr>
            </w:pPr>
          </w:p>
        </w:tc>
        <w:tc>
          <w:tcPr>
            <w:tcW w:w="4179" w:type="dxa"/>
            <w:gridSpan w:val="4"/>
            <w:tcBorders>
              <w:top w:val="single" w:sz="2" w:space="0" w:color="auto"/>
            </w:tcBorders>
            <w:shd w:val="clear" w:color="auto" w:fill="F7CAAC"/>
          </w:tcPr>
          <w:p w14:paraId="278A08CC" w14:textId="77777777" w:rsidR="002362EF" w:rsidRPr="00073CFE" w:rsidRDefault="002362EF" w:rsidP="004E190C">
            <w:pPr>
              <w:jc w:val="both"/>
              <w:rPr>
                <w:b/>
                <w:color w:val="000000" w:themeColor="text1"/>
              </w:rPr>
            </w:pPr>
            <w:r w:rsidRPr="00073CFE">
              <w:rPr>
                <w:b/>
                <w:color w:val="000000" w:themeColor="text1"/>
              </w:rPr>
              <w:t xml:space="preserve">hodin </w:t>
            </w:r>
          </w:p>
        </w:tc>
      </w:tr>
      <w:tr w:rsidR="002362EF" w:rsidRPr="00073CFE" w14:paraId="1BA1D351" w14:textId="77777777" w:rsidTr="004E190C">
        <w:tc>
          <w:tcPr>
            <w:tcW w:w="9855" w:type="dxa"/>
            <w:gridSpan w:val="8"/>
            <w:shd w:val="clear" w:color="auto" w:fill="F7CAAC"/>
          </w:tcPr>
          <w:p w14:paraId="551EDA19" w14:textId="77777777" w:rsidR="002362EF" w:rsidRPr="00073CFE" w:rsidRDefault="002362EF" w:rsidP="004E190C">
            <w:pPr>
              <w:jc w:val="both"/>
              <w:rPr>
                <w:b/>
                <w:color w:val="000000" w:themeColor="text1"/>
              </w:rPr>
            </w:pPr>
            <w:r w:rsidRPr="00073CFE">
              <w:rPr>
                <w:b/>
                <w:color w:val="000000" w:themeColor="text1"/>
              </w:rPr>
              <w:t>Informace o způsobu kontaktu s vyučujícím</w:t>
            </w:r>
          </w:p>
        </w:tc>
      </w:tr>
      <w:tr w:rsidR="002362EF" w:rsidRPr="00073CFE" w14:paraId="3B8F6FED" w14:textId="77777777" w:rsidTr="004E190C">
        <w:tc>
          <w:tcPr>
            <w:tcW w:w="9855" w:type="dxa"/>
            <w:gridSpan w:val="8"/>
            <w:shd w:val="clear" w:color="auto" w:fill="F7CAAC"/>
          </w:tcPr>
          <w:p w14:paraId="2A3482EC" w14:textId="77777777" w:rsidR="002362EF" w:rsidRPr="00073CFE" w:rsidRDefault="002362EF" w:rsidP="004E190C">
            <w:pPr>
              <w:jc w:val="both"/>
              <w:rPr>
                <w:b/>
                <w:color w:val="000000" w:themeColor="text1"/>
              </w:rPr>
            </w:pPr>
          </w:p>
        </w:tc>
      </w:tr>
      <w:tr w:rsidR="002362EF" w:rsidRPr="00073CFE" w14:paraId="21EE26B3" w14:textId="77777777" w:rsidTr="004E190C">
        <w:trPr>
          <w:trHeight w:val="740"/>
        </w:trPr>
        <w:tc>
          <w:tcPr>
            <w:tcW w:w="9855" w:type="dxa"/>
            <w:gridSpan w:val="8"/>
          </w:tcPr>
          <w:p w14:paraId="08C5A8EC" w14:textId="77777777" w:rsidR="002362EF" w:rsidRPr="00073CFE" w:rsidRDefault="002362EF" w:rsidP="004E190C">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4F6703" w14:textId="1AB30C35" w:rsidR="002362EF" w:rsidRDefault="002362EF" w:rsidP="002362EF">
      <w:pPr>
        <w:spacing w:after="160" w:line="259" w:lineRule="auto"/>
        <w:rPr>
          <w:ins w:id="387" w:author="Drahomíra Pavelková" w:date="2020-08-26T19:08:00Z"/>
          <w:color w:val="000000" w:themeColor="text1"/>
        </w:rPr>
      </w:pPr>
    </w:p>
    <w:p w14:paraId="61E7FF28" w14:textId="1925C2FF" w:rsidR="002362EF" w:rsidRDefault="002362EF" w:rsidP="002362EF">
      <w:pPr>
        <w:spacing w:after="160" w:line="259" w:lineRule="auto"/>
        <w:rPr>
          <w:ins w:id="388" w:author="Drahomíra Pavelková" w:date="2020-08-26T19:08:00Z"/>
          <w:color w:val="000000" w:themeColor="text1"/>
        </w:rPr>
      </w:pPr>
    </w:p>
    <w:p w14:paraId="58B6799E" w14:textId="2268C25D" w:rsidR="002362EF" w:rsidRDefault="002362EF" w:rsidP="002362EF">
      <w:pPr>
        <w:spacing w:after="160" w:line="259" w:lineRule="auto"/>
        <w:rPr>
          <w:ins w:id="389" w:author="Drahomíra Pavelková" w:date="2020-08-26T19:08:00Z"/>
          <w:color w:val="000000" w:themeColor="text1"/>
        </w:rPr>
      </w:pPr>
    </w:p>
    <w:p w14:paraId="27F52847" w14:textId="43DE33B8" w:rsidR="002362EF" w:rsidRDefault="002362EF" w:rsidP="002362EF">
      <w:pPr>
        <w:spacing w:after="160" w:line="259" w:lineRule="auto"/>
        <w:rPr>
          <w:ins w:id="390" w:author="Drahomíra Pavelková" w:date="2020-08-26T19:08:00Z"/>
          <w:color w:val="000000" w:themeColor="text1"/>
        </w:rPr>
      </w:pPr>
    </w:p>
    <w:p w14:paraId="3E72E9A5" w14:textId="3017BAD9" w:rsidR="002362EF" w:rsidRDefault="002362EF" w:rsidP="002362EF">
      <w:pPr>
        <w:spacing w:after="160" w:line="259" w:lineRule="auto"/>
        <w:rPr>
          <w:ins w:id="391" w:author="Drahomíra Pavelková" w:date="2020-08-26T19:08:00Z"/>
          <w:color w:val="000000" w:themeColor="text1"/>
        </w:rPr>
      </w:pPr>
    </w:p>
    <w:p w14:paraId="1967EE20" w14:textId="06DCA812" w:rsidR="002362EF" w:rsidRDefault="002362EF" w:rsidP="002362EF">
      <w:pPr>
        <w:spacing w:after="160" w:line="259" w:lineRule="auto"/>
        <w:rPr>
          <w:ins w:id="392" w:author="Drahomíra Pavelková" w:date="2020-08-26T19:08:00Z"/>
          <w:color w:val="000000" w:themeColor="text1"/>
        </w:rPr>
      </w:pPr>
    </w:p>
    <w:p w14:paraId="5A286493" w14:textId="6CA70821" w:rsidR="002362EF" w:rsidRDefault="002362EF" w:rsidP="002362EF">
      <w:pPr>
        <w:spacing w:after="160" w:line="259" w:lineRule="auto"/>
        <w:rPr>
          <w:ins w:id="393" w:author="Drahomíra Pavelková" w:date="2020-08-26T19:08:00Z"/>
          <w:color w:val="000000" w:themeColor="text1"/>
        </w:rPr>
      </w:pPr>
    </w:p>
    <w:p w14:paraId="5EEFBB78" w14:textId="5BC3BD50" w:rsidR="002362EF" w:rsidRDefault="002362EF" w:rsidP="002362EF">
      <w:pPr>
        <w:spacing w:after="160" w:line="259" w:lineRule="auto"/>
        <w:rPr>
          <w:ins w:id="394" w:author="Drahomíra Pavelková" w:date="2020-08-26T19:08:00Z"/>
          <w:color w:val="000000" w:themeColor="text1"/>
        </w:rPr>
      </w:pPr>
    </w:p>
    <w:p w14:paraId="7F428A9D" w14:textId="5D6EDFFA" w:rsidR="002362EF" w:rsidRDefault="002362EF" w:rsidP="002362EF">
      <w:pPr>
        <w:spacing w:after="160" w:line="259" w:lineRule="auto"/>
        <w:rPr>
          <w:ins w:id="395" w:author="Drahomíra Pavelková" w:date="2020-08-26T19:08:00Z"/>
          <w:color w:val="000000" w:themeColor="text1"/>
        </w:rPr>
      </w:pPr>
    </w:p>
    <w:p w14:paraId="019362F3" w14:textId="7884DAC3" w:rsidR="002362EF" w:rsidRDefault="002362EF" w:rsidP="002362EF">
      <w:pPr>
        <w:spacing w:after="160" w:line="259" w:lineRule="auto"/>
        <w:rPr>
          <w:ins w:id="396" w:author="Drahomíra Pavelková" w:date="2020-08-26T19:08:00Z"/>
          <w:color w:val="000000" w:themeColor="text1"/>
        </w:rPr>
      </w:pPr>
    </w:p>
    <w:p w14:paraId="1BC97622" w14:textId="5132B2B7" w:rsidR="002362EF" w:rsidRDefault="002362EF" w:rsidP="002362EF">
      <w:pPr>
        <w:spacing w:after="160" w:line="259" w:lineRule="auto"/>
        <w:rPr>
          <w:ins w:id="397" w:author="Drahomíra Pavelková" w:date="2020-08-26T19:08:00Z"/>
          <w:color w:val="000000" w:themeColor="text1"/>
        </w:rPr>
      </w:pPr>
    </w:p>
    <w:p w14:paraId="20FEF27F" w14:textId="7223133B" w:rsidR="002362EF" w:rsidRDefault="002362EF" w:rsidP="002362EF">
      <w:pPr>
        <w:spacing w:after="160" w:line="259" w:lineRule="auto"/>
        <w:rPr>
          <w:ins w:id="398" w:author="Drahomíra Pavelková" w:date="2020-08-26T19:08:00Z"/>
          <w:color w:val="000000" w:themeColor="text1"/>
        </w:rPr>
      </w:pPr>
    </w:p>
    <w:p w14:paraId="46A5A516" w14:textId="70984B6B" w:rsidR="002362EF" w:rsidRDefault="002362EF" w:rsidP="002362EF">
      <w:pPr>
        <w:spacing w:after="160" w:line="259" w:lineRule="auto"/>
        <w:rPr>
          <w:ins w:id="399" w:author="Drahomíra Pavelková" w:date="2020-08-26T19:08:00Z"/>
          <w:color w:val="000000" w:themeColor="text1"/>
        </w:rPr>
      </w:pPr>
    </w:p>
    <w:p w14:paraId="1D92465A" w14:textId="3225474F" w:rsidR="002362EF" w:rsidRDefault="002362EF" w:rsidP="002362EF">
      <w:pPr>
        <w:spacing w:after="160" w:line="259" w:lineRule="auto"/>
        <w:rPr>
          <w:ins w:id="400" w:author="Drahomíra Pavelková" w:date="2020-08-26T19:08:00Z"/>
          <w:color w:val="000000" w:themeColor="text1"/>
        </w:rPr>
      </w:pPr>
    </w:p>
    <w:p w14:paraId="5B2D71B9" w14:textId="41456AE2" w:rsidR="002362EF" w:rsidRDefault="002362EF" w:rsidP="002362EF">
      <w:pPr>
        <w:spacing w:after="160" w:line="259" w:lineRule="auto"/>
        <w:rPr>
          <w:ins w:id="401" w:author="Drahomíra Pavelková" w:date="2020-08-26T19:08:00Z"/>
          <w:color w:val="000000" w:themeColor="text1"/>
        </w:rPr>
      </w:pPr>
    </w:p>
    <w:p w14:paraId="1F223AD8" w14:textId="645367D0" w:rsidR="002362EF" w:rsidRDefault="002362EF" w:rsidP="002362EF">
      <w:pPr>
        <w:spacing w:after="160" w:line="259" w:lineRule="auto"/>
        <w:rPr>
          <w:ins w:id="402" w:author="Drahomíra Pavelková" w:date="2020-08-26T19:08:00Z"/>
          <w:color w:val="000000" w:themeColor="text1"/>
        </w:rPr>
      </w:pPr>
    </w:p>
    <w:p w14:paraId="6EC28BBF" w14:textId="14801F7F" w:rsidR="002362EF" w:rsidRDefault="002362EF" w:rsidP="002362EF">
      <w:pPr>
        <w:spacing w:after="160" w:line="259" w:lineRule="auto"/>
        <w:rPr>
          <w:ins w:id="403" w:author="Drahomíra Pavelková" w:date="2020-08-26T19:08:00Z"/>
          <w:color w:val="000000" w:themeColor="text1"/>
        </w:rPr>
      </w:pPr>
    </w:p>
    <w:p w14:paraId="1244FF84" w14:textId="776B9F2C" w:rsidR="002362EF" w:rsidRDefault="002362EF" w:rsidP="002362EF">
      <w:pPr>
        <w:spacing w:after="160" w:line="259" w:lineRule="auto"/>
        <w:rPr>
          <w:ins w:id="404" w:author="Drahomíra Pavelková" w:date="2020-08-26T19:08:00Z"/>
          <w:color w:val="000000" w:themeColor="text1"/>
        </w:rPr>
      </w:pPr>
    </w:p>
    <w:p w14:paraId="76C6502B" w14:textId="230B559B" w:rsidR="002362EF" w:rsidRDefault="002362EF" w:rsidP="002362EF">
      <w:pPr>
        <w:spacing w:after="160" w:line="259" w:lineRule="auto"/>
        <w:rPr>
          <w:ins w:id="405" w:author="Drahomíra Pavelková" w:date="2020-08-26T19:08:00Z"/>
          <w:color w:val="000000" w:themeColor="text1"/>
        </w:rPr>
      </w:pPr>
    </w:p>
    <w:p w14:paraId="04DFCF8A" w14:textId="44BF6F8E" w:rsidR="002362EF" w:rsidRDefault="002362EF" w:rsidP="002362EF">
      <w:pPr>
        <w:spacing w:after="160" w:line="259" w:lineRule="auto"/>
        <w:rPr>
          <w:ins w:id="406" w:author="Drahomíra Pavelková" w:date="2020-08-26T19:08:00Z"/>
          <w:color w:val="000000" w:themeColor="text1"/>
        </w:rPr>
      </w:pPr>
    </w:p>
    <w:p w14:paraId="7F27697B" w14:textId="5538EC20" w:rsidR="002362EF" w:rsidRDefault="002362EF" w:rsidP="002362EF">
      <w:pPr>
        <w:spacing w:after="160" w:line="259" w:lineRule="auto"/>
        <w:rPr>
          <w:ins w:id="407" w:author="Drahomíra Pavelková" w:date="2020-08-26T19:08:00Z"/>
          <w:color w:val="000000" w:themeColor="text1"/>
        </w:rPr>
      </w:pPr>
    </w:p>
    <w:p w14:paraId="03C762D1" w14:textId="51A9BE93" w:rsidR="002362EF" w:rsidRDefault="002362EF" w:rsidP="002362EF">
      <w:pPr>
        <w:spacing w:after="160" w:line="259" w:lineRule="auto"/>
        <w:rPr>
          <w:ins w:id="408" w:author="Drahomíra Pavelková" w:date="2020-08-26T19:08:00Z"/>
          <w:color w:val="000000" w:themeColor="text1"/>
        </w:rPr>
      </w:pPr>
    </w:p>
    <w:p w14:paraId="7800E67D" w14:textId="41F90DC9" w:rsidR="002362EF" w:rsidRDefault="002362EF" w:rsidP="002362EF">
      <w:pPr>
        <w:spacing w:after="160" w:line="259" w:lineRule="auto"/>
        <w:rPr>
          <w:ins w:id="409" w:author="Drahomíra Pavelková" w:date="2020-08-26T19:08:00Z"/>
          <w:color w:val="000000" w:themeColor="text1"/>
        </w:rPr>
      </w:pPr>
    </w:p>
    <w:p w14:paraId="0A92A0A1" w14:textId="17C28643" w:rsidR="002362EF" w:rsidRDefault="002362EF" w:rsidP="002362EF">
      <w:pPr>
        <w:spacing w:after="160" w:line="259" w:lineRule="auto"/>
        <w:rPr>
          <w:ins w:id="410" w:author="Drahomíra Pavelková" w:date="2020-08-26T19:08:00Z"/>
          <w:color w:val="000000" w:themeColor="text1"/>
        </w:rPr>
      </w:pPr>
    </w:p>
    <w:p w14:paraId="1CA58871" w14:textId="36C64C24" w:rsidR="002362EF" w:rsidRDefault="002362EF" w:rsidP="002362EF">
      <w:pPr>
        <w:spacing w:after="160" w:line="259" w:lineRule="auto"/>
        <w:rPr>
          <w:ins w:id="411" w:author="Drahomíra Pavelková" w:date="2020-08-26T19:08:00Z"/>
          <w:color w:val="000000" w:themeColor="text1"/>
        </w:rPr>
      </w:pPr>
    </w:p>
    <w:p w14:paraId="7063CA48" w14:textId="22AB8D2E" w:rsidR="002362EF" w:rsidRDefault="002362EF" w:rsidP="002362EF">
      <w:pPr>
        <w:spacing w:after="160" w:line="259" w:lineRule="auto"/>
        <w:rPr>
          <w:ins w:id="412" w:author="Drahomíra Pavelková" w:date="2020-08-26T19:08:00Z"/>
          <w:color w:val="000000" w:themeColor="text1"/>
        </w:rPr>
      </w:pPr>
    </w:p>
    <w:p w14:paraId="2A53D1A3" w14:textId="6397B2D4" w:rsidR="002362EF" w:rsidRDefault="002362EF" w:rsidP="002362EF">
      <w:pPr>
        <w:spacing w:after="160" w:line="259" w:lineRule="auto"/>
        <w:rPr>
          <w:ins w:id="413" w:author="Drahomíra Pavelková" w:date="2020-08-26T19:08:00Z"/>
          <w:color w:val="000000" w:themeColor="text1"/>
        </w:rPr>
      </w:pPr>
    </w:p>
    <w:p w14:paraId="2985794F" w14:textId="2C06AA0E" w:rsidR="002362EF" w:rsidDel="00C25975" w:rsidRDefault="002362EF" w:rsidP="002362EF">
      <w:pPr>
        <w:spacing w:after="160" w:line="259" w:lineRule="auto"/>
        <w:rPr>
          <w:del w:id="414" w:author="Drahomíra Pavelková" w:date="2020-08-26T19:08:00Z"/>
          <w:color w:val="000000" w:themeColor="text1"/>
        </w:rPr>
      </w:pPr>
    </w:p>
    <w:p w14:paraId="16B6A08C" w14:textId="3F59B527" w:rsidR="00C25975" w:rsidRDefault="00C25975" w:rsidP="002362EF">
      <w:pPr>
        <w:spacing w:after="160" w:line="259" w:lineRule="auto"/>
        <w:rPr>
          <w:ins w:id="415" w:author="Bronislava Neubauerová" w:date="2020-08-27T19:43:00Z"/>
          <w:color w:val="000000" w:themeColor="text1"/>
        </w:rPr>
      </w:pPr>
    </w:p>
    <w:p w14:paraId="6F876AB1" w14:textId="77777777" w:rsidR="00C25975" w:rsidRPr="00073CFE" w:rsidRDefault="00C25975" w:rsidP="002362EF">
      <w:pPr>
        <w:spacing w:after="160" w:line="259" w:lineRule="auto"/>
        <w:rPr>
          <w:ins w:id="416" w:author="Bronislava Neubauerová" w:date="2020-08-27T19:43:00Z"/>
          <w:color w:val="000000" w:themeColor="text1"/>
        </w:rPr>
      </w:pPr>
    </w:p>
    <w:p w14:paraId="1DDF95D6" w14:textId="77777777" w:rsidR="002362EF" w:rsidRPr="00073CFE" w:rsidRDefault="002362EF"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2C11" w:rsidRPr="00073CFE" w14:paraId="157C159C" w14:textId="77777777" w:rsidTr="00A374EE">
        <w:tc>
          <w:tcPr>
            <w:tcW w:w="9855" w:type="dxa"/>
            <w:gridSpan w:val="8"/>
            <w:tcBorders>
              <w:bottom w:val="double" w:sz="4" w:space="0" w:color="auto"/>
            </w:tcBorders>
            <w:shd w:val="clear" w:color="auto" w:fill="BDD6EE"/>
          </w:tcPr>
          <w:p w14:paraId="0694CCA9" w14:textId="77777777" w:rsidR="00692C11" w:rsidRPr="00073CFE" w:rsidRDefault="00692C11" w:rsidP="00A374E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692C11" w:rsidRPr="00073CFE" w14:paraId="26E1AE11" w14:textId="77777777" w:rsidTr="00A374EE">
        <w:tc>
          <w:tcPr>
            <w:tcW w:w="3086" w:type="dxa"/>
            <w:tcBorders>
              <w:top w:val="double" w:sz="4" w:space="0" w:color="auto"/>
            </w:tcBorders>
            <w:shd w:val="clear" w:color="auto" w:fill="F7CAAC"/>
          </w:tcPr>
          <w:p w14:paraId="5455CD93" w14:textId="77777777" w:rsidR="00692C11" w:rsidRPr="00073CFE" w:rsidRDefault="00692C11" w:rsidP="00A374E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ABC5A50" w14:textId="77777777" w:rsidR="00692C11" w:rsidRPr="00073CFE" w:rsidRDefault="00692C11" w:rsidP="00A374EE">
            <w:pPr>
              <w:jc w:val="both"/>
              <w:rPr>
                <w:color w:val="000000" w:themeColor="text1"/>
              </w:rPr>
            </w:pPr>
            <w:r w:rsidRPr="00073CFE">
              <w:rPr>
                <w:color w:val="000000" w:themeColor="text1"/>
              </w:rPr>
              <w:t>International Accounting Standards</w:t>
            </w:r>
          </w:p>
        </w:tc>
      </w:tr>
      <w:tr w:rsidR="00692C11" w:rsidRPr="00073CFE" w14:paraId="7D75CFD2" w14:textId="77777777" w:rsidTr="00A374EE">
        <w:trPr>
          <w:trHeight w:val="249"/>
        </w:trPr>
        <w:tc>
          <w:tcPr>
            <w:tcW w:w="3086" w:type="dxa"/>
            <w:shd w:val="clear" w:color="auto" w:fill="F7CAAC"/>
          </w:tcPr>
          <w:p w14:paraId="3ADF9785" w14:textId="77777777" w:rsidR="00692C11" w:rsidRPr="00073CFE" w:rsidRDefault="00692C11" w:rsidP="00A374EE">
            <w:pPr>
              <w:jc w:val="both"/>
              <w:rPr>
                <w:b/>
                <w:color w:val="000000" w:themeColor="text1"/>
              </w:rPr>
            </w:pPr>
            <w:r w:rsidRPr="00073CFE">
              <w:rPr>
                <w:b/>
                <w:color w:val="000000" w:themeColor="text1"/>
              </w:rPr>
              <w:t>Typ předmětu</w:t>
            </w:r>
          </w:p>
        </w:tc>
        <w:tc>
          <w:tcPr>
            <w:tcW w:w="3406" w:type="dxa"/>
            <w:gridSpan w:val="4"/>
          </w:tcPr>
          <w:p w14:paraId="2EC49EE3" w14:textId="77777777" w:rsidR="00692C11" w:rsidRPr="00073CFE" w:rsidRDefault="00692C11" w:rsidP="00A374EE">
            <w:pPr>
              <w:jc w:val="both"/>
              <w:rPr>
                <w:color w:val="000000" w:themeColor="text1"/>
              </w:rPr>
            </w:pPr>
            <w:r w:rsidRPr="00073CFE">
              <w:rPr>
                <w:color w:val="000000" w:themeColor="text1"/>
              </w:rPr>
              <w:t>povinný „PZ“</w:t>
            </w:r>
          </w:p>
        </w:tc>
        <w:tc>
          <w:tcPr>
            <w:tcW w:w="2695" w:type="dxa"/>
            <w:gridSpan w:val="2"/>
            <w:shd w:val="clear" w:color="auto" w:fill="F7CAAC"/>
          </w:tcPr>
          <w:p w14:paraId="48102E93" w14:textId="77777777" w:rsidR="00692C11" w:rsidRPr="00073CFE" w:rsidRDefault="00692C11" w:rsidP="00A374EE">
            <w:pPr>
              <w:jc w:val="both"/>
              <w:rPr>
                <w:color w:val="000000" w:themeColor="text1"/>
              </w:rPr>
            </w:pPr>
            <w:r w:rsidRPr="00073CFE">
              <w:rPr>
                <w:b/>
                <w:color w:val="000000" w:themeColor="text1"/>
              </w:rPr>
              <w:t>doporučený ročník / semestr</w:t>
            </w:r>
          </w:p>
        </w:tc>
        <w:tc>
          <w:tcPr>
            <w:tcW w:w="668" w:type="dxa"/>
          </w:tcPr>
          <w:p w14:paraId="2FD79B83" w14:textId="77777777" w:rsidR="00692C11" w:rsidRPr="00073CFE" w:rsidRDefault="00692C11" w:rsidP="00A374EE">
            <w:pPr>
              <w:jc w:val="both"/>
              <w:rPr>
                <w:color w:val="000000" w:themeColor="text1"/>
              </w:rPr>
            </w:pPr>
            <w:r w:rsidRPr="00073CFE">
              <w:rPr>
                <w:color w:val="000000" w:themeColor="text1"/>
              </w:rPr>
              <w:t>1/L</w:t>
            </w:r>
          </w:p>
        </w:tc>
      </w:tr>
      <w:tr w:rsidR="00692C11" w:rsidRPr="00073CFE" w14:paraId="06DF8EBB" w14:textId="77777777" w:rsidTr="00A374EE">
        <w:tc>
          <w:tcPr>
            <w:tcW w:w="3086" w:type="dxa"/>
            <w:shd w:val="clear" w:color="auto" w:fill="F7CAAC"/>
          </w:tcPr>
          <w:p w14:paraId="2BB2A653" w14:textId="77777777" w:rsidR="00692C11" w:rsidRPr="00073CFE" w:rsidRDefault="00692C11" w:rsidP="00A374EE">
            <w:pPr>
              <w:jc w:val="both"/>
              <w:rPr>
                <w:b/>
                <w:color w:val="000000" w:themeColor="text1"/>
              </w:rPr>
            </w:pPr>
            <w:r w:rsidRPr="00073CFE">
              <w:rPr>
                <w:b/>
                <w:color w:val="000000" w:themeColor="text1"/>
              </w:rPr>
              <w:t>Rozsah studijního předmětu</w:t>
            </w:r>
          </w:p>
        </w:tc>
        <w:tc>
          <w:tcPr>
            <w:tcW w:w="1701" w:type="dxa"/>
            <w:gridSpan w:val="2"/>
          </w:tcPr>
          <w:p w14:paraId="7FA37B84" w14:textId="77777777" w:rsidR="00692C11" w:rsidRPr="00073CFE" w:rsidRDefault="00692C11" w:rsidP="00A374EE">
            <w:pPr>
              <w:jc w:val="both"/>
              <w:rPr>
                <w:color w:val="000000" w:themeColor="text1"/>
              </w:rPr>
            </w:pPr>
            <w:r w:rsidRPr="00073CFE">
              <w:rPr>
                <w:color w:val="000000" w:themeColor="text1"/>
              </w:rPr>
              <w:t>26p + 26s</w:t>
            </w:r>
          </w:p>
        </w:tc>
        <w:tc>
          <w:tcPr>
            <w:tcW w:w="889" w:type="dxa"/>
            <w:shd w:val="clear" w:color="auto" w:fill="F7CAAC"/>
          </w:tcPr>
          <w:p w14:paraId="3DC66E17" w14:textId="77777777" w:rsidR="00692C11" w:rsidRPr="00073CFE" w:rsidRDefault="00692C11" w:rsidP="00A374EE">
            <w:pPr>
              <w:jc w:val="both"/>
              <w:rPr>
                <w:b/>
                <w:color w:val="000000" w:themeColor="text1"/>
              </w:rPr>
            </w:pPr>
            <w:r w:rsidRPr="00073CFE">
              <w:rPr>
                <w:b/>
                <w:color w:val="000000" w:themeColor="text1"/>
              </w:rPr>
              <w:t xml:space="preserve">hod. </w:t>
            </w:r>
          </w:p>
        </w:tc>
        <w:tc>
          <w:tcPr>
            <w:tcW w:w="816" w:type="dxa"/>
          </w:tcPr>
          <w:p w14:paraId="007A3B01" w14:textId="77777777" w:rsidR="00692C11" w:rsidRPr="00073CFE" w:rsidRDefault="00692C11" w:rsidP="00A374EE">
            <w:pPr>
              <w:jc w:val="both"/>
              <w:rPr>
                <w:color w:val="000000" w:themeColor="text1"/>
              </w:rPr>
            </w:pPr>
            <w:r w:rsidRPr="00073CFE">
              <w:rPr>
                <w:color w:val="000000" w:themeColor="text1"/>
              </w:rPr>
              <w:t>52</w:t>
            </w:r>
          </w:p>
        </w:tc>
        <w:tc>
          <w:tcPr>
            <w:tcW w:w="2156" w:type="dxa"/>
            <w:shd w:val="clear" w:color="auto" w:fill="F7CAAC"/>
          </w:tcPr>
          <w:p w14:paraId="6C365640" w14:textId="77777777" w:rsidR="00692C11" w:rsidRPr="00073CFE" w:rsidRDefault="00692C11" w:rsidP="00A374EE">
            <w:pPr>
              <w:jc w:val="both"/>
              <w:rPr>
                <w:b/>
                <w:color w:val="000000" w:themeColor="text1"/>
              </w:rPr>
            </w:pPr>
            <w:r w:rsidRPr="00073CFE">
              <w:rPr>
                <w:b/>
                <w:color w:val="000000" w:themeColor="text1"/>
              </w:rPr>
              <w:t>kreditů</w:t>
            </w:r>
          </w:p>
        </w:tc>
        <w:tc>
          <w:tcPr>
            <w:tcW w:w="1207" w:type="dxa"/>
            <w:gridSpan w:val="2"/>
          </w:tcPr>
          <w:p w14:paraId="7B97BAA0" w14:textId="77777777" w:rsidR="00692C11" w:rsidRPr="00073CFE" w:rsidRDefault="00692C11" w:rsidP="00A374EE">
            <w:pPr>
              <w:jc w:val="both"/>
              <w:rPr>
                <w:color w:val="000000" w:themeColor="text1"/>
              </w:rPr>
            </w:pPr>
            <w:r w:rsidRPr="00073CFE">
              <w:rPr>
                <w:color w:val="000000" w:themeColor="text1"/>
              </w:rPr>
              <w:t>5</w:t>
            </w:r>
          </w:p>
        </w:tc>
      </w:tr>
      <w:tr w:rsidR="00692C11" w:rsidRPr="00073CFE" w14:paraId="0F3909A0" w14:textId="77777777" w:rsidTr="00A374EE">
        <w:tc>
          <w:tcPr>
            <w:tcW w:w="3086" w:type="dxa"/>
            <w:shd w:val="clear" w:color="auto" w:fill="F7CAAC"/>
          </w:tcPr>
          <w:p w14:paraId="49734020" w14:textId="77777777" w:rsidR="00692C11" w:rsidRPr="00073CFE" w:rsidRDefault="00692C11" w:rsidP="00A374EE">
            <w:pPr>
              <w:jc w:val="both"/>
              <w:rPr>
                <w:b/>
                <w:color w:val="000000" w:themeColor="text1"/>
              </w:rPr>
            </w:pPr>
            <w:r w:rsidRPr="00073CFE">
              <w:rPr>
                <w:b/>
                <w:color w:val="000000" w:themeColor="text1"/>
              </w:rPr>
              <w:t>Prerekvizity, korekvizity, ekvivalence</w:t>
            </w:r>
          </w:p>
        </w:tc>
        <w:tc>
          <w:tcPr>
            <w:tcW w:w="6769" w:type="dxa"/>
            <w:gridSpan w:val="7"/>
          </w:tcPr>
          <w:p w14:paraId="656FDB32" w14:textId="77777777" w:rsidR="00692C11" w:rsidRPr="00073CFE" w:rsidRDefault="00692C11" w:rsidP="00A374EE">
            <w:pPr>
              <w:jc w:val="both"/>
              <w:rPr>
                <w:color w:val="000000" w:themeColor="text1"/>
              </w:rPr>
            </w:pPr>
          </w:p>
        </w:tc>
      </w:tr>
      <w:tr w:rsidR="00692C11" w:rsidRPr="00073CFE" w14:paraId="2AE94BC8" w14:textId="77777777" w:rsidTr="00A374EE">
        <w:tc>
          <w:tcPr>
            <w:tcW w:w="3086" w:type="dxa"/>
            <w:shd w:val="clear" w:color="auto" w:fill="F7CAAC"/>
          </w:tcPr>
          <w:p w14:paraId="1A32E74A" w14:textId="77777777" w:rsidR="00692C11" w:rsidRPr="00073CFE" w:rsidRDefault="00692C11" w:rsidP="00A374EE">
            <w:pPr>
              <w:jc w:val="both"/>
              <w:rPr>
                <w:b/>
                <w:color w:val="000000" w:themeColor="text1"/>
              </w:rPr>
            </w:pPr>
            <w:r w:rsidRPr="00073CFE">
              <w:rPr>
                <w:b/>
                <w:color w:val="000000" w:themeColor="text1"/>
              </w:rPr>
              <w:t>Způsob ověření studijních výsledků</w:t>
            </w:r>
          </w:p>
        </w:tc>
        <w:tc>
          <w:tcPr>
            <w:tcW w:w="3406" w:type="dxa"/>
            <w:gridSpan w:val="4"/>
          </w:tcPr>
          <w:p w14:paraId="2DDFC326" w14:textId="77777777" w:rsidR="00692C11" w:rsidRPr="00073CFE" w:rsidRDefault="00692C11" w:rsidP="00A374EE">
            <w:pPr>
              <w:jc w:val="both"/>
              <w:rPr>
                <w:color w:val="000000" w:themeColor="text1"/>
              </w:rPr>
            </w:pPr>
            <w:r w:rsidRPr="00073CFE">
              <w:rPr>
                <w:color w:val="000000" w:themeColor="text1"/>
              </w:rPr>
              <w:t>zápočet, zkouška</w:t>
            </w:r>
          </w:p>
        </w:tc>
        <w:tc>
          <w:tcPr>
            <w:tcW w:w="2156" w:type="dxa"/>
            <w:shd w:val="clear" w:color="auto" w:fill="F7CAAC"/>
          </w:tcPr>
          <w:p w14:paraId="7C4E444B" w14:textId="77777777" w:rsidR="00692C11" w:rsidRPr="00073CFE" w:rsidRDefault="00692C11" w:rsidP="00A374EE">
            <w:pPr>
              <w:jc w:val="both"/>
              <w:rPr>
                <w:b/>
                <w:color w:val="000000" w:themeColor="text1"/>
              </w:rPr>
            </w:pPr>
            <w:r w:rsidRPr="00073CFE">
              <w:rPr>
                <w:b/>
                <w:color w:val="000000" w:themeColor="text1"/>
              </w:rPr>
              <w:t>Forma výuky</w:t>
            </w:r>
          </w:p>
        </w:tc>
        <w:tc>
          <w:tcPr>
            <w:tcW w:w="1207" w:type="dxa"/>
            <w:gridSpan w:val="2"/>
          </w:tcPr>
          <w:p w14:paraId="619EF9FD" w14:textId="77777777" w:rsidR="00692C11" w:rsidRPr="00073CFE" w:rsidRDefault="00692C11" w:rsidP="00A374EE">
            <w:pPr>
              <w:jc w:val="both"/>
              <w:rPr>
                <w:color w:val="000000" w:themeColor="text1"/>
              </w:rPr>
            </w:pPr>
            <w:r w:rsidRPr="00073CFE">
              <w:rPr>
                <w:color w:val="000000" w:themeColor="text1"/>
              </w:rPr>
              <w:t>přednáška, seminář</w:t>
            </w:r>
          </w:p>
        </w:tc>
      </w:tr>
      <w:tr w:rsidR="00692C11" w:rsidRPr="00073CFE" w14:paraId="04E8E112" w14:textId="77777777" w:rsidTr="00A374EE">
        <w:tc>
          <w:tcPr>
            <w:tcW w:w="3086" w:type="dxa"/>
            <w:shd w:val="clear" w:color="auto" w:fill="F7CAAC"/>
          </w:tcPr>
          <w:p w14:paraId="530D0E92" w14:textId="77777777" w:rsidR="00692C11" w:rsidRPr="00073CFE" w:rsidRDefault="00692C11" w:rsidP="00A374E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6F4EBDA" w14:textId="77777777" w:rsidR="00692C11" w:rsidRPr="00073CFE" w:rsidRDefault="00692C11" w:rsidP="00A374EE">
            <w:pPr>
              <w:jc w:val="both"/>
              <w:rPr>
                <w:color w:val="000000" w:themeColor="text1"/>
              </w:rPr>
            </w:pPr>
            <w:r w:rsidRPr="00073CFE">
              <w:rPr>
                <w:color w:val="000000" w:themeColor="text1"/>
              </w:rPr>
              <w:t>Způsob zakončení předmětu – zápočet, zkouška</w:t>
            </w:r>
          </w:p>
          <w:p w14:paraId="6D08EADA" w14:textId="77777777" w:rsidR="00692C11" w:rsidRPr="00073CFE" w:rsidRDefault="00692C11" w:rsidP="00A374EE">
            <w:pPr>
              <w:jc w:val="both"/>
              <w:rPr>
                <w:color w:val="000000" w:themeColor="text1"/>
              </w:rPr>
            </w:pPr>
            <w:r w:rsidRPr="00073CFE">
              <w:rPr>
                <w:color w:val="000000" w:themeColor="text1"/>
              </w:rPr>
              <w:t>Požadavky k zápočtu: aktivní účast na seminářích (minimálně 80% přítomnost); aktivní využití e-learningového systému Moodle a prezentace na semináři.</w:t>
            </w:r>
          </w:p>
          <w:p w14:paraId="0A26932D" w14:textId="77777777" w:rsidR="00692C11" w:rsidRPr="00073CFE" w:rsidRDefault="00692C11" w:rsidP="00A374EE">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692C11" w:rsidRPr="00073CFE" w14:paraId="5F691183" w14:textId="77777777" w:rsidTr="00A374EE">
        <w:trPr>
          <w:trHeight w:val="56"/>
        </w:trPr>
        <w:tc>
          <w:tcPr>
            <w:tcW w:w="9855" w:type="dxa"/>
            <w:gridSpan w:val="8"/>
            <w:tcBorders>
              <w:top w:val="nil"/>
            </w:tcBorders>
          </w:tcPr>
          <w:p w14:paraId="750F1A18" w14:textId="77777777" w:rsidR="00692C11" w:rsidRPr="00073CFE" w:rsidRDefault="00692C11" w:rsidP="00A374EE">
            <w:pPr>
              <w:jc w:val="both"/>
              <w:rPr>
                <w:color w:val="000000" w:themeColor="text1"/>
              </w:rPr>
            </w:pPr>
          </w:p>
        </w:tc>
      </w:tr>
      <w:tr w:rsidR="00692C11" w:rsidRPr="00073CFE" w14:paraId="64C8CDF1" w14:textId="77777777" w:rsidTr="00A374EE">
        <w:trPr>
          <w:trHeight w:val="197"/>
        </w:trPr>
        <w:tc>
          <w:tcPr>
            <w:tcW w:w="3086" w:type="dxa"/>
            <w:tcBorders>
              <w:top w:val="nil"/>
            </w:tcBorders>
            <w:shd w:val="clear" w:color="auto" w:fill="F7CAAC"/>
          </w:tcPr>
          <w:p w14:paraId="5CD1C619" w14:textId="77777777" w:rsidR="00692C11" w:rsidRPr="00073CFE" w:rsidRDefault="00692C11" w:rsidP="00A374EE">
            <w:pPr>
              <w:jc w:val="both"/>
              <w:rPr>
                <w:b/>
                <w:color w:val="000000" w:themeColor="text1"/>
              </w:rPr>
            </w:pPr>
            <w:r w:rsidRPr="00073CFE">
              <w:rPr>
                <w:b/>
                <w:color w:val="000000" w:themeColor="text1"/>
              </w:rPr>
              <w:t>Garant předmětu</w:t>
            </w:r>
          </w:p>
        </w:tc>
        <w:tc>
          <w:tcPr>
            <w:tcW w:w="6769" w:type="dxa"/>
            <w:gridSpan w:val="7"/>
            <w:tcBorders>
              <w:top w:val="nil"/>
            </w:tcBorders>
          </w:tcPr>
          <w:p w14:paraId="76A9A26B" w14:textId="77777777" w:rsidR="00692C11" w:rsidRPr="00073CFE" w:rsidRDefault="00692C11" w:rsidP="00A374EE">
            <w:pPr>
              <w:jc w:val="both"/>
              <w:rPr>
                <w:color w:val="000000" w:themeColor="text1"/>
              </w:rPr>
            </w:pPr>
            <w:r w:rsidRPr="00073CFE">
              <w:rPr>
                <w:color w:val="000000" w:themeColor="text1"/>
              </w:rPr>
              <w:t>doc. Ing. Marie Paseková, Ph.D.</w:t>
            </w:r>
          </w:p>
        </w:tc>
      </w:tr>
      <w:tr w:rsidR="00692C11" w:rsidRPr="00073CFE" w14:paraId="185F93AF" w14:textId="77777777" w:rsidTr="00A374EE">
        <w:trPr>
          <w:trHeight w:val="243"/>
        </w:trPr>
        <w:tc>
          <w:tcPr>
            <w:tcW w:w="3086" w:type="dxa"/>
            <w:tcBorders>
              <w:top w:val="nil"/>
            </w:tcBorders>
            <w:shd w:val="clear" w:color="auto" w:fill="F7CAAC"/>
          </w:tcPr>
          <w:p w14:paraId="0691861F" w14:textId="77777777" w:rsidR="00692C11" w:rsidRPr="00073CFE" w:rsidRDefault="00692C11" w:rsidP="00A374E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7D31880" w14:textId="77777777" w:rsidR="00692C11" w:rsidRPr="00073CFE" w:rsidRDefault="00692C11" w:rsidP="00A374EE">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692C11" w:rsidRPr="00073CFE" w14:paraId="0C5A3C74" w14:textId="77777777" w:rsidTr="00A374EE">
        <w:tc>
          <w:tcPr>
            <w:tcW w:w="3086" w:type="dxa"/>
            <w:shd w:val="clear" w:color="auto" w:fill="F7CAAC"/>
          </w:tcPr>
          <w:p w14:paraId="25B1685C" w14:textId="77777777" w:rsidR="00692C11" w:rsidRPr="00073CFE" w:rsidRDefault="00692C11" w:rsidP="00A374EE">
            <w:pPr>
              <w:jc w:val="both"/>
              <w:rPr>
                <w:b/>
                <w:color w:val="000000" w:themeColor="text1"/>
              </w:rPr>
            </w:pPr>
            <w:r w:rsidRPr="00073CFE">
              <w:rPr>
                <w:b/>
                <w:color w:val="000000" w:themeColor="text1"/>
              </w:rPr>
              <w:t>Vyučující</w:t>
            </w:r>
          </w:p>
        </w:tc>
        <w:tc>
          <w:tcPr>
            <w:tcW w:w="6769" w:type="dxa"/>
            <w:gridSpan w:val="7"/>
            <w:tcBorders>
              <w:bottom w:val="nil"/>
            </w:tcBorders>
          </w:tcPr>
          <w:p w14:paraId="21FD4559" w14:textId="77777777" w:rsidR="00692C11" w:rsidRPr="00073CFE" w:rsidRDefault="00692C11" w:rsidP="00A374EE">
            <w:pPr>
              <w:jc w:val="both"/>
              <w:rPr>
                <w:color w:val="000000" w:themeColor="text1"/>
              </w:rPr>
            </w:pPr>
            <w:r w:rsidRPr="00073CFE">
              <w:rPr>
                <w:color w:val="000000" w:themeColor="text1"/>
              </w:rPr>
              <w:t>doc. Ing. Marie Paseková, Ph.D. – přednášky (100%).</w:t>
            </w:r>
          </w:p>
        </w:tc>
      </w:tr>
      <w:tr w:rsidR="00692C11" w:rsidRPr="00073CFE" w14:paraId="034F2550" w14:textId="77777777" w:rsidTr="00A374EE">
        <w:trPr>
          <w:trHeight w:val="88"/>
        </w:trPr>
        <w:tc>
          <w:tcPr>
            <w:tcW w:w="9855" w:type="dxa"/>
            <w:gridSpan w:val="8"/>
            <w:tcBorders>
              <w:top w:val="nil"/>
            </w:tcBorders>
          </w:tcPr>
          <w:p w14:paraId="7CCDEECD" w14:textId="77777777" w:rsidR="00692C11" w:rsidRPr="00073CFE" w:rsidRDefault="00692C11" w:rsidP="00A374EE">
            <w:pPr>
              <w:jc w:val="both"/>
              <w:rPr>
                <w:color w:val="000000" w:themeColor="text1"/>
                <w:sz w:val="16"/>
              </w:rPr>
            </w:pPr>
          </w:p>
        </w:tc>
      </w:tr>
      <w:tr w:rsidR="00692C11" w:rsidRPr="00073CFE" w14:paraId="18110E6C" w14:textId="77777777" w:rsidTr="00A374EE">
        <w:tc>
          <w:tcPr>
            <w:tcW w:w="3086" w:type="dxa"/>
            <w:shd w:val="clear" w:color="auto" w:fill="F7CAAC"/>
          </w:tcPr>
          <w:p w14:paraId="0E5724D7" w14:textId="77777777" w:rsidR="00692C11" w:rsidRPr="00073CFE" w:rsidRDefault="00692C11" w:rsidP="00A374E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02CF71E" w14:textId="77777777" w:rsidR="00692C11" w:rsidRPr="00073CFE" w:rsidRDefault="00692C11" w:rsidP="00A374EE">
            <w:pPr>
              <w:jc w:val="both"/>
              <w:rPr>
                <w:color w:val="000000" w:themeColor="text1"/>
              </w:rPr>
            </w:pPr>
          </w:p>
        </w:tc>
      </w:tr>
      <w:tr w:rsidR="00692C11" w:rsidRPr="00073CFE" w14:paraId="2D3637F4" w14:textId="77777777" w:rsidTr="00A374EE">
        <w:trPr>
          <w:trHeight w:val="3938"/>
        </w:trPr>
        <w:tc>
          <w:tcPr>
            <w:tcW w:w="9855" w:type="dxa"/>
            <w:gridSpan w:val="8"/>
            <w:tcBorders>
              <w:top w:val="nil"/>
              <w:bottom w:val="single" w:sz="12" w:space="0" w:color="auto"/>
            </w:tcBorders>
          </w:tcPr>
          <w:p w14:paraId="6162F483" w14:textId="77777777" w:rsidR="00E0539B" w:rsidRPr="00073CFE" w:rsidRDefault="00E0539B" w:rsidP="00E0539B">
            <w:pPr>
              <w:tabs>
                <w:tab w:val="left" w:pos="322"/>
              </w:tabs>
              <w:contextualSpacing/>
              <w:rPr>
                <w:color w:val="000000" w:themeColor="text1"/>
              </w:rPr>
            </w:pPr>
            <w:r w:rsidRPr="00073CFE">
              <w:rPr>
                <w:color w:val="000000" w:themeColor="text1"/>
              </w:rPr>
              <w:t>Mezinárodní standardy účetního výkaznictví patří mezi světově uznávaná pravidla, která nabývají na významu vzhledem k procesu globalizace finančních operací. Výuka se zaměří na proces harmonizace účetnictví, na konfrontaci obsahu jednotlivých standardů s českou účetní legislativou v podmínkách neukončenosti tohoto procesu. V tomto ohledu je nutné výuku chápat jako prezentaci základních informací o již zpracovaných standardech a o některých doporučených změnách, které budou s největší pravděpodobností v platné legislativě provedeny.</w:t>
            </w:r>
            <w:r w:rsidRPr="00073CFE">
              <w:rPr>
                <w:color w:val="000000" w:themeColor="text1"/>
              </w:rPr>
              <w:br/>
              <w:t>Cílem kurzu je uvést studenty do problematiky mezinárodních aspektů finančního účetnictví a výkaznictví a seznámit je s procesem harmonizace účetnictví v Evropě a ve světě.</w:t>
            </w:r>
            <w:r w:rsidRPr="00073CFE">
              <w:rPr>
                <w:color w:val="000000" w:themeColor="text1"/>
              </w:rPr>
              <w:br/>
              <w:t>Studenti získají přehled o evropské a světové harmonizaci účetnictví, budou seznámeni s obsahem vybraných standardů a jejich vztahu k národnímu účetnictví.</w:t>
            </w:r>
          </w:p>
          <w:p w14:paraId="2C4B3708"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Koncepční rámec IFRS</w:t>
            </w:r>
          </w:p>
          <w:p w14:paraId="5C8B07E5"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15 – Výnosy ze smluv se zákazníky, IAS 23 - Výpůjční náklady </w:t>
            </w:r>
          </w:p>
          <w:p w14:paraId="5CBABBCC"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Vykazování rozvahových položek, IAS 38 - Nehmotná aktiva, IAS 16 - Pozemky, budovy, zařízení, </w:t>
            </w:r>
          </w:p>
          <w:p w14:paraId="02C378A0"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5 - Dlouhodobá aktiva určená k prodeji a ukončené činnosti, IAS 40 - Investice do nemovitostí, IAS 36 - Snížení hodnoty aktiv, </w:t>
            </w:r>
          </w:p>
          <w:p w14:paraId="1FF73ABD"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20 - Vykazování státních dotací a zveřejnění státní podpory, IFRS 16 - Leasingy, </w:t>
            </w:r>
          </w:p>
          <w:p w14:paraId="6A95295F"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32 - Finanční nástroje: vykazování, IAS 39 - Finanční nástroje: účtování a vykazování, IFRS 7 - Finanční nástroje zveřejňování, IFRS 9 - Finanční nástroje, </w:t>
            </w:r>
          </w:p>
          <w:p w14:paraId="776101A4"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 – Zásoby, IAS 37 - Rezervy, podmíněná aktiva, podmíněné závazky, IAS 12 - Daně ze zisku </w:t>
            </w:r>
          </w:p>
          <w:p w14:paraId="5F88F281"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Účetní závěrka - IAS 1 - Prezentace účetní závěrky</w:t>
            </w:r>
          </w:p>
          <w:p w14:paraId="23CC1781"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7 - Výkazy peněžních toků, IAS 33 - Zisk na akcii, IAS 10 - Události po skončení účetního období, IAS 8 - Účetní politiky, změny v účetních odhadech a chyby, IAS 21 - Dopady změn směnných kurzů cizích měn, IAS 34 - Mezitímní účetní výkaznictví, IAS 24 - Zveřejnění spřízněných stran </w:t>
            </w:r>
          </w:p>
          <w:p w14:paraId="67AE8521" w14:textId="77777777" w:rsidR="00E0539B" w:rsidRPr="00073CFE" w:rsidRDefault="00E0539B" w:rsidP="00E0539B">
            <w:pPr>
              <w:pStyle w:val="Odstavecseseznamem"/>
              <w:tabs>
                <w:tab w:val="left" w:pos="464"/>
              </w:tabs>
              <w:spacing w:after="0" w:line="240" w:lineRule="auto"/>
              <w:ind w:left="360"/>
              <w:rPr>
                <w:color w:val="000000" w:themeColor="text1"/>
              </w:rPr>
            </w:pPr>
            <w:r w:rsidRPr="00073CFE">
              <w:rPr>
                <w:rFonts w:ascii="Times New Roman" w:eastAsia="Times New Roman" w:hAnsi="Times New Roman"/>
                <w:color w:val="000000" w:themeColor="text1"/>
                <w:sz w:val="20"/>
                <w:szCs w:val="20"/>
                <w:lang w:eastAsia="cs-CZ"/>
              </w:rPr>
              <w:t>IFRS 1 - První přijetí Mezinárodních standardů účetního výkaznictví</w:t>
            </w:r>
          </w:p>
        </w:tc>
      </w:tr>
      <w:tr w:rsidR="00692C11" w:rsidRPr="00073CFE" w14:paraId="5B66D524" w14:textId="77777777" w:rsidTr="00A374EE">
        <w:trPr>
          <w:trHeight w:val="265"/>
        </w:trPr>
        <w:tc>
          <w:tcPr>
            <w:tcW w:w="3653" w:type="dxa"/>
            <w:gridSpan w:val="2"/>
            <w:tcBorders>
              <w:top w:val="nil"/>
            </w:tcBorders>
            <w:shd w:val="clear" w:color="auto" w:fill="F7CAAC"/>
          </w:tcPr>
          <w:p w14:paraId="140D53E0" w14:textId="77777777" w:rsidR="00692C11" w:rsidRPr="00073CFE" w:rsidRDefault="00692C11" w:rsidP="00A374E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E576FBF" w14:textId="77777777" w:rsidR="00692C11" w:rsidRPr="00073CFE" w:rsidRDefault="00692C11" w:rsidP="00A374EE">
            <w:pPr>
              <w:jc w:val="both"/>
              <w:rPr>
                <w:color w:val="000000" w:themeColor="text1"/>
              </w:rPr>
            </w:pPr>
          </w:p>
        </w:tc>
      </w:tr>
      <w:tr w:rsidR="00692C11" w:rsidRPr="00073CFE" w14:paraId="5440B7D1" w14:textId="77777777" w:rsidTr="00A374EE">
        <w:trPr>
          <w:trHeight w:val="1497"/>
        </w:trPr>
        <w:tc>
          <w:tcPr>
            <w:tcW w:w="9855" w:type="dxa"/>
            <w:gridSpan w:val="8"/>
            <w:tcBorders>
              <w:top w:val="nil"/>
            </w:tcBorders>
          </w:tcPr>
          <w:p w14:paraId="130BAF5B" w14:textId="77777777" w:rsidR="00692C11" w:rsidRPr="00073CFE" w:rsidRDefault="00692C11" w:rsidP="00A374EE">
            <w:pPr>
              <w:jc w:val="both"/>
              <w:rPr>
                <w:b/>
                <w:color w:val="000000" w:themeColor="text1"/>
              </w:rPr>
            </w:pPr>
            <w:r w:rsidRPr="00073CFE">
              <w:rPr>
                <w:b/>
                <w:color w:val="000000" w:themeColor="text1"/>
              </w:rPr>
              <w:t>Povinná literatura</w:t>
            </w:r>
          </w:p>
          <w:p w14:paraId="4252F167" w14:textId="77777777" w:rsidR="00A62757" w:rsidRPr="00073CFE" w:rsidRDefault="00A62757" w:rsidP="00A62757">
            <w:pPr>
              <w:rPr>
                <w:color w:val="000000" w:themeColor="text1"/>
              </w:rPr>
            </w:pPr>
            <w:r w:rsidRPr="00073CFE">
              <w:rPr>
                <w:color w:val="000000" w:themeColor="text1"/>
              </w:rPr>
              <w:t xml:space="preserve">PKF International Ltd. Wiley IFRS 2017: </w:t>
            </w:r>
            <w:r w:rsidRPr="00073CFE">
              <w:rPr>
                <w:i/>
                <w:iCs/>
                <w:color w:val="000000" w:themeColor="text1"/>
              </w:rPr>
              <w:t>Interpretation and Application of IFRS Standards.</w:t>
            </w:r>
            <w:r w:rsidRPr="00073CFE">
              <w:rPr>
                <w:color w:val="000000" w:themeColor="text1"/>
              </w:rPr>
              <w:t xml:space="preserve"> John Wiley &amp; Sons, Ltd. Print, 2017. ISBN:9781119340225 |Online ISBN:9781119340256 DOI:10.1002/9781119340256.</w:t>
            </w:r>
          </w:p>
          <w:p w14:paraId="0303D0DE" w14:textId="77777777" w:rsidR="00A62757" w:rsidRPr="00073CFE" w:rsidRDefault="00A62757" w:rsidP="00A62757">
            <w:pPr>
              <w:rPr>
                <w:color w:val="000000" w:themeColor="text1"/>
              </w:rPr>
            </w:pPr>
            <w:r w:rsidRPr="00073CFE">
              <w:rPr>
                <w:color w:val="000000" w:themeColor="text1"/>
              </w:rPr>
              <w:t xml:space="preserve">PACTER, P. </w:t>
            </w:r>
            <w:r w:rsidRPr="00073CFE">
              <w:rPr>
                <w:i/>
                <w:iCs/>
                <w:color w:val="000000" w:themeColor="text1"/>
              </w:rPr>
              <w:t>Pocket Guide to IFRS® Standards—the global financial reporting language.</w:t>
            </w:r>
            <w:r w:rsidRPr="00073CFE">
              <w:rPr>
                <w:color w:val="000000" w:themeColor="text1"/>
              </w:rPr>
              <w:t xml:space="preserve"> 2017 IFRS Foundation. 2017, 216 p. ISBN: 978-1-911040-49-1.</w:t>
            </w:r>
          </w:p>
          <w:p w14:paraId="44707CF6" w14:textId="77777777" w:rsidR="00A62757" w:rsidRPr="00073CFE" w:rsidRDefault="00A62757" w:rsidP="00A62757">
            <w:pPr>
              <w:rPr>
                <w:color w:val="000000" w:themeColor="text1"/>
              </w:rPr>
            </w:pPr>
            <w:r w:rsidRPr="00073CFE">
              <w:rPr>
                <w:i/>
                <w:iCs/>
                <w:color w:val="000000" w:themeColor="text1"/>
              </w:rPr>
              <w:t>International Financial Reporting Standards (IFRS)</w:t>
            </w:r>
            <w:r w:rsidRPr="00073CFE">
              <w:rPr>
                <w:color w:val="000000" w:themeColor="text1"/>
              </w:rPr>
              <w:t xml:space="preserve">. Wiley-VCH, 2018, 1581 p. ISBN: 978-3-527-50954-6. </w:t>
            </w:r>
          </w:p>
          <w:p w14:paraId="2A76B892" w14:textId="77777777" w:rsidR="00A62757" w:rsidRPr="00073CFE" w:rsidRDefault="00A62757" w:rsidP="00A62757">
            <w:pPr>
              <w:rPr>
                <w:color w:val="000000" w:themeColor="text1"/>
              </w:rPr>
            </w:pPr>
            <w:r w:rsidRPr="00073CFE">
              <w:rPr>
                <w:color w:val="000000" w:themeColor="text1"/>
              </w:rPr>
              <w:t xml:space="preserve">ABBAS A. M.,‎ GRAHAM, H.,‎ LIESEL, K. Wiley IFRS: </w:t>
            </w:r>
            <w:r w:rsidRPr="00073CFE">
              <w:rPr>
                <w:i/>
                <w:iCs/>
                <w:color w:val="000000" w:themeColor="text1"/>
              </w:rPr>
              <w:t>Practical Implementation Guide and Workbook.</w:t>
            </w:r>
            <w:r w:rsidRPr="00073CFE">
              <w:rPr>
                <w:color w:val="000000" w:themeColor="text1"/>
              </w:rPr>
              <w:t xml:space="preserve"> Wiley Regulatory Reporting. 3rd Edition. ISBN-13: 978-0470647912. ISBN-10:  0470647914.</w:t>
            </w:r>
          </w:p>
          <w:p w14:paraId="2793834B" w14:textId="77777777" w:rsidR="00BD42D0" w:rsidRPr="00073CFE" w:rsidRDefault="00BD42D0" w:rsidP="00BD42D0">
            <w:pPr>
              <w:rPr>
                <w:b/>
                <w:bCs/>
                <w:color w:val="000000" w:themeColor="text1"/>
              </w:rPr>
            </w:pPr>
            <w:r w:rsidRPr="00073CFE">
              <w:rPr>
                <w:b/>
                <w:bCs/>
                <w:color w:val="000000" w:themeColor="text1"/>
              </w:rPr>
              <w:t>Doporučená literatura</w:t>
            </w:r>
          </w:p>
          <w:p w14:paraId="6120AE4F" w14:textId="77777777" w:rsidR="00BD42D0" w:rsidRPr="00073CFE" w:rsidRDefault="00BD42D0" w:rsidP="00BD42D0">
            <w:pPr>
              <w:rPr>
                <w:color w:val="000000" w:themeColor="text1"/>
              </w:rPr>
            </w:pPr>
            <w:r w:rsidRPr="00073CFE">
              <w:rPr>
                <w:color w:val="000000" w:themeColor="text1"/>
              </w:rPr>
              <w:t>International Financial Reporting Standards (IFRS) 2019 13e - Deutsch-Englische Textausgabe der von der EU gebilligten Standards. English &amp; German ... ... (IFRS) Deutsche–Englische) (German Edition). Wiley. 1 560 p.  ISBN-10: 3527509828.</w:t>
            </w:r>
          </w:p>
          <w:p w14:paraId="3DCBF347" w14:textId="77777777" w:rsidR="00692C11" w:rsidRPr="00073CFE" w:rsidRDefault="00BD42D0" w:rsidP="00BD42D0">
            <w:pPr>
              <w:rPr>
                <w:b/>
                <w:bCs/>
                <w:color w:val="000000" w:themeColor="text1"/>
              </w:rPr>
            </w:pPr>
            <w:r w:rsidRPr="00073CFE">
              <w:rPr>
                <w:color w:val="000000" w:themeColor="text1"/>
              </w:rPr>
              <w:t>Wiley Interpretation and Application of IFRS Standards (Wiley Regulatory Reporting) 1st Edition. 2019. Wiley. 996 p. ISBN-13: 978-1119577355.</w:t>
            </w:r>
          </w:p>
        </w:tc>
      </w:tr>
      <w:tr w:rsidR="00692C11" w:rsidRPr="00073CFE" w14:paraId="03AFCEC5" w14:textId="77777777" w:rsidTr="00A374E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D8C2A3" w14:textId="77777777" w:rsidR="00692C11" w:rsidRPr="00073CFE" w:rsidRDefault="00692C11" w:rsidP="00A374EE">
            <w:pPr>
              <w:jc w:val="center"/>
              <w:rPr>
                <w:b/>
                <w:color w:val="000000" w:themeColor="text1"/>
              </w:rPr>
            </w:pPr>
            <w:r w:rsidRPr="00073CFE">
              <w:rPr>
                <w:b/>
                <w:color w:val="000000" w:themeColor="text1"/>
              </w:rPr>
              <w:t>Informace ke kombinované nebo distanční formě</w:t>
            </w:r>
          </w:p>
        </w:tc>
      </w:tr>
      <w:tr w:rsidR="00692C11" w:rsidRPr="00073CFE" w14:paraId="0F3781A8" w14:textId="77777777" w:rsidTr="00A374EE">
        <w:tc>
          <w:tcPr>
            <w:tcW w:w="4787" w:type="dxa"/>
            <w:gridSpan w:val="3"/>
            <w:tcBorders>
              <w:top w:val="single" w:sz="2" w:space="0" w:color="auto"/>
            </w:tcBorders>
            <w:shd w:val="clear" w:color="auto" w:fill="F7CAAC"/>
          </w:tcPr>
          <w:p w14:paraId="0A9C1018" w14:textId="77777777" w:rsidR="00692C11" w:rsidRPr="00073CFE" w:rsidRDefault="00692C11" w:rsidP="00A374E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02228DC" w14:textId="77777777" w:rsidR="00692C11" w:rsidRPr="00073CFE" w:rsidRDefault="00692C11" w:rsidP="00A374EE">
            <w:pPr>
              <w:jc w:val="both"/>
              <w:rPr>
                <w:color w:val="000000" w:themeColor="text1"/>
              </w:rPr>
            </w:pPr>
          </w:p>
        </w:tc>
        <w:tc>
          <w:tcPr>
            <w:tcW w:w="4179" w:type="dxa"/>
            <w:gridSpan w:val="4"/>
            <w:tcBorders>
              <w:top w:val="single" w:sz="2" w:space="0" w:color="auto"/>
            </w:tcBorders>
            <w:shd w:val="clear" w:color="auto" w:fill="F7CAAC"/>
          </w:tcPr>
          <w:p w14:paraId="598645FB" w14:textId="77777777" w:rsidR="00692C11" w:rsidRPr="00073CFE" w:rsidRDefault="00692C11" w:rsidP="00A374EE">
            <w:pPr>
              <w:jc w:val="both"/>
              <w:rPr>
                <w:b/>
                <w:color w:val="000000" w:themeColor="text1"/>
              </w:rPr>
            </w:pPr>
            <w:r w:rsidRPr="00073CFE">
              <w:rPr>
                <w:b/>
                <w:color w:val="000000" w:themeColor="text1"/>
              </w:rPr>
              <w:t xml:space="preserve">hodin </w:t>
            </w:r>
          </w:p>
        </w:tc>
      </w:tr>
      <w:tr w:rsidR="00692C11" w:rsidRPr="00073CFE" w14:paraId="44F39EE1" w14:textId="77777777" w:rsidTr="00A374EE">
        <w:tc>
          <w:tcPr>
            <w:tcW w:w="9855" w:type="dxa"/>
            <w:gridSpan w:val="8"/>
            <w:shd w:val="clear" w:color="auto" w:fill="F7CAAC"/>
          </w:tcPr>
          <w:p w14:paraId="5F75CAD8" w14:textId="77777777" w:rsidR="00692C11" w:rsidRPr="00073CFE" w:rsidRDefault="00692C11" w:rsidP="00A374EE">
            <w:pPr>
              <w:jc w:val="both"/>
              <w:rPr>
                <w:b/>
                <w:color w:val="000000" w:themeColor="text1"/>
              </w:rPr>
            </w:pPr>
            <w:r w:rsidRPr="00073CFE">
              <w:rPr>
                <w:b/>
                <w:color w:val="000000" w:themeColor="text1"/>
              </w:rPr>
              <w:t>Informace o způsobu kontaktu s vyučujícím</w:t>
            </w:r>
          </w:p>
        </w:tc>
      </w:tr>
      <w:tr w:rsidR="00692C11" w:rsidRPr="00073CFE" w14:paraId="44BD433B" w14:textId="77777777" w:rsidTr="00A374EE">
        <w:trPr>
          <w:trHeight w:val="612"/>
        </w:trPr>
        <w:tc>
          <w:tcPr>
            <w:tcW w:w="9855" w:type="dxa"/>
            <w:gridSpan w:val="8"/>
          </w:tcPr>
          <w:p w14:paraId="5122F27B" w14:textId="77777777" w:rsidR="00692C11" w:rsidRPr="00073CFE" w:rsidRDefault="00692C11" w:rsidP="00A374E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C91383" w14:textId="77777777" w:rsidR="00BD42D0" w:rsidRPr="00073CFE" w:rsidRDefault="00BD42D0" w:rsidP="0018228B">
      <w:pPr>
        <w:rPr>
          <w:color w:val="000000" w:themeColor="text1"/>
          <w:highlight w:val="yellow"/>
        </w:rPr>
      </w:pPr>
    </w:p>
    <w:p w14:paraId="5BFE63B4" w14:textId="77777777" w:rsidR="00BD42D0" w:rsidRPr="00073CFE" w:rsidRDefault="00BD42D0" w:rsidP="0018228B">
      <w:pPr>
        <w:rPr>
          <w:color w:val="000000" w:themeColor="text1"/>
          <w:highlight w:val="yellow"/>
        </w:rPr>
      </w:pPr>
    </w:p>
    <w:p w14:paraId="4943C56F" w14:textId="77777777" w:rsidR="00C956EA" w:rsidRDefault="00C956EA" w:rsidP="0018228B">
      <w:pPr>
        <w:rPr>
          <w:color w:val="000000" w:themeColor="text1"/>
        </w:rPr>
      </w:pPr>
    </w:p>
    <w:p w14:paraId="47FA1362" w14:textId="77777777" w:rsidR="007C29BC" w:rsidRDefault="007C29BC" w:rsidP="0018228B">
      <w:pPr>
        <w:rPr>
          <w:color w:val="000000" w:themeColor="text1"/>
        </w:rPr>
      </w:pPr>
    </w:p>
    <w:p w14:paraId="5FC66B32" w14:textId="77777777" w:rsidR="007C29BC" w:rsidRDefault="007C29BC" w:rsidP="0018228B">
      <w:pPr>
        <w:rPr>
          <w:color w:val="000000" w:themeColor="text1"/>
        </w:rPr>
      </w:pPr>
    </w:p>
    <w:p w14:paraId="5A0B39C6" w14:textId="77777777" w:rsidR="007C29BC" w:rsidRDefault="007C29BC" w:rsidP="0018228B">
      <w:pPr>
        <w:rPr>
          <w:color w:val="000000" w:themeColor="text1"/>
        </w:rPr>
      </w:pPr>
    </w:p>
    <w:p w14:paraId="7BB44E3F" w14:textId="77777777" w:rsidR="007C29BC" w:rsidRDefault="007C29BC" w:rsidP="0018228B">
      <w:pPr>
        <w:rPr>
          <w:color w:val="000000" w:themeColor="text1"/>
        </w:rPr>
      </w:pPr>
    </w:p>
    <w:p w14:paraId="4F2AC79D" w14:textId="77777777" w:rsidR="007C29BC" w:rsidRDefault="007C29BC" w:rsidP="0018228B">
      <w:pPr>
        <w:rPr>
          <w:color w:val="000000" w:themeColor="text1"/>
        </w:rPr>
      </w:pPr>
    </w:p>
    <w:p w14:paraId="3738AE46" w14:textId="77777777" w:rsidR="007C29BC" w:rsidRDefault="007C29BC" w:rsidP="0018228B">
      <w:pPr>
        <w:rPr>
          <w:color w:val="000000" w:themeColor="text1"/>
        </w:rPr>
      </w:pPr>
    </w:p>
    <w:p w14:paraId="14827DE9" w14:textId="77777777" w:rsidR="007C29BC" w:rsidRDefault="007C29BC" w:rsidP="0018228B">
      <w:pPr>
        <w:rPr>
          <w:color w:val="000000" w:themeColor="text1"/>
        </w:rPr>
      </w:pPr>
    </w:p>
    <w:p w14:paraId="6D251C3F" w14:textId="77777777" w:rsidR="007C29BC" w:rsidRDefault="007C29BC" w:rsidP="0018228B">
      <w:pPr>
        <w:rPr>
          <w:color w:val="000000" w:themeColor="text1"/>
        </w:rPr>
      </w:pPr>
    </w:p>
    <w:p w14:paraId="43B99D77" w14:textId="77777777" w:rsidR="007C29BC" w:rsidRDefault="007C29BC" w:rsidP="0018228B">
      <w:pPr>
        <w:rPr>
          <w:color w:val="000000" w:themeColor="text1"/>
        </w:rPr>
      </w:pPr>
    </w:p>
    <w:p w14:paraId="42DAAC61" w14:textId="77777777" w:rsidR="007C29BC" w:rsidRDefault="007C29BC" w:rsidP="0018228B">
      <w:pPr>
        <w:rPr>
          <w:color w:val="000000" w:themeColor="text1"/>
        </w:rPr>
      </w:pPr>
    </w:p>
    <w:p w14:paraId="5A13F062" w14:textId="77777777" w:rsidR="007C29BC" w:rsidRDefault="007C29BC" w:rsidP="0018228B">
      <w:pPr>
        <w:rPr>
          <w:color w:val="000000" w:themeColor="text1"/>
        </w:rPr>
      </w:pPr>
    </w:p>
    <w:p w14:paraId="49F9D610" w14:textId="77777777" w:rsidR="007C29BC" w:rsidRDefault="007C29BC" w:rsidP="0018228B">
      <w:pPr>
        <w:rPr>
          <w:color w:val="000000" w:themeColor="text1"/>
        </w:rPr>
      </w:pPr>
    </w:p>
    <w:p w14:paraId="10960453" w14:textId="77777777" w:rsidR="007C29BC" w:rsidRDefault="007C29BC" w:rsidP="0018228B">
      <w:pPr>
        <w:rPr>
          <w:color w:val="000000" w:themeColor="text1"/>
        </w:rPr>
      </w:pPr>
    </w:p>
    <w:p w14:paraId="663095D4" w14:textId="77777777" w:rsidR="007C29BC" w:rsidRDefault="007C29BC" w:rsidP="0018228B">
      <w:pPr>
        <w:rPr>
          <w:color w:val="000000" w:themeColor="text1"/>
        </w:rPr>
      </w:pPr>
    </w:p>
    <w:p w14:paraId="70F0D043" w14:textId="77777777" w:rsidR="007C29BC" w:rsidRDefault="007C29BC" w:rsidP="0018228B">
      <w:pPr>
        <w:rPr>
          <w:color w:val="000000" w:themeColor="text1"/>
        </w:rPr>
      </w:pPr>
    </w:p>
    <w:p w14:paraId="617289E8" w14:textId="77777777" w:rsidR="007C29BC" w:rsidRDefault="007C29BC" w:rsidP="0018228B">
      <w:pPr>
        <w:rPr>
          <w:color w:val="000000" w:themeColor="text1"/>
        </w:rPr>
      </w:pPr>
    </w:p>
    <w:p w14:paraId="022174F5" w14:textId="77777777" w:rsidR="007C29BC" w:rsidRDefault="007C29BC" w:rsidP="0018228B">
      <w:pPr>
        <w:rPr>
          <w:color w:val="000000" w:themeColor="text1"/>
        </w:rPr>
      </w:pPr>
    </w:p>
    <w:p w14:paraId="58908F27" w14:textId="77777777" w:rsidR="007C29BC" w:rsidRDefault="007C29BC" w:rsidP="0018228B">
      <w:pPr>
        <w:rPr>
          <w:color w:val="000000" w:themeColor="text1"/>
        </w:rPr>
      </w:pPr>
    </w:p>
    <w:p w14:paraId="3CD0B532" w14:textId="77777777" w:rsidR="007C29BC" w:rsidRDefault="007C29BC" w:rsidP="0018228B">
      <w:pPr>
        <w:rPr>
          <w:color w:val="000000" w:themeColor="text1"/>
        </w:rPr>
      </w:pPr>
    </w:p>
    <w:p w14:paraId="2DC40A78" w14:textId="77777777" w:rsidR="007C29BC" w:rsidRDefault="007C29BC" w:rsidP="0018228B">
      <w:pPr>
        <w:rPr>
          <w:color w:val="000000" w:themeColor="text1"/>
        </w:rPr>
      </w:pPr>
    </w:p>
    <w:p w14:paraId="54D26620" w14:textId="77777777" w:rsidR="007C29BC" w:rsidRDefault="007C29BC" w:rsidP="0018228B">
      <w:pPr>
        <w:rPr>
          <w:color w:val="000000" w:themeColor="text1"/>
        </w:rPr>
      </w:pPr>
    </w:p>
    <w:p w14:paraId="26A4ACDF" w14:textId="77777777" w:rsidR="007C29BC" w:rsidRDefault="007C29BC" w:rsidP="0018228B">
      <w:pPr>
        <w:rPr>
          <w:color w:val="000000" w:themeColor="text1"/>
        </w:rPr>
      </w:pPr>
    </w:p>
    <w:p w14:paraId="1688B949" w14:textId="77777777" w:rsidR="007C29BC" w:rsidRDefault="007C29BC" w:rsidP="0018228B">
      <w:pPr>
        <w:rPr>
          <w:color w:val="000000" w:themeColor="text1"/>
        </w:rPr>
      </w:pPr>
    </w:p>
    <w:p w14:paraId="1638E9EF" w14:textId="77777777" w:rsidR="007C29BC" w:rsidRDefault="007C29BC" w:rsidP="0018228B">
      <w:pPr>
        <w:rPr>
          <w:color w:val="000000" w:themeColor="text1"/>
        </w:rPr>
      </w:pPr>
    </w:p>
    <w:p w14:paraId="20732315" w14:textId="77777777" w:rsidR="007C29BC" w:rsidRDefault="007C29BC" w:rsidP="0018228B">
      <w:pPr>
        <w:rPr>
          <w:color w:val="000000" w:themeColor="text1"/>
        </w:rPr>
      </w:pPr>
    </w:p>
    <w:p w14:paraId="7C15AB60" w14:textId="77777777" w:rsidR="007C29BC" w:rsidRDefault="007C29BC" w:rsidP="0018228B">
      <w:pPr>
        <w:rPr>
          <w:color w:val="000000" w:themeColor="text1"/>
        </w:rPr>
      </w:pPr>
    </w:p>
    <w:p w14:paraId="665C7E67" w14:textId="77777777" w:rsidR="007C29BC" w:rsidRDefault="007C29BC" w:rsidP="0018228B">
      <w:pPr>
        <w:rPr>
          <w:color w:val="000000" w:themeColor="text1"/>
        </w:rPr>
      </w:pPr>
    </w:p>
    <w:p w14:paraId="056A316E" w14:textId="77777777" w:rsidR="007C29BC" w:rsidRDefault="007C29BC" w:rsidP="0018228B">
      <w:pPr>
        <w:rPr>
          <w:color w:val="000000" w:themeColor="text1"/>
        </w:rPr>
      </w:pPr>
    </w:p>
    <w:p w14:paraId="55F6EDAD" w14:textId="77777777" w:rsidR="007C29BC" w:rsidRDefault="007C29BC" w:rsidP="0018228B">
      <w:pPr>
        <w:rPr>
          <w:color w:val="000000" w:themeColor="text1"/>
        </w:rPr>
      </w:pPr>
    </w:p>
    <w:p w14:paraId="7D08DFD5" w14:textId="77777777" w:rsidR="007C29BC" w:rsidRDefault="007C29BC" w:rsidP="0018228B">
      <w:pPr>
        <w:rPr>
          <w:color w:val="000000" w:themeColor="text1"/>
        </w:rPr>
      </w:pPr>
    </w:p>
    <w:p w14:paraId="587FF459" w14:textId="77777777" w:rsidR="007C29BC" w:rsidRDefault="007C29BC" w:rsidP="0018228B">
      <w:pPr>
        <w:rPr>
          <w:color w:val="000000" w:themeColor="text1"/>
        </w:rPr>
      </w:pPr>
    </w:p>
    <w:p w14:paraId="3FCDF1D8" w14:textId="77777777" w:rsidR="007C29BC" w:rsidRDefault="007C29BC" w:rsidP="0018228B">
      <w:pPr>
        <w:rPr>
          <w:color w:val="000000" w:themeColor="text1"/>
        </w:rPr>
      </w:pPr>
    </w:p>
    <w:p w14:paraId="5AC3BA71" w14:textId="77777777" w:rsidR="007C29BC" w:rsidRDefault="007C29BC" w:rsidP="0018228B">
      <w:pPr>
        <w:rPr>
          <w:color w:val="000000" w:themeColor="text1"/>
        </w:rPr>
      </w:pPr>
    </w:p>
    <w:p w14:paraId="21D46C20" w14:textId="77777777" w:rsidR="007C29BC" w:rsidRDefault="007C29BC" w:rsidP="0018228B">
      <w:pPr>
        <w:rPr>
          <w:color w:val="000000" w:themeColor="text1"/>
        </w:rPr>
      </w:pPr>
    </w:p>
    <w:p w14:paraId="6D44D0C1" w14:textId="77777777" w:rsidR="007C29BC" w:rsidRDefault="007C29BC" w:rsidP="0018228B">
      <w:pPr>
        <w:rPr>
          <w:color w:val="000000" w:themeColor="text1"/>
        </w:rPr>
      </w:pPr>
    </w:p>
    <w:p w14:paraId="040960BF" w14:textId="77777777" w:rsidR="007C29BC" w:rsidRDefault="007C29BC" w:rsidP="0018228B">
      <w:pPr>
        <w:rPr>
          <w:color w:val="000000" w:themeColor="text1"/>
        </w:rPr>
      </w:pPr>
    </w:p>
    <w:p w14:paraId="76D130C3" w14:textId="77777777" w:rsidR="007C29BC" w:rsidRDefault="007C29BC" w:rsidP="0018228B">
      <w:pPr>
        <w:rPr>
          <w:color w:val="000000" w:themeColor="text1"/>
        </w:rPr>
      </w:pPr>
    </w:p>
    <w:p w14:paraId="52489D94" w14:textId="77777777" w:rsidR="007C29BC" w:rsidRDefault="007C29BC" w:rsidP="0018228B">
      <w:pPr>
        <w:rPr>
          <w:color w:val="000000" w:themeColor="text1"/>
        </w:rPr>
      </w:pPr>
    </w:p>
    <w:p w14:paraId="46D2109B" w14:textId="77777777" w:rsidR="007C29BC" w:rsidRDefault="007C29BC" w:rsidP="0018228B">
      <w:pPr>
        <w:rPr>
          <w:color w:val="000000" w:themeColor="text1"/>
        </w:rPr>
      </w:pPr>
    </w:p>
    <w:p w14:paraId="03D3DBFC" w14:textId="77777777" w:rsidR="007C29BC" w:rsidRDefault="007C29BC" w:rsidP="0018228B">
      <w:pPr>
        <w:rPr>
          <w:color w:val="000000" w:themeColor="text1"/>
        </w:rPr>
      </w:pPr>
    </w:p>
    <w:p w14:paraId="71AB0592" w14:textId="77777777" w:rsidR="007C29BC" w:rsidRDefault="007C29BC" w:rsidP="0018228B">
      <w:pPr>
        <w:rPr>
          <w:color w:val="000000" w:themeColor="text1"/>
        </w:rPr>
      </w:pPr>
    </w:p>
    <w:p w14:paraId="4901A6A1" w14:textId="77777777" w:rsidR="007C29BC" w:rsidRDefault="007C29BC" w:rsidP="0018228B">
      <w:pPr>
        <w:rPr>
          <w:color w:val="000000" w:themeColor="text1"/>
        </w:rPr>
      </w:pPr>
    </w:p>
    <w:p w14:paraId="5F623A3D" w14:textId="77777777" w:rsidR="007C29BC" w:rsidRDefault="007C29BC" w:rsidP="0018228B">
      <w:pPr>
        <w:rPr>
          <w:color w:val="000000" w:themeColor="text1"/>
        </w:rPr>
      </w:pPr>
    </w:p>
    <w:p w14:paraId="56612880" w14:textId="77777777" w:rsidR="007C29BC" w:rsidRDefault="007C29BC" w:rsidP="0018228B">
      <w:pPr>
        <w:rPr>
          <w:color w:val="000000" w:themeColor="text1"/>
        </w:rPr>
      </w:pPr>
    </w:p>
    <w:p w14:paraId="685B9761" w14:textId="77777777" w:rsidR="007C29BC" w:rsidRDefault="007C29BC" w:rsidP="0018228B">
      <w:pPr>
        <w:rPr>
          <w:color w:val="000000" w:themeColor="text1"/>
        </w:rPr>
      </w:pPr>
    </w:p>
    <w:p w14:paraId="1CCB5F20" w14:textId="77777777" w:rsidR="007C29BC" w:rsidRDefault="007C29BC" w:rsidP="0018228B">
      <w:pPr>
        <w:rPr>
          <w:color w:val="000000" w:themeColor="text1"/>
        </w:rPr>
      </w:pPr>
    </w:p>
    <w:p w14:paraId="410CFDE8" w14:textId="77777777" w:rsidR="007C29BC" w:rsidRDefault="007C29BC" w:rsidP="0018228B">
      <w:pPr>
        <w:rPr>
          <w:color w:val="000000" w:themeColor="text1"/>
        </w:rPr>
      </w:pPr>
    </w:p>
    <w:p w14:paraId="2A75785C" w14:textId="5300231E" w:rsidR="007C29BC" w:rsidRDefault="007C29BC" w:rsidP="0018228B">
      <w:pPr>
        <w:rPr>
          <w:ins w:id="417" w:author="Drahomíra Pavelková" w:date="2020-08-26T19:02:00Z"/>
          <w:color w:val="000000" w:themeColor="text1"/>
        </w:rPr>
      </w:pPr>
    </w:p>
    <w:p w14:paraId="47500EC3" w14:textId="77777777" w:rsidR="00A9442F" w:rsidRDefault="00A9442F" w:rsidP="0018228B">
      <w:pPr>
        <w:rPr>
          <w:color w:val="000000" w:themeColor="text1"/>
        </w:rPr>
      </w:pPr>
    </w:p>
    <w:p w14:paraId="77973B68" w14:textId="77777777" w:rsidR="007C29BC" w:rsidRDefault="007C29BC" w:rsidP="0018228B">
      <w:pPr>
        <w:rPr>
          <w:color w:val="000000" w:themeColor="text1"/>
        </w:rPr>
      </w:pPr>
    </w:p>
    <w:p w14:paraId="7FCF0AC0" w14:textId="77777777" w:rsidR="007C29BC" w:rsidRDefault="007C29BC" w:rsidP="0018228B">
      <w:pPr>
        <w:rPr>
          <w:color w:val="000000" w:themeColor="text1"/>
        </w:rPr>
      </w:pPr>
    </w:p>
    <w:p w14:paraId="44DC5F43" w14:textId="77777777" w:rsidR="007C29BC" w:rsidRDefault="007C29BC" w:rsidP="0018228B">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442F" w:rsidRPr="00073CFE" w14:paraId="09E0B430" w14:textId="77777777" w:rsidTr="004E190C">
        <w:tc>
          <w:tcPr>
            <w:tcW w:w="9855" w:type="dxa"/>
            <w:gridSpan w:val="8"/>
            <w:tcBorders>
              <w:bottom w:val="double" w:sz="4" w:space="0" w:color="auto"/>
            </w:tcBorders>
            <w:shd w:val="clear" w:color="auto" w:fill="BDD6EE"/>
          </w:tcPr>
          <w:p w14:paraId="364B82AB" w14:textId="77777777" w:rsidR="00A9442F" w:rsidRPr="00073CFE" w:rsidRDefault="00A9442F" w:rsidP="004E190C">
            <w:pPr>
              <w:jc w:val="both"/>
              <w:rPr>
                <w:moveTo w:id="418" w:author="Drahomíra Pavelková" w:date="2020-08-26T19:02:00Z"/>
                <w:b/>
                <w:color w:val="000000" w:themeColor="text1"/>
                <w:sz w:val="28"/>
              </w:rPr>
            </w:pPr>
            <w:moveToRangeStart w:id="419" w:author="Drahomíra Pavelková" w:date="2020-08-26T19:02:00Z" w:name="move49360943"/>
            <w:moveTo w:id="420" w:author="Drahomíra Pavelková" w:date="2020-08-26T19:02:00Z">
              <w:r w:rsidRPr="00073CFE">
                <w:rPr>
                  <w:color w:val="000000" w:themeColor="text1"/>
                </w:rPr>
                <w:br w:type="page"/>
              </w:r>
              <w:r w:rsidRPr="00073CFE">
                <w:rPr>
                  <w:b/>
                  <w:color w:val="000000" w:themeColor="text1"/>
                  <w:sz w:val="28"/>
                </w:rPr>
                <w:t>B-III – Charakteristika studijního předmětu</w:t>
              </w:r>
            </w:moveTo>
          </w:p>
        </w:tc>
      </w:tr>
      <w:tr w:rsidR="00A9442F" w:rsidRPr="00073CFE" w14:paraId="79CFE003" w14:textId="77777777" w:rsidTr="004E190C">
        <w:tc>
          <w:tcPr>
            <w:tcW w:w="3086" w:type="dxa"/>
            <w:tcBorders>
              <w:top w:val="double" w:sz="4" w:space="0" w:color="auto"/>
            </w:tcBorders>
            <w:shd w:val="clear" w:color="auto" w:fill="F7CAAC"/>
          </w:tcPr>
          <w:p w14:paraId="0C6D55A8" w14:textId="77777777" w:rsidR="00A9442F" w:rsidRPr="00073CFE" w:rsidRDefault="00A9442F" w:rsidP="004E190C">
            <w:pPr>
              <w:jc w:val="both"/>
              <w:rPr>
                <w:moveTo w:id="421" w:author="Drahomíra Pavelková" w:date="2020-08-26T19:02:00Z"/>
                <w:color w:val="000000" w:themeColor="text1"/>
              </w:rPr>
            </w:pPr>
            <w:moveTo w:id="422" w:author="Drahomíra Pavelková" w:date="2020-08-26T19:02:00Z">
              <w:r w:rsidRPr="00073CFE">
                <w:rPr>
                  <w:color w:val="000000" w:themeColor="text1"/>
                </w:rPr>
                <w:t>Název studijního předmětu</w:t>
              </w:r>
            </w:moveTo>
          </w:p>
        </w:tc>
        <w:tc>
          <w:tcPr>
            <w:tcW w:w="6769" w:type="dxa"/>
            <w:gridSpan w:val="7"/>
            <w:tcBorders>
              <w:top w:val="double" w:sz="4" w:space="0" w:color="auto"/>
            </w:tcBorders>
          </w:tcPr>
          <w:p w14:paraId="597BB4B1" w14:textId="77777777" w:rsidR="00A9442F" w:rsidRPr="00073CFE" w:rsidRDefault="00A9442F" w:rsidP="004E190C">
            <w:pPr>
              <w:jc w:val="both"/>
              <w:rPr>
                <w:moveTo w:id="423" w:author="Drahomíra Pavelková" w:date="2020-08-26T19:02:00Z"/>
                <w:color w:val="000000" w:themeColor="text1"/>
              </w:rPr>
            </w:pPr>
            <w:moveTo w:id="424" w:author="Drahomíra Pavelková" w:date="2020-08-26T19:02:00Z">
              <w:r w:rsidRPr="00073CFE">
                <w:rPr>
                  <w:color w:val="000000" w:themeColor="text1"/>
                </w:rPr>
                <w:t>Banking and Insurance II</w:t>
              </w:r>
            </w:moveTo>
          </w:p>
        </w:tc>
      </w:tr>
      <w:tr w:rsidR="00A9442F" w:rsidRPr="00073CFE" w14:paraId="6668D3EF" w14:textId="77777777" w:rsidTr="004E190C">
        <w:trPr>
          <w:trHeight w:val="249"/>
        </w:trPr>
        <w:tc>
          <w:tcPr>
            <w:tcW w:w="3086" w:type="dxa"/>
            <w:shd w:val="clear" w:color="auto" w:fill="F7CAAC"/>
          </w:tcPr>
          <w:p w14:paraId="36D1BAA4" w14:textId="77777777" w:rsidR="00A9442F" w:rsidRPr="00073CFE" w:rsidRDefault="00A9442F" w:rsidP="004E190C">
            <w:pPr>
              <w:jc w:val="both"/>
              <w:rPr>
                <w:moveTo w:id="425" w:author="Drahomíra Pavelková" w:date="2020-08-26T19:02:00Z"/>
                <w:b/>
                <w:color w:val="000000" w:themeColor="text1"/>
              </w:rPr>
            </w:pPr>
            <w:moveTo w:id="426" w:author="Drahomíra Pavelková" w:date="2020-08-26T19:02:00Z">
              <w:r w:rsidRPr="00073CFE">
                <w:rPr>
                  <w:b/>
                  <w:color w:val="000000" w:themeColor="text1"/>
                </w:rPr>
                <w:t>Typ předmětu</w:t>
              </w:r>
            </w:moveTo>
          </w:p>
        </w:tc>
        <w:tc>
          <w:tcPr>
            <w:tcW w:w="3406" w:type="dxa"/>
            <w:gridSpan w:val="4"/>
          </w:tcPr>
          <w:p w14:paraId="26F2009E" w14:textId="77777777" w:rsidR="00A9442F" w:rsidRPr="00073CFE" w:rsidRDefault="00A9442F" w:rsidP="004E190C">
            <w:pPr>
              <w:jc w:val="both"/>
              <w:rPr>
                <w:moveTo w:id="427" w:author="Drahomíra Pavelková" w:date="2020-08-26T19:02:00Z"/>
                <w:color w:val="000000" w:themeColor="text1"/>
              </w:rPr>
            </w:pPr>
            <w:moveTo w:id="428" w:author="Drahomíra Pavelková" w:date="2020-08-26T19:02:00Z">
              <w:r w:rsidRPr="00073CFE">
                <w:rPr>
                  <w:color w:val="000000" w:themeColor="text1"/>
                </w:rPr>
                <w:t>povinný „P</w:t>
              </w:r>
              <w:del w:id="429" w:author="Drahomíra Pavelková" w:date="2020-08-26T19:02:00Z">
                <w:r w:rsidRPr="00073CFE" w:rsidDel="00A9442F">
                  <w:rPr>
                    <w:color w:val="000000" w:themeColor="text1"/>
                  </w:rPr>
                  <w:delText>Z</w:delText>
                </w:r>
              </w:del>
              <w:r w:rsidRPr="00073CFE">
                <w:rPr>
                  <w:color w:val="000000" w:themeColor="text1"/>
                </w:rPr>
                <w:t>“</w:t>
              </w:r>
            </w:moveTo>
          </w:p>
        </w:tc>
        <w:tc>
          <w:tcPr>
            <w:tcW w:w="2695" w:type="dxa"/>
            <w:gridSpan w:val="2"/>
            <w:shd w:val="clear" w:color="auto" w:fill="F7CAAC"/>
          </w:tcPr>
          <w:p w14:paraId="2D0E7B7A" w14:textId="77777777" w:rsidR="00A9442F" w:rsidRPr="00073CFE" w:rsidRDefault="00A9442F" w:rsidP="004E190C">
            <w:pPr>
              <w:jc w:val="both"/>
              <w:rPr>
                <w:moveTo w:id="430" w:author="Drahomíra Pavelková" w:date="2020-08-26T19:02:00Z"/>
                <w:color w:val="000000" w:themeColor="text1"/>
              </w:rPr>
            </w:pPr>
            <w:moveTo w:id="431" w:author="Drahomíra Pavelková" w:date="2020-08-26T19:02:00Z">
              <w:r w:rsidRPr="00073CFE">
                <w:rPr>
                  <w:b/>
                  <w:color w:val="000000" w:themeColor="text1"/>
                </w:rPr>
                <w:t>doporučený ročník / semestr</w:t>
              </w:r>
            </w:moveTo>
          </w:p>
        </w:tc>
        <w:tc>
          <w:tcPr>
            <w:tcW w:w="668" w:type="dxa"/>
          </w:tcPr>
          <w:p w14:paraId="1FA3B523" w14:textId="77777777" w:rsidR="00A9442F" w:rsidRPr="00073CFE" w:rsidRDefault="00A9442F" w:rsidP="004E190C">
            <w:pPr>
              <w:jc w:val="both"/>
              <w:rPr>
                <w:moveTo w:id="432" w:author="Drahomíra Pavelková" w:date="2020-08-26T19:02:00Z"/>
                <w:color w:val="000000" w:themeColor="text1"/>
              </w:rPr>
            </w:pPr>
            <w:moveTo w:id="433" w:author="Drahomíra Pavelková" w:date="2020-08-26T19:02:00Z">
              <w:r w:rsidRPr="00073CFE">
                <w:rPr>
                  <w:color w:val="000000" w:themeColor="text1"/>
                </w:rPr>
                <w:t>1/L</w:t>
              </w:r>
            </w:moveTo>
          </w:p>
        </w:tc>
      </w:tr>
      <w:tr w:rsidR="00A9442F" w:rsidRPr="00073CFE" w14:paraId="26617F07" w14:textId="77777777" w:rsidTr="004E190C">
        <w:tc>
          <w:tcPr>
            <w:tcW w:w="3086" w:type="dxa"/>
            <w:shd w:val="clear" w:color="auto" w:fill="F7CAAC"/>
          </w:tcPr>
          <w:p w14:paraId="5E9757F5" w14:textId="77777777" w:rsidR="00A9442F" w:rsidRPr="00073CFE" w:rsidRDefault="00A9442F" w:rsidP="004E190C">
            <w:pPr>
              <w:jc w:val="both"/>
              <w:rPr>
                <w:moveTo w:id="434" w:author="Drahomíra Pavelková" w:date="2020-08-26T19:02:00Z"/>
                <w:b/>
                <w:color w:val="000000" w:themeColor="text1"/>
              </w:rPr>
            </w:pPr>
            <w:moveTo w:id="435" w:author="Drahomíra Pavelková" w:date="2020-08-26T19:02:00Z">
              <w:r w:rsidRPr="00073CFE">
                <w:rPr>
                  <w:b/>
                  <w:color w:val="000000" w:themeColor="text1"/>
                </w:rPr>
                <w:t>Rozsah studijního předmětu</w:t>
              </w:r>
            </w:moveTo>
          </w:p>
        </w:tc>
        <w:tc>
          <w:tcPr>
            <w:tcW w:w="1701" w:type="dxa"/>
            <w:gridSpan w:val="2"/>
          </w:tcPr>
          <w:p w14:paraId="6F162D90" w14:textId="77777777" w:rsidR="00A9442F" w:rsidRPr="00073CFE" w:rsidRDefault="00A9442F" w:rsidP="004E190C">
            <w:pPr>
              <w:jc w:val="both"/>
              <w:rPr>
                <w:moveTo w:id="436" w:author="Drahomíra Pavelková" w:date="2020-08-26T19:02:00Z"/>
                <w:color w:val="000000" w:themeColor="text1"/>
              </w:rPr>
            </w:pPr>
            <w:moveTo w:id="437" w:author="Drahomíra Pavelková" w:date="2020-08-26T19:02:00Z">
              <w:r w:rsidRPr="00073CFE">
                <w:rPr>
                  <w:color w:val="000000" w:themeColor="text1"/>
                </w:rPr>
                <w:t>26p + 13s</w:t>
              </w:r>
            </w:moveTo>
          </w:p>
        </w:tc>
        <w:tc>
          <w:tcPr>
            <w:tcW w:w="889" w:type="dxa"/>
            <w:shd w:val="clear" w:color="auto" w:fill="F7CAAC"/>
          </w:tcPr>
          <w:p w14:paraId="40DEEC2B" w14:textId="77777777" w:rsidR="00A9442F" w:rsidRPr="00073CFE" w:rsidRDefault="00A9442F" w:rsidP="004E190C">
            <w:pPr>
              <w:jc w:val="both"/>
              <w:rPr>
                <w:moveTo w:id="438" w:author="Drahomíra Pavelková" w:date="2020-08-26T19:02:00Z"/>
                <w:b/>
                <w:color w:val="000000" w:themeColor="text1"/>
              </w:rPr>
            </w:pPr>
            <w:moveTo w:id="439" w:author="Drahomíra Pavelková" w:date="2020-08-26T19:02:00Z">
              <w:r w:rsidRPr="00073CFE">
                <w:rPr>
                  <w:b/>
                  <w:color w:val="000000" w:themeColor="text1"/>
                </w:rPr>
                <w:t xml:space="preserve">hod. </w:t>
              </w:r>
            </w:moveTo>
          </w:p>
        </w:tc>
        <w:tc>
          <w:tcPr>
            <w:tcW w:w="816" w:type="dxa"/>
          </w:tcPr>
          <w:p w14:paraId="4316F507" w14:textId="77777777" w:rsidR="00A9442F" w:rsidRPr="00073CFE" w:rsidRDefault="00A9442F" w:rsidP="004E190C">
            <w:pPr>
              <w:jc w:val="both"/>
              <w:rPr>
                <w:moveTo w:id="440" w:author="Drahomíra Pavelková" w:date="2020-08-26T19:02:00Z"/>
                <w:color w:val="000000" w:themeColor="text1"/>
              </w:rPr>
            </w:pPr>
            <w:moveTo w:id="441" w:author="Drahomíra Pavelková" w:date="2020-08-26T19:02:00Z">
              <w:r w:rsidRPr="00073CFE">
                <w:rPr>
                  <w:color w:val="000000" w:themeColor="text1"/>
                </w:rPr>
                <w:t>39</w:t>
              </w:r>
            </w:moveTo>
          </w:p>
        </w:tc>
        <w:tc>
          <w:tcPr>
            <w:tcW w:w="2156" w:type="dxa"/>
            <w:shd w:val="clear" w:color="auto" w:fill="F7CAAC"/>
          </w:tcPr>
          <w:p w14:paraId="62C2EB5A" w14:textId="77777777" w:rsidR="00A9442F" w:rsidRPr="00073CFE" w:rsidRDefault="00A9442F" w:rsidP="004E190C">
            <w:pPr>
              <w:jc w:val="both"/>
              <w:rPr>
                <w:moveTo w:id="442" w:author="Drahomíra Pavelková" w:date="2020-08-26T19:02:00Z"/>
                <w:b/>
                <w:color w:val="000000" w:themeColor="text1"/>
              </w:rPr>
            </w:pPr>
            <w:moveTo w:id="443" w:author="Drahomíra Pavelková" w:date="2020-08-26T19:02:00Z">
              <w:r w:rsidRPr="00073CFE">
                <w:rPr>
                  <w:b/>
                  <w:color w:val="000000" w:themeColor="text1"/>
                </w:rPr>
                <w:t>kreditů</w:t>
              </w:r>
            </w:moveTo>
          </w:p>
        </w:tc>
        <w:tc>
          <w:tcPr>
            <w:tcW w:w="1207" w:type="dxa"/>
            <w:gridSpan w:val="2"/>
          </w:tcPr>
          <w:p w14:paraId="6ACBC56B" w14:textId="77777777" w:rsidR="00A9442F" w:rsidRPr="00073CFE" w:rsidRDefault="00A9442F" w:rsidP="004E190C">
            <w:pPr>
              <w:jc w:val="both"/>
              <w:rPr>
                <w:moveTo w:id="444" w:author="Drahomíra Pavelková" w:date="2020-08-26T19:02:00Z"/>
                <w:color w:val="000000" w:themeColor="text1"/>
              </w:rPr>
            </w:pPr>
            <w:moveTo w:id="445" w:author="Drahomíra Pavelková" w:date="2020-08-26T19:02:00Z">
              <w:r w:rsidRPr="00073CFE">
                <w:rPr>
                  <w:color w:val="000000" w:themeColor="text1"/>
                </w:rPr>
                <w:t>4</w:t>
              </w:r>
            </w:moveTo>
          </w:p>
        </w:tc>
      </w:tr>
      <w:tr w:rsidR="00A9442F" w:rsidRPr="00073CFE" w14:paraId="6E0CD08D" w14:textId="77777777" w:rsidTr="004E190C">
        <w:tc>
          <w:tcPr>
            <w:tcW w:w="3086" w:type="dxa"/>
            <w:shd w:val="clear" w:color="auto" w:fill="F7CAAC"/>
          </w:tcPr>
          <w:p w14:paraId="0552EB6A" w14:textId="77777777" w:rsidR="00A9442F" w:rsidRPr="00073CFE" w:rsidRDefault="00A9442F" w:rsidP="004E190C">
            <w:pPr>
              <w:jc w:val="both"/>
              <w:rPr>
                <w:moveTo w:id="446" w:author="Drahomíra Pavelková" w:date="2020-08-26T19:02:00Z"/>
                <w:b/>
                <w:color w:val="000000" w:themeColor="text1"/>
              </w:rPr>
            </w:pPr>
            <w:moveTo w:id="447" w:author="Drahomíra Pavelková" w:date="2020-08-26T19:02:00Z">
              <w:r w:rsidRPr="00073CFE">
                <w:rPr>
                  <w:b/>
                  <w:color w:val="000000" w:themeColor="text1"/>
                </w:rPr>
                <w:t>Prerekvizity, korekvizity, ekvivalence</w:t>
              </w:r>
            </w:moveTo>
          </w:p>
        </w:tc>
        <w:tc>
          <w:tcPr>
            <w:tcW w:w="6769" w:type="dxa"/>
            <w:gridSpan w:val="7"/>
          </w:tcPr>
          <w:p w14:paraId="591DFA01" w14:textId="77777777" w:rsidR="00A9442F" w:rsidRPr="00073CFE" w:rsidRDefault="00A9442F" w:rsidP="004E190C">
            <w:pPr>
              <w:jc w:val="both"/>
              <w:rPr>
                <w:moveTo w:id="448" w:author="Drahomíra Pavelková" w:date="2020-08-26T19:02:00Z"/>
                <w:color w:val="000000" w:themeColor="text1"/>
              </w:rPr>
            </w:pPr>
          </w:p>
        </w:tc>
      </w:tr>
      <w:tr w:rsidR="00A9442F" w:rsidRPr="00073CFE" w14:paraId="726D6917" w14:textId="77777777" w:rsidTr="004E190C">
        <w:tc>
          <w:tcPr>
            <w:tcW w:w="3086" w:type="dxa"/>
            <w:shd w:val="clear" w:color="auto" w:fill="F7CAAC"/>
          </w:tcPr>
          <w:p w14:paraId="7CA9A967" w14:textId="77777777" w:rsidR="00A9442F" w:rsidRPr="00073CFE" w:rsidRDefault="00A9442F" w:rsidP="004E190C">
            <w:pPr>
              <w:jc w:val="both"/>
              <w:rPr>
                <w:moveTo w:id="449" w:author="Drahomíra Pavelková" w:date="2020-08-26T19:02:00Z"/>
                <w:b/>
                <w:color w:val="000000" w:themeColor="text1"/>
              </w:rPr>
            </w:pPr>
            <w:moveTo w:id="450" w:author="Drahomíra Pavelková" w:date="2020-08-26T19:02:00Z">
              <w:r w:rsidRPr="00073CFE">
                <w:rPr>
                  <w:b/>
                  <w:color w:val="000000" w:themeColor="text1"/>
                </w:rPr>
                <w:t>Způsob ověření studijních výsledků</w:t>
              </w:r>
            </w:moveTo>
          </w:p>
        </w:tc>
        <w:tc>
          <w:tcPr>
            <w:tcW w:w="3406" w:type="dxa"/>
            <w:gridSpan w:val="4"/>
          </w:tcPr>
          <w:p w14:paraId="13D4E21C" w14:textId="77777777" w:rsidR="00A9442F" w:rsidRPr="00073CFE" w:rsidRDefault="00A9442F" w:rsidP="004E190C">
            <w:pPr>
              <w:jc w:val="both"/>
              <w:rPr>
                <w:moveTo w:id="451" w:author="Drahomíra Pavelková" w:date="2020-08-26T19:02:00Z"/>
                <w:color w:val="000000" w:themeColor="text1"/>
              </w:rPr>
            </w:pPr>
            <w:moveTo w:id="452" w:author="Drahomíra Pavelková" w:date="2020-08-26T19:02:00Z">
              <w:r w:rsidRPr="00073CFE">
                <w:rPr>
                  <w:color w:val="000000" w:themeColor="text1"/>
                </w:rPr>
                <w:t>zápočet, zkouška</w:t>
              </w:r>
            </w:moveTo>
          </w:p>
        </w:tc>
        <w:tc>
          <w:tcPr>
            <w:tcW w:w="2156" w:type="dxa"/>
            <w:shd w:val="clear" w:color="auto" w:fill="F7CAAC"/>
          </w:tcPr>
          <w:p w14:paraId="68F3123A" w14:textId="77777777" w:rsidR="00A9442F" w:rsidRPr="00073CFE" w:rsidRDefault="00A9442F" w:rsidP="004E190C">
            <w:pPr>
              <w:jc w:val="both"/>
              <w:rPr>
                <w:moveTo w:id="453" w:author="Drahomíra Pavelková" w:date="2020-08-26T19:02:00Z"/>
                <w:b/>
                <w:color w:val="000000" w:themeColor="text1"/>
              </w:rPr>
            </w:pPr>
            <w:moveTo w:id="454" w:author="Drahomíra Pavelková" w:date="2020-08-26T19:02:00Z">
              <w:r w:rsidRPr="00073CFE">
                <w:rPr>
                  <w:b/>
                  <w:color w:val="000000" w:themeColor="text1"/>
                </w:rPr>
                <w:t>Forma výuky</w:t>
              </w:r>
            </w:moveTo>
          </w:p>
        </w:tc>
        <w:tc>
          <w:tcPr>
            <w:tcW w:w="1207" w:type="dxa"/>
            <w:gridSpan w:val="2"/>
          </w:tcPr>
          <w:p w14:paraId="500F34E7" w14:textId="77777777" w:rsidR="00A9442F" w:rsidRPr="00073CFE" w:rsidRDefault="00A9442F" w:rsidP="004E190C">
            <w:pPr>
              <w:jc w:val="both"/>
              <w:rPr>
                <w:moveTo w:id="455" w:author="Drahomíra Pavelková" w:date="2020-08-26T19:02:00Z"/>
                <w:color w:val="000000" w:themeColor="text1"/>
              </w:rPr>
            </w:pPr>
            <w:moveTo w:id="456" w:author="Drahomíra Pavelková" w:date="2020-08-26T19:02:00Z">
              <w:r w:rsidRPr="00073CFE">
                <w:rPr>
                  <w:color w:val="000000" w:themeColor="text1"/>
                </w:rPr>
                <w:t>přednáška, seminář</w:t>
              </w:r>
            </w:moveTo>
          </w:p>
        </w:tc>
      </w:tr>
      <w:tr w:rsidR="00A9442F" w:rsidRPr="00073CFE" w14:paraId="12F2E4F5" w14:textId="77777777" w:rsidTr="004E190C">
        <w:tc>
          <w:tcPr>
            <w:tcW w:w="3086" w:type="dxa"/>
            <w:shd w:val="clear" w:color="auto" w:fill="F7CAAC"/>
          </w:tcPr>
          <w:p w14:paraId="6A659C20" w14:textId="77777777" w:rsidR="00A9442F" w:rsidRPr="00073CFE" w:rsidRDefault="00A9442F" w:rsidP="004E190C">
            <w:pPr>
              <w:jc w:val="both"/>
              <w:rPr>
                <w:moveTo w:id="457" w:author="Drahomíra Pavelková" w:date="2020-08-26T19:02:00Z"/>
                <w:b/>
                <w:color w:val="000000" w:themeColor="text1"/>
              </w:rPr>
            </w:pPr>
            <w:moveTo w:id="458" w:author="Drahomíra Pavelková" w:date="2020-08-26T19:02:00Z">
              <w:r w:rsidRPr="00073CFE">
                <w:rPr>
                  <w:b/>
                  <w:color w:val="000000" w:themeColor="text1"/>
                </w:rPr>
                <w:t>Forma způsobu ověření studijních výsledků a další požadavky na studenta</w:t>
              </w:r>
            </w:moveTo>
          </w:p>
        </w:tc>
        <w:tc>
          <w:tcPr>
            <w:tcW w:w="6769" w:type="dxa"/>
            <w:gridSpan w:val="7"/>
            <w:tcBorders>
              <w:bottom w:val="nil"/>
            </w:tcBorders>
          </w:tcPr>
          <w:p w14:paraId="572372BB" w14:textId="77777777" w:rsidR="00A9442F" w:rsidRPr="00073CFE" w:rsidRDefault="00A9442F" w:rsidP="004E190C">
            <w:pPr>
              <w:jc w:val="both"/>
              <w:rPr>
                <w:moveTo w:id="459" w:author="Drahomíra Pavelková" w:date="2020-08-26T19:02:00Z"/>
                <w:color w:val="000000" w:themeColor="text1"/>
              </w:rPr>
            </w:pPr>
            <w:moveTo w:id="460" w:author="Drahomíra Pavelková" w:date="2020-08-26T19:02:00Z">
              <w:r w:rsidRPr="00073CFE">
                <w:rPr>
                  <w:color w:val="000000" w:themeColor="text1"/>
                </w:rPr>
                <w:t>Způsob zakončení předmětu – zápočet, zkouška</w:t>
              </w:r>
            </w:moveTo>
          </w:p>
          <w:p w14:paraId="05F55A7C" w14:textId="77777777" w:rsidR="00A9442F" w:rsidRPr="00073CFE" w:rsidRDefault="00A9442F" w:rsidP="004E190C">
            <w:pPr>
              <w:jc w:val="both"/>
              <w:rPr>
                <w:moveTo w:id="461" w:author="Drahomíra Pavelková" w:date="2020-08-26T19:02:00Z"/>
                <w:color w:val="000000" w:themeColor="text1"/>
              </w:rPr>
            </w:pPr>
            <w:moveTo w:id="462" w:author="Drahomíra Pavelková" w:date="2020-08-26T19:02:00Z">
              <w:r w:rsidRPr="00073CFE">
                <w:rPr>
                  <w:color w:val="000000" w:themeColor="text1"/>
                </w:rPr>
                <w:t>Požadavky k zápočtu: aktivní účast na seminářích při řešení úkolů zadaných vedoucím semináře (minimálně 80% přítomnost); aktivní využití e-learningového systému Moodle; vypracování seminární práce v požadované kvalitě na zadané téma (vybraná oblast bankovnictví a pojišťovnictví) a prezentace její dílčí části na semináři.</w:t>
              </w:r>
            </w:moveTo>
          </w:p>
          <w:p w14:paraId="309D05C3" w14:textId="77777777" w:rsidR="00A9442F" w:rsidRPr="00073CFE" w:rsidRDefault="00A9442F" w:rsidP="004E190C">
            <w:pPr>
              <w:jc w:val="both"/>
              <w:rPr>
                <w:moveTo w:id="463" w:author="Drahomíra Pavelková" w:date="2020-08-26T19:02:00Z"/>
                <w:color w:val="000000" w:themeColor="text1"/>
              </w:rPr>
            </w:pPr>
            <w:moveTo w:id="464" w:author="Drahomíra Pavelková" w:date="2020-08-26T19:02:00Z">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moveTo>
          </w:p>
        </w:tc>
      </w:tr>
      <w:tr w:rsidR="00A9442F" w:rsidRPr="00073CFE" w14:paraId="201FCEA2" w14:textId="77777777" w:rsidTr="004E190C">
        <w:trPr>
          <w:trHeight w:val="56"/>
        </w:trPr>
        <w:tc>
          <w:tcPr>
            <w:tcW w:w="9855" w:type="dxa"/>
            <w:gridSpan w:val="8"/>
            <w:tcBorders>
              <w:top w:val="nil"/>
            </w:tcBorders>
          </w:tcPr>
          <w:p w14:paraId="0B4639B0" w14:textId="77777777" w:rsidR="00A9442F" w:rsidRPr="00073CFE" w:rsidRDefault="00A9442F" w:rsidP="004E190C">
            <w:pPr>
              <w:jc w:val="both"/>
              <w:rPr>
                <w:moveTo w:id="465" w:author="Drahomíra Pavelková" w:date="2020-08-26T19:02:00Z"/>
                <w:color w:val="000000" w:themeColor="text1"/>
              </w:rPr>
            </w:pPr>
          </w:p>
        </w:tc>
      </w:tr>
      <w:tr w:rsidR="00A9442F" w:rsidRPr="00073CFE" w14:paraId="047AF681" w14:textId="77777777" w:rsidTr="004E190C">
        <w:trPr>
          <w:trHeight w:val="197"/>
        </w:trPr>
        <w:tc>
          <w:tcPr>
            <w:tcW w:w="3086" w:type="dxa"/>
            <w:tcBorders>
              <w:top w:val="nil"/>
            </w:tcBorders>
            <w:shd w:val="clear" w:color="auto" w:fill="F7CAAC"/>
          </w:tcPr>
          <w:p w14:paraId="7F46F171" w14:textId="77777777" w:rsidR="00A9442F" w:rsidRPr="00073CFE" w:rsidRDefault="00A9442F" w:rsidP="004E190C">
            <w:pPr>
              <w:jc w:val="both"/>
              <w:rPr>
                <w:moveTo w:id="466" w:author="Drahomíra Pavelková" w:date="2020-08-26T19:02:00Z"/>
                <w:b/>
                <w:color w:val="000000" w:themeColor="text1"/>
              </w:rPr>
            </w:pPr>
            <w:moveTo w:id="467" w:author="Drahomíra Pavelková" w:date="2020-08-26T19:02:00Z">
              <w:r w:rsidRPr="00073CFE">
                <w:rPr>
                  <w:b/>
                  <w:color w:val="000000" w:themeColor="text1"/>
                </w:rPr>
                <w:t>Garant předmětu</w:t>
              </w:r>
            </w:moveTo>
          </w:p>
        </w:tc>
        <w:tc>
          <w:tcPr>
            <w:tcW w:w="6769" w:type="dxa"/>
            <w:gridSpan w:val="7"/>
            <w:tcBorders>
              <w:top w:val="nil"/>
            </w:tcBorders>
          </w:tcPr>
          <w:p w14:paraId="5FA97F06" w14:textId="77777777" w:rsidR="00A9442F" w:rsidRPr="00073CFE" w:rsidRDefault="00A9442F" w:rsidP="004E190C">
            <w:pPr>
              <w:jc w:val="both"/>
              <w:rPr>
                <w:moveTo w:id="468" w:author="Drahomíra Pavelková" w:date="2020-08-26T19:02:00Z"/>
                <w:color w:val="000000" w:themeColor="text1"/>
              </w:rPr>
            </w:pPr>
            <w:moveTo w:id="469" w:author="Drahomíra Pavelková" w:date="2020-08-26T19:02:00Z">
              <w:r w:rsidRPr="00073CFE">
                <w:rPr>
                  <w:color w:val="000000" w:themeColor="text1"/>
                </w:rPr>
                <w:t>Ing. Mojmír Hampl, MSc. Ph.D.</w:t>
              </w:r>
            </w:moveTo>
          </w:p>
        </w:tc>
      </w:tr>
      <w:tr w:rsidR="00A9442F" w:rsidRPr="00073CFE" w14:paraId="2090077F" w14:textId="77777777" w:rsidTr="004E190C">
        <w:trPr>
          <w:trHeight w:val="243"/>
        </w:trPr>
        <w:tc>
          <w:tcPr>
            <w:tcW w:w="3086" w:type="dxa"/>
            <w:tcBorders>
              <w:top w:val="nil"/>
            </w:tcBorders>
            <w:shd w:val="clear" w:color="auto" w:fill="F7CAAC"/>
          </w:tcPr>
          <w:p w14:paraId="7C4F66DC" w14:textId="77777777" w:rsidR="00A9442F" w:rsidRPr="00073CFE" w:rsidRDefault="00A9442F" w:rsidP="004E190C">
            <w:pPr>
              <w:jc w:val="both"/>
              <w:rPr>
                <w:moveTo w:id="470" w:author="Drahomíra Pavelková" w:date="2020-08-26T19:02:00Z"/>
                <w:b/>
                <w:color w:val="000000" w:themeColor="text1"/>
              </w:rPr>
            </w:pPr>
            <w:moveTo w:id="471" w:author="Drahomíra Pavelková" w:date="2020-08-26T19:02:00Z">
              <w:r w:rsidRPr="00073CFE">
                <w:rPr>
                  <w:b/>
                  <w:color w:val="000000" w:themeColor="text1"/>
                </w:rPr>
                <w:t>Zapojení garanta do výuky předmětu</w:t>
              </w:r>
            </w:moveTo>
          </w:p>
        </w:tc>
        <w:tc>
          <w:tcPr>
            <w:tcW w:w="6769" w:type="dxa"/>
            <w:gridSpan w:val="7"/>
            <w:tcBorders>
              <w:top w:val="nil"/>
            </w:tcBorders>
          </w:tcPr>
          <w:p w14:paraId="0D2A0860" w14:textId="77777777" w:rsidR="00A9442F" w:rsidRPr="00073CFE" w:rsidRDefault="00A9442F" w:rsidP="004E190C">
            <w:pPr>
              <w:jc w:val="both"/>
              <w:rPr>
                <w:moveTo w:id="472" w:author="Drahomíra Pavelková" w:date="2020-08-26T19:02:00Z"/>
                <w:color w:val="000000" w:themeColor="text1"/>
              </w:rPr>
            </w:pPr>
            <w:moveTo w:id="473" w:author="Drahomíra Pavelková" w:date="2020-08-26T19:02:00Z">
              <w:r w:rsidRPr="00073CFE">
                <w:rPr>
                  <w:color w:val="000000" w:themeColor="text1"/>
                </w:rPr>
                <w:t>Garant se podílí na přednášení v rozsahu 100 %, dále stanovuje koncepci seminářů a dohlíží na jejich jednotné vedení.</w:t>
              </w:r>
            </w:moveTo>
          </w:p>
        </w:tc>
      </w:tr>
      <w:tr w:rsidR="00A9442F" w:rsidRPr="00073CFE" w14:paraId="663FBC18" w14:textId="77777777" w:rsidTr="004E190C">
        <w:tc>
          <w:tcPr>
            <w:tcW w:w="3086" w:type="dxa"/>
            <w:shd w:val="clear" w:color="auto" w:fill="F7CAAC"/>
          </w:tcPr>
          <w:p w14:paraId="507C4497" w14:textId="77777777" w:rsidR="00A9442F" w:rsidRPr="00073CFE" w:rsidRDefault="00A9442F" w:rsidP="004E190C">
            <w:pPr>
              <w:jc w:val="both"/>
              <w:rPr>
                <w:moveTo w:id="474" w:author="Drahomíra Pavelková" w:date="2020-08-26T19:02:00Z"/>
                <w:b/>
                <w:color w:val="000000" w:themeColor="text1"/>
              </w:rPr>
            </w:pPr>
            <w:moveTo w:id="475" w:author="Drahomíra Pavelková" w:date="2020-08-26T19:02:00Z">
              <w:r w:rsidRPr="00073CFE">
                <w:rPr>
                  <w:b/>
                  <w:color w:val="000000" w:themeColor="text1"/>
                </w:rPr>
                <w:t>Vyučující</w:t>
              </w:r>
            </w:moveTo>
          </w:p>
        </w:tc>
        <w:tc>
          <w:tcPr>
            <w:tcW w:w="6769" w:type="dxa"/>
            <w:gridSpan w:val="7"/>
            <w:tcBorders>
              <w:bottom w:val="nil"/>
            </w:tcBorders>
          </w:tcPr>
          <w:p w14:paraId="4A602A33" w14:textId="77777777" w:rsidR="00A9442F" w:rsidRPr="00073CFE" w:rsidRDefault="00A9442F" w:rsidP="004E190C">
            <w:pPr>
              <w:jc w:val="both"/>
              <w:rPr>
                <w:moveTo w:id="476" w:author="Drahomíra Pavelková" w:date="2020-08-26T19:02:00Z"/>
                <w:color w:val="000000" w:themeColor="text1"/>
              </w:rPr>
            </w:pPr>
            <w:moveTo w:id="477" w:author="Drahomíra Pavelková" w:date="2020-08-26T19:02:00Z">
              <w:r w:rsidRPr="00073CFE">
                <w:rPr>
                  <w:color w:val="000000" w:themeColor="text1"/>
                </w:rPr>
                <w:t>Ing. Mojmír Hampl, MSc. Ph.D. – přednášky, semináře (100%)</w:t>
              </w:r>
            </w:moveTo>
          </w:p>
        </w:tc>
      </w:tr>
      <w:tr w:rsidR="00A9442F" w:rsidRPr="00073CFE" w14:paraId="7D5C68E8" w14:textId="77777777" w:rsidTr="004E190C">
        <w:trPr>
          <w:trHeight w:val="88"/>
        </w:trPr>
        <w:tc>
          <w:tcPr>
            <w:tcW w:w="9855" w:type="dxa"/>
            <w:gridSpan w:val="8"/>
            <w:tcBorders>
              <w:top w:val="nil"/>
            </w:tcBorders>
          </w:tcPr>
          <w:p w14:paraId="361FCF31" w14:textId="77777777" w:rsidR="00A9442F" w:rsidRPr="00073CFE" w:rsidRDefault="00A9442F" w:rsidP="004E190C">
            <w:pPr>
              <w:jc w:val="both"/>
              <w:rPr>
                <w:moveTo w:id="478" w:author="Drahomíra Pavelková" w:date="2020-08-26T19:02:00Z"/>
                <w:color w:val="000000" w:themeColor="text1"/>
                <w:sz w:val="16"/>
              </w:rPr>
            </w:pPr>
          </w:p>
        </w:tc>
      </w:tr>
      <w:tr w:rsidR="00A9442F" w:rsidRPr="00073CFE" w14:paraId="56C80E3B" w14:textId="77777777" w:rsidTr="004E190C">
        <w:tc>
          <w:tcPr>
            <w:tcW w:w="3086" w:type="dxa"/>
            <w:shd w:val="clear" w:color="auto" w:fill="F7CAAC"/>
          </w:tcPr>
          <w:p w14:paraId="5D3191E0" w14:textId="77777777" w:rsidR="00A9442F" w:rsidRPr="00073CFE" w:rsidRDefault="00A9442F" w:rsidP="004E190C">
            <w:pPr>
              <w:jc w:val="both"/>
              <w:rPr>
                <w:moveTo w:id="479" w:author="Drahomíra Pavelková" w:date="2020-08-26T19:02:00Z"/>
                <w:b/>
                <w:color w:val="000000" w:themeColor="text1"/>
              </w:rPr>
            </w:pPr>
            <w:moveTo w:id="480" w:author="Drahomíra Pavelková" w:date="2020-08-26T19:02:00Z">
              <w:r w:rsidRPr="00073CFE">
                <w:rPr>
                  <w:b/>
                  <w:color w:val="000000" w:themeColor="text1"/>
                </w:rPr>
                <w:t>Stručná anotace předmětu</w:t>
              </w:r>
            </w:moveTo>
          </w:p>
        </w:tc>
        <w:tc>
          <w:tcPr>
            <w:tcW w:w="6769" w:type="dxa"/>
            <w:gridSpan w:val="7"/>
            <w:tcBorders>
              <w:bottom w:val="nil"/>
            </w:tcBorders>
          </w:tcPr>
          <w:p w14:paraId="51B6397B" w14:textId="77777777" w:rsidR="00A9442F" w:rsidRPr="00073CFE" w:rsidRDefault="00A9442F" w:rsidP="004E190C">
            <w:pPr>
              <w:jc w:val="both"/>
              <w:rPr>
                <w:moveTo w:id="481" w:author="Drahomíra Pavelková" w:date="2020-08-26T19:02:00Z"/>
                <w:color w:val="000000" w:themeColor="text1"/>
              </w:rPr>
            </w:pPr>
          </w:p>
        </w:tc>
      </w:tr>
      <w:tr w:rsidR="00A9442F" w:rsidRPr="00073CFE" w14:paraId="5142D3DE" w14:textId="77777777" w:rsidTr="004E190C">
        <w:trPr>
          <w:trHeight w:val="3938"/>
        </w:trPr>
        <w:tc>
          <w:tcPr>
            <w:tcW w:w="9855" w:type="dxa"/>
            <w:gridSpan w:val="8"/>
            <w:tcBorders>
              <w:top w:val="nil"/>
              <w:bottom w:val="single" w:sz="12" w:space="0" w:color="auto"/>
            </w:tcBorders>
          </w:tcPr>
          <w:p w14:paraId="53D6D283" w14:textId="77777777" w:rsidR="00A9442F" w:rsidRPr="00073CFE" w:rsidRDefault="00A9442F" w:rsidP="004E190C">
            <w:pPr>
              <w:contextualSpacing/>
              <w:jc w:val="both"/>
              <w:rPr>
                <w:moveTo w:id="482" w:author="Drahomíra Pavelková" w:date="2020-08-26T19:02:00Z"/>
                <w:color w:val="000000" w:themeColor="text1"/>
              </w:rPr>
            </w:pPr>
            <w:moveTo w:id="483" w:author="Drahomíra Pavelková" w:date="2020-08-26T19:02:00Z">
              <w:r w:rsidRPr="00073CFE">
                <w:rPr>
                  <w:color w:val="000000" w:themeColor="text1"/>
                </w:rPr>
                <w:t>Předmět "Bankovnictví a pojišťovnictví II" doplňuje a dále rozšiřuje tématiku z bakalářského studijního programu ("Bankovnictví a pojišťovnictví I") a z prvního ročníku magisterského studia ("Portfolio management"). Obsahem jsou jak základní, tak speciální činnosti bank v sektoru komerčního a investičního bankovnictví. Pojišťovnictví zahrnuje výklad pojistné teorie, dále jednotlivých druhů pojištění a fungování pojišťovny jako komerční instituce.</w:t>
              </w:r>
            </w:moveTo>
          </w:p>
          <w:p w14:paraId="7356C6B3" w14:textId="77777777" w:rsidR="00A9442F" w:rsidRPr="00073CFE" w:rsidRDefault="00A9442F" w:rsidP="004E190C">
            <w:pPr>
              <w:pStyle w:val="Odstavecseseznamem"/>
              <w:numPr>
                <w:ilvl w:val="0"/>
                <w:numId w:val="51"/>
              </w:numPr>
              <w:spacing w:after="0" w:line="240" w:lineRule="auto"/>
              <w:jc w:val="both"/>
              <w:rPr>
                <w:moveTo w:id="484" w:author="Drahomíra Pavelková" w:date="2020-08-26T19:02:00Z"/>
                <w:rFonts w:ascii="Times New Roman" w:eastAsia="Times New Roman" w:hAnsi="Times New Roman"/>
                <w:color w:val="000000" w:themeColor="text1"/>
                <w:sz w:val="20"/>
                <w:szCs w:val="20"/>
                <w:lang w:eastAsia="cs-CZ"/>
              </w:rPr>
            </w:pPr>
            <w:moveTo w:id="485" w:author="Drahomíra Pavelková" w:date="2020-08-26T19:02:00Z">
              <w:r w:rsidRPr="00073CFE">
                <w:rPr>
                  <w:rFonts w:ascii="Times New Roman" w:eastAsia="Times New Roman" w:hAnsi="Times New Roman"/>
                  <w:color w:val="000000" w:themeColor="text1"/>
                  <w:sz w:val="20"/>
                  <w:szCs w:val="20"/>
                  <w:lang w:eastAsia="cs-CZ"/>
                </w:rPr>
                <w:t>Aktivní a pasivní obchody komerčních bank, nástroje platebního styku</w:t>
              </w:r>
            </w:moveTo>
          </w:p>
          <w:p w14:paraId="6311BC6F" w14:textId="77777777" w:rsidR="00A9442F" w:rsidRPr="00073CFE" w:rsidRDefault="00A9442F" w:rsidP="004E190C">
            <w:pPr>
              <w:pStyle w:val="Odstavecseseznamem"/>
              <w:numPr>
                <w:ilvl w:val="0"/>
                <w:numId w:val="51"/>
              </w:numPr>
              <w:spacing w:after="0" w:line="240" w:lineRule="auto"/>
              <w:jc w:val="both"/>
              <w:rPr>
                <w:moveTo w:id="486" w:author="Drahomíra Pavelková" w:date="2020-08-26T19:02:00Z"/>
                <w:rFonts w:ascii="Times New Roman" w:eastAsia="Times New Roman" w:hAnsi="Times New Roman"/>
                <w:color w:val="000000" w:themeColor="text1"/>
                <w:sz w:val="20"/>
                <w:szCs w:val="20"/>
                <w:lang w:eastAsia="cs-CZ"/>
              </w:rPr>
            </w:pPr>
            <w:moveTo w:id="487" w:author="Drahomíra Pavelková" w:date="2020-08-26T19:02:00Z">
              <w:r w:rsidRPr="00073CFE">
                <w:rPr>
                  <w:rFonts w:ascii="Times New Roman" w:eastAsia="Times New Roman" w:hAnsi="Times New Roman"/>
                  <w:color w:val="000000" w:themeColor="text1"/>
                  <w:sz w:val="20"/>
                  <w:szCs w:val="20"/>
                  <w:lang w:eastAsia="cs-CZ"/>
                </w:rPr>
                <w:t>Platební styk se zahraničím (hladké platby, SEPA, zajištěné platby, dokumentární inkaso, dokumentární akreditiv, systém elektronické výměny dat)</w:t>
              </w:r>
            </w:moveTo>
          </w:p>
          <w:p w14:paraId="3A76CE75" w14:textId="77777777" w:rsidR="00A9442F" w:rsidRPr="00073CFE" w:rsidRDefault="00A9442F" w:rsidP="004E190C">
            <w:pPr>
              <w:pStyle w:val="Odstavecseseznamem"/>
              <w:numPr>
                <w:ilvl w:val="0"/>
                <w:numId w:val="51"/>
              </w:numPr>
              <w:spacing w:after="0" w:line="240" w:lineRule="auto"/>
              <w:jc w:val="both"/>
              <w:rPr>
                <w:moveTo w:id="488" w:author="Drahomíra Pavelková" w:date="2020-08-26T19:02:00Z"/>
                <w:rFonts w:ascii="Times New Roman" w:eastAsia="Times New Roman" w:hAnsi="Times New Roman"/>
                <w:color w:val="000000" w:themeColor="text1"/>
                <w:sz w:val="20"/>
                <w:szCs w:val="20"/>
                <w:lang w:eastAsia="cs-CZ"/>
              </w:rPr>
            </w:pPr>
            <w:moveTo w:id="489" w:author="Drahomíra Pavelková" w:date="2020-08-26T19:02:00Z">
              <w:r w:rsidRPr="00073CFE">
                <w:rPr>
                  <w:rFonts w:ascii="Times New Roman" w:eastAsia="Times New Roman" w:hAnsi="Times New Roman"/>
                  <w:color w:val="000000" w:themeColor="text1"/>
                  <w:sz w:val="20"/>
                  <w:szCs w:val="20"/>
                  <w:lang w:eastAsia="cs-CZ"/>
                </w:rPr>
                <w:t>Bankovnictví mimo bilanci (depotní obchody, poradenství, bankovní záruky)</w:t>
              </w:r>
            </w:moveTo>
          </w:p>
          <w:p w14:paraId="7ADB3A10" w14:textId="77777777" w:rsidR="00A9442F" w:rsidRPr="00073CFE" w:rsidRDefault="00A9442F" w:rsidP="004E190C">
            <w:pPr>
              <w:pStyle w:val="Odstavecseseznamem"/>
              <w:numPr>
                <w:ilvl w:val="0"/>
                <w:numId w:val="51"/>
              </w:numPr>
              <w:spacing w:after="0" w:line="240" w:lineRule="auto"/>
              <w:jc w:val="both"/>
              <w:rPr>
                <w:moveTo w:id="490" w:author="Drahomíra Pavelková" w:date="2020-08-26T19:02:00Z"/>
                <w:rFonts w:ascii="Times New Roman" w:eastAsia="Times New Roman" w:hAnsi="Times New Roman"/>
                <w:color w:val="000000" w:themeColor="text1"/>
                <w:sz w:val="20"/>
                <w:szCs w:val="20"/>
                <w:lang w:eastAsia="cs-CZ"/>
              </w:rPr>
            </w:pPr>
            <w:moveTo w:id="491" w:author="Drahomíra Pavelková" w:date="2020-08-26T19:02:00Z">
              <w:r w:rsidRPr="00073CFE">
                <w:rPr>
                  <w:rFonts w:ascii="Times New Roman" w:eastAsia="Times New Roman" w:hAnsi="Times New Roman"/>
                  <w:color w:val="000000" w:themeColor="text1"/>
                  <w:sz w:val="20"/>
                  <w:szCs w:val="20"/>
                  <w:lang w:eastAsia="cs-CZ"/>
                </w:rPr>
                <w:t>Investiční bankovnictví, nástroje finančního inženýrství</w:t>
              </w:r>
            </w:moveTo>
          </w:p>
          <w:p w14:paraId="474F76AA" w14:textId="77777777" w:rsidR="00A9442F" w:rsidRPr="00073CFE" w:rsidRDefault="00A9442F" w:rsidP="004E190C">
            <w:pPr>
              <w:pStyle w:val="Odstavecseseznamem"/>
              <w:numPr>
                <w:ilvl w:val="0"/>
                <w:numId w:val="51"/>
              </w:numPr>
              <w:spacing w:after="0" w:line="240" w:lineRule="auto"/>
              <w:jc w:val="both"/>
              <w:rPr>
                <w:moveTo w:id="492" w:author="Drahomíra Pavelková" w:date="2020-08-26T19:02:00Z"/>
                <w:rFonts w:ascii="Times New Roman" w:eastAsia="Times New Roman" w:hAnsi="Times New Roman"/>
                <w:color w:val="000000" w:themeColor="text1"/>
                <w:sz w:val="20"/>
                <w:szCs w:val="20"/>
                <w:lang w:eastAsia="cs-CZ"/>
              </w:rPr>
            </w:pPr>
            <w:moveTo w:id="493" w:author="Drahomíra Pavelková" w:date="2020-08-26T19:02:00Z">
              <w:r w:rsidRPr="00073CFE">
                <w:rPr>
                  <w:rFonts w:ascii="Times New Roman" w:eastAsia="Times New Roman" w:hAnsi="Times New Roman"/>
                  <w:color w:val="000000" w:themeColor="text1"/>
                  <w:sz w:val="20"/>
                  <w:szCs w:val="20"/>
                  <w:lang w:eastAsia="cs-CZ"/>
                </w:rPr>
                <w:t>Zvláštní druhy dluhopisů (emise státních a komunálních dluhopisů), korporátní dluhopisy (nákladovost cizí emise)</w:t>
              </w:r>
            </w:moveTo>
          </w:p>
          <w:p w14:paraId="4E884587" w14:textId="77777777" w:rsidR="00A9442F" w:rsidRPr="00073CFE" w:rsidRDefault="00A9442F" w:rsidP="004E190C">
            <w:pPr>
              <w:pStyle w:val="Odstavecseseznamem"/>
              <w:numPr>
                <w:ilvl w:val="0"/>
                <w:numId w:val="51"/>
              </w:numPr>
              <w:spacing w:after="0" w:line="240" w:lineRule="auto"/>
              <w:jc w:val="both"/>
              <w:rPr>
                <w:moveTo w:id="494" w:author="Drahomíra Pavelková" w:date="2020-08-26T19:02:00Z"/>
                <w:rFonts w:ascii="Times New Roman" w:eastAsia="Times New Roman" w:hAnsi="Times New Roman"/>
                <w:color w:val="000000" w:themeColor="text1"/>
                <w:sz w:val="20"/>
                <w:szCs w:val="20"/>
                <w:lang w:eastAsia="cs-CZ"/>
              </w:rPr>
            </w:pPr>
            <w:moveTo w:id="495" w:author="Drahomíra Pavelková" w:date="2020-08-26T19:02:00Z">
              <w:r w:rsidRPr="00073CFE">
                <w:rPr>
                  <w:rFonts w:ascii="Times New Roman" w:eastAsia="Times New Roman" w:hAnsi="Times New Roman"/>
                  <w:color w:val="000000" w:themeColor="text1"/>
                  <w:sz w:val="20"/>
                  <w:szCs w:val="20"/>
                  <w:lang w:eastAsia="cs-CZ"/>
                </w:rPr>
                <w:t>Alternativní formy financování (venture, franchisa, leasing, faktoring, forfaiting)</w:t>
              </w:r>
            </w:moveTo>
          </w:p>
          <w:p w14:paraId="5CE029DA" w14:textId="77777777" w:rsidR="00A9442F" w:rsidRPr="00073CFE" w:rsidRDefault="00A9442F" w:rsidP="004E190C">
            <w:pPr>
              <w:pStyle w:val="Odstavecseseznamem"/>
              <w:numPr>
                <w:ilvl w:val="0"/>
                <w:numId w:val="51"/>
              </w:numPr>
              <w:spacing w:after="0" w:line="240" w:lineRule="auto"/>
              <w:jc w:val="both"/>
              <w:rPr>
                <w:moveTo w:id="496" w:author="Drahomíra Pavelková" w:date="2020-08-26T19:02:00Z"/>
                <w:rFonts w:ascii="Times New Roman" w:eastAsia="Times New Roman" w:hAnsi="Times New Roman"/>
                <w:color w:val="000000" w:themeColor="text1"/>
                <w:sz w:val="20"/>
                <w:szCs w:val="20"/>
                <w:lang w:eastAsia="cs-CZ"/>
              </w:rPr>
            </w:pPr>
            <w:moveTo w:id="497" w:author="Drahomíra Pavelková" w:date="2020-08-26T19:02:00Z">
              <w:r w:rsidRPr="00073CFE">
                <w:rPr>
                  <w:rFonts w:ascii="Times New Roman" w:eastAsia="Times New Roman" w:hAnsi="Times New Roman"/>
                  <w:color w:val="000000" w:themeColor="text1"/>
                  <w:sz w:val="20"/>
                  <w:szCs w:val="20"/>
                  <w:lang w:eastAsia="cs-CZ"/>
                </w:rPr>
                <w:t>Digitalizace a moderní bankovnictví a peněžnictví (alternativní měny, elektronické peníze a digitální peníze centrálních bank)</w:t>
              </w:r>
            </w:moveTo>
          </w:p>
          <w:p w14:paraId="1EB279EC" w14:textId="77777777" w:rsidR="00A9442F" w:rsidRPr="00073CFE" w:rsidRDefault="00A9442F" w:rsidP="004E190C">
            <w:pPr>
              <w:pStyle w:val="Odstavecseseznamem"/>
              <w:numPr>
                <w:ilvl w:val="0"/>
                <w:numId w:val="51"/>
              </w:numPr>
              <w:spacing w:after="0" w:line="240" w:lineRule="auto"/>
              <w:jc w:val="both"/>
              <w:rPr>
                <w:moveTo w:id="498" w:author="Drahomíra Pavelková" w:date="2020-08-26T19:02:00Z"/>
                <w:rFonts w:ascii="Times New Roman" w:eastAsia="Times New Roman" w:hAnsi="Times New Roman"/>
                <w:color w:val="000000" w:themeColor="text1"/>
                <w:sz w:val="20"/>
                <w:szCs w:val="20"/>
                <w:lang w:eastAsia="cs-CZ"/>
              </w:rPr>
            </w:pPr>
            <w:moveTo w:id="499" w:author="Drahomíra Pavelková" w:date="2020-08-26T19:02:00Z">
              <w:r w:rsidRPr="00073CFE">
                <w:rPr>
                  <w:rFonts w:ascii="Times New Roman" w:eastAsia="Times New Roman" w:hAnsi="Times New Roman"/>
                  <w:color w:val="000000" w:themeColor="text1"/>
                  <w:sz w:val="20"/>
                  <w:szCs w:val="20"/>
                  <w:lang w:eastAsia="cs-CZ"/>
                </w:rPr>
                <w:t>Podstata současného systému elastických peněz a role bank v něm</w:t>
              </w:r>
            </w:moveTo>
          </w:p>
          <w:p w14:paraId="3FFC1186" w14:textId="77777777" w:rsidR="00A9442F" w:rsidRPr="00073CFE" w:rsidRDefault="00A9442F" w:rsidP="004E190C">
            <w:pPr>
              <w:pStyle w:val="Odstavecseseznamem"/>
              <w:numPr>
                <w:ilvl w:val="0"/>
                <w:numId w:val="51"/>
              </w:numPr>
              <w:spacing w:after="0" w:line="240" w:lineRule="auto"/>
              <w:jc w:val="both"/>
              <w:rPr>
                <w:moveTo w:id="500" w:author="Drahomíra Pavelková" w:date="2020-08-26T19:02:00Z"/>
                <w:rFonts w:ascii="Times New Roman" w:eastAsia="Times New Roman" w:hAnsi="Times New Roman"/>
                <w:color w:val="000000" w:themeColor="text1"/>
                <w:sz w:val="20"/>
                <w:szCs w:val="20"/>
                <w:lang w:eastAsia="cs-CZ"/>
              </w:rPr>
            </w:pPr>
            <w:moveTo w:id="501" w:author="Drahomíra Pavelková" w:date="2020-08-26T19:02:00Z">
              <w:r w:rsidRPr="00073CFE">
                <w:rPr>
                  <w:rFonts w:ascii="Times New Roman" w:eastAsia="Times New Roman" w:hAnsi="Times New Roman"/>
                  <w:color w:val="000000" w:themeColor="text1"/>
                  <w:sz w:val="20"/>
                  <w:szCs w:val="20"/>
                  <w:lang w:eastAsia="cs-CZ"/>
                </w:rPr>
                <w:t>Řízení veřejného dluhu</w:t>
              </w:r>
            </w:moveTo>
          </w:p>
          <w:p w14:paraId="443923C3" w14:textId="77777777" w:rsidR="00A9442F" w:rsidRPr="00073CFE" w:rsidRDefault="00A9442F" w:rsidP="004E190C">
            <w:pPr>
              <w:pStyle w:val="Odstavecseseznamem"/>
              <w:numPr>
                <w:ilvl w:val="0"/>
                <w:numId w:val="51"/>
              </w:numPr>
              <w:spacing w:after="0" w:line="240" w:lineRule="auto"/>
              <w:jc w:val="both"/>
              <w:rPr>
                <w:moveTo w:id="502" w:author="Drahomíra Pavelková" w:date="2020-08-26T19:02:00Z"/>
                <w:rFonts w:ascii="Times New Roman" w:eastAsia="Times New Roman" w:hAnsi="Times New Roman"/>
                <w:color w:val="000000" w:themeColor="text1"/>
                <w:sz w:val="20"/>
                <w:szCs w:val="20"/>
                <w:lang w:eastAsia="cs-CZ"/>
              </w:rPr>
            </w:pPr>
            <w:moveTo w:id="503" w:author="Drahomíra Pavelková" w:date="2020-08-26T19:02:00Z">
              <w:r w:rsidRPr="00073CFE">
                <w:rPr>
                  <w:rFonts w:ascii="Times New Roman" w:eastAsia="Times New Roman" w:hAnsi="Times New Roman"/>
                  <w:color w:val="000000" w:themeColor="text1"/>
                  <w:sz w:val="20"/>
                  <w:szCs w:val="20"/>
                  <w:lang w:eastAsia="cs-CZ"/>
                </w:rPr>
                <w:t>Inovace v moderním bankovnictví</w:t>
              </w:r>
            </w:moveTo>
          </w:p>
          <w:p w14:paraId="5F1DC0C3" w14:textId="77777777" w:rsidR="00A9442F" w:rsidRPr="00073CFE" w:rsidRDefault="00A9442F" w:rsidP="004E190C">
            <w:pPr>
              <w:pStyle w:val="Odstavecseseznamem"/>
              <w:numPr>
                <w:ilvl w:val="0"/>
                <w:numId w:val="51"/>
              </w:numPr>
              <w:spacing w:after="0" w:line="240" w:lineRule="auto"/>
              <w:jc w:val="both"/>
              <w:rPr>
                <w:moveTo w:id="504" w:author="Drahomíra Pavelková" w:date="2020-08-26T19:02:00Z"/>
                <w:rFonts w:ascii="Times New Roman" w:eastAsia="Times New Roman" w:hAnsi="Times New Roman"/>
                <w:color w:val="000000" w:themeColor="text1"/>
                <w:sz w:val="20"/>
                <w:szCs w:val="20"/>
                <w:lang w:eastAsia="cs-CZ"/>
              </w:rPr>
            </w:pPr>
            <w:moveTo w:id="505" w:author="Drahomíra Pavelková" w:date="2020-08-26T19:02:00Z">
              <w:r w:rsidRPr="00073CFE">
                <w:rPr>
                  <w:rFonts w:ascii="Times New Roman" w:eastAsia="Times New Roman" w:hAnsi="Times New Roman"/>
                  <w:color w:val="000000" w:themeColor="text1"/>
                  <w:sz w:val="20"/>
                  <w:szCs w:val="20"/>
                  <w:lang w:eastAsia="cs-CZ"/>
                </w:rPr>
                <w:t>Riziko a dopady nahodilosti na ekonomickou i neekonomickou činnost lidí. Rozdělení pojištění. Risk management. Význam pojištění z makro i mikro hlediska.</w:t>
              </w:r>
            </w:moveTo>
          </w:p>
          <w:p w14:paraId="1378D947" w14:textId="77777777" w:rsidR="00A9442F" w:rsidRPr="00073CFE" w:rsidRDefault="00A9442F" w:rsidP="004E190C">
            <w:pPr>
              <w:pStyle w:val="Odstavecseseznamem"/>
              <w:numPr>
                <w:ilvl w:val="0"/>
                <w:numId w:val="51"/>
              </w:numPr>
              <w:spacing w:after="0" w:line="240" w:lineRule="auto"/>
              <w:jc w:val="both"/>
              <w:rPr>
                <w:moveTo w:id="506" w:author="Drahomíra Pavelková" w:date="2020-08-26T19:02:00Z"/>
                <w:rFonts w:ascii="Times New Roman" w:eastAsia="Times New Roman" w:hAnsi="Times New Roman"/>
                <w:color w:val="000000" w:themeColor="text1"/>
                <w:sz w:val="20"/>
                <w:szCs w:val="20"/>
                <w:lang w:eastAsia="cs-CZ"/>
              </w:rPr>
            </w:pPr>
            <w:moveTo w:id="507" w:author="Drahomíra Pavelková" w:date="2020-08-26T19:02:00Z">
              <w:r w:rsidRPr="00073CFE">
                <w:rPr>
                  <w:rFonts w:ascii="Times New Roman" w:eastAsia="Times New Roman" w:hAnsi="Times New Roman"/>
                  <w:color w:val="000000" w:themeColor="text1"/>
                  <w:sz w:val="20"/>
                  <w:szCs w:val="20"/>
                  <w:lang w:eastAsia="cs-CZ"/>
                </w:rPr>
                <w:t>Pojišťovnictví a jeho místo v ekonomice, pojišťovatelé, zprostředkovatelé a institucionální zabezpečení pojišťovnictví obecně, význam státní regulace a způsoby její realizace.</w:t>
              </w:r>
            </w:moveTo>
          </w:p>
          <w:p w14:paraId="1E342381" w14:textId="77777777" w:rsidR="00A9442F" w:rsidRPr="00073CFE" w:rsidRDefault="00A9442F" w:rsidP="004E190C">
            <w:pPr>
              <w:pStyle w:val="Odstavecseseznamem"/>
              <w:numPr>
                <w:ilvl w:val="0"/>
                <w:numId w:val="51"/>
              </w:numPr>
              <w:spacing w:after="0" w:line="240" w:lineRule="auto"/>
              <w:jc w:val="both"/>
              <w:rPr>
                <w:moveTo w:id="508" w:author="Drahomíra Pavelková" w:date="2020-08-26T19:02:00Z"/>
                <w:rFonts w:ascii="Times New Roman" w:eastAsia="Times New Roman" w:hAnsi="Times New Roman"/>
                <w:color w:val="000000" w:themeColor="text1"/>
                <w:sz w:val="20"/>
                <w:szCs w:val="20"/>
                <w:lang w:eastAsia="cs-CZ"/>
              </w:rPr>
            </w:pPr>
            <w:moveTo w:id="509" w:author="Drahomíra Pavelková" w:date="2020-08-26T19:02:00Z">
              <w:r w:rsidRPr="00073CFE">
                <w:rPr>
                  <w:rFonts w:ascii="Times New Roman" w:eastAsia="Times New Roman" w:hAnsi="Times New Roman"/>
                  <w:color w:val="000000" w:themeColor="text1"/>
                  <w:sz w:val="20"/>
                  <w:szCs w:val="20"/>
                  <w:lang w:eastAsia="cs-CZ"/>
                </w:rPr>
                <w:t xml:space="preserve">Teoretická báze pojišťovacích operací (pojistné, správní náklady a zisk, pojistně technické rezervy, podstata zajišťování, pojistně technické riziko a další rizika v činnosti pojišťoven). </w:t>
              </w:r>
            </w:moveTo>
          </w:p>
        </w:tc>
      </w:tr>
      <w:tr w:rsidR="00A9442F" w:rsidRPr="00073CFE" w14:paraId="6259C7DB" w14:textId="77777777" w:rsidTr="004E190C">
        <w:trPr>
          <w:trHeight w:val="265"/>
        </w:trPr>
        <w:tc>
          <w:tcPr>
            <w:tcW w:w="3653" w:type="dxa"/>
            <w:gridSpan w:val="2"/>
            <w:tcBorders>
              <w:top w:val="nil"/>
            </w:tcBorders>
            <w:shd w:val="clear" w:color="auto" w:fill="F7CAAC"/>
          </w:tcPr>
          <w:p w14:paraId="0BC6DAD8" w14:textId="77777777" w:rsidR="00A9442F" w:rsidRPr="00073CFE" w:rsidRDefault="00A9442F" w:rsidP="004E190C">
            <w:pPr>
              <w:jc w:val="both"/>
              <w:rPr>
                <w:moveTo w:id="510" w:author="Drahomíra Pavelková" w:date="2020-08-26T19:02:00Z"/>
                <w:color w:val="000000" w:themeColor="text1"/>
              </w:rPr>
            </w:pPr>
            <w:moveTo w:id="511" w:author="Drahomíra Pavelková" w:date="2020-08-26T19:02:00Z">
              <w:r w:rsidRPr="00073CFE">
                <w:rPr>
                  <w:b/>
                  <w:color w:val="000000" w:themeColor="text1"/>
                </w:rPr>
                <w:t>Studijní literatura a studijní pomůcky</w:t>
              </w:r>
            </w:moveTo>
          </w:p>
        </w:tc>
        <w:tc>
          <w:tcPr>
            <w:tcW w:w="6202" w:type="dxa"/>
            <w:gridSpan w:val="6"/>
            <w:tcBorders>
              <w:top w:val="nil"/>
              <w:bottom w:val="nil"/>
            </w:tcBorders>
          </w:tcPr>
          <w:p w14:paraId="66C65939" w14:textId="77777777" w:rsidR="00A9442F" w:rsidRPr="00073CFE" w:rsidRDefault="00A9442F" w:rsidP="004E190C">
            <w:pPr>
              <w:jc w:val="both"/>
              <w:rPr>
                <w:moveTo w:id="512" w:author="Drahomíra Pavelková" w:date="2020-08-26T19:02:00Z"/>
                <w:color w:val="000000" w:themeColor="text1"/>
              </w:rPr>
            </w:pPr>
          </w:p>
        </w:tc>
      </w:tr>
      <w:tr w:rsidR="00A9442F" w:rsidRPr="00073CFE" w14:paraId="200208EF" w14:textId="77777777" w:rsidTr="004E190C">
        <w:trPr>
          <w:trHeight w:val="1497"/>
        </w:trPr>
        <w:tc>
          <w:tcPr>
            <w:tcW w:w="9855" w:type="dxa"/>
            <w:gridSpan w:val="8"/>
            <w:tcBorders>
              <w:top w:val="nil"/>
            </w:tcBorders>
          </w:tcPr>
          <w:p w14:paraId="295508D5" w14:textId="77777777" w:rsidR="00A9442F" w:rsidRPr="00073CFE" w:rsidRDefault="00A9442F" w:rsidP="004E190C">
            <w:pPr>
              <w:jc w:val="both"/>
              <w:rPr>
                <w:moveTo w:id="513" w:author="Drahomíra Pavelková" w:date="2020-08-26T19:02:00Z"/>
                <w:b/>
                <w:color w:val="000000" w:themeColor="text1"/>
              </w:rPr>
            </w:pPr>
            <w:moveTo w:id="514" w:author="Drahomíra Pavelková" w:date="2020-08-26T19:02:00Z">
              <w:r w:rsidRPr="00073CFE">
                <w:rPr>
                  <w:b/>
                  <w:color w:val="000000" w:themeColor="text1"/>
                </w:rPr>
                <w:t>Povinná literatura</w:t>
              </w:r>
            </w:moveTo>
          </w:p>
          <w:p w14:paraId="3E4098EA" w14:textId="77777777" w:rsidR="00A9442F" w:rsidRPr="00073CFE" w:rsidRDefault="00A9442F" w:rsidP="004E190C">
            <w:pPr>
              <w:jc w:val="both"/>
              <w:rPr>
                <w:moveTo w:id="515" w:author="Drahomíra Pavelková" w:date="2020-08-26T19:02:00Z"/>
                <w:color w:val="000000" w:themeColor="text1"/>
              </w:rPr>
            </w:pPr>
            <w:moveTo w:id="516" w:author="Drahomíra Pavelková" w:date="2020-08-26T19:02:00Z">
              <w:r>
                <w:fldChar w:fldCharType="begin"/>
              </w:r>
              <w:r>
                <w:instrText xml:space="preserve"> HYPERLINK "http://vyuka.fame.utb.cz/" \t "_blank" </w:instrText>
              </w:r>
              <w:r>
                <w:fldChar w:fldCharType="end"/>
              </w:r>
              <w:r w:rsidRPr="00073CFE">
                <w:rPr>
                  <w:color w:val="000000" w:themeColor="text1"/>
                </w:rPr>
                <w:t>MISHKIN, F. S. </w:t>
              </w:r>
              <w:r w:rsidRPr="00073CFE">
                <w:rPr>
                  <w:i/>
                  <w:iCs/>
                  <w:color w:val="000000" w:themeColor="text1"/>
                </w:rPr>
                <w:t>The economics of money, banking, and financial markets</w:t>
              </w:r>
              <w:r w:rsidRPr="00073CFE">
                <w:rPr>
                  <w:color w:val="000000" w:themeColor="text1"/>
                </w:rPr>
                <w:t xml:space="preserve">. Eleventh edition. Boston: Pearson, 2016. ISBN 978129209418. </w:t>
              </w:r>
            </w:moveTo>
          </w:p>
          <w:p w14:paraId="4F371210" w14:textId="77777777" w:rsidR="00A9442F" w:rsidRPr="00073CFE" w:rsidRDefault="00A9442F" w:rsidP="004E190C">
            <w:pPr>
              <w:jc w:val="both"/>
              <w:rPr>
                <w:moveTo w:id="517" w:author="Drahomíra Pavelková" w:date="2020-08-26T19:02:00Z"/>
                <w:b/>
                <w:color w:val="000000" w:themeColor="text1"/>
              </w:rPr>
            </w:pPr>
            <w:moveTo w:id="518" w:author="Drahomíra Pavelková" w:date="2020-08-26T19:02:00Z">
              <w:r w:rsidRPr="00073CFE">
                <w:rPr>
                  <w:b/>
                  <w:color w:val="000000" w:themeColor="text1"/>
                </w:rPr>
                <w:t>Doporučená literatura</w:t>
              </w:r>
            </w:moveTo>
          </w:p>
          <w:p w14:paraId="0EBCCD7A" w14:textId="77777777" w:rsidR="00A9442F" w:rsidRPr="00073CFE" w:rsidRDefault="00A9442F" w:rsidP="004E190C">
            <w:pPr>
              <w:jc w:val="both"/>
              <w:rPr>
                <w:moveTo w:id="519" w:author="Drahomíra Pavelková" w:date="2020-08-26T19:02:00Z"/>
                <w:color w:val="000000" w:themeColor="text1"/>
              </w:rPr>
            </w:pPr>
            <w:moveTo w:id="520" w:author="Drahomíra Pavelková" w:date="2020-08-26T19:02:00Z">
              <w:r>
                <w:fldChar w:fldCharType="begin"/>
              </w:r>
              <w:r>
                <w:instrText xml:space="preserve"> HYPERLINK "https://katalog.k.utb.cz/Record/77108" \t "_blank" </w:instrText>
              </w:r>
              <w:r>
                <w:fldChar w:fldCharType="separate"/>
              </w:r>
              <w:r w:rsidRPr="00073CFE">
                <w:rPr>
                  <w:color w:val="000000" w:themeColor="text1"/>
                </w:rPr>
                <w:t>MEJSTŘÍK, M., PEČENÁ, M., TEPLÝ, P. Banking in Theory and Practice. Praha: Karolinum, 2014. ISBN 978-80-246-2870-7.</w:t>
              </w:r>
              <w:r>
                <w:rPr>
                  <w:color w:val="000000" w:themeColor="text1"/>
                </w:rPr>
                <w:fldChar w:fldCharType="end"/>
              </w:r>
            </w:moveTo>
          </w:p>
          <w:p w14:paraId="7C2376BE" w14:textId="77777777" w:rsidR="00A9442F" w:rsidRPr="00073CFE" w:rsidRDefault="00A9442F" w:rsidP="004E190C">
            <w:pPr>
              <w:jc w:val="both"/>
              <w:rPr>
                <w:moveTo w:id="521" w:author="Drahomíra Pavelková" w:date="2020-08-26T19:02:00Z"/>
                <w:color w:val="000000" w:themeColor="text1"/>
              </w:rPr>
            </w:pPr>
            <w:moveTo w:id="522" w:author="Drahomíra Pavelková" w:date="2020-08-26T19:02:00Z">
              <w:r w:rsidRPr="00073CFE">
                <w:rPr>
                  <w:color w:val="000000" w:themeColor="text1"/>
                </w:rPr>
                <w:t>ROSE, P. S. </w:t>
              </w:r>
              <w:r w:rsidRPr="00073CFE">
                <w:rPr>
                  <w:i/>
                  <w:iCs/>
                  <w:color w:val="000000" w:themeColor="text1"/>
                </w:rPr>
                <w:t>Commercial bank management</w:t>
              </w:r>
              <w:r w:rsidRPr="00073CFE">
                <w:rPr>
                  <w:color w:val="000000" w:themeColor="text1"/>
                </w:rPr>
                <w:t>. New York: The McGraww-Hill, 2002. ISBN 978-0-7-112122-6.</w:t>
              </w:r>
            </w:moveTo>
          </w:p>
          <w:p w14:paraId="778F446A" w14:textId="77777777" w:rsidR="00A9442F" w:rsidRPr="00073CFE" w:rsidRDefault="00A9442F" w:rsidP="004E190C">
            <w:pPr>
              <w:jc w:val="both"/>
              <w:rPr>
                <w:moveTo w:id="523" w:author="Drahomíra Pavelková" w:date="2020-08-26T19:02:00Z"/>
                <w:color w:val="000000" w:themeColor="text1"/>
              </w:rPr>
            </w:pPr>
            <w:moveTo w:id="524" w:author="Drahomíra Pavelková" w:date="2020-08-26T19:02:00Z">
              <w:r>
                <w:fldChar w:fldCharType="begin"/>
              </w:r>
              <w:r>
                <w:instrText xml:space="preserve"> HYPERLINK "https://katalog.k.utb.cz/Record/90870" \t "_blank" </w:instrText>
              </w:r>
              <w:r>
                <w:fldChar w:fldCharType="separate"/>
              </w:r>
              <w:r w:rsidRPr="00073CFE">
                <w:rPr>
                  <w:color w:val="000000" w:themeColor="text1"/>
                </w:rPr>
                <w:t>ANOLLI, M., BECCALLI, E., GIORDANI, T. Retail credit risk management. Basingstoke: Palgrave Macmillan, 2013. ISBN 978-1-137-00675-2.</w:t>
              </w:r>
              <w:r>
                <w:rPr>
                  <w:color w:val="000000" w:themeColor="text1"/>
                </w:rPr>
                <w:fldChar w:fldCharType="end"/>
              </w:r>
            </w:moveTo>
          </w:p>
          <w:p w14:paraId="4E409E34" w14:textId="77777777" w:rsidR="00A9442F" w:rsidRPr="00073CFE" w:rsidRDefault="00A9442F" w:rsidP="004E190C">
            <w:pPr>
              <w:jc w:val="both"/>
              <w:rPr>
                <w:moveTo w:id="525" w:author="Drahomíra Pavelková" w:date="2020-08-26T19:02:00Z"/>
                <w:color w:val="000000" w:themeColor="text1"/>
              </w:rPr>
            </w:pPr>
            <w:moveTo w:id="526" w:author="Drahomíra Pavelková" w:date="2020-08-26T19:02:00Z">
              <w:r>
                <w:fldChar w:fldCharType="begin"/>
              </w:r>
              <w:r>
                <w:instrText xml:space="preserve"> HYPERLINK "https://katalog.k.utb.cz/Record/90719" \t "_blank" </w:instrText>
              </w:r>
              <w:r>
                <w:fldChar w:fldCharType="separate"/>
              </w:r>
              <w:r w:rsidRPr="00073CFE">
                <w:rPr>
                  <w:color w:val="000000" w:themeColor="text1"/>
                </w:rPr>
                <w:t>BECK, T., CASU, B. The Palgrave handbook of European banking. New York: Palgrave Macmillan, 2016. ISBN 978-1-137-52143-9.</w:t>
              </w:r>
              <w:r>
                <w:rPr>
                  <w:color w:val="000000" w:themeColor="text1"/>
                </w:rPr>
                <w:fldChar w:fldCharType="end"/>
              </w:r>
            </w:moveTo>
          </w:p>
        </w:tc>
      </w:tr>
      <w:tr w:rsidR="00A9442F" w:rsidRPr="00073CFE" w14:paraId="4B461B52" w14:textId="77777777" w:rsidTr="004E19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1D7CB7" w14:textId="77777777" w:rsidR="00A9442F" w:rsidRPr="00073CFE" w:rsidRDefault="00A9442F" w:rsidP="004E190C">
            <w:pPr>
              <w:jc w:val="center"/>
              <w:rPr>
                <w:moveTo w:id="527" w:author="Drahomíra Pavelková" w:date="2020-08-26T19:02:00Z"/>
                <w:b/>
                <w:color w:val="000000" w:themeColor="text1"/>
              </w:rPr>
            </w:pPr>
            <w:moveTo w:id="528" w:author="Drahomíra Pavelková" w:date="2020-08-26T19:02:00Z">
              <w:r w:rsidRPr="00073CFE">
                <w:rPr>
                  <w:b/>
                  <w:color w:val="000000" w:themeColor="text1"/>
                </w:rPr>
                <w:t>Informace ke kombinované nebo distanční formě</w:t>
              </w:r>
            </w:moveTo>
          </w:p>
        </w:tc>
      </w:tr>
      <w:tr w:rsidR="00A9442F" w:rsidRPr="00073CFE" w14:paraId="01F300CE" w14:textId="77777777" w:rsidTr="004E190C">
        <w:tc>
          <w:tcPr>
            <w:tcW w:w="4787" w:type="dxa"/>
            <w:gridSpan w:val="3"/>
            <w:tcBorders>
              <w:top w:val="single" w:sz="2" w:space="0" w:color="auto"/>
            </w:tcBorders>
            <w:shd w:val="clear" w:color="auto" w:fill="F7CAAC"/>
          </w:tcPr>
          <w:p w14:paraId="5B930462" w14:textId="77777777" w:rsidR="00A9442F" w:rsidRPr="00073CFE" w:rsidRDefault="00A9442F" w:rsidP="004E190C">
            <w:pPr>
              <w:jc w:val="both"/>
              <w:rPr>
                <w:moveTo w:id="529" w:author="Drahomíra Pavelková" w:date="2020-08-26T19:02:00Z"/>
                <w:color w:val="000000" w:themeColor="text1"/>
              </w:rPr>
            </w:pPr>
            <w:moveTo w:id="530" w:author="Drahomíra Pavelková" w:date="2020-08-26T19:02:00Z">
              <w:r w:rsidRPr="00073CFE">
                <w:rPr>
                  <w:b/>
                  <w:color w:val="000000" w:themeColor="text1"/>
                </w:rPr>
                <w:t>Rozsah konzultací (soustředění)</w:t>
              </w:r>
            </w:moveTo>
          </w:p>
        </w:tc>
        <w:tc>
          <w:tcPr>
            <w:tcW w:w="889" w:type="dxa"/>
            <w:tcBorders>
              <w:top w:val="single" w:sz="2" w:space="0" w:color="auto"/>
            </w:tcBorders>
          </w:tcPr>
          <w:p w14:paraId="321C1D83" w14:textId="77777777" w:rsidR="00A9442F" w:rsidRPr="00073CFE" w:rsidRDefault="00A9442F" w:rsidP="004E190C">
            <w:pPr>
              <w:jc w:val="both"/>
              <w:rPr>
                <w:moveTo w:id="531" w:author="Drahomíra Pavelková" w:date="2020-08-26T19:02:00Z"/>
                <w:color w:val="000000" w:themeColor="text1"/>
              </w:rPr>
            </w:pPr>
          </w:p>
        </w:tc>
        <w:tc>
          <w:tcPr>
            <w:tcW w:w="4179" w:type="dxa"/>
            <w:gridSpan w:val="4"/>
            <w:tcBorders>
              <w:top w:val="single" w:sz="2" w:space="0" w:color="auto"/>
            </w:tcBorders>
            <w:shd w:val="clear" w:color="auto" w:fill="F7CAAC"/>
          </w:tcPr>
          <w:p w14:paraId="7BA4F25E" w14:textId="77777777" w:rsidR="00A9442F" w:rsidRPr="00073CFE" w:rsidRDefault="00A9442F" w:rsidP="004E190C">
            <w:pPr>
              <w:jc w:val="both"/>
              <w:rPr>
                <w:moveTo w:id="532" w:author="Drahomíra Pavelková" w:date="2020-08-26T19:02:00Z"/>
                <w:b/>
                <w:color w:val="000000" w:themeColor="text1"/>
              </w:rPr>
            </w:pPr>
            <w:moveTo w:id="533" w:author="Drahomíra Pavelková" w:date="2020-08-26T19:02:00Z">
              <w:r w:rsidRPr="00073CFE">
                <w:rPr>
                  <w:b/>
                  <w:color w:val="000000" w:themeColor="text1"/>
                </w:rPr>
                <w:t xml:space="preserve">hodin </w:t>
              </w:r>
            </w:moveTo>
          </w:p>
        </w:tc>
      </w:tr>
      <w:tr w:rsidR="00A9442F" w:rsidRPr="00073CFE" w14:paraId="5FB1A0C1" w14:textId="77777777" w:rsidTr="004E190C">
        <w:tc>
          <w:tcPr>
            <w:tcW w:w="9855" w:type="dxa"/>
            <w:gridSpan w:val="8"/>
            <w:shd w:val="clear" w:color="auto" w:fill="F7CAAC"/>
          </w:tcPr>
          <w:p w14:paraId="62728DAA" w14:textId="77777777" w:rsidR="00A9442F" w:rsidRPr="00073CFE" w:rsidRDefault="00A9442F" w:rsidP="004E190C">
            <w:pPr>
              <w:jc w:val="both"/>
              <w:rPr>
                <w:moveTo w:id="534" w:author="Drahomíra Pavelková" w:date="2020-08-26T19:02:00Z"/>
                <w:b/>
                <w:color w:val="000000" w:themeColor="text1"/>
              </w:rPr>
            </w:pPr>
            <w:moveTo w:id="535" w:author="Drahomíra Pavelková" w:date="2020-08-26T19:02:00Z">
              <w:r w:rsidRPr="00073CFE">
                <w:rPr>
                  <w:b/>
                  <w:color w:val="000000" w:themeColor="text1"/>
                </w:rPr>
                <w:t>Informace o způsobu kontaktu s vyučujícím</w:t>
              </w:r>
            </w:moveTo>
          </w:p>
        </w:tc>
      </w:tr>
      <w:tr w:rsidR="00A9442F" w:rsidRPr="00073CFE" w14:paraId="539FA2E3" w14:textId="77777777" w:rsidTr="004E190C">
        <w:trPr>
          <w:trHeight w:val="612"/>
        </w:trPr>
        <w:tc>
          <w:tcPr>
            <w:tcW w:w="9855" w:type="dxa"/>
            <w:gridSpan w:val="8"/>
          </w:tcPr>
          <w:p w14:paraId="3C70EF78" w14:textId="77777777" w:rsidR="00A9442F" w:rsidRPr="00073CFE" w:rsidRDefault="00A9442F" w:rsidP="004E190C">
            <w:pPr>
              <w:jc w:val="both"/>
              <w:rPr>
                <w:moveTo w:id="536" w:author="Drahomíra Pavelková" w:date="2020-08-26T19:02:00Z"/>
                <w:color w:val="000000" w:themeColor="text1"/>
              </w:rPr>
            </w:pPr>
            <w:moveTo w:id="537" w:author="Drahomíra Pavelková" w:date="2020-08-26T19:02:00Z">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2E38C591" w14:textId="65533903" w:rsidR="00A9442F" w:rsidRDefault="00A9442F" w:rsidP="00A9442F">
      <w:pPr>
        <w:spacing w:after="160" w:line="259" w:lineRule="auto"/>
        <w:rPr>
          <w:ins w:id="538" w:author="Drahomíra Pavelková" w:date="2020-08-26T19:02:00Z"/>
          <w:color w:val="000000" w:themeColor="text1"/>
        </w:rPr>
      </w:pPr>
    </w:p>
    <w:p w14:paraId="44BF10B1" w14:textId="304DED58" w:rsidR="00A9442F" w:rsidRDefault="00A9442F" w:rsidP="00A9442F">
      <w:pPr>
        <w:spacing w:after="160" w:line="259" w:lineRule="auto"/>
        <w:rPr>
          <w:ins w:id="539" w:author="Drahomíra Pavelková" w:date="2020-08-26T19:02:00Z"/>
          <w:color w:val="000000" w:themeColor="text1"/>
        </w:rPr>
      </w:pPr>
    </w:p>
    <w:p w14:paraId="38971F70" w14:textId="54858885" w:rsidR="00A9442F" w:rsidRDefault="00A9442F" w:rsidP="00A9442F">
      <w:pPr>
        <w:spacing w:after="160" w:line="259" w:lineRule="auto"/>
        <w:rPr>
          <w:ins w:id="540" w:author="Drahomíra Pavelková" w:date="2020-08-26T19:02:00Z"/>
          <w:color w:val="000000" w:themeColor="text1"/>
        </w:rPr>
      </w:pPr>
    </w:p>
    <w:p w14:paraId="21D3272B" w14:textId="021ED40E" w:rsidR="00A9442F" w:rsidRDefault="00A9442F" w:rsidP="00A9442F">
      <w:pPr>
        <w:spacing w:after="160" w:line="259" w:lineRule="auto"/>
        <w:rPr>
          <w:ins w:id="541" w:author="Drahomíra Pavelková" w:date="2020-08-26T19:02:00Z"/>
          <w:color w:val="000000" w:themeColor="text1"/>
        </w:rPr>
      </w:pPr>
    </w:p>
    <w:p w14:paraId="73B9C312" w14:textId="1C3BC216" w:rsidR="00A9442F" w:rsidRDefault="00A9442F" w:rsidP="00A9442F">
      <w:pPr>
        <w:spacing w:after="160" w:line="259" w:lineRule="auto"/>
        <w:rPr>
          <w:ins w:id="542" w:author="Drahomíra Pavelková" w:date="2020-08-26T19:02:00Z"/>
          <w:color w:val="000000" w:themeColor="text1"/>
        </w:rPr>
      </w:pPr>
    </w:p>
    <w:p w14:paraId="3B917C2A" w14:textId="5B8DA23E" w:rsidR="00A9442F" w:rsidRDefault="00A9442F" w:rsidP="00A9442F">
      <w:pPr>
        <w:spacing w:after="160" w:line="259" w:lineRule="auto"/>
        <w:rPr>
          <w:ins w:id="543" w:author="Drahomíra Pavelková" w:date="2020-08-26T19:02:00Z"/>
          <w:color w:val="000000" w:themeColor="text1"/>
        </w:rPr>
      </w:pPr>
    </w:p>
    <w:p w14:paraId="63960AF3" w14:textId="238F7D7C" w:rsidR="00A9442F" w:rsidRDefault="00A9442F" w:rsidP="00A9442F">
      <w:pPr>
        <w:spacing w:after="160" w:line="259" w:lineRule="auto"/>
        <w:rPr>
          <w:ins w:id="544" w:author="Drahomíra Pavelková" w:date="2020-08-26T19:02:00Z"/>
          <w:color w:val="000000" w:themeColor="text1"/>
        </w:rPr>
      </w:pPr>
    </w:p>
    <w:p w14:paraId="52CDB99D" w14:textId="2486391E" w:rsidR="00A9442F" w:rsidRDefault="00A9442F" w:rsidP="00A9442F">
      <w:pPr>
        <w:spacing w:after="160" w:line="259" w:lineRule="auto"/>
        <w:rPr>
          <w:ins w:id="545" w:author="Drahomíra Pavelková" w:date="2020-08-26T19:02:00Z"/>
          <w:color w:val="000000" w:themeColor="text1"/>
        </w:rPr>
      </w:pPr>
    </w:p>
    <w:p w14:paraId="4C4A02F3" w14:textId="02350B19" w:rsidR="00A9442F" w:rsidRDefault="00A9442F" w:rsidP="00A9442F">
      <w:pPr>
        <w:spacing w:after="160" w:line="259" w:lineRule="auto"/>
        <w:rPr>
          <w:ins w:id="546" w:author="Drahomíra Pavelková" w:date="2020-08-26T19:02:00Z"/>
          <w:color w:val="000000" w:themeColor="text1"/>
        </w:rPr>
      </w:pPr>
    </w:p>
    <w:p w14:paraId="47F76BDD" w14:textId="6461D447" w:rsidR="00A9442F" w:rsidRDefault="00A9442F" w:rsidP="00A9442F">
      <w:pPr>
        <w:spacing w:after="160" w:line="259" w:lineRule="auto"/>
        <w:rPr>
          <w:ins w:id="547" w:author="Drahomíra Pavelková" w:date="2020-08-26T19:02:00Z"/>
          <w:color w:val="000000" w:themeColor="text1"/>
        </w:rPr>
      </w:pPr>
    </w:p>
    <w:p w14:paraId="181999D6" w14:textId="55C28542" w:rsidR="00A9442F" w:rsidRDefault="00A9442F" w:rsidP="00A9442F">
      <w:pPr>
        <w:spacing w:after="160" w:line="259" w:lineRule="auto"/>
        <w:rPr>
          <w:ins w:id="548" w:author="Drahomíra Pavelková" w:date="2020-08-26T19:02:00Z"/>
          <w:color w:val="000000" w:themeColor="text1"/>
        </w:rPr>
      </w:pPr>
    </w:p>
    <w:p w14:paraId="227F0E25" w14:textId="2ACFFBDC" w:rsidR="00A9442F" w:rsidRDefault="00A9442F" w:rsidP="00A9442F">
      <w:pPr>
        <w:spacing w:after="160" w:line="259" w:lineRule="auto"/>
        <w:rPr>
          <w:ins w:id="549" w:author="Drahomíra Pavelková" w:date="2020-08-26T19:02:00Z"/>
          <w:color w:val="000000" w:themeColor="text1"/>
        </w:rPr>
      </w:pPr>
    </w:p>
    <w:p w14:paraId="07FDEC16" w14:textId="252E1F72" w:rsidR="00A9442F" w:rsidRDefault="00A9442F" w:rsidP="00A9442F">
      <w:pPr>
        <w:spacing w:after="160" w:line="259" w:lineRule="auto"/>
        <w:rPr>
          <w:ins w:id="550" w:author="Drahomíra Pavelková" w:date="2020-08-26T19:02:00Z"/>
          <w:color w:val="000000" w:themeColor="text1"/>
        </w:rPr>
      </w:pPr>
    </w:p>
    <w:p w14:paraId="7579310D" w14:textId="13A1BB5F" w:rsidR="00A9442F" w:rsidRDefault="00A9442F" w:rsidP="00A9442F">
      <w:pPr>
        <w:spacing w:after="160" w:line="259" w:lineRule="auto"/>
        <w:rPr>
          <w:ins w:id="551" w:author="Drahomíra Pavelková" w:date="2020-08-26T19:02:00Z"/>
          <w:color w:val="000000" w:themeColor="text1"/>
        </w:rPr>
      </w:pPr>
    </w:p>
    <w:p w14:paraId="3E9DDACB" w14:textId="534DB330" w:rsidR="00A9442F" w:rsidRDefault="00A9442F" w:rsidP="00A9442F">
      <w:pPr>
        <w:spacing w:after="160" w:line="259" w:lineRule="auto"/>
        <w:rPr>
          <w:ins w:id="552" w:author="Drahomíra Pavelková" w:date="2020-08-26T19:02:00Z"/>
          <w:color w:val="000000" w:themeColor="text1"/>
        </w:rPr>
      </w:pPr>
    </w:p>
    <w:p w14:paraId="66E00995" w14:textId="4CC5B777" w:rsidR="00A9442F" w:rsidRDefault="00A9442F" w:rsidP="00A9442F">
      <w:pPr>
        <w:spacing w:after="160" w:line="259" w:lineRule="auto"/>
        <w:rPr>
          <w:ins w:id="553" w:author="Drahomíra Pavelková" w:date="2020-08-26T19:02:00Z"/>
          <w:color w:val="000000" w:themeColor="text1"/>
        </w:rPr>
      </w:pPr>
    </w:p>
    <w:p w14:paraId="581C34DC" w14:textId="6F5B3B26" w:rsidR="00A9442F" w:rsidRDefault="00A9442F" w:rsidP="00A9442F">
      <w:pPr>
        <w:spacing w:after="160" w:line="259" w:lineRule="auto"/>
        <w:rPr>
          <w:ins w:id="554" w:author="Drahomíra Pavelková" w:date="2020-08-26T19:02:00Z"/>
          <w:color w:val="000000" w:themeColor="text1"/>
        </w:rPr>
      </w:pPr>
    </w:p>
    <w:p w14:paraId="19F90A88" w14:textId="5752DDB4" w:rsidR="00A9442F" w:rsidRDefault="00A9442F" w:rsidP="00A9442F">
      <w:pPr>
        <w:spacing w:after="160" w:line="259" w:lineRule="auto"/>
        <w:rPr>
          <w:ins w:id="555" w:author="Drahomíra Pavelková" w:date="2020-08-26T19:02:00Z"/>
          <w:color w:val="000000" w:themeColor="text1"/>
        </w:rPr>
      </w:pPr>
    </w:p>
    <w:p w14:paraId="211013D7" w14:textId="28C9CA0C" w:rsidR="00A9442F" w:rsidRDefault="00A9442F" w:rsidP="00A9442F">
      <w:pPr>
        <w:spacing w:after="160" w:line="259" w:lineRule="auto"/>
        <w:rPr>
          <w:ins w:id="556" w:author="Drahomíra Pavelková" w:date="2020-08-26T19:02:00Z"/>
          <w:color w:val="000000" w:themeColor="text1"/>
        </w:rPr>
      </w:pPr>
    </w:p>
    <w:p w14:paraId="6058EA0A" w14:textId="7CDDB30B" w:rsidR="00A9442F" w:rsidRDefault="00A9442F" w:rsidP="00A9442F">
      <w:pPr>
        <w:spacing w:after="160" w:line="259" w:lineRule="auto"/>
        <w:rPr>
          <w:ins w:id="557" w:author="Drahomíra Pavelková" w:date="2020-08-26T19:02:00Z"/>
          <w:color w:val="000000" w:themeColor="text1"/>
        </w:rPr>
      </w:pPr>
    </w:p>
    <w:p w14:paraId="602AB271" w14:textId="087FCDAF" w:rsidR="00A9442F" w:rsidRDefault="00A9442F" w:rsidP="00A9442F">
      <w:pPr>
        <w:spacing w:after="160" w:line="259" w:lineRule="auto"/>
        <w:rPr>
          <w:ins w:id="558" w:author="Drahomíra Pavelková" w:date="2020-08-26T19:02:00Z"/>
          <w:color w:val="000000" w:themeColor="text1"/>
        </w:rPr>
      </w:pPr>
    </w:p>
    <w:p w14:paraId="2A026E5E" w14:textId="2EC1285D" w:rsidR="00A9442F" w:rsidRDefault="00A9442F" w:rsidP="00A9442F">
      <w:pPr>
        <w:spacing w:after="160" w:line="259" w:lineRule="auto"/>
        <w:rPr>
          <w:ins w:id="559" w:author="Drahomíra Pavelková" w:date="2020-08-26T19:02:00Z"/>
          <w:color w:val="000000" w:themeColor="text1"/>
        </w:rPr>
      </w:pPr>
    </w:p>
    <w:p w14:paraId="43363C45" w14:textId="30EC89F0" w:rsidR="00A9442F" w:rsidRDefault="00A9442F" w:rsidP="00A9442F">
      <w:pPr>
        <w:spacing w:after="160" w:line="259" w:lineRule="auto"/>
        <w:rPr>
          <w:ins w:id="560" w:author="Drahomíra Pavelková" w:date="2020-08-26T19:02:00Z"/>
          <w:color w:val="000000" w:themeColor="text1"/>
        </w:rPr>
      </w:pPr>
    </w:p>
    <w:p w14:paraId="7D748E3B" w14:textId="0373CC78" w:rsidR="00A9442F" w:rsidRDefault="00A9442F" w:rsidP="00A9442F">
      <w:pPr>
        <w:spacing w:after="160" w:line="259" w:lineRule="auto"/>
        <w:rPr>
          <w:ins w:id="561" w:author="Drahomíra Pavelková" w:date="2020-08-26T19:02:00Z"/>
          <w:color w:val="000000" w:themeColor="text1"/>
        </w:rPr>
      </w:pPr>
    </w:p>
    <w:p w14:paraId="0C77D0B1" w14:textId="5A5BC228" w:rsidR="00A9442F" w:rsidRDefault="00A9442F" w:rsidP="00A9442F">
      <w:pPr>
        <w:spacing w:after="160" w:line="259" w:lineRule="auto"/>
        <w:rPr>
          <w:ins w:id="562" w:author="Drahomíra Pavelková" w:date="2020-08-26T19:02:00Z"/>
          <w:color w:val="000000" w:themeColor="text1"/>
        </w:rPr>
      </w:pPr>
    </w:p>
    <w:p w14:paraId="0D346F12" w14:textId="40060D1E" w:rsidR="00A9442F" w:rsidRDefault="00A9442F" w:rsidP="00A9442F">
      <w:pPr>
        <w:spacing w:after="160" w:line="259" w:lineRule="auto"/>
        <w:rPr>
          <w:ins w:id="563" w:author="Drahomíra Pavelková" w:date="2020-08-26T19:02:00Z"/>
          <w:color w:val="000000" w:themeColor="text1"/>
        </w:rPr>
      </w:pPr>
    </w:p>
    <w:p w14:paraId="4331FD95" w14:textId="4799F5BF" w:rsidR="00A9442F" w:rsidRDefault="00A9442F" w:rsidP="00A9442F">
      <w:pPr>
        <w:spacing w:after="160" w:line="259" w:lineRule="auto"/>
        <w:rPr>
          <w:ins w:id="564" w:author="Drahomíra Pavelková" w:date="2020-08-26T19:02:00Z"/>
          <w:color w:val="000000" w:themeColor="text1"/>
        </w:rPr>
      </w:pPr>
    </w:p>
    <w:p w14:paraId="787586BC" w14:textId="148F2078" w:rsidR="00A9442F" w:rsidRDefault="00A9442F" w:rsidP="00A9442F">
      <w:pPr>
        <w:spacing w:after="160" w:line="259" w:lineRule="auto"/>
        <w:rPr>
          <w:ins w:id="565" w:author="Drahomíra Pavelková" w:date="2020-08-26T19:02:00Z"/>
          <w:color w:val="000000" w:themeColor="text1"/>
        </w:rPr>
      </w:pPr>
    </w:p>
    <w:p w14:paraId="51DD5690" w14:textId="22EB2B3B" w:rsidR="00A9442F" w:rsidRDefault="00A9442F" w:rsidP="00A9442F">
      <w:pPr>
        <w:spacing w:after="160" w:line="259" w:lineRule="auto"/>
        <w:rPr>
          <w:ins w:id="566" w:author="Drahomíra Pavelková" w:date="2020-08-26T19:02:00Z"/>
          <w:color w:val="000000" w:themeColor="text1"/>
        </w:rPr>
      </w:pPr>
    </w:p>
    <w:p w14:paraId="32E63B4B" w14:textId="199DC432" w:rsidR="00A9442F" w:rsidRDefault="00A9442F" w:rsidP="00A9442F">
      <w:pPr>
        <w:spacing w:after="160" w:line="259" w:lineRule="auto"/>
        <w:rPr>
          <w:ins w:id="567" w:author="Drahomíra Pavelková" w:date="2020-08-26T19:02:00Z"/>
          <w:color w:val="000000" w:themeColor="text1"/>
        </w:rPr>
      </w:pPr>
    </w:p>
    <w:p w14:paraId="547C7287" w14:textId="77777777" w:rsidR="00A9442F" w:rsidRPr="00073CFE" w:rsidRDefault="00A9442F" w:rsidP="00A9442F">
      <w:pPr>
        <w:spacing w:after="160" w:line="259" w:lineRule="auto"/>
        <w:rPr>
          <w:moveTo w:id="568" w:author="Drahomíra Pavelková" w:date="2020-08-26T19:02:00Z"/>
          <w:color w:val="000000" w:themeColor="text1"/>
        </w:rPr>
      </w:pPr>
    </w:p>
    <w:moveToRangeEnd w:id="419"/>
    <w:p w14:paraId="553F5C63" w14:textId="77777777" w:rsidR="007C29BC" w:rsidRPr="00073CFE" w:rsidRDefault="007C29BC" w:rsidP="0018228B">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C29BC" w:rsidRPr="00073CFE" w14:paraId="6D7FF5BC" w14:textId="77777777" w:rsidTr="00A73918">
        <w:tc>
          <w:tcPr>
            <w:tcW w:w="9855" w:type="dxa"/>
            <w:gridSpan w:val="8"/>
            <w:tcBorders>
              <w:bottom w:val="double" w:sz="4" w:space="0" w:color="auto"/>
            </w:tcBorders>
            <w:shd w:val="clear" w:color="auto" w:fill="BDD6EE"/>
          </w:tcPr>
          <w:p w14:paraId="7AC83401" w14:textId="77777777" w:rsidR="007C29BC" w:rsidRPr="00073CFE" w:rsidRDefault="007C29BC" w:rsidP="00A73918">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C29BC" w:rsidRPr="00073CFE" w14:paraId="5CDBE9D3" w14:textId="77777777" w:rsidTr="00A73918">
        <w:tc>
          <w:tcPr>
            <w:tcW w:w="3086" w:type="dxa"/>
            <w:tcBorders>
              <w:top w:val="double" w:sz="4" w:space="0" w:color="auto"/>
            </w:tcBorders>
            <w:shd w:val="clear" w:color="auto" w:fill="F7CAAC"/>
          </w:tcPr>
          <w:p w14:paraId="61031260" w14:textId="77777777" w:rsidR="007C29BC" w:rsidRPr="00073CFE" w:rsidRDefault="007C29BC" w:rsidP="00A73918">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DE4C810" w14:textId="021BFC1C" w:rsidR="007C29BC" w:rsidRPr="00073CFE" w:rsidRDefault="007C29BC" w:rsidP="007C29BC">
            <w:pPr>
              <w:rPr>
                <w:color w:val="000000" w:themeColor="text1"/>
              </w:rPr>
            </w:pPr>
            <w:r w:rsidRPr="007C29BC">
              <w:rPr>
                <w:color w:val="000000" w:themeColor="text1"/>
              </w:rPr>
              <w:t xml:space="preserve">Tax </w:t>
            </w:r>
            <w:r w:rsidR="00ED4CC7">
              <w:rPr>
                <w:color w:val="000000" w:themeColor="text1"/>
              </w:rPr>
              <w:t>S</w:t>
            </w:r>
            <w:r w:rsidRPr="007C29BC">
              <w:rPr>
                <w:color w:val="000000" w:themeColor="text1"/>
              </w:rPr>
              <w:t xml:space="preserve">ystem and </w:t>
            </w:r>
            <w:r w:rsidR="00ED4CC7">
              <w:rPr>
                <w:color w:val="000000" w:themeColor="text1"/>
              </w:rPr>
              <w:t>F</w:t>
            </w:r>
            <w:r w:rsidRPr="007C29BC">
              <w:rPr>
                <w:color w:val="000000" w:themeColor="text1"/>
              </w:rPr>
              <w:t xml:space="preserve">inancial </w:t>
            </w:r>
            <w:r w:rsidR="00ED4CC7">
              <w:rPr>
                <w:color w:val="000000" w:themeColor="text1"/>
              </w:rPr>
              <w:t>L</w:t>
            </w:r>
            <w:r w:rsidRPr="007C29BC">
              <w:rPr>
                <w:color w:val="000000" w:themeColor="text1"/>
              </w:rPr>
              <w:t>aw</w:t>
            </w:r>
          </w:p>
        </w:tc>
      </w:tr>
      <w:tr w:rsidR="007C29BC" w:rsidRPr="00073CFE" w14:paraId="3DB476AE" w14:textId="77777777" w:rsidTr="00A73918">
        <w:trPr>
          <w:trHeight w:val="249"/>
        </w:trPr>
        <w:tc>
          <w:tcPr>
            <w:tcW w:w="3086" w:type="dxa"/>
            <w:shd w:val="clear" w:color="auto" w:fill="F7CAAC"/>
          </w:tcPr>
          <w:p w14:paraId="7BA61F96" w14:textId="77777777" w:rsidR="007C29BC" w:rsidRPr="00073CFE" w:rsidRDefault="007C29BC" w:rsidP="00A73918">
            <w:pPr>
              <w:jc w:val="both"/>
              <w:rPr>
                <w:b/>
                <w:color w:val="000000" w:themeColor="text1"/>
              </w:rPr>
            </w:pPr>
            <w:r w:rsidRPr="00073CFE">
              <w:rPr>
                <w:b/>
                <w:color w:val="000000" w:themeColor="text1"/>
              </w:rPr>
              <w:t>Typ předmětu</w:t>
            </w:r>
          </w:p>
        </w:tc>
        <w:tc>
          <w:tcPr>
            <w:tcW w:w="3406" w:type="dxa"/>
            <w:gridSpan w:val="4"/>
          </w:tcPr>
          <w:p w14:paraId="2F16B8D3" w14:textId="77777777" w:rsidR="007C29BC" w:rsidRPr="00073CFE" w:rsidRDefault="007C29BC" w:rsidP="00A73918">
            <w:pPr>
              <w:jc w:val="both"/>
              <w:rPr>
                <w:color w:val="000000" w:themeColor="text1"/>
              </w:rPr>
            </w:pPr>
            <w:r w:rsidRPr="00073CFE">
              <w:rPr>
                <w:color w:val="000000" w:themeColor="text1"/>
              </w:rPr>
              <w:t>povinný „PZ“</w:t>
            </w:r>
          </w:p>
        </w:tc>
        <w:tc>
          <w:tcPr>
            <w:tcW w:w="2695" w:type="dxa"/>
            <w:gridSpan w:val="2"/>
            <w:shd w:val="clear" w:color="auto" w:fill="F7CAAC"/>
          </w:tcPr>
          <w:p w14:paraId="15BD4FE5" w14:textId="77777777" w:rsidR="007C29BC" w:rsidRPr="00073CFE" w:rsidRDefault="007C29BC" w:rsidP="00A73918">
            <w:pPr>
              <w:jc w:val="both"/>
              <w:rPr>
                <w:color w:val="000000" w:themeColor="text1"/>
              </w:rPr>
            </w:pPr>
            <w:r w:rsidRPr="00073CFE">
              <w:rPr>
                <w:b/>
                <w:color w:val="000000" w:themeColor="text1"/>
              </w:rPr>
              <w:t>doporučený ročník / semestr</w:t>
            </w:r>
          </w:p>
        </w:tc>
        <w:tc>
          <w:tcPr>
            <w:tcW w:w="668" w:type="dxa"/>
          </w:tcPr>
          <w:p w14:paraId="1AAEC47C" w14:textId="77777777" w:rsidR="007C29BC" w:rsidRPr="00073CFE" w:rsidRDefault="007C29BC" w:rsidP="00A73918">
            <w:pPr>
              <w:jc w:val="both"/>
              <w:rPr>
                <w:color w:val="000000" w:themeColor="text1"/>
              </w:rPr>
            </w:pPr>
            <w:r>
              <w:rPr>
                <w:color w:val="000000" w:themeColor="text1"/>
              </w:rPr>
              <w:t>2/Z</w:t>
            </w:r>
          </w:p>
        </w:tc>
      </w:tr>
      <w:tr w:rsidR="007C29BC" w:rsidRPr="00073CFE" w14:paraId="6B46F88F" w14:textId="77777777" w:rsidTr="00A73918">
        <w:tc>
          <w:tcPr>
            <w:tcW w:w="3086" w:type="dxa"/>
            <w:shd w:val="clear" w:color="auto" w:fill="F7CAAC"/>
          </w:tcPr>
          <w:p w14:paraId="4F39BC70" w14:textId="77777777" w:rsidR="007C29BC" w:rsidRPr="00073CFE" w:rsidRDefault="007C29BC" w:rsidP="00A73918">
            <w:pPr>
              <w:jc w:val="both"/>
              <w:rPr>
                <w:b/>
                <w:color w:val="000000" w:themeColor="text1"/>
              </w:rPr>
            </w:pPr>
            <w:r w:rsidRPr="00073CFE">
              <w:rPr>
                <w:b/>
                <w:color w:val="000000" w:themeColor="text1"/>
              </w:rPr>
              <w:t>Rozsah studijního předmětu</w:t>
            </w:r>
          </w:p>
        </w:tc>
        <w:tc>
          <w:tcPr>
            <w:tcW w:w="1701" w:type="dxa"/>
            <w:gridSpan w:val="2"/>
          </w:tcPr>
          <w:p w14:paraId="74FEFC9C" w14:textId="77777777" w:rsidR="007C29BC" w:rsidRPr="00073CFE" w:rsidRDefault="007C29BC" w:rsidP="00A73918">
            <w:pPr>
              <w:jc w:val="both"/>
              <w:rPr>
                <w:color w:val="000000" w:themeColor="text1"/>
              </w:rPr>
            </w:pPr>
            <w:r>
              <w:rPr>
                <w:color w:val="000000" w:themeColor="text1"/>
              </w:rPr>
              <w:t>26p + 13</w:t>
            </w:r>
            <w:r w:rsidRPr="00073CFE">
              <w:rPr>
                <w:color w:val="000000" w:themeColor="text1"/>
              </w:rPr>
              <w:t>s</w:t>
            </w:r>
          </w:p>
        </w:tc>
        <w:tc>
          <w:tcPr>
            <w:tcW w:w="889" w:type="dxa"/>
            <w:shd w:val="clear" w:color="auto" w:fill="F7CAAC"/>
          </w:tcPr>
          <w:p w14:paraId="752DEA66" w14:textId="77777777" w:rsidR="007C29BC" w:rsidRPr="00073CFE" w:rsidRDefault="007C29BC" w:rsidP="00A73918">
            <w:pPr>
              <w:jc w:val="both"/>
              <w:rPr>
                <w:b/>
                <w:color w:val="000000" w:themeColor="text1"/>
              </w:rPr>
            </w:pPr>
            <w:r w:rsidRPr="00073CFE">
              <w:rPr>
                <w:b/>
                <w:color w:val="000000" w:themeColor="text1"/>
              </w:rPr>
              <w:t xml:space="preserve">hod. </w:t>
            </w:r>
          </w:p>
        </w:tc>
        <w:tc>
          <w:tcPr>
            <w:tcW w:w="816" w:type="dxa"/>
          </w:tcPr>
          <w:p w14:paraId="7D864376" w14:textId="77777777" w:rsidR="007C29BC" w:rsidRPr="00073CFE" w:rsidRDefault="007C29BC" w:rsidP="00A73918">
            <w:pPr>
              <w:jc w:val="both"/>
              <w:rPr>
                <w:color w:val="000000" w:themeColor="text1"/>
              </w:rPr>
            </w:pPr>
            <w:r>
              <w:rPr>
                <w:color w:val="000000" w:themeColor="text1"/>
              </w:rPr>
              <w:t>39</w:t>
            </w:r>
          </w:p>
        </w:tc>
        <w:tc>
          <w:tcPr>
            <w:tcW w:w="2156" w:type="dxa"/>
            <w:shd w:val="clear" w:color="auto" w:fill="F7CAAC"/>
          </w:tcPr>
          <w:p w14:paraId="22D7022D" w14:textId="77777777" w:rsidR="007C29BC" w:rsidRPr="00073CFE" w:rsidRDefault="007C29BC" w:rsidP="00A73918">
            <w:pPr>
              <w:jc w:val="both"/>
              <w:rPr>
                <w:b/>
                <w:color w:val="000000" w:themeColor="text1"/>
              </w:rPr>
            </w:pPr>
            <w:r w:rsidRPr="00073CFE">
              <w:rPr>
                <w:b/>
                <w:color w:val="000000" w:themeColor="text1"/>
              </w:rPr>
              <w:t>kreditů</w:t>
            </w:r>
          </w:p>
        </w:tc>
        <w:tc>
          <w:tcPr>
            <w:tcW w:w="1207" w:type="dxa"/>
            <w:gridSpan w:val="2"/>
          </w:tcPr>
          <w:p w14:paraId="2D7B3903" w14:textId="77777777" w:rsidR="007C29BC" w:rsidRPr="00073CFE" w:rsidRDefault="007C29BC" w:rsidP="00A73918">
            <w:pPr>
              <w:jc w:val="both"/>
              <w:rPr>
                <w:color w:val="000000" w:themeColor="text1"/>
              </w:rPr>
            </w:pPr>
            <w:r>
              <w:rPr>
                <w:color w:val="000000" w:themeColor="text1"/>
              </w:rPr>
              <w:t>4</w:t>
            </w:r>
          </w:p>
        </w:tc>
      </w:tr>
      <w:tr w:rsidR="007C29BC" w:rsidRPr="00073CFE" w14:paraId="0AFBEBC7" w14:textId="77777777" w:rsidTr="00A73918">
        <w:tc>
          <w:tcPr>
            <w:tcW w:w="3086" w:type="dxa"/>
            <w:shd w:val="clear" w:color="auto" w:fill="F7CAAC"/>
          </w:tcPr>
          <w:p w14:paraId="1CBA894D" w14:textId="77777777" w:rsidR="007C29BC" w:rsidRPr="00073CFE" w:rsidRDefault="007C29BC" w:rsidP="00A73918">
            <w:pPr>
              <w:jc w:val="both"/>
              <w:rPr>
                <w:b/>
                <w:color w:val="000000" w:themeColor="text1"/>
              </w:rPr>
            </w:pPr>
            <w:r w:rsidRPr="00073CFE">
              <w:rPr>
                <w:b/>
                <w:color w:val="000000" w:themeColor="text1"/>
              </w:rPr>
              <w:t>Prerekvizity, korekvizity, ekvivalence</w:t>
            </w:r>
          </w:p>
        </w:tc>
        <w:tc>
          <w:tcPr>
            <w:tcW w:w="6769" w:type="dxa"/>
            <w:gridSpan w:val="7"/>
          </w:tcPr>
          <w:p w14:paraId="3B32127C" w14:textId="77777777" w:rsidR="007C29BC" w:rsidRPr="00073CFE" w:rsidRDefault="007C29BC" w:rsidP="00A73918">
            <w:pPr>
              <w:jc w:val="both"/>
              <w:rPr>
                <w:color w:val="000000" w:themeColor="text1"/>
              </w:rPr>
            </w:pPr>
          </w:p>
        </w:tc>
      </w:tr>
      <w:tr w:rsidR="007C29BC" w:rsidRPr="00073CFE" w14:paraId="3F572A76" w14:textId="77777777" w:rsidTr="00A73918">
        <w:tc>
          <w:tcPr>
            <w:tcW w:w="3086" w:type="dxa"/>
            <w:shd w:val="clear" w:color="auto" w:fill="F7CAAC"/>
          </w:tcPr>
          <w:p w14:paraId="7D90E4C4" w14:textId="77777777" w:rsidR="007C29BC" w:rsidRPr="00073CFE" w:rsidRDefault="007C29BC" w:rsidP="00A73918">
            <w:pPr>
              <w:jc w:val="both"/>
              <w:rPr>
                <w:b/>
                <w:color w:val="000000" w:themeColor="text1"/>
              </w:rPr>
            </w:pPr>
            <w:r w:rsidRPr="00073CFE">
              <w:rPr>
                <w:b/>
                <w:color w:val="000000" w:themeColor="text1"/>
              </w:rPr>
              <w:t>Způsob ověření studijních výsledků</w:t>
            </w:r>
          </w:p>
        </w:tc>
        <w:tc>
          <w:tcPr>
            <w:tcW w:w="3406" w:type="dxa"/>
            <w:gridSpan w:val="4"/>
          </w:tcPr>
          <w:p w14:paraId="3AA52B3D" w14:textId="77777777" w:rsidR="007C29BC" w:rsidRPr="00073CFE" w:rsidRDefault="007C29BC" w:rsidP="00A73918">
            <w:pPr>
              <w:jc w:val="both"/>
              <w:rPr>
                <w:color w:val="000000" w:themeColor="text1"/>
              </w:rPr>
            </w:pPr>
            <w:r w:rsidRPr="00073CFE">
              <w:rPr>
                <w:color w:val="000000" w:themeColor="text1"/>
              </w:rPr>
              <w:t>zápočet, zkouška</w:t>
            </w:r>
          </w:p>
        </w:tc>
        <w:tc>
          <w:tcPr>
            <w:tcW w:w="2156" w:type="dxa"/>
            <w:shd w:val="clear" w:color="auto" w:fill="F7CAAC"/>
          </w:tcPr>
          <w:p w14:paraId="6D789CB2" w14:textId="77777777" w:rsidR="007C29BC" w:rsidRPr="00073CFE" w:rsidRDefault="007C29BC" w:rsidP="00A73918">
            <w:pPr>
              <w:jc w:val="both"/>
              <w:rPr>
                <w:b/>
                <w:color w:val="000000" w:themeColor="text1"/>
              </w:rPr>
            </w:pPr>
            <w:r w:rsidRPr="00073CFE">
              <w:rPr>
                <w:b/>
                <w:color w:val="000000" w:themeColor="text1"/>
              </w:rPr>
              <w:t>Forma výuky</w:t>
            </w:r>
          </w:p>
        </w:tc>
        <w:tc>
          <w:tcPr>
            <w:tcW w:w="1207" w:type="dxa"/>
            <w:gridSpan w:val="2"/>
          </w:tcPr>
          <w:p w14:paraId="47205B30" w14:textId="77777777" w:rsidR="007C29BC" w:rsidRPr="00073CFE" w:rsidRDefault="007C29BC" w:rsidP="00A73918">
            <w:pPr>
              <w:jc w:val="both"/>
              <w:rPr>
                <w:color w:val="000000" w:themeColor="text1"/>
              </w:rPr>
            </w:pPr>
            <w:r w:rsidRPr="00073CFE">
              <w:rPr>
                <w:color w:val="000000" w:themeColor="text1"/>
              </w:rPr>
              <w:t>přednáška, seminář</w:t>
            </w:r>
          </w:p>
        </w:tc>
      </w:tr>
      <w:tr w:rsidR="007C29BC" w:rsidRPr="00073CFE" w14:paraId="71D5E086" w14:textId="77777777" w:rsidTr="00A73918">
        <w:tc>
          <w:tcPr>
            <w:tcW w:w="3086" w:type="dxa"/>
            <w:shd w:val="clear" w:color="auto" w:fill="F7CAAC"/>
          </w:tcPr>
          <w:p w14:paraId="0E04CB89" w14:textId="77777777" w:rsidR="007C29BC" w:rsidRPr="00073CFE" w:rsidRDefault="007C29BC" w:rsidP="00A73918">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900F200" w14:textId="77777777" w:rsidR="00765E19" w:rsidRPr="00073CFE" w:rsidRDefault="00765E19" w:rsidP="00765E19">
            <w:pPr>
              <w:jc w:val="both"/>
              <w:rPr>
                <w:color w:val="000000" w:themeColor="text1"/>
              </w:rPr>
            </w:pPr>
            <w:r w:rsidRPr="00073CFE">
              <w:rPr>
                <w:color w:val="000000" w:themeColor="text1"/>
              </w:rPr>
              <w:t>Způsob zakončení předmětu – zápočet, zkouška</w:t>
            </w:r>
          </w:p>
          <w:p w14:paraId="6450E2C8" w14:textId="77777777" w:rsidR="00765E19" w:rsidRDefault="00765E19" w:rsidP="00765E19">
            <w:pPr>
              <w:jc w:val="both"/>
              <w:rPr>
                <w:color w:val="000000" w:themeColor="text1"/>
              </w:rPr>
            </w:pPr>
            <w:r w:rsidRPr="00073CFE">
              <w:rPr>
                <w:color w:val="000000" w:themeColor="text1"/>
              </w:rPr>
              <w:t xml:space="preserve">Požadavky k zápočtu: aktivní účast na seminářích (minimálně 80% přítomnost); </w:t>
            </w:r>
            <w:r>
              <w:rPr>
                <w:color w:val="000000" w:themeColor="text1"/>
              </w:rPr>
              <w:t xml:space="preserve">odevzdání </w:t>
            </w:r>
            <w:r w:rsidRPr="000F6F9C">
              <w:rPr>
                <w:color w:val="000000" w:themeColor="text1"/>
              </w:rPr>
              <w:t>3 esej</w:t>
            </w:r>
            <w:r>
              <w:rPr>
                <w:color w:val="000000" w:themeColor="text1"/>
              </w:rPr>
              <w:t xml:space="preserve">í k jednotlivým tématům, </w:t>
            </w:r>
            <w:r w:rsidRPr="00073CFE">
              <w:rPr>
                <w:color w:val="000000" w:themeColor="text1"/>
                <w:shd w:val="clear" w:color="auto" w:fill="FFFFFF"/>
              </w:rPr>
              <w:t xml:space="preserve">absolvování písemného testu </w:t>
            </w:r>
            <w:r>
              <w:rPr>
                <w:color w:val="000000" w:themeColor="text1"/>
              </w:rPr>
              <w:t>(získání min. 60% bodů)</w:t>
            </w:r>
            <w:r w:rsidRPr="00073CFE">
              <w:rPr>
                <w:color w:val="000000" w:themeColor="text1"/>
              </w:rPr>
              <w:t>.</w:t>
            </w:r>
            <w:r>
              <w:rPr>
                <w:color w:val="000000" w:themeColor="text1"/>
              </w:rPr>
              <w:t xml:space="preserve"> </w:t>
            </w:r>
          </w:p>
          <w:p w14:paraId="0E190B5E" w14:textId="77777777" w:rsidR="007C29BC" w:rsidRPr="00073CFE" w:rsidRDefault="00765E19" w:rsidP="00765E19">
            <w:pPr>
              <w:jc w:val="both"/>
              <w:rPr>
                <w:color w:val="000000" w:themeColor="text1"/>
              </w:rPr>
            </w:pPr>
            <w:r w:rsidRPr="00073CFE">
              <w:rPr>
                <w:color w:val="000000" w:themeColor="text1"/>
              </w:rPr>
              <w:t xml:space="preserve">Požadavky ke zkoušce: </w:t>
            </w:r>
            <w:r>
              <w:rPr>
                <w:color w:val="000000" w:themeColor="text1"/>
              </w:rPr>
              <w:t>ústní zkouška</w:t>
            </w:r>
          </w:p>
        </w:tc>
      </w:tr>
      <w:tr w:rsidR="007C29BC" w:rsidRPr="00073CFE" w14:paraId="44EB25B2" w14:textId="77777777" w:rsidTr="00A73918">
        <w:trPr>
          <w:trHeight w:val="56"/>
        </w:trPr>
        <w:tc>
          <w:tcPr>
            <w:tcW w:w="9855" w:type="dxa"/>
            <w:gridSpan w:val="8"/>
            <w:tcBorders>
              <w:top w:val="nil"/>
            </w:tcBorders>
          </w:tcPr>
          <w:p w14:paraId="35136A8B" w14:textId="77777777" w:rsidR="007C29BC" w:rsidRPr="00073CFE" w:rsidRDefault="007C29BC" w:rsidP="00A73918">
            <w:pPr>
              <w:jc w:val="both"/>
              <w:rPr>
                <w:color w:val="000000" w:themeColor="text1"/>
              </w:rPr>
            </w:pPr>
          </w:p>
        </w:tc>
      </w:tr>
      <w:tr w:rsidR="007C29BC" w:rsidRPr="00073CFE" w14:paraId="7715E07C" w14:textId="77777777" w:rsidTr="00A73918">
        <w:trPr>
          <w:trHeight w:val="197"/>
        </w:trPr>
        <w:tc>
          <w:tcPr>
            <w:tcW w:w="3086" w:type="dxa"/>
            <w:tcBorders>
              <w:top w:val="nil"/>
            </w:tcBorders>
            <w:shd w:val="clear" w:color="auto" w:fill="F7CAAC"/>
          </w:tcPr>
          <w:p w14:paraId="0C11F748" w14:textId="77777777" w:rsidR="007C29BC" w:rsidRPr="00073CFE" w:rsidRDefault="007C29BC" w:rsidP="00A73918">
            <w:pPr>
              <w:jc w:val="both"/>
              <w:rPr>
                <w:b/>
                <w:color w:val="000000" w:themeColor="text1"/>
              </w:rPr>
            </w:pPr>
            <w:r w:rsidRPr="00073CFE">
              <w:rPr>
                <w:b/>
                <w:color w:val="000000" w:themeColor="text1"/>
              </w:rPr>
              <w:t>Garant předmětu</w:t>
            </w:r>
          </w:p>
        </w:tc>
        <w:tc>
          <w:tcPr>
            <w:tcW w:w="6769" w:type="dxa"/>
            <w:gridSpan w:val="7"/>
            <w:tcBorders>
              <w:top w:val="nil"/>
            </w:tcBorders>
          </w:tcPr>
          <w:p w14:paraId="284841ED" w14:textId="77777777" w:rsidR="007C29BC" w:rsidRPr="00073CFE" w:rsidRDefault="00386295" w:rsidP="00A73918">
            <w:pPr>
              <w:jc w:val="both"/>
              <w:rPr>
                <w:color w:val="000000" w:themeColor="text1"/>
              </w:rPr>
            </w:pPr>
            <w:r>
              <w:rPr>
                <w:color w:val="000000" w:themeColor="text1"/>
              </w:rPr>
              <w:t>Ing. Eva Kramná</w:t>
            </w:r>
            <w:r w:rsidR="007C29BC" w:rsidRPr="00073CFE">
              <w:rPr>
                <w:color w:val="000000" w:themeColor="text1"/>
              </w:rPr>
              <w:t>, Ph.D.</w:t>
            </w:r>
          </w:p>
        </w:tc>
      </w:tr>
      <w:tr w:rsidR="007C29BC" w:rsidRPr="00073CFE" w14:paraId="5D3EEA95" w14:textId="77777777" w:rsidTr="00A73918">
        <w:trPr>
          <w:trHeight w:val="243"/>
        </w:trPr>
        <w:tc>
          <w:tcPr>
            <w:tcW w:w="3086" w:type="dxa"/>
            <w:tcBorders>
              <w:top w:val="nil"/>
            </w:tcBorders>
            <w:shd w:val="clear" w:color="auto" w:fill="F7CAAC"/>
          </w:tcPr>
          <w:p w14:paraId="1D51E884" w14:textId="77777777" w:rsidR="007C29BC" w:rsidRPr="00073CFE" w:rsidRDefault="007C29BC" w:rsidP="00A73918">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A51BFFB" w14:textId="77777777" w:rsidR="007C29BC" w:rsidRPr="00073CFE" w:rsidRDefault="007C29BC" w:rsidP="00A73918">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7C29BC" w:rsidRPr="00073CFE" w14:paraId="168F6A88" w14:textId="77777777" w:rsidTr="00A73918">
        <w:tc>
          <w:tcPr>
            <w:tcW w:w="3086" w:type="dxa"/>
            <w:shd w:val="clear" w:color="auto" w:fill="F7CAAC"/>
          </w:tcPr>
          <w:p w14:paraId="51BA2D45" w14:textId="77777777" w:rsidR="007C29BC" w:rsidRPr="00073CFE" w:rsidRDefault="007C29BC" w:rsidP="00A73918">
            <w:pPr>
              <w:jc w:val="both"/>
              <w:rPr>
                <w:b/>
                <w:color w:val="000000" w:themeColor="text1"/>
              </w:rPr>
            </w:pPr>
            <w:r w:rsidRPr="00073CFE">
              <w:rPr>
                <w:b/>
                <w:color w:val="000000" w:themeColor="text1"/>
              </w:rPr>
              <w:t>Vyučující</w:t>
            </w:r>
          </w:p>
        </w:tc>
        <w:tc>
          <w:tcPr>
            <w:tcW w:w="6769" w:type="dxa"/>
            <w:gridSpan w:val="7"/>
            <w:tcBorders>
              <w:bottom w:val="nil"/>
            </w:tcBorders>
          </w:tcPr>
          <w:p w14:paraId="6E67936B" w14:textId="77777777" w:rsidR="007C29BC" w:rsidRPr="00073CFE" w:rsidRDefault="00386295" w:rsidP="00A73918">
            <w:pPr>
              <w:jc w:val="both"/>
              <w:rPr>
                <w:color w:val="000000" w:themeColor="text1"/>
              </w:rPr>
            </w:pPr>
            <w:r>
              <w:rPr>
                <w:color w:val="000000" w:themeColor="text1"/>
              </w:rPr>
              <w:t>Ing. Eva Kramná</w:t>
            </w:r>
            <w:r w:rsidRPr="00073CFE">
              <w:rPr>
                <w:color w:val="000000" w:themeColor="text1"/>
              </w:rPr>
              <w:t>, Ph.D.</w:t>
            </w:r>
            <w:r>
              <w:rPr>
                <w:color w:val="000000" w:themeColor="text1"/>
              </w:rPr>
              <w:t xml:space="preserve"> – přednášky (100%)</w:t>
            </w:r>
          </w:p>
        </w:tc>
      </w:tr>
      <w:tr w:rsidR="007C29BC" w:rsidRPr="00073CFE" w14:paraId="0F06D6C2" w14:textId="77777777" w:rsidTr="00A73918">
        <w:trPr>
          <w:trHeight w:val="88"/>
        </w:trPr>
        <w:tc>
          <w:tcPr>
            <w:tcW w:w="9855" w:type="dxa"/>
            <w:gridSpan w:val="8"/>
            <w:tcBorders>
              <w:top w:val="nil"/>
            </w:tcBorders>
          </w:tcPr>
          <w:p w14:paraId="16F6A439" w14:textId="77777777" w:rsidR="007C29BC" w:rsidRPr="00073CFE" w:rsidRDefault="007C29BC" w:rsidP="00A73918">
            <w:pPr>
              <w:jc w:val="both"/>
              <w:rPr>
                <w:color w:val="000000" w:themeColor="text1"/>
                <w:sz w:val="16"/>
              </w:rPr>
            </w:pPr>
          </w:p>
        </w:tc>
      </w:tr>
      <w:tr w:rsidR="007C29BC" w:rsidRPr="00073CFE" w14:paraId="2F702AE3" w14:textId="77777777" w:rsidTr="00A73918">
        <w:tc>
          <w:tcPr>
            <w:tcW w:w="3086" w:type="dxa"/>
            <w:shd w:val="clear" w:color="auto" w:fill="F7CAAC"/>
          </w:tcPr>
          <w:p w14:paraId="14697EDC" w14:textId="77777777" w:rsidR="007C29BC" w:rsidRPr="00073CFE" w:rsidRDefault="007C29BC" w:rsidP="00A73918">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2E34821C" w14:textId="77777777" w:rsidR="007C29BC" w:rsidRPr="00073CFE" w:rsidRDefault="007C29BC" w:rsidP="00A73918">
            <w:pPr>
              <w:jc w:val="both"/>
              <w:rPr>
                <w:color w:val="000000" w:themeColor="text1"/>
              </w:rPr>
            </w:pPr>
          </w:p>
        </w:tc>
      </w:tr>
      <w:tr w:rsidR="007C29BC" w:rsidRPr="00073CFE" w14:paraId="0E21D57E" w14:textId="77777777" w:rsidTr="00A73918">
        <w:trPr>
          <w:trHeight w:val="3938"/>
        </w:trPr>
        <w:tc>
          <w:tcPr>
            <w:tcW w:w="9855" w:type="dxa"/>
            <w:gridSpan w:val="8"/>
            <w:tcBorders>
              <w:top w:val="nil"/>
              <w:bottom w:val="single" w:sz="12" w:space="0" w:color="auto"/>
            </w:tcBorders>
          </w:tcPr>
          <w:p w14:paraId="7D2A2193" w14:textId="77777777" w:rsidR="00765E19" w:rsidRDefault="00765E19" w:rsidP="00765E19">
            <w:pPr>
              <w:tabs>
                <w:tab w:val="left" w:pos="464"/>
              </w:tabs>
              <w:jc w:val="both"/>
              <w:rPr>
                <w:color w:val="000000"/>
                <w:shd w:val="clear" w:color="auto" w:fill="FFFFFF"/>
              </w:rPr>
            </w:pPr>
            <w:r>
              <w:rPr>
                <w:color w:val="000000"/>
                <w:shd w:val="clear" w:color="auto" w:fill="FFFFFF"/>
              </w:rPr>
              <w:t xml:space="preserve">Cílem předmětu je seznámení </w:t>
            </w:r>
            <w:r w:rsidRPr="008E0055">
              <w:rPr>
                <w:color w:val="000000"/>
                <w:shd w:val="clear" w:color="auto" w:fill="FFFFFF"/>
              </w:rPr>
              <w:t>student</w:t>
            </w:r>
            <w:r>
              <w:rPr>
                <w:color w:val="000000"/>
                <w:shd w:val="clear" w:color="auto" w:fill="FFFFFF"/>
              </w:rPr>
              <w:t xml:space="preserve">ů </w:t>
            </w:r>
            <w:r w:rsidRPr="008E0055">
              <w:rPr>
                <w:color w:val="000000"/>
                <w:shd w:val="clear" w:color="auto" w:fill="FFFFFF"/>
              </w:rPr>
              <w:t>se základy finančního a daňového práva. Studenti se seznámí se základními daňovými pojmy a kategoriemi, jako jsou daňoví poplatníci, základ daně, sazba daně, předměty zdanění,</w:t>
            </w:r>
            <w:r>
              <w:rPr>
                <w:color w:val="000000"/>
                <w:shd w:val="clear" w:color="auto" w:fill="FFFFFF"/>
              </w:rPr>
              <w:t xml:space="preserve"> objekty </w:t>
            </w:r>
            <w:r w:rsidRPr="008E0055">
              <w:rPr>
                <w:color w:val="000000"/>
                <w:shd w:val="clear" w:color="auto" w:fill="FFFFFF"/>
              </w:rPr>
              <w:t xml:space="preserve">zdanění, seznámí se s daňovými kategoriemi, daňovými funkcemi, optimalizací daní, výběrem daní a redistribucí daní. </w:t>
            </w:r>
          </w:p>
          <w:p w14:paraId="5456FFCF" w14:textId="77777777" w:rsidR="00765E19" w:rsidRDefault="00765E19" w:rsidP="00765E19">
            <w:pPr>
              <w:tabs>
                <w:tab w:val="left" w:pos="464"/>
              </w:tabs>
              <w:jc w:val="both"/>
              <w:rPr>
                <w:color w:val="000000"/>
                <w:shd w:val="clear" w:color="auto" w:fill="FFFFFF"/>
              </w:rPr>
            </w:pPr>
            <w:r w:rsidRPr="008E0055">
              <w:rPr>
                <w:color w:val="000000"/>
                <w:shd w:val="clear" w:color="auto" w:fill="FFFFFF"/>
              </w:rPr>
              <w:t>Student</w:t>
            </w:r>
            <w:r>
              <w:rPr>
                <w:color w:val="000000"/>
                <w:shd w:val="clear" w:color="auto" w:fill="FFFFFF"/>
              </w:rPr>
              <w:t xml:space="preserve">ům </w:t>
            </w:r>
            <w:r w:rsidRPr="008E0055">
              <w:rPr>
                <w:color w:val="000000"/>
                <w:shd w:val="clear" w:color="auto" w:fill="FFFFFF"/>
              </w:rPr>
              <w:t>bud</w:t>
            </w:r>
            <w:r>
              <w:rPr>
                <w:color w:val="000000"/>
                <w:shd w:val="clear" w:color="auto" w:fill="FFFFFF"/>
              </w:rPr>
              <w:t>e</w:t>
            </w:r>
            <w:r w:rsidRPr="008E0055">
              <w:rPr>
                <w:color w:val="000000"/>
                <w:shd w:val="clear" w:color="auto" w:fill="FFFFFF"/>
              </w:rPr>
              <w:t xml:space="preserve"> vysvětlen</w:t>
            </w:r>
            <w:r>
              <w:rPr>
                <w:color w:val="000000"/>
                <w:shd w:val="clear" w:color="auto" w:fill="FFFFFF"/>
              </w:rPr>
              <w:t>a</w:t>
            </w:r>
            <w:r w:rsidRPr="008E0055">
              <w:rPr>
                <w:color w:val="000000"/>
                <w:shd w:val="clear" w:color="auto" w:fill="FFFFFF"/>
              </w:rPr>
              <w:t xml:space="preserve"> rol</w:t>
            </w:r>
            <w:r>
              <w:rPr>
                <w:color w:val="000000"/>
                <w:shd w:val="clear" w:color="auto" w:fill="FFFFFF"/>
              </w:rPr>
              <w:t>e</w:t>
            </w:r>
            <w:r w:rsidRPr="008E0055">
              <w:rPr>
                <w:color w:val="000000"/>
                <w:shd w:val="clear" w:color="auto" w:fill="FFFFFF"/>
              </w:rPr>
              <w:t xml:space="preserve"> daní v ekonomice, teori</w:t>
            </w:r>
            <w:r>
              <w:rPr>
                <w:color w:val="000000"/>
                <w:shd w:val="clear" w:color="auto" w:fill="FFFFFF"/>
              </w:rPr>
              <w:t>e</w:t>
            </w:r>
            <w:r w:rsidRPr="008E0055">
              <w:rPr>
                <w:color w:val="000000"/>
                <w:shd w:val="clear" w:color="auto" w:fill="FFFFFF"/>
              </w:rPr>
              <w:t xml:space="preserve"> daňové</w:t>
            </w:r>
            <w:r>
              <w:rPr>
                <w:color w:val="000000"/>
                <w:shd w:val="clear" w:color="auto" w:fill="FFFFFF"/>
              </w:rPr>
              <w:t xml:space="preserve"> incidence</w:t>
            </w:r>
            <w:r w:rsidRPr="008E0055">
              <w:rPr>
                <w:color w:val="000000"/>
                <w:shd w:val="clear" w:color="auto" w:fill="FFFFFF"/>
              </w:rPr>
              <w:t>, efektivit</w:t>
            </w:r>
            <w:r>
              <w:rPr>
                <w:color w:val="000000"/>
                <w:shd w:val="clear" w:color="auto" w:fill="FFFFFF"/>
              </w:rPr>
              <w:t>a</w:t>
            </w:r>
            <w:r w:rsidRPr="008E0055">
              <w:rPr>
                <w:color w:val="000000"/>
                <w:shd w:val="clear" w:color="auto" w:fill="FFFFFF"/>
              </w:rPr>
              <w:t xml:space="preserve"> zdanění</w:t>
            </w:r>
            <w:r>
              <w:rPr>
                <w:color w:val="000000"/>
                <w:shd w:val="clear" w:color="auto" w:fill="FFFFFF"/>
              </w:rPr>
              <w:t>. Seznámí se s </w:t>
            </w:r>
            <w:r w:rsidRPr="008E0055">
              <w:rPr>
                <w:color w:val="000000"/>
                <w:shd w:val="clear" w:color="auto" w:fill="FFFFFF"/>
              </w:rPr>
              <w:t>teori</w:t>
            </w:r>
            <w:r>
              <w:rPr>
                <w:color w:val="000000"/>
                <w:shd w:val="clear" w:color="auto" w:fill="FFFFFF"/>
              </w:rPr>
              <w:t xml:space="preserve">emi důchodových, majetkových a spotřebních daní. </w:t>
            </w:r>
            <w:r w:rsidRPr="008E0055">
              <w:rPr>
                <w:color w:val="000000"/>
                <w:shd w:val="clear" w:color="auto" w:fill="FFFFFF"/>
              </w:rPr>
              <w:t xml:space="preserve">Kurz zahrnuje také základy mezinárodního zdanění, jako je základní terminologie aplikovaná v oblasti mezinárodního zdanění, orientace ve smlouvách o zamezení dvojího zdanění a metody zamezení dvojímu zdanění. </w:t>
            </w:r>
            <w:r>
              <w:rPr>
                <w:color w:val="000000"/>
                <w:shd w:val="clear" w:color="auto" w:fill="FFFFFF"/>
              </w:rPr>
              <w:t xml:space="preserve">Předmět </w:t>
            </w:r>
            <w:r w:rsidRPr="00C91F63">
              <w:rPr>
                <w:color w:val="000000"/>
                <w:shd w:val="clear" w:color="auto" w:fill="FFFFFF"/>
              </w:rPr>
              <w:t xml:space="preserve">si </w:t>
            </w:r>
            <w:r>
              <w:rPr>
                <w:color w:val="000000"/>
                <w:shd w:val="clear" w:color="auto" w:fill="FFFFFF"/>
              </w:rPr>
              <w:t xml:space="preserve">také </w:t>
            </w:r>
            <w:r w:rsidRPr="00C91F63">
              <w:rPr>
                <w:color w:val="000000"/>
                <w:shd w:val="clear" w:color="auto" w:fill="FFFFFF"/>
              </w:rPr>
              <w:t>klade za cíl rozšířit znalosti o světových daňových systémech, porovnat je s českým daňovým systémem s důrazem na kompatibilitu z hlediska integračního procesu Evropské unie.</w:t>
            </w:r>
            <w:r>
              <w:rPr>
                <w:color w:val="000000"/>
                <w:shd w:val="clear" w:color="auto" w:fill="FFFFFF"/>
              </w:rPr>
              <w:t xml:space="preserve"> P</w:t>
            </w:r>
            <w:r w:rsidRPr="008E0055">
              <w:rPr>
                <w:color w:val="000000"/>
                <w:shd w:val="clear" w:color="auto" w:fill="FFFFFF"/>
              </w:rPr>
              <w:t>ředmět také poskyt</w:t>
            </w:r>
            <w:r>
              <w:rPr>
                <w:color w:val="000000"/>
                <w:shd w:val="clear" w:color="auto" w:fill="FFFFFF"/>
              </w:rPr>
              <w:t xml:space="preserve">uje </w:t>
            </w:r>
            <w:r w:rsidRPr="008E0055">
              <w:rPr>
                <w:color w:val="000000"/>
                <w:shd w:val="clear" w:color="auto" w:fill="FFFFFF"/>
              </w:rPr>
              <w:t xml:space="preserve">studentům ucelený </w:t>
            </w:r>
            <w:r>
              <w:rPr>
                <w:color w:val="000000"/>
                <w:shd w:val="clear" w:color="auto" w:fill="FFFFFF"/>
              </w:rPr>
              <w:t xml:space="preserve">globální </w:t>
            </w:r>
            <w:r w:rsidRPr="008E0055">
              <w:rPr>
                <w:color w:val="000000"/>
                <w:shd w:val="clear" w:color="auto" w:fill="FFFFFF"/>
              </w:rPr>
              <w:t>pohled na daňový systém České republiky.</w:t>
            </w:r>
          </w:p>
          <w:p w14:paraId="28A08855"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Základní daňové pojmy</w:t>
            </w:r>
          </w:p>
          <w:p w14:paraId="319B0071"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Úloha daní v ekonomice</w:t>
            </w:r>
          </w:p>
          <w:p w14:paraId="226CC78B"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Daňová incidence, účinnost zdanění</w:t>
            </w:r>
          </w:p>
          <w:p w14:paraId="422FE6D4"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Makroekonomické a mikroekonomické účinky zdanění</w:t>
            </w:r>
          </w:p>
          <w:p w14:paraId="42B729DC"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daní z příjmu a majetku</w:t>
            </w:r>
          </w:p>
          <w:p w14:paraId="07CDA468"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spotřebních daní a daní z ochrany životního prostředí</w:t>
            </w:r>
          </w:p>
          <w:p w14:paraId="7728E832"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Příspěvky na sociální zabezpečení</w:t>
            </w:r>
          </w:p>
          <w:p w14:paraId="7760ABC4"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Zásady daně z přidané hodnoty</w:t>
            </w:r>
          </w:p>
          <w:p w14:paraId="52AA63BB"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Daňový systém České republiky – pohled na jednotlivé zákony daňového systému ČR a jejich úloha  </w:t>
            </w:r>
          </w:p>
          <w:p w14:paraId="6DC0DB91" w14:textId="77777777" w:rsidR="00765E19"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Mezinárodní zdanění – obecné principy zdaňování příjmů daňových rezidentů a </w:t>
            </w:r>
            <w:r>
              <w:rPr>
                <w:rFonts w:ascii="Times New Roman" w:hAnsi="Times New Roman"/>
                <w:color w:val="000000"/>
                <w:sz w:val="20"/>
                <w:szCs w:val="20"/>
                <w:shd w:val="clear" w:color="auto" w:fill="FFFFFF"/>
              </w:rPr>
              <w:t>nerezidentů, smlouvy o zamezení</w:t>
            </w:r>
          </w:p>
          <w:p w14:paraId="1AB43354" w14:textId="77777777" w:rsidR="007C29BC" w:rsidRPr="00386295" w:rsidRDefault="00765E19" w:rsidP="00896B4C">
            <w:pPr>
              <w:pStyle w:val="Odstavecseseznamem"/>
              <w:numPr>
                <w:ilvl w:val="0"/>
                <w:numId w:val="52"/>
              </w:numPr>
              <w:tabs>
                <w:tab w:val="left" w:pos="464"/>
              </w:tabs>
              <w:spacing w:after="0" w:line="240" w:lineRule="auto"/>
              <w:rPr>
                <w:color w:val="000000" w:themeColor="text1"/>
              </w:rPr>
            </w:pPr>
            <w:r>
              <w:rPr>
                <w:rFonts w:ascii="Times New Roman" w:hAnsi="Times New Roman"/>
                <w:color w:val="000000"/>
                <w:sz w:val="20"/>
                <w:szCs w:val="20"/>
                <w:shd w:val="clear" w:color="auto" w:fill="FFFFFF"/>
              </w:rPr>
              <w:t xml:space="preserve"> </w:t>
            </w:r>
            <w:r w:rsidRPr="00B67301">
              <w:rPr>
                <w:rFonts w:ascii="Times New Roman" w:hAnsi="Times New Roman"/>
                <w:color w:val="000000"/>
                <w:sz w:val="20"/>
                <w:szCs w:val="20"/>
                <w:shd w:val="clear" w:color="auto" w:fill="FFFFFF"/>
              </w:rPr>
              <w:t>dvojímu zdanění</w:t>
            </w:r>
          </w:p>
        </w:tc>
      </w:tr>
      <w:tr w:rsidR="007C29BC" w:rsidRPr="00073CFE" w14:paraId="77598CB9" w14:textId="77777777" w:rsidTr="00A73918">
        <w:trPr>
          <w:trHeight w:val="265"/>
        </w:trPr>
        <w:tc>
          <w:tcPr>
            <w:tcW w:w="3653" w:type="dxa"/>
            <w:gridSpan w:val="2"/>
            <w:tcBorders>
              <w:top w:val="nil"/>
            </w:tcBorders>
            <w:shd w:val="clear" w:color="auto" w:fill="F7CAAC"/>
          </w:tcPr>
          <w:p w14:paraId="4307EA30" w14:textId="77777777" w:rsidR="007C29BC" w:rsidRPr="00073CFE" w:rsidRDefault="007C29BC" w:rsidP="00A73918">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21AFFBBF" w14:textId="77777777" w:rsidR="007C29BC" w:rsidRPr="00073CFE" w:rsidRDefault="007C29BC" w:rsidP="00A73918">
            <w:pPr>
              <w:jc w:val="both"/>
              <w:rPr>
                <w:color w:val="000000" w:themeColor="text1"/>
              </w:rPr>
            </w:pPr>
          </w:p>
        </w:tc>
      </w:tr>
      <w:tr w:rsidR="007C29BC" w:rsidRPr="00073CFE" w14:paraId="69962223" w14:textId="77777777" w:rsidTr="00A73918">
        <w:trPr>
          <w:trHeight w:val="1497"/>
        </w:trPr>
        <w:tc>
          <w:tcPr>
            <w:tcW w:w="9855" w:type="dxa"/>
            <w:gridSpan w:val="8"/>
            <w:tcBorders>
              <w:top w:val="nil"/>
            </w:tcBorders>
          </w:tcPr>
          <w:p w14:paraId="41789A34" w14:textId="77777777" w:rsidR="007C29BC" w:rsidRPr="00073CFE" w:rsidRDefault="007C29BC" w:rsidP="00A73918">
            <w:pPr>
              <w:jc w:val="both"/>
              <w:rPr>
                <w:b/>
                <w:color w:val="000000" w:themeColor="text1"/>
              </w:rPr>
            </w:pPr>
            <w:r w:rsidRPr="00073CFE">
              <w:rPr>
                <w:b/>
                <w:color w:val="000000" w:themeColor="text1"/>
              </w:rPr>
              <w:t>Povinná literatura</w:t>
            </w:r>
          </w:p>
          <w:p w14:paraId="4AC0A69D" w14:textId="77777777" w:rsidR="007C29BC" w:rsidRPr="007C29BC" w:rsidRDefault="00386295" w:rsidP="00386295">
            <w:pPr>
              <w:shd w:val="clear" w:color="auto" w:fill="FFFFFF"/>
              <w:rPr>
                <w:color w:val="000000"/>
              </w:rPr>
            </w:pPr>
            <w:r>
              <w:rPr>
                <w:color w:val="000000"/>
              </w:rPr>
              <w:t>SPENGEL, CH</w:t>
            </w:r>
            <w:r w:rsidR="007C29BC" w:rsidRPr="007C29BC">
              <w:rPr>
                <w:color w:val="000000"/>
              </w:rPr>
              <w:t>., OESTREICHER, A. </w:t>
            </w:r>
            <w:r w:rsidR="007C29BC" w:rsidRPr="007C29BC">
              <w:rPr>
                <w:i/>
                <w:iCs/>
                <w:color w:val="000000"/>
              </w:rPr>
              <w:t>Common Corporate Tax Base in the EU</w:t>
            </w:r>
            <w:r w:rsidR="007C29BC" w:rsidRPr="007C29BC">
              <w:rPr>
                <w:color w:val="000000"/>
              </w:rPr>
              <w:t>. Springer Verlag Berlin Heidelberg, 2012. ISBN 978-3-7908-2755-2.</w:t>
            </w:r>
          </w:p>
          <w:p w14:paraId="5BC4BA30" w14:textId="77777777" w:rsidR="007C29BC" w:rsidRPr="007C29BC" w:rsidRDefault="007C29BC" w:rsidP="00386295">
            <w:pPr>
              <w:shd w:val="clear" w:color="auto" w:fill="FFFFFF"/>
              <w:rPr>
                <w:color w:val="000000"/>
              </w:rPr>
            </w:pPr>
            <w:r w:rsidRPr="007C29BC">
              <w:rPr>
                <w:color w:val="000000"/>
              </w:rPr>
              <w:t>PANAYI, CH. </w:t>
            </w:r>
            <w:r w:rsidRPr="007C29BC">
              <w:rPr>
                <w:i/>
                <w:iCs/>
                <w:color w:val="000000"/>
              </w:rPr>
              <w:t>European Union Corporate Tax Law</w:t>
            </w:r>
            <w:r w:rsidRPr="007C29BC">
              <w:rPr>
                <w:color w:val="000000"/>
              </w:rPr>
              <w:t>. Cambridge University Press, 2013. ISBN 978-1107018990.</w:t>
            </w:r>
          </w:p>
          <w:p w14:paraId="2527A585" w14:textId="77777777" w:rsidR="007C29BC" w:rsidRPr="007C29BC" w:rsidRDefault="007C29BC" w:rsidP="00386295">
            <w:pPr>
              <w:shd w:val="clear" w:color="auto" w:fill="FFFFFF"/>
              <w:rPr>
                <w:color w:val="000000"/>
              </w:rPr>
            </w:pPr>
            <w:r w:rsidRPr="007C29BC">
              <w:rPr>
                <w:color w:val="000000"/>
              </w:rPr>
              <w:t>ALSTOTT,</w:t>
            </w:r>
            <w:r w:rsidR="00386295">
              <w:rPr>
                <w:color w:val="000000"/>
              </w:rPr>
              <w:t xml:space="preserve"> </w:t>
            </w:r>
            <w:r w:rsidRPr="007C29BC">
              <w:rPr>
                <w:color w:val="000000"/>
              </w:rPr>
              <w:t>A. </w:t>
            </w:r>
            <w:r w:rsidRPr="007C29BC">
              <w:rPr>
                <w:i/>
                <w:iCs/>
                <w:color w:val="000000"/>
              </w:rPr>
              <w:t>Taxation in Six Concepts: A Student's Guide</w:t>
            </w:r>
            <w:r w:rsidRPr="007C29BC">
              <w:rPr>
                <w:color w:val="000000"/>
              </w:rPr>
              <w:t>. CCH Inc.; Student edition, 2015. ISBN 978-0808042983.</w:t>
            </w:r>
          </w:p>
          <w:p w14:paraId="7D05B03C" w14:textId="77777777" w:rsidR="007C29BC" w:rsidRPr="00073CFE" w:rsidRDefault="007C29BC" w:rsidP="007C29BC">
            <w:pPr>
              <w:rPr>
                <w:b/>
                <w:bCs/>
                <w:color w:val="000000" w:themeColor="text1"/>
              </w:rPr>
            </w:pPr>
            <w:r w:rsidRPr="00073CFE">
              <w:rPr>
                <w:b/>
                <w:bCs/>
                <w:color w:val="000000" w:themeColor="text1"/>
              </w:rPr>
              <w:t xml:space="preserve"> Doporučená literatura</w:t>
            </w:r>
          </w:p>
          <w:p w14:paraId="5E46F497" w14:textId="77777777" w:rsidR="007C29BC" w:rsidRPr="007C29BC" w:rsidRDefault="007C29BC" w:rsidP="00386295">
            <w:pPr>
              <w:shd w:val="clear" w:color="auto" w:fill="FFFFFF"/>
              <w:rPr>
                <w:color w:val="000000"/>
              </w:rPr>
            </w:pPr>
            <w:r w:rsidRPr="007C29BC">
              <w:rPr>
                <w:color w:val="000000"/>
              </w:rPr>
              <w:t>AGRAWAL, D.</w:t>
            </w:r>
            <w:r w:rsidR="00386295">
              <w:rPr>
                <w:color w:val="000000"/>
              </w:rPr>
              <w:t xml:space="preserve"> </w:t>
            </w:r>
            <w:r w:rsidRPr="007C29BC">
              <w:rPr>
                <w:color w:val="000000"/>
              </w:rPr>
              <w:t>C. </w:t>
            </w:r>
            <w:r w:rsidRPr="007C29BC">
              <w:rPr>
                <w:i/>
                <w:iCs/>
                <w:color w:val="000000"/>
              </w:rPr>
              <w:t>Basic Concepts of International Taxation</w:t>
            </w:r>
            <w:r w:rsidRPr="007C29BC">
              <w:rPr>
                <w:color w:val="000000"/>
              </w:rPr>
              <w:t>. Taxmann, 2016. ISBN 978-9-3507-1968-8.</w:t>
            </w:r>
          </w:p>
          <w:p w14:paraId="63223C5D" w14:textId="77777777" w:rsidR="007C29BC" w:rsidRPr="00386295" w:rsidRDefault="00A37F1D" w:rsidP="00386295">
            <w:pPr>
              <w:shd w:val="clear" w:color="auto" w:fill="FFFFFF"/>
              <w:rPr>
                <w:color w:val="000000" w:themeColor="text1"/>
              </w:rPr>
            </w:pPr>
            <w:hyperlink r:id="rId20" w:tgtFrame="_blank" w:history="1">
              <w:r w:rsidR="007C29BC" w:rsidRPr="00386295">
                <w:rPr>
                  <w:rStyle w:val="Hypertextovodkaz"/>
                  <w:bCs/>
                  <w:color w:val="000000" w:themeColor="text1"/>
                  <w:u w:val="none"/>
                </w:rPr>
                <w:t>BERNARDI,I., CHANDLER, M.</w:t>
              </w:r>
              <w:r w:rsidR="00DD75A1">
                <w:rPr>
                  <w:rStyle w:val="Hypertextovodkaz"/>
                  <w:bCs/>
                  <w:color w:val="000000" w:themeColor="text1"/>
                  <w:u w:val="none"/>
                </w:rPr>
                <w:t xml:space="preserve"> </w:t>
              </w:r>
              <w:r w:rsidR="007C29BC" w:rsidRPr="00386295">
                <w:rPr>
                  <w:rStyle w:val="Hypertextovodkaz"/>
                  <w:bCs/>
                  <w:color w:val="000000" w:themeColor="text1"/>
                  <w:u w:val="none"/>
                </w:rPr>
                <w:t>W.</w:t>
              </w:r>
              <w:r w:rsidR="00DD75A1">
                <w:rPr>
                  <w:rStyle w:val="Hypertextovodkaz"/>
                  <w:bCs/>
                  <w:color w:val="000000" w:themeColor="text1"/>
                  <w:u w:val="none"/>
                </w:rPr>
                <w:t xml:space="preserve"> </w:t>
              </w:r>
              <w:r w:rsidR="007C29BC" w:rsidRPr="00386295">
                <w:rPr>
                  <w:rStyle w:val="Hypertextovodkaz"/>
                  <w:bCs/>
                  <w:color w:val="000000" w:themeColor="text1"/>
                  <w:u w:val="none"/>
                </w:rPr>
                <w:t>S., GANDULLIA, L. </w:t>
              </w:r>
              <w:r w:rsidR="007C29BC" w:rsidRPr="00386295">
                <w:rPr>
                  <w:rStyle w:val="Hypertextovodkaz"/>
                  <w:bCs/>
                  <w:i/>
                  <w:iCs/>
                  <w:color w:val="000000" w:themeColor="text1"/>
                  <w:u w:val="none"/>
                </w:rPr>
                <w:t>Tax Systems and Tax Reforms in New EU Member States</w:t>
              </w:r>
              <w:r w:rsidR="007C29BC" w:rsidRPr="00386295">
                <w:rPr>
                  <w:rStyle w:val="Hypertextovodkaz"/>
                  <w:bCs/>
                  <w:color w:val="000000" w:themeColor="text1"/>
                  <w:u w:val="none"/>
                </w:rPr>
                <w:t>. Routledge, 2012. ISBN 978-0-415-65433-3.</w:t>
              </w:r>
            </w:hyperlink>
          </w:p>
          <w:p w14:paraId="3372B120" w14:textId="77777777" w:rsidR="007C29BC" w:rsidRPr="007C29BC" w:rsidRDefault="007C29BC" w:rsidP="00386295">
            <w:pPr>
              <w:shd w:val="clear" w:color="auto" w:fill="FFFFFF"/>
              <w:rPr>
                <w:color w:val="000000"/>
              </w:rPr>
            </w:pPr>
            <w:r w:rsidRPr="007C29BC">
              <w:rPr>
                <w:color w:val="000000"/>
              </w:rPr>
              <w:t>BORIA, P. </w:t>
            </w:r>
            <w:r w:rsidRPr="007C29BC">
              <w:rPr>
                <w:i/>
                <w:iCs/>
                <w:color w:val="000000"/>
              </w:rPr>
              <w:t>Taxation in European Union</w:t>
            </w:r>
            <w:r w:rsidRPr="007C29BC">
              <w:rPr>
                <w:color w:val="000000"/>
              </w:rPr>
              <w:t>. Springer International Publishing, 2017. ISBN 978-3-319-53918-.</w:t>
            </w:r>
          </w:p>
          <w:p w14:paraId="5201DD55" w14:textId="77777777" w:rsidR="007C29BC" w:rsidRPr="007C29BC" w:rsidRDefault="007C29BC" w:rsidP="00386295">
            <w:pPr>
              <w:shd w:val="clear" w:color="auto" w:fill="FFFFFF"/>
              <w:rPr>
                <w:color w:val="000000"/>
              </w:rPr>
            </w:pPr>
            <w:r w:rsidRPr="007C29BC">
              <w:rPr>
                <w:color w:val="000000"/>
              </w:rPr>
              <w:t>EUROPEAN COMMISSION. </w:t>
            </w:r>
            <w:r w:rsidRPr="007C29BC">
              <w:rPr>
                <w:i/>
                <w:iCs/>
                <w:color w:val="000000"/>
              </w:rPr>
              <w:t>Taxation Trends in the European Union. Data for the EU Member States, Iceland and Norway</w:t>
            </w:r>
            <w:r w:rsidRPr="007C29BC">
              <w:rPr>
                <w:color w:val="000000"/>
              </w:rPr>
              <w:t>. Luxembourg: Publications Office of the European Union, 2016. ISBN 978-92-79-57441-2.</w:t>
            </w:r>
          </w:p>
          <w:p w14:paraId="2C94F560" w14:textId="77777777" w:rsidR="007C29BC" w:rsidRPr="00073CFE" w:rsidRDefault="007C29BC" w:rsidP="00A73918">
            <w:pPr>
              <w:rPr>
                <w:b/>
                <w:bCs/>
                <w:color w:val="000000" w:themeColor="text1"/>
              </w:rPr>
            </w:pPr>
          </w:p>
        </w:tc>
      </w:tr>
      <w:tr w:rsidR="007C29BC" w:rsidRPr="00073CFE" w14:paraId="41ABE4CB" w14:textId="77777777" w:rsidTr="00A7391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A896BF" w14:textId="77777777" w:rsidR="007C29BC" w:rsidRPr="00073CFE" w:rsidRDefault="007C29BC" w:rsidP="00A73918">
            <w:pPr>
              <w:jc w:val="center"/>
              <w:rPr>
                <w:b/>
                <w:color w:val="000000" w:themeColor="text1"/>
              </w:rPr>
            </w:pPr>
            <w:r w:rsidRPr="00073CFE">
              <w:rPr>
                <w:b/>
                <w:color w:val="000000" w:themeColor="text1"/>
              </w:rPr>
              <w:t>Informace ke kombinované nebo distanční formě</w:t>
            </w:r>
          </w:p>
        </w:tc>
      </w:tr>
      <w:tr w:rsidR="007C29BC" w:rsidRPr="00073CFE" w14:paraId="03E5663A" w14:textId="77777777" w:rsidTr="00A73918">
        <w:tc>
          <w:tcPr>
            <w:tcW w:w="4787" w:type="dxa"/>
            <w:gridSpan w:val="3"/>
            <w:tcBorders>
              <w:top w:val="single" w:sz="2" w:space="0" w:color="auto"/>
            </w:tcBorders>
            <w:shd w:val="clear" w:color="auto" w:fill="F7CAAC"/>
          </w:tcPr>
          <w:p w14:paraId="7A751D8E" w14:textId="77777777" w:rsidR="007C29BC" w:rsidRPr="00073CFE" w:rsidRDefault="007C29BC" w:rsidP="00A73918">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79FBBA4E" w14:textId="77777777" w:rsidR="007C29BC" w:rsidRPr="00073CFE" w:rsidRDefault="007C29BC" w:rsidP="00A73918">
            <w:pPr>
              <w:jc w:val="both"/>
              <w:rPr>
                <w:color w:val="000000" w:themeColor="text1"/>
              </w:rPr>
            </w:pPr>
          </w:p>
        </w:tc>
        <w:tc>
          <w:tcPr>
            <w:tcW w:w="4179" w:type="dxa"/>
            <w:gridSpan w:val="4"/>
            <w:tcBorders>
              <w:top w:val="single" w:sz="2" w:space="0" w:color="auto"/>
            </w:tcBorders>
            <w:shd w:val="clear" w:color="auto" w:fill="F7CAAC"/>
          </w:tcPr>
          <w:p w14:paraId="49274DED" w14:textId="77777777" w:rsidR="007C29BC" w:rsidRPr="00073CFE" w:rsidRDefault="007C29BC" w:rsidP="00A73918">
            <w:pPr>
              <w:jc w:val="both"/>
              <w:rPr>
                <w:b/>
                <w:color w:val="000000" w:themeColor="text1"/>
              </w:rPr>
            </w:pPr>
            <w:r w:rsidRPr="00073CFE">
              <w:rPr>
                <w:b/>
                <w:color w:val="000000" w:themeColor="text1"/>
              </w:rPr>
              <w:t xml:space="preserve">hodin </w:t>
            </w:r>
          </w:p>
        </w:tc>
      </w:tr>
      <w:tr w:rsidR="007C29BC" w:rsidRPr="00073CFE" w14:paraId="23416102" w14:textId="77777777" w:rsidTr="00A73918">
        <w:tc>
          <w:tcPr>
            <w:tcW w:w="9855" w:type="dxa"/>
            <w:gridSpan w:val="8"/>
            <w:shd w:val="clear" w:color="auto" w:fill="F7CAAC"/>
          </w:tcPr>
          <w:p w14:paraId="128F6C7B" w14:textId="77777777" w:rsidR="007C29BC" w:rsidRPr="00073CFE" w:rsidRDefault="007C29BC" w:rsidP="00A73918">
            <w:pPr>
              <w:jc w:val="both"/>
              <w:rPr>
                <w:b/>
                <w:color w:val="000000" w:themeColor="text1"/>
              </w:rPr>
            </w:pPr>
            <w:r w:rsidRPr="00073CFE">
              <w:rPr>
                <w:b/>
                <w:color w:val="000000" w:themeColor="text1"/>
              </w:rPr>
              <w:t>Informace o způsobu kontaktu s vyučujícím</w:t>
            </w:r>
          </w:p>
        </w:tc>
      </w:tr>
      <w:tr w:rsidR="007C29BC" w:rsidRPr="00073CFE" w14:paraId="32B677E9" w14:textId="77777777" w:rsidTr="00A73918">
        <w:trPr>
          <w:trHeight w:val="612"/>
        </w:trPr>
        <w:tc>
          <w:tcPr>
            <w:tcW w:w="9855" w:type="dxa"/>
            <w:gridSpan w:val="8"/>
          </w:tcPr>
          <w:p w14:paraId="1E3357A8" w14:textId="77777777" w:rsidR="007C29BC" w:rsidRPr="00073CFE" w:rsidRDefault="007C29BC" w:rsidP="00A73918">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D23021C" w14:textId="77777777" w:rsidR="007C29BC" w:rsidRPr="00073CFE" w:rsidRDefault="007C29BC" w:rsidP="007C29BC">
      <w:pPr>
        <w:rPr>
          <w:color w:val="000000" w:themeColor="text1"/>
          <w:highlight w:val="yellow"/>
        </w:rPr>
      </w:pPr>
    </w:p>
    <w:p w14:paraId="6314A531" w14:textId="77777777" w:rsidR="00C956EA" w:rsidRDefault="00C956EA" w:rsidP="0018228B">
      <w:pPr>
        <w:rPr>
          <w:color w:val="000000" w:themeColor="text1"/>
        </w:rPr>
      </w:pPr>
    </w:p>
    <w:p w14:paraId="2A122B68" w14:textId="77777777" w:rsidR="00765E19" w:rsidRDefault="00765E19" w:rsidP="0018228B">
      <w:pPr>
        <w:rPr>
          <w:color w:val="000000" w:themeColor="text1"/>
        </w:rPr>
      </w:pPr>
    </w:p>
    <w:p w14:paraId="1618101F" w14:textId="77777777" w:rsidR="00765E19" w:rsidRDefault="00765E19" w:rsidP="0018228B">
      <w:pPr>
        <w:rPr>
          <w:color w:val="000000" w:themeColor="text1"/>
        </w:rPr>
      </w:pPr>
    </w:p>
    <w:p w14:paraId="342F38D9" w14:textId="77777777" w:rsidR="00765E19" w:rsidRDefault="00765E19" w:rsidP="0018228B">
      <w:pPr>
        <w:rPr>
          <w:color w:val="000000" w:themeColor="text1"/>
        </w:rPr>
      </w:pPr>
    </w:p>
    <w:p w14:paraId="12A4B088" w14:textId="77777777" w:rsidR="00765E19" w:rsidRDefault="00765E19" w:rsidP="0018228B">
      <w:pPr>
        <w:rPr>
          <w:color w:val="000000" w:themeColor="text1"/>
        </w:rPr>
      </w:pPr>
    </w:p>
    <w:p w14:paraId="531500C3" w14:textId="77777777" w:rsidR="00765E19" w:rsidRDefault="00765E19" w:rsidP="0018228B">
      <w:pPr>
        <w:rPr>
          <w:color w:val="000000" w:themeColor="text1"/>
        </w:rPr>
      </w:pPr>
    </w:p>
    <w:p w14:paraId="67CB0AE2" w14:textId="77777777" w:rsidR="00765E19" w:rsidRDefault="00765E19" w:rsidP="0018228B">
      <w:pPr>
        <w:rPr>
          <w:color w:val="000000" w:themeColor="text1"/>
        </w:rPr>
      </w:pPr>
    </w:p>
    <w:p w14:paraId="736D7C54" w14:textId="77777777" w:rsidR="00765E19" w:rsidRDefault="00765E19" w:rsidP="0018228B">
      <w:pPr>
        <w:rPr>
          <w:color w:val="000000" w:themeColor="text1"/>
        </w:rPr>
      </w:pPr>
    </w:p>
    <w:p w14:paraId="4A47A8DD" w14:textId="77777777" w:rsidR="00765E19" w:rsidRDefault="00765E19" w:rsidP="0018228B">
      <w:pPr>
        <w:rPr>
          <w:color w:val="000000" w:themeColor="text1"/>
        </w:rPr>
      </w:pPr>
    </w:p>
    <w:p w14:paraId="3A25F3FD" w14:textId="77777777" w:rsidR="00765E19" w:rsidRDefault="00765E19" w:rsidP="0018228B">
      <w:pPr>
        <w:rPr>
          <w:color w:val="000000" w:themeColor="text1"/>
        </w:rPr>
      </w:pPr>
    </w:p>
    <w:p w14:paraId="5D0DF23F" w14:textId="77777777" w:rsidR="00765E19" w:rsidRDefault="00765E19" w:rsidP="0018228B">
      <w:pPr>
        <w:rPr>
          <w:color w:val="000000" w:themeColor="text1"/>
        </w:rPr>
      </w:pPr>
    </w:p>
    <w:p w14:paraId="7B1343B5" w14:textId="77777777" w:rsidR="00765E19" w:rsidRDefault="00765E19" w:rsidP="0018228B">
      <w:pPr>
        <w:rPr>
          <w:color w:val="000000" w:themeColor="text1"/>
        </w:rPr>
      </w:pPr>
    </w:p>
    <w:p w14:paraId="2D197B61" w14:textId="77777777" w:rsidR="00765E19" w:rsidRDefault="00765E19" w:rsidP="0018228B">
      <w:pPr>
        <w:rPr>
          <w:color w:val="000000" w:themeColor="text1"/>
        </w:rPr>
      </w:pPr>
    </w:p>
    <w:p w14:paraId="459EFF32" w14:textId="77777777" w:rsidR="00765E19" w:rsidRDefault="00765E19" w:rsidP="0018228B">
      <w:pPr>
        <w:rPr>
          <w:color w:val="000000" w:themeColor="text1"/>
        </w:rPr>
      </w:pPr>
    </w:p>
    <w:p w14:paraId="7FB0FB86" w14:textId="77777777" w:rsidR="00765E19" w:rsidRDefault="00765E19" w:rsidP="0018228B">
      <w:pPr>
        <w:rPr>
          <w:color w:val="000000" w:themeColor="text1"/>
        </w:rPr>
      </w:pPr>
    </w:p>
    <w:p w14:paraId="43AE4621" w14:textId="77777777" w:rsidR="00765E19" w:rsidRDefault="00765E19" w:rsidP="0018228B">
      <w:pPr>
        <w:rPr>
          <w:color w:val="000000" w:themeColor="text1"/>
        </w:rPr>
      </w:pPr>
    </w:p>
    <w:p w14:paraId="0FC542F9" w14:textId="77777777" w:rsidR="00765E19" w:rsidRDefault="00765E19" w:rsidP="0018228B">
      <w:pPr>
        <w:rPr>
          <w:color w:val="000000" w:themeColor="text1"/>
        </w:rPr>
      </w:pPr>
    </w:p>
    <w:p w14:paraId="1DA6FBEA" w14:textId="77777777" w:rsidR="00765E19" w:rsidRDefault="00765E19" w:rsidP="0018228B">
      <w:pPr>
        <w:rPr>
          <w:color w:val="000000" w:themeColor="text1"/>
        </w:rPr>
      </w:pPr>
    </w:p>
    <w:p w14:paraId="2A1AEEFD" w14:textId="77777777" w:rsidR="00765E19" w:rsidRDefault="00765E19" w:rsidP="0018228B">
      <w:pPr>
        <w:rPr>
          <w:color w:val="000000" w:themeColor="text1"/>
        </w:rPr>
      </w:pPr>
    </w:p>
    <w:p w14:paraId="664F357A" w14:textId="77777777" w:rsidR="00765E19" w:rsidRDefault="00765E19" w:rsidP="0018228B">
      <w:pPr>
        <w:rPr>
          <w:color w:val="000000" w:themeColor="text1"/>
        </w:rPr>
      </w:pPr>
    </w:p>
    <w:p w14:paraId="07C373CC" w14:textId="77777777" w:rsidR="00765E19" w:rsidRDefault="00765E19" w:rsidP="0018228B">
      <w:pPr>
        <w:rPr>
          <w:color w:val="000000" w:themeColor="text1"/>
        </w:rPr>
      </w:pPr>
    </w:p>
    <w:p w14:paraId="703E10DA" w14:textId="77777777" w:rsidR="00765E19" w:rsidRDefault="00765E19" w:rsidP="0018228B">
      <w:pPr>
        <w:rPr>
          <w:color w:val="000000" w:themeColor="text1"/>
        </w:rPr>
      </w:pPr>
    </w:p>
    <w:p w14:paraId="181980CC" w14:textId="77777777" w:rsidR="00765E19" w:rsidRDefault="00765E19" w:rsidP="0018228B">
      <w:pPr>
        <w:rPr>
          <w:color w:val="000000" w:themeColor="text1"/>
        </w:rPr>
      </w:pPr>
    </w:p>
    <w:p w14:paraId="256EC07E" w14:textId="77777777" w:rsidR="00765E19" w:rsidRDefault="00765E19" w:rsidP="0018228B">
      <w:pPr>
        <w:rPr>
          <w:color w:val="000000" w:themeColor="text1"/>
        </w:rPr>
      </w:pPr>
    </w:p>
    <w:p w14:paraId="24DB65F6" w14:textId="77777777" w:rsidR="00765E19" w:rsidRDefault="00765E19" w:rsidP="0018228B">
      <w:pPr>
        <w:rPr>
          <w:color w:val="000000" w:themeColor="text1"/>
        </w:rPr>
      </w:pPr>
    </w:p>
    <w:p w14:paraId="0FE34D16" w14:textId="77777777" w:rsidR="00765E19" w:rsidRDefault="00765E19" w:rsidP="0018228B">
      <w:pPr>
        <w:rPr>
          <w:color w:val="000000" w:themeColor="text1"/>
        </w:rPr>
      </w:pPr>
    </w:p>
    <w:p w14:paraId="1E10F9BE" w14:textId="77777777" w:rsidR="00765E19" w:rsidRDefault="00765E19" w:rsidP="0018228B">
      <w:pPr>
        <w:rPr>
          <w:color w:val="000000" w:themeColor="text1"/>
        </w:rPr>
      </w:pPr>
    </w:p>
    <w:p w14:paraId="0C49C312" w14:textId="77777777" w:rsidR="00765E19" w:rsidRDefault="00765E19" w:rsidP="0018228B">
      <w:pPr>
        <w:rPr>
          <w:color w:val="000000" w:themeColor="text1"/>
        </w:rPr>
      </w:pPr>
    </w:p>
    <w:p w14:paraId="04CD433D" w14:textId="77777777" w:rsidR="00765E19" w:rsidRDefault="00765E19" w:rsidP="0018228B">
      <w:pPr>
        <w:rPr>
          <w:color w:val="000000" w:themeColor="text1"/>
        </w:rPr>
      </w:pPr>
    </w:p>
    <w:p w14:paraId="51992964" w14:textId="77777777" w:rsidR="00765E19" w:rsidRDefault="00765E19" w:rsidP="0018228B">
      <w:pPr>
        <w:rPr>
          <w:color w:val="000000" w:themeColor="text1"/>
        </w:rPr>
      </w:pPr>
    </w:p>
    <w:p w14:paraId="7BD5BDF0" w14:textId="77777777" w:rsidR="00765E19" w:rsidRDefault="00765E19" w:rsidP="0018228B">
      <w:pPr>
        <w:rPr>
          <w:color w:val="000000" w:themeColor="text1"/>
        </w:rPr>
      </w:pPr>
    </w:p>
    <w:p w14:paraId="51E48D82" w14:textId="77777777" w:rsidR="00765E19" w:rsidRDefault="00765E19" w:rsidP="0018228B">
      <w:pPr>
        <w:rPr>
          <w:color w:val="000000" w:themeColor="text1"/>
        </w:rPr>
      </w:pPr>
    </w:p>
    <w:p w14:paraId="48158EAA" w14:textId="77777777" w:rsidR="00765E19" w:rsidRDefault="00765E19" w:rsidP="0018228B">
      <w:pPr>
        <w:rPr>
          <w:color w:val="000000" w:themeColor="text1"/>
        </w:rPr>
      </w:pPr>
    </w:p>
    <w:p w14:paraId="7E0EF2CF" w14:textId="77777777" w:rsidR="00765E19" w:rsidRDefault="00765E19" w:rsidP="0018228B">
      <w:pPr>
        <w:rPr>
          <w:color w:val="000000" w:themeColor="text1"/>
        </w:rPr>
      </w:pPr>
    </w:p>
    <w:p w14:paraId="1E85F459" w14:textId="77777777" w:rsidR="00765E19" w:rsidRDefault="00765E19" w:rsidP="0018228B">
      <w:pPr>
        <w:rPr>
          <w:color w:val="000000" w:themeColor="text1"/>
        </w:rPr>
      </w:pPr>
    </w:p>
    <w:p w14:paraId="13FBCBA2" w14:textId="77777777" w:rsidR="00765E19" w:rsidRDefault="00765E19" w:rsidP="0018228B">
      <w:pPr>
        <w:rPr>
          <w:color w:val="000000" w:themeColor="text1"/>
        </w:rPr>
      </w:pPr>
    </w:p>
    <w:p w14:paraId="3DBFBC66" w14:textId="77777777" w:rsidR="00765E19" w:rsidRDefault="00765E19" w:rsidP="0018228B">
      <w:pPr>
        <w:rPr>
          <w:color w:val="000000" w:themeColor="text1"/>
        </w:rPr>
      </w:pPr>
    </w:p>
    <w:p w14:paraId="7FAB77E2" w14:textId="77777777" w:rsidR="00765E19" w:rsidRDefault="00765E19" w:rsidP="0018228B">
      <w:pPr>
        <w:rPr>
          <w:color w:val="000000" w:themeColor="text1"/>
        </w:rPr>
      </w:pPr>
    </w:p>
    <w:p w14:paraId="70230957" w14:textId="77777777" w:rsidR="00765E19" w:rsidRDefault="00765E19" w:rsidP="0018228B">
      <w:pPr>
        <w:rPr>
          <w:color w:val="000000" w:themeColor="text1"/>
        </w:rPr>
      </w:pPr>
    </w:p>
    <w:p w14:paraId="0B2A52B5" w14:textId="77777777" w:rsidR="00765E19" w:rsidRDefault="00765E19" w:rsidP="0018228B">
      <w:pPr>
        <w:rPr>
          <w:color w:val="000000" w:themeColor="text1"/>
        </w:rPr>
      </w:pPr>
    </w:p>
    <w:p w14:paraId="71B3A638" w14:textId="77777777" w:rsidR="00765E19" w:rsidRDefault="00765E19" w:rsidP="0018228B">
      <w:pPr>
        <w:rPr>
          <w:color w:val="000000" w:themeColor="text1"/>
        </w:rPr>
      </w:pPr>
    </w:p>
    <w:p w14:paraId="13FCA297" w14:textId="77777777" w:rsidR="00765E19" w:rsidRDefault="00765E19" w:rsidP="0018228B">
      <w:pPr>
        <w:rPr>
          <w:color w:val="000000" w:themeColor="text1"/>
        </w:rPr>
      </w:pPr>
    </w:p>
    <w:p w14:paraId="5DF6323A" w14:textId="77777777" w:rsidR="00765E19" w:rsidRDefault="00765E19" w:rsidP="0018228B">
      <w:pPr>
        <w:rPr>
          <w:color w:val="000000" w:themeColor="text1"/>
        </w:rPr>
      </w:pPr>
    </w:p>
    <w:p w14:paraId="48F1BDD3" w14:textId="77777777" w:rsidR="00765E19" w:rsidRDefault="00765E19" w:rsidP="0018228B">
      <w:pPr>
        <w:rPr>
          <w:color w:val="000000" w:themeColor="text1"/>
        </w:rPr>
      </w:pPr>
    </w:p>
    <w:p w14:paraId="7D0C30EC" w14:textId="77777777" w:rsidR="00765E19" w:rsidRDefault="00765E19" w:rsidP="0018228B">
      <w:pPr>
        <w:rPr>
          <w:color w:val="000000" w:themeColor="text1"/>
        </w:rPr>
      </w:pPr>
    </w:p>
    <w:p w14:paraId="57BDD5CE" w14:textId="77777777" w:rsidR="00765E19" w:rsidRDefault="00765E19" w:rsidP="0018228B">
      <w:pPr>
        <w:rPr>
          <w:color w:val="000000" w:themeColor="text1"/>
        </w:rPr>
      </w:pPr>
    </w:p>
    <w:p w14:paraId="28C01448" w14:textId="77777777" w:rsidR="00765E19" w:rsidRDefault="00765E19" w:rsidP="0018228B">
      <w:pPr>
        <w:rPr>
          <w:color w:val="000000" w:themeColor="text1"/>
        </w:rPr>
      </w:pPr>
    </w:p>
    <w:p w14:paraId="6BD6DCD4" w14:textId="77777777" w:rsidR="00765E19" w:rsidRDefault="00765E19" w:rsidP="0018228B">
      <w:pPr>
        <w:rPr>
          <w:color w:val="000000" w:themeColor="text1"/>
        </w:rPr>
      </w:pPr>
    </w:p>
    <w:p w14:paraId="2CE2A694" w14:textId="77777777" w:rsidR="00765E19" w:rsidRDefault="00765E19" w:rsidP="0018228B">
      <w:pPr>
        <w:rPr>
          <w:color w:val="000000" w:themeColor="text1"/>
        </w:rPr>
      </w:pPr>
    </w:p>
    <w:p w14:paraId="0E1D5575" w14:textId="77777777" w:rsidR="00765E19" w:rsidRDefault="00765E19" w:rsidP="0018228B">
      <w:pPr>
        <w:rPr>
          <w:color w:val="000000" w:themeColor="text1"/>
        </w:rPr>
      </w:pPr>
    </w:p>
    <w:p w14:paraId="16642D3E" w14:textId="77777777" w:rsidR="00765E19" w:rsidRDefault="00765E19" w:rsidP="0018228B">
      <w:pPr>
        <w:rPr>
          <w:color w:val="000000" w:themeColor="text1"/>
        </w:rPr>
      </w:pPr>
    </w:p>
    <w:p w14:paraId="1C285ECB" w14:textId="77777777" w:rsidR="00765E19" w:rsidRDefault="00765E19" w:rsidP="0018228B">
      <w:pPr>
        <w:rPr>
          <w:color w:val="000000" w:themeColor="text1"/>
        </w:rPr>
      </w:pPr>
    </w:p>
    <w:p w14:paraId="53C95F39" w14:textId="77777777" w:rsidR="00765E19" w:rsidRDefault="00765E19" w:rsidP="0018228B">
      <w:pPr>
        <w:rPr>
          <w:color w:val="000000" w:themeColor="text1"/>
        </w:rPr>
      </w:pPr>
    </w:p>
    <w:p w14:paraId="6F56E080" w14:textId="77777777" w:rsidR="00765E19" w:rsidRPr="00073CFE" w:rsidRDefault="00765E19" w:rsidP="0018228B">
      <w:pPr>
        <w:rPr>
          <w:color w:val="000000" w:themeColor="text1"/>
        </w:rPr>
      </w:pPr>
    </w:p>
    <w:p w14:paraId="72EF83AF" w14:textId="77777777" w:rsidR="002D6123" w:rsidRPr="00073CFE" w:rsidRDefault="002D6123" w:rsidP="0018228B">
      <w:pPr>
        <w:rPr>
          <w:color w:val="000000" w:themeColor="text1"/>
        </w:rPr>
      </w:pPr>
    </w:p>
    <w:p w14:paraId="699BD412" w14:textId="77777777" w:rsidR="002D6123" w:rsidRPr="00073CFE" w:rsidRDefault="002D6123" w:rsidP="0018228B">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D6123" w:rsidRPr="00073CFE" w14:paraId="65E4772E" w14:textId="77777777" w:rsidTr="00717ABE">
        <w:tc>
          <w:tcPr>
            <w:tcW w:w="9855" w:type="dxa"/>
            <w:gridSpan w:val="8"/>
            <w:tcBorders>
              <w:bottom w:val="double" w:sz="4" w:space="0" w:color="auto"/>
            </w:tcBorders>
            <w:shd w:val="clear" w:color="auto" w:fill="BDD6EE"/>
          </w:tcPr>
          <w:p w14:paraId="1A23AE5A" w14:textId="77777777" w:rsidR="002D6123" w:rsidRPr="00073CFE" w:rsidRDefault="002D6123"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2D6123" w:rsidRPr="00073CFE" w14:paraId="7664B87C" w14:textId="77777777" w:rsidTr="00717ABE">
        <w:tc>
          <w:tcPr>
            <w:tcW w:w="3086" w:type="dxa"/>
            <w:tcBorders>
              <w:top w:val="double" w:sz="4" w:space="0" w:color="auto"/>
            </w:tcBorders>
            <w:shd w:val="clear" w:color="auto" w:fill="F7CAAC"/>
          </w:tcPr>
          <w:p w14:paraId="08BCFA4E" w14:textId="77777777" w:rsidR="002D6123" w:rsidRPr="00073CFE" w:rsidRDefault="002D6123"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4DB269A" w14:textId="77777777" w:rsidR="002D6123" w:rsidRPr="00073CFE" w:rsidRDefault="002D6123" w:rsidP="00717ABE">
            <w:pPr>
              <w:jc w:val="both"/>
              <w:rPr>
                <w:color w:val="000000" w:themeColor="text1"/>
              </w:rPr>
            </w:pPr>
            <w:r w:rsidRPr="00073CFE">
              <w:rPr>
                <w:color w:val="000000" w:themeColor="text1"/>
              </w:rPr>
              <w:t>Controlling</w:t>
            </w:r>
          </w:p>
        </w:tc>
      </w:tr>
      <w:tr w:rsidR="002D6123" w:rsidRPr="00073CFE" w14:paraId="33288AAF" w14:textId="77777777" w:rsidTr="00717ABE">
        <w:tc>
          <w:tcPr>
            <w:tcW w:w="3086" w:type="dxa"/>
            <w:shd w:val="clear" w:color="auto" w:fill="F7CAAC"/>
          </w:tcPr>
          <w:p w14:paraId="11066563" w14:textId="77777777" w:rsidR="002D6123" w:rsidRPr="00073CFE" w:rsidRDefault="002D6123" w:rsidP="00717ABE">
            <w:pPr>
              <w:jc w:val="both"/>
              <w:rPr>
                <w:b/>
                <w:color w:val="000000" w:themeColor="text1"/>
              </w:rPr>
            </w:pPr>
            <w:r w:rsidRPr="00073CFE">
              <w:rPr>
                <w:b/>
                <w:color w:val="000000" w:themeColor="text1"/>
              </w:rPr>
              <w:t>Typ předmětu</w:t>
            </w:r>
          </w:p>
        </w:tc>
        <w:tc>
          <w:tcPr>
            <w:tcW w:w="3406" w:type="dxa"/>
            <w:gridSpan w:val="4"/>
          </w:tcPr>
          <w:p w14:paraId="3D6C2FA7" w14:textId="77777777" w:rsidR="002D6123" w:rsidRPr="00073CFE" w:rsidRDefault="002D6123" w:rsidP="00717ABE">
            <w:pPr>
              <w:jc w:val="both"/>
              <w:rPr>
                <w:color w:val="000000" w:themeColor="text1"/>
              </w:rPr>
            </w:pPr>
            <w:r w:rsidRPr="00073CFE">
              <w:rPr>
                <w:color w:val="000000" w:themeColor="text1"/>
              </w:rPr>
              <w:t>povinný „PZ“</w:t>
            </w:r>
          </w:p>
        </w:tc>
        <w:tc>
          <w:tcPr>
            <w:tcW w:w="2695" w:type="dxa"/>
            <w:gridSpan w:val="2"/>
            <w:shd w:val="clear" w:color="auto" w:fill="F7CAAC"/>
          </w:tcPr>
          <w:p w14:paraId="7A6CE558" w14:textId="77777777" w:rsidR="002D6123" w:rsidRPr="00073CFE" w:rsidRDefault="002D6123" w:rsidP="00717ABE">
            <w:pPr>
              <w:jc w:val="both"/>
              <w:rPr>
                <w:color w:val="000000" w:themeColor="text1"/>
              </w:rPr>
            </w:pPr>
            <w:r w:rsidRPr="00073CFE">
              <w:rPr>
                <w:b/>
                <w:color w:val="000000" w:themeColor="text1"/>
              </w:rPr>
              <w:t>doporučený ročník / semestr</w:t>
            </w:r>
          </w:p>
        </w:tc>
        <w:tc>
          <w:tcPr>
            <w:tcW w:w="668" w:type="dxa"/>
          </w:tcPr>
          <w:p w14:paraId="3EA74C57" w14:textId="77777777" w:rsidR="002D6123" w:rsidRPr="00073CFE" w:rsidRDefault="002D6123" w:rsidP="00717ABE">
            <w:pPr>
              <w:jc w:val="both"/>
              <w:rPr>
                <w:color w:val="000000" w:themeColor="text1"/>
              </w:rPr>
            </w:pPr>
            <w:r w:rsidRPr="00073CFE">
              <w:rPr>
                <w:color w:val="000000" w:themeColor="text1"/>
              </w:rPr>
              <w:t>2/Z</w:t>
            </w:r>
          </w:p>
        </w:tc>
      </w:tr>
      <w:tr w:rsidR="002D6123" w:rsidRPr="00073CFE" w14:paraId="01C6224D" w14:textId="77777777" w:rsidTr="00717ABE">
        <w:tc>
          <w:tcPr>
            <w:tcW w:w="3086" w:type="dxa"/>
            <w:shd w:val="clear" w:color="auto" w:fill="F7CAAC"/>
          </w:tcPr>
          <w:p w14:paraId="355D36B0" w14:textId="77777777" w:rsidR="002D6123" w:rsidRPr="00073CFE" w:rsidRDefault="002D6123" w:rsidP="00717ABE">
            <w:pPr>
              <w:jc w:val="both"/>
              <w:rPr>
                <w:b/>
                <w:color w:val="000000" w:themeColor="text1"/>
              </w:rPr>
            </w:pPr>
            <w:r w:rsidRPr="00073CFE">
              <w:rPr>
                <w:b/>
                <w:color w:val="000000" w:themeColor="text1"/>
              </w:rPr>
              <w:t>Rozsah studijního předmětu</w:t>
            </w:r>
          </w:p>
        </w:tc>
        <w:tc>
          <w:tcPr>
            <w:tcW w:w="1701" w:type="dxa"/>
            <w:gridSpan w:val="2"/>
          </w:tcPr>
          <w:p w14:paraId="5407D2FB" w14:textId="77777777" w:rsidR="002D6123" w:rsidRPr="00073CFE" w:rsidRDefault="002D6123" w:rsidP="00717ABE">
            <w:pPr>
              <w:jc w:val="both"/>
              <w:rPr>
                <w:color w:val="000000" w:themeColor="text1"/>
              </w:rPr>
            </w:pPr>
            <w:r w:rsidRPr="00073CFE">
              <w:rPr>
                <w:color w:val="000000" w:themeColor="text1"/>
              </w:rPr>
              <w:t xml:space="preserve">26p + </w:t>
            </w:r>
            <w:r w:rsidR="002350C6" w:rsidRPr="00073CFE">
              <w:rPr>
                <w:color w:val="000000" w:themeColor="text1"/>
              </w:rPr>
              <w:t>26</w:t>
            </w:r>
            <w:r w:rsidRPr="00073CFE">
              <w:rPr>
                <w:color w:val="000000" w:themeColor="text1"/>
              </w:rPr>
              <w:t>s</w:t>
            </w:r>
          </w:p>
        </w:tc>
        <w:tc>
          <w:tcPr>
            <w:tcW w:w="889" w:type="dxa"/>
            <w:shd w:val="clear" w:color="auto" w:fill="F7CAAC"/>
          </w:tcPr>
          <w:p w14:paraId="4B35C73E" w14:textId="77777777" w:rsidR="002D6123" w:rsidRPr="00073CFE" w:rsidRDefault="002D6123" w:rsidP="00717ABE">
            <w:pPr>
              <w:jc w:val="both"/>
              <w:rPr>
                <w:b/>
                <w:color w:val="000000" w:themeColor="text1"/>
              </w:rPr>
            </w:pPr>
            <w:r w:rsidRPr="00073CFE">
              <w:rPr>
                <w:b/>
                <w:color w:val="000000" w:themeColor="text1"/>
              </w:rPr>
              <w:t xml:space="preserve">hod. </w:t>
            </w:r>
          </w:p>
        </w:tc>
        <w:tc>
          <w:tcPr>
            <w:tcW w:w="816" w:type="dxa"/>
          </w:tcPr>
          <w:p w14:paraId="69296A1E" w14:textId="77777777" w:rsidR="002D6123" w:rsidRPr="00073CFE" w:rsidRDefault="002350C6" w:rsidP="00717ABE">
            <w:pPr>
              <w:jc w:val="both"/>
              <w:rPr>
                <w:color w:val="000000" w:themeColor="text1"/>
              </w:rPr>
            </w:pPr>
            <w:r w:rsidRPr="00073CFE">
              <w:rPr>
                <w:color w:val="000000" w:themeColor="text1"/>
              </w:rPr>
              <w:t>52</w:t>
            </w:r>
          </w:p>
        </w:tc>
        <w:tc>
          <w:tcPr>
            <w:tcW w:w="2156" w:type="dxa"/>
            <w:shd w:val="clear" w:color="auto" w:fill="F7CAAC"/>
          </w:tcPr>
          <w:p w14:paraId="74D8DD82" w14:textId="77777777" w:rsidR="002D6123" w:rsidRPr="00073CFE" w:rsidRDefault="002D6123" w:rsidP="00717ABE">
            <w:pPr>
              <w:jc w:val="both"/>
              <w:rPr>
                <w:b/>
                <w:color w:val="000000" w:themeColor="text1"/>
              </w:rPr>
            </w:pPr>
            <w:r w:rsidRPr="00073CFE">
              <w:rPr>
                <w:b/>
                <w:color w:val="000000" w:themeColor="text1"/>
              </w:rPr>
              <w:t>kreditů</w:t>
            </w:r>
          </w:p>
        </w:tc>
        <w:tc>
          <w:tcPr>
            <w:tcW w:w="1207" w:type="dxa"/>
            <w:gridSpan w:val="2"/>
          </w:tcPr>
          <w:p w14:paraId="3EB6B18C" w14:textId="77777777" w:rsidR="002D6123" w:rsidRPr="00073CFE" w:rsidRDefault="002D6123" w:rsidP="00717ABE">
            <w:pPr>
              <w:jc w:val="both"/>
              <w:rPr>
                <w:color w:val="000000" w:themeColor="text1"/>
              </w:rPr>
            </w:pPr>
            <w:r w:rsidRPr="00073CFE">
              <w:rPr>
                <w:color w:val="000000" w:themeColor="text1"/>
              </w:rPr>
              <w:t>5</w:t>
            </w:r>
          </w:p>
        </w:tc>
      </w:tr>
      <w:tr w:rsidR="002D6123" w:rsidRPr="00073CFE" w14:paraId="6E4B54B8" w14:textId="77777777" w:rsidTr="00717ABE">
        <w:tc>
          <w:tcPr>
            <w:tcW w:w="3086" w:type="dxa"/>
            <w:shd w:val="clear" w:color="auto" w:fill="F7CAAC"/>
          </w:tcPr>
          <w:p w14:paraId="291EA0AB" w14:textId="77777777" w:rsidR="002D6123" w:rsidRPr="00073CFE" w:rsidRDefault="002D6123" w:rsidP="00717ABE">
            <w:pPr>
              <w:jc w:val="both"/>
              <w:rPr>
                <w:b/>
                <w:color w:val="000000" w:themeColor="text1"/>
              </w:rPr>
            </w:pPr>
            <w:r w:rsidRPr="00073CFE">
              <w:rPr>
                <w:b/>
                <w:color w:val="000000" w:themeColor="text1"/>
              </w:rPr>
              <w:t>Prerekvizity, korekvizity, ekvivalence</w:t>
            </w:r>
          </w:p>
        </w:tc>
        <w:tc>
          <w:tcPr>
            <w:tcW w:w="6769" w:type="dxa"/>
            <w:gridSpan w:val="7"/>
          </w:tcPr>
          <w:p w14:paraId="1706788C" w14:textId="77777777" w:rsidR="002D6123" w:rsidRPr="00073CFE" w:rsidRDefault="002D6123" w:rsidP="00717ABE">
            <w:pPr>
              <w:jc w:val="both"/>
              <w:rPr>
                <w:color w:val="000000" w:themeColor="text1"/>
              </w:rPr>
            </w:pPr>
          </w:p>
        </w:tc>
      </w:tr>
      <w:tr w:rsidR="002D6123" w:rsidRPr="00073CFE" w14:paraId="38720911" w14:textId="77777777" w:rsidTr="00717ABE">
        <w:tc>
          <w:tcPr>
            <w:tcW w:w="3086" w:type="dxa"/>
            <w:shd w:val="clear" w:color="auto" w:fill="F7CAAC"/>
          </w:tcPr>
          <w:p w14:paraId="5AFE0A15" w14:textId="77777777" w:rsidR="002D6123" w:rsidRPr="00073CFE" w:rsidRDefault="002D6123" w:rsidP="00717ABE">
            <w:pPr>
              <w:jc w:val="both"/>
              <w:rPr>
                <w:b/>
                <w:color w:val="000000" w:themeColor="text1"/>
              </w:rPr>
            </w:pPr>
            <w:r w:rsidRPr="00073CFE">
              <w:rPr>
                <w:b/>
                <w:color w:val="000000" w:themeColor="text1"/>
              </w:rPr>
              <w:t>Způsob ověření studijních výsledků</w:t>
            </w:r>
          </w:p>
        </w:tc>
        <w:tc>
          <w:tcPr>
            <w:tcW w:w="3406" w:type="dxa"/>
            <w:gridSpan w:val="4"/>
          </w:tcPr>
          <w:p w14:paraId="5ED5AF8E" w14:textId="77777777" w:rsidR="002D6123" w:rsidRPr="00073CFE" w:rsidRDefault="002D6123" w:rsidP="00717ABE">
            <w:pPr>
              <w:jc w:val="both"/>
              <w:rPr>
                <w:color w:val="000000" w:themeColor="text1"/>
              </w:rPr>
            </w:pPr>
            <w:r w:rsidRPr="00073CFE">
              <w:rPr>
                <w:color w:val="000000" w:themeColor="text1"/>
              </w:rPr>
              <w:t>zápočet, zkouška</w:t>
            </w:r>
          </w:p>
        </w:tc>
        <w:tc>
          <w:tcPr>
            <w:tcW w:w="2156" w:type="dxa"/>
            <w:shd w:val="clear" w:color="auto" w:fill="F7CAAC"/>
          </w:tcPr>
          <w:p w14:paraId="46BCB1F4" w14:textId="77777777" w:rsidR="002D6123" w:rsidRPr="00073CFE" w:rsidRDefault="002D6123" w:rsidP="00717ABE">
            <w:pPr>
              <w:jc w:val="both"/>
              <w:rPr>
                <w:b/>
                <w:color w:val="000000" w:themeColor="text1"/>
              </w:rPr>
            </w:pPr>
            <w:r w:rsidRPr="00073CFE">
              <w:rPr>
                <w:b/>
                <w:color w:val="000000" w:themeColor="text1"/>
              </w:rPr>
              <w:t>Forma výuky</w:t>
            </w:r>
          </w:p>
        </w:tc>
        <w:tc>
          <w:tcPr>
            <w:tcW w:w="1207" w:type="dxa"/>
            <w:gridSpan w:val="2"/>
          </w:tcPr>
          <w:p w14:paraId="5003AF89" w14:textId="77777777" w:rsidR="002D6123" w:rsidRPr="00073CFE" w:rsidRDefault="002D6123" w:rsidP="00717ABE">
            <w:pPr>
              <w:jc w:val="both"/>
              <w:rPr>
                <w:color w:val="000000" w:themeColor="text1"/>
              </w:rPr>
            </w:pPr>
            <w:r w:rsidRPr="00073CFE">
              <w:rPr>
                <w:color w:val="000000" w:themeColor="text1"/>
              </w:rPr>
              <w:t>přednáška, seminář</w:t>
            </w:r>
          </w:p>
        </w:tc>
      </w:tr>
      <w:tr w:rsidR="002D6123" w:rsidRPr="00073CFE" w14:paraId="619632C1" w14:textId="77777777" w:rsidTr="00717ABE">
        <w:tc>
          <w:tcPr>
            <w:tcW w:w="3086" w:type="dxa"/>
            <w:shd w:val="clear" w:color="auto" w:fill="F7CAAC"/>
          </w:tcPr>
          <w:p w14:paraId="09D2930B" w14:textId="77777777" w:rsidR="002D6123" w:rsidRPr="00073CFE" w:rsidRDefault="002D6123"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E5FB382" w14:textId="77777777" w:rsidR="002D6123" w:rsidRPr="00073CFE" w:rsidRDefault="002D6123" w:rsidP="00717ABE">
            <w:pPr>
              <w:jc w:val="both"/>
              <w:rPr>
                <w:color w:val="000000" w:themeColor="text1"/>
              </w:rPr>
            </w:pPr>
            <w:r w:rsidRPr="00073CFE">
              <w:rPr>
                <w:color w:val="000000" w:themeColor="text1"/>
              </w:rPr>
              <w:t>Způsob zakončení předmětu – zápočet, zkouška</w:t>
            </w:r>
          </w:p>
          <w:p w14:paraId="68766A00" w14:textId="77777777" w:rsidR="002D6123" w:rsidRPr="00073CFE" w:rsidRDefault="002D6123" w:rsidP="00717ABE">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21CD71DF" w14:textId="77777777" w:rsidR="002D6123" w:rsidRPr="00073CFE" w:rsidRDefault="002D6123" w:rsidP="00717ABE">
            <w:pPr>
              <w:jc w:val="both"/>
              <w:rPr>
                <w:color w:val="000000" w:themeColor="text1"/>
              </w:rPr>
            </w:pPr>
            <w:r w:rsidRPr="00073CFE">
              <w:rPr>
                <w:color w:val="000000" w:themeColor="text1"/>
              </w:rPr>
              <w:t>Požadavky na zkoušku - písemný test s úspěšností min. 60 %, následuje ústní zkouška v rozsahu znalostí přednášek a seminářů.</w:t>
            </w:r>
          </w:p>
        </w:tc>
      </w:tr>
      <w:tr w:rsidR="002D6123" w:rsidRPr="00073CFE" w14:paraId="7EC91A69" w14:textId="77777777" w:rsidTr="00717ABE">
        <w:trPr>
          <w:trHeight w:val="73"/>
        </w:trPr>
        <w:tc>
          <w:tcPr>
            <w:tcW w:w="9855" w:type="dxa"/>
            <w:gridSpan w:val="8"/>
            <w:tcBorders>
              <w:top w:val="nil"/>
            </w:tcBorders>
          </w:tcPr>
          <w:p w14:paraId="5A25FF89" w14:textId="77777777" w:rsidR="002D6123" w:rsidRPr="00073CFE" w:rsidRDefault="002D6123" w:rsidP="00717ABE">
            <w:pPr>
              <w:jc w:val="both"/>
              <w:rPr>
                <w:color w:val="000000" w:themeColor="text1"/>
              </w:rPr>
            </w:pPr>
          </w:p>
        </w:tc>
      </w:tr>
      <w:tr w:rsidR="002D6123" w:rsidRPr="00073CFE" w14:paraId="380A3D86" w14:textId="77777777" w:rsidTr="00717ABE">
        <w:trPr>
          <w:trHeight w:val="197"/>
        </w:trPr>
        <w:tc>
          <w:tcPr>
            <w:tcW w:w="3086" w:type="dxa"/>
            <w:tcBorders>
              <w:top w:val="nil"/>
            </w:tcBorders>
            <w:shd w:val="clear" w:color="auto" w:fill="F7CAAC"/>
          </w:tcPr>
          <w:p w14:paraId="040720B7" w14:textId="77777777" w:rsidR="002D6123" w:rsidRPr="00073CFE" w:rsidRDefault="002D6123"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207EB59E" w14:textId="77777777" w:rsidR="002D6123" w:rsidRPr="00073CFE" w:rsidRDefault="00BD42D0" w:rsidP="00717ABE">
            <w:pPr>
              <w:jc w:val="both"/>
              <w:rPr>
                <w:color w:val="000000" w:themeColor="text1"/>
              </w:rPr>
            </w:pPr>
            <w:r w:rsidRPr="00073CFE">
              <w:rPr>
                <w:color w:val="000000" w:themeColor="text1"/>
              </w:rPr>
              <w:t xml:space="preserve">doc. </w:t>
            </w:r>
            <w:r w:rsidR="006F7EFB" w:rsidRPr="00073CFE">
              <w:rPr>
                <w:color w:val="000000" w:themeColor="text1"/>
              </w:rPr>
              <w:t>Ing. Petr Novák, Ph.D.</w:t>
            </w:r>
          </w:p>
        </w:tc>
      </w:tr>
      <w:tr w:rsidR="002D6123" w:rsidRPr="00073CFE" w14:paraId="05767FF3" w14:textId="77777777" w:rsidTr="00717ABE">
        <w:trPr>
          <w:trHeight w:val="243"/>
        </w:trPr>
        <w:tc>
          <w:tcPr>
            <w:tcW w:w="3086" w:type="dxa"/>
            <w:tcBorders>
              <w:top w:val="nil"/>
            </w:tcBorders>
            <w:shd w:val="clear" w:color="auto" w:fill="F7CAAC"/>
          </w:tcPr>
          <w:p w14:paraId="7BE71052" w14:textId="77777777" w:rsidR="002D6123" w:rsidRPr="00073CFE" w:rsidRDefault="002D6123"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A6A2767" w14:textId="77777777" w:rsidR="002D6123" w:rsidRPr="00073CFE" w:rsidRDefault="002D6123" w:rsidP="00717ABE">
            <w:pPr>
              <w:jc w:val="both"/>
              <w:rPr>
                <w:color w:val="000000" w:themeColor="text1"/>
              </w:rPr>
            </w:pPr>
            <w:r w:rsidRPr="00073CFE">
              <w:rPr>
                <w:color w:val="000000" w:themeColor="text1"/>
              </w:rPr>
              <w:t xml:space="preserve">Garant se podílí na přednášení v rozsahu 60 %, dále stanovuje koncepci seminářů a dohlíží na jejich jednotné vedení. </w:t>
            </w:r>
          </w:p>
        </w:tc>
      </w:tr>
      <w:tr w:rsidR="002D6123" w:rsidRPr="00073CFE" w14:paraId="6937F085" w14:textId="77777777" w:rsidTr="00717ABE">
        <w:tc>
          <w:tcPr>
            <w:tcW w:w="3086" w:type="dxa"/>
            <w:shd w:val="clear" w:color="auto" w:fill="F7CAAC"/>
          </w:tcPr>
          <w:p w14:paraId="2E17457A" w14:textId="77777777" w:rsidR="002D6123" w:rsidRPr="00073CFE" w:rsidRDefault="002D6123"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4DD115A3" w14:textId="77777777" w:rsidR="002D6123" w:rsidRPr="00073CFE" w:rsidRDefault="00BD42D0" w:rsidP="00717ABE">
            <w:pPr>
              <w:jc w:val="both"/>
              <w:rPr>
                <w:color w:val="000000" w:themeColor="text1"/>
              </w:rPr>
            </w:pPr>
            <w:r w:rsidRPr="00073CFE">
              <w:rPr>
                <w:color w:val="000000" w:themeColor="text1"/>
              </w:rPr>
              <w:t xml:space="preserve">doc. </w:t>
            </w:r>
            <w:r w:rsidR="006F7EFB" w:rsidRPr="00073CFE">
              <w:rPr>
                <w:color w:val="000000" w:themeColor="text1"/>
              </w:rPr>
              <w:t xml:space="preserve">Ing. Petr Novák, Ph.D. </w:t>
            </w:r>
            <w:r w:rsidR="002D6123" w:rsidRPr="00073CFE">
              <w:rPr>
                <w:color w:val="000000" w:themeColor="text1"/>
              </w:rPr>
              <w:t xml:space="preserve">– přednášky (60%); </w:t>
            </w:r>
            <w:r w:rsidR="006F7EFB" w:rsidRPr="00073CFE">
              <w:rPr>
                <w:color w:val="000000" w:themeColor="text1"/>
              </w:rPr>
              <w:t xml:space="preserve">doc. Ing. Roman Zámečník, PhD. </w:t>
            </w:r>
            <w:r w:rsidR="002D6123" w:rsidRPr="00073CFE">
              <w:rPr>
                <w:color w:val="000000" w:themeColor="text1"/>
              </w:rPr>
              <w:t>– přednášky (40%)</w:t>
            </w:r>
          </w:p>
        </w:tc>
      </w:tr>
      <w:tr w:rsidR="002D6123" w:rsidRPr="00073CFE" w14:paraId="4E92D383" w14:textId="77777777" w:rsidTr="00717ABE">
        <w:trPr>
          <w:trHeight w:val="40"/>
        </w:trPr>
        <w:tc>
          <w:tcPr>
            <w:tcW w:w="9855" w:type="dxa"/>
            <w:gridSpan w:val="8"/>
            <w:tcBorders>
              <w:top w:val="nil"/>
            </w:tcBorders>
          </w:tcPr>
          <w:p w14:paraId="22130425" w14:textId="77777777" w:rsidR="002D6123" w:rsidRPr="00073CFE" w:rsidRDefault="002D6123" w:rsidP="00717ABE">
            <w:pPr>
              <w:jc w:val="both"/>
              <w:rPr>
                <w:color w:val="000000" w:themeColor="text1"/>
              </w:rPr>
            </w:pPr>
          </w:p>
        </w:tc>
      </w:tr>
      <w:tr w:rsidR="002D6123" w:rsidRPr="00073CFE" w14:paraId="112F9A66" w14:textId="77777777" w:rsidTr="00717ABE">
        <w:tc>
          <w:tcPr>
            <w:tcW w:w="3086" w:type="dxa"/>
            <w:shd w:val="clear" w:color="auto" w:fill="F7CAAC"/>
          </w:tcPr>
          <w:p w14:paraId="71C91AC9" w14:textId="77777777" w:rsidR="002D6123" w:rsidRPr="00073CFE" w:rsidRDefault="002D6123"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B1574D3" w14:textId="77777777" w:rsidR="002D6123" w:rsidRPr="00073CFE" w:rsidRDefault="002D6123" w:rsidP="00717ABE">
            <w:pPr>
              <w:jc w:val="both"/>
              <w:rPr>
                <w:color w:val="000000" w:themeColor="text1"/>
              </w:rPr>
            </w:pPr>
          </w:p>
        </w:tc>
      </w:tr>
      <w:tr w:rsidR="002D6123" w:rsidRPr="00073CFE" w14:paraId="6B6E59D2" w14:textId="77777777" w:rsidTr="00717ABE">
        <w:trPr>
          <w:trHeight w:val="3938"/>
        </w:trPr>
        <w:tc>
          <w:tcPr>
            <w:tcW w:w="9855" w:type="dxa"/>
            <w:gridSpan w:val="8"/>
            <w:tcBorders>
              <w:top w:val="nil"/>
              <w:bottom w:val="single" w:sz="12" w:space="0" w:color="auto"/>
            </w:tcBorders>
          </w:tcPr>
          <w:p w14:paraId="6A42E310" w14:textId="77777777" w:rsidR="002D6123" w:rsidRPr="00073CFE" w:rsidRDefault="002D6123" w:rsidP="00717ABE">
            <w:pPr>
              <w:jc w:val="both"/>
              <w:rPr>
                <w:color w:val="000000" w:themeColor="text1"/>
              </w:rPr>
            </w:pPr>
            <w:r w:rsidRPr="00073CFE">
              <w:rPr>
                <w:color w:val="000000" w:themeColor="text1"/>
              </w:rPr>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073CFE">
              <w:rPr>
                <w:color w:val="000000" w:themeColor="text1"/>
              </w:rPr>
              <w:br/>
              <w:t xml:space="preserve">v českých a zahraničních podnicích a controllingovými SW aplikacemi. </w:t>
            </w:r>
          </w:p>
          <w:p w14:paraId="230DDCDE"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Historie controllingu, současné trendy a budoucnost controllingu.</w:t>
            </w:r>
          </w:p>
          <w:p w14:paraId="65DEF462"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Podstata a úlohy controllingu; controller.</w:t>
            </w:r>
          </w:p>
          <w:p w14:paraId="3552353C"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Informační podpora controllingu - reporting jako základní nástroj controllingu.</w:t>
            </w:r>
          </w:p>
          <w:p w14:paraId="2DD10C46"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Strategický controlling a operativní controlling.</w:t>
            </w:r>
          </w:p>
          <w:p w14:paraId="47D0AC3A"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controlling.</w:t>
            </w:r>
          </w:p>
          <w:p w14:paraId="2B6BFBE5"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controlling.</w:t>
            </w:r>
          </w:p>
          <w:p w14:paraId="68AB5D53"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Investiční controlling.</w:t>
            </w:r>
          </w:p>
          <w:p w14:paraId="112830E4"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Bankovní controlling.</w:t>
            </w:r>
          </w:p>
          <w:p w14:paraId="4DE85858"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Projektový a procesní controlling.</w:t>
            </w:r>
          </w:p>
          <w:p w14:paraId="659206AD"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funkčních oblastí (personální, výrobní, logistický, marketingový controlling).</w:t>
            </w:r>
          </w:p>
          <w:p w14:paraId="2E170B77"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v nevýrobní sféře (veřejná zpráva, neziskové organizace, zdravotní zařízení, hotely atd.).</w:t>
            </w:r>
          </w:p>
          <w:p w14:paraId="451FAE4B"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 na aktuální téma z problematiky controllingu.</w:t>
            </w:r>
          </w:p>
        </w:tc>
      </w:tr>
      <w:tr w:rsidR="002D6123" w:rsidRPr="00073CFE" w14:paraId="5D5D2F80" w14:textId="77777777" w:rsidTr="00717ABE">
        <w:trPr>
          <w:trHeight w:val="265"/>
        </w:trPr>
        <w:tc>
          <w:tcPr>
            <w:tcW w:w="3653" w:type="dxa"/>
            <w:gridSpan w:val="2"/>
            <w:tcBorders>
              <w:top w:val="nil"/>
            </w:tcBorders>
            <w:shd w:val="clear" w:color="auto" w:fill="F7CAAC"/>
          </w:tcPr>
          <w:p w14:paraId="0378C0AF" w14:textId="77777777" w:rsidR="002D6123" w:rsidRPr="00073CFE" w:rsidRDefault="002D6123"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4A84A28F" w14:textId="77777777" w:rsidR="002D6123" w:rsidRPr="00073CFE" w:rsidRDefault="002D6123" w:rsidP="00717ABE">
            <w:pPr>
              <w:jc w:val="both"/>
              <w:rPr>
                <w:color w:val="000000" w:themeColor="text1"/>
              </w:rPr>
            </w:pPr>
          </w:p>
        </w:tc>
      </w:tr>
      <w:tr w:rsidR="002D6123" w:rsidRPr="00073CFE" w14:paraId="59C1B98A" w14:textId="77777777" w:rsidTr="00717ABE">
        <w:trPr>
          <w:trHeight w:val="265"/>
        </w:trPr>
        <w:tc>
          <w:tcPr>
            <w:tcW w:w="9855" w:type="dxa"/>
            <w:gridSpan w:val="8"/>
            <w:tcBorders>
              <w:top w:val="nil"/>
            </w:tcBorders>
            <w:shd w:val="clear" w:color="auto" w:fill="auto"/>
          </w:tcPr>
          <w:p w14:paraId="5AF41C63" w14:textId="77777777" w:rsidR="002D6123" w:rsidRPr="00073CFE" w:rsidRDefault="002D6123" w:rsidP="00717ABE">
            <w:pPr>
              <w:rPr>
                <w:b/>
                <w:color w:val="000000" w:themeColor="text1"/>
              </w:rPr>
            </w:pPr>
            <w:r w:rsidRPr="00073CFE">
              <w:rPr>
                <w:b/>
                <w:color w:val="000000" w:themeColor="text1"/>
              </w:rPr>
              <w:t xml:space="preserve">Povinná literatura </w:t>
            </w:r>
          </w:p>
          <w:p w14:paraId="61F1E877" w14:textId="77777777" w:rsidR="002D6123" w:rsidRPr="00073CFE" w:rsidRDefault="002D6123" w:rsidP="00717ABE">
            <w:pPr>
              <w:jc w:val="both"/>
              <w:rPr>
                <w:bCs/>
                <w:color w:val="000000" w:themeColor="text1"/>
              </w:rPr>
            </w:pPr>
            <w:r w:rsidRPr="00073CFE">
              <w:rPr>
                <w:bCs/>
                <w:color w:val="000000" w:themeColor="text1"/>
              </w:rPr>
              <w:t xml:space="preserve">ATKINSON, A. A. </w:t>
            </w:r>
            <w:r w:rsidRPr="00073CFE">
              <w:rPr>
                <w:bCs/>
                <w:i/>
                <w:iCs/>
                <w:color w:val="000000" w:themeColor="text1"/>
              </w:rPr>
              <w:t>Management accounting: information for decision making and strategy execution</w:t>
            </w:r>
            <w:r w:rsidRPr="00073CFE">
              <w:rPr>
                <w:bCs/>
                <w:color w:val="000000" w:themeColor="text1"/>
              </w:rPr>
              <w:t>. 6th ed. Boston: Pearson, 2012, 550 p. ISBN 978-0-273-76998-9.</w:t>
            </w:r>
          </w:p>
          <w:p w14:paraId="187009A8" w14:textId="77777777" w:rsidR="002D6123" w:rsidRPr="00073CFE" w:rsidRDefault="002D6123" w:rsidP="00717ABE">
            <w:pPr>
              <w:jc w:val="both"/>
              <w:rPr>
                <w:color w:val="000000" w:themeColor="text1"/>
              </w:rPr>
            </w:pPr>
            <w:r w:rsidRPr="00073CFE">
              <w:rPr>
                <w:bCs/>
                <w:color w:val="000000" w:themeColor="text1"/>
              </w:rPr>
              <w:t xml:space="preserve">BAUMGARTEN, D. </w:t>
            </w:r>
            <w:r w:rsidRPr="00073CFE">
              <w:rPr>
                <w:bCs/>
                <w:i/>
                <w:iCs/>
                <w:color w:val="000000" w:themeColor="text1"/>
              </w:rPr>
              <w:t>The cost stickiness phenomenon: causes, characteristics, and implications for fundamental analysis and financial analysts’ forecasts</w:t>
            </w:r>
            <w:r w:rsidRPr="00073CFE">
              <w:rPr>
                <w:bCs/>
                <w:color w:val="000000" w:themeColor="text1"/>
              </w:rPr>
              <w:t>. Wiesbaden: Springer Gabler, 2012, 105 p. ISBN 978-3-8349-4130-5.</w:t>
            </w:r>
          </w:p>
          <w:p w14:paraId="1D2F1F24" w14:textId="77777777" w:rsidR="002D6123" w:rsidRPr="00073CFE" w:rsidRDefault="002D6123" w:rsidP="00717ABE">
            <w:pPr>
              <w:jc w:val="both"/>
              <w:rPr>
                <w:bCs/>
                <w:color w:val="000000" w:themeColor="text1"/>
              </w:rPr>
            </w:pPr>
            <w:r w:rsidRPr="00073CFE">
              <w:rPr>
                <w:bCs/>
                <w:color w:val="000000" w:themeColor="text1"/>
              </w:rPr>
              <w:t xml:space="preserve">TASCHNER, A., CHARIFZADEH, M. </w:t>
            </w:r>
            <w:r w:rsidRPr="00073CFE">
              <w:rPr>
                <w:bCs/>
                <w:i/>
                <w:iCs/>
                <w:color w:val="000000" w:themeColor="text1"/>
              </w:rPr>
              <w:t>Management and cost accounting: tools and concepts in an Central European context</w:t>
            </w:r>
            <w:r w:rsidRPr="00073CFE">
              <w:rPr>
                <w:bCs/>
                <w:color w:val="000000" w:themeColor="text1"/>
              </w:rPr>
              <w:t>. Weinheim: Wiley-VCH, 2016, 304 p. ISBN 978-3-527-50822-8.</w:t>
            </w:r>
          </w:p>
          <w:p w14:paraId="33CA68E4" w14:textId="77777777" w:rsidR="002D6123" w:rsidRPr="00073CFE" w:rsidRDefault="002D6123" w:rsidP="00717ABE">
            <w:pPr>
              <w:jc w:val="both"/>
              <w:rPr>
                <w:b/>
                <w:color w:val="000000" w:themeColor="text1"/>
              </w:rPr>
            </w:pPr>
            <w:r w:rsidRPr="00073CFE">
              <w:rPr>
                <w:b/>
                <w:color w:val="000000" w:themeColor="text1"/>
              </w:rPr>
              <w:t>Doporučená literatura</w:t>
            </w:r>
          </w:p>
          <w:p w14:paraId="7726D13C" w14:textId="77777777" w:rsidR="002D6123" w:rsidRPr="00073CFE" w:rsidRDefault="002D6123" w:rsidP="00717ABE">
            <w:pPr>
              <w:jc w:val="both"/>
              <w:rPr>
                <w:color w:val="000000" w:themeColor="text1"/>
              </w:rPr>
            </w:pPr>
            <w:r w:rsidRPr="00073CFE">
              <w:rPr>
                <w:color w:val="000000" w:themeColor="text1"/>
              </w:rPr>
              <w:t xml:space="preserve">COOPER, R. G. </w:t>
            </w:r>
            <w:r w:rsidRPr="00073CFE">
              <w:rPr>
                <w:i/>
                <w:iCs/>
                <w:color w:val="000000" w:themeColor="text1"/>
              </w:rPr>
              <w:t>Winning at new products: creating value through innovation</w:t>
            </w:r>
            <w:r w:rsidRPr="00073CFE">
              <w:rPr>
                <w:color w:val="000000" w:themeColor="text1"/>
              </w:rPr>
              <w:t>. Fifth edition. New York: Basic Books, 2017, 431 p. ISBN 978-0-465-09332-8.</w:t>
            </w:r>
          </w:p>
          <w:p w14:paraId="2735E5E8" w14:textId="77777777" w:rsidR="002D6123" w:rsidRPr="00073CFE" w:rsidRDefault="002D6123" w:rsidP="00717ABE">
            <w:pPr>
              <w:jc w:val="both"/>
              <w:rPr>
                <w:bCs/>
                <w:color w:val="000000" w:themeColor="text1"/>
              </w:rPr>
            </w:pPr>
            <w:r w:rsidRPr="00073CFE">
              <w:rPr>
                <w:color w:val="000000" w:themeColor="text1"/>
              </w:rPr>
              <w:t xml:space="preserve">KAPLAN, R. S., NORTON, D. P. </w:t>
            </w:r>
            <w:r w:rsidRPr="00073CFE">
              <w:rPr>
                <w:i/>
                <w:iCs/>
                <w:color w:val="000000" w:themeColor="text1"/>
              </w:rPr>
              <w:t>Strategy maps: converting intangible assets into tangible outcomes</w:t>
            </w:r>
            <w:r w:rsidRPr="00073CFE">
              <w:rPr>
                <w:color w:val="000000" w:themeColor="text1"/>
              </w:rPr>
              <w:t>. Boston: Harvard Business School Press, 2004, 454 p. ISBN 1591391342.</w:t>
            </w:r>
          </w:p>
        </w:tc>
      </w:tr>
      <w:tr w:rsidR="002D6123" w:rsidRPr="00073CFE" w14:paraId="485475AE" w14:textId="77777777" w:rsidTr="00717ABE">
        <w:trPr>
          <w:trHeight w:val="992"/>
        </w:trPr>
        <w:tc>
          <w:tcPr>
            <w:tcW w:w="9855" w:type="dxa"/>
            <w:gridSpan w:val="8"/>
            <w:tcBorders>
              <w:top w:val="nil"/>
            </w:tcBorders>
          </w:tcPr>
          <w:p w14:paraId="77F7CF2D" w14:textId="77777777" w:rsidR="002D6123" w:rsidRPr="00073CFE" w:rsidRDefault="002D6123" w:rsidP="00717ABE">
            <w:pPr>
              <w:jc w:val="both"/>
              <w:rPr>
                <w:color w:val="000000" w:themeColor="text1"/>
              </w:rPr>
            </w:pPr>
            <w:r w:rsidRPr="00073CFE">
              <w:rPr>
                <w:color w:val="000000" w:themeColor="text1"/>
              </w:rPr>
              <w:t xml:space="preserve">KAPLAN, R. S., ANDERSON, S. R. </w:t>
            </w:r>
            <w:r w:rsidRPr="00073CFE">
              <w:rPr>
                <w:i/>
                <w:iCs/>
                <w:color w:val="000000" w:themeColor="text1"/>
              </w:rPr>
              <w:t>Time-driven activity-based costing: a simpler and more powerful path to higher profits</w:t>
            </w:r>
            <w:r w:rsidRPr="00073CFE">
              <w:rPr>
                <w:color w:val="000000" w:themeColor="text1"/>
              </w:rPr>
              <w:t>. Boston: Harvard Business School Press, 2007, 266 p. ISBN 978-1-4221-0171-1.</w:t>
            </w:r>
          </w:p>
          <w:p w14:paraId="78D3EEB3" w14:textId="77777777" w:rsidR="002D6123" w:rsidRPr="00073CFE" w:rsidRDefault="002D6123" w:rsidP="00717ABE">
            <w:pPr>
              <w:jc w:val="both"/>
              <w:rPr>
                <w:bCs/>
                <w:color w:val="000000" w:themeColor="text1"/>
              </w:rPr>
            </w:pPr>
            <w:r w:rsidRPr="00073CFE">
              <w:rPr>
                <w:bCs/>
                <w:color w:val="000000" w:themeColor="text1"/>
              </w:rPr>
              <w:t xml:space="preserve">KERZNER, H. </w:t>
            </w:r>
            <w:r w:rsidRPr="00073CFE">
              <w:rPr>
                <w:bCs/>
                <w:i/>
                <w:color w:val="000000" w:themeColor="text1"/>
              </w:rPr>
              <w:t>Project Management: A Systems Approach to Planning, Scheduling, and Controlling</w:t>
            </w:r>
            <w:r w:rsidRPr="00073CFE">
              <w:rPr>
                <w:bCs/>
                <w:color w:val="000000" w:themeColor="text1"/>
              </w:rPr>
              <w:t>, 12th Edition, Wiley, 2017, 848 p. ISBN 978-1119165354.</w:t>
            </w:r>
          </w:p>
          <w:p w14:paraId="757944E2" w14:textId="77777777" w:rsidR="002D6123" w:rsidRPr="00073CFE" w:rsidRDefault="002D6123" w:rsidP="00717ABE">
            <w:pPr>
              <w:jc w:val="both"/>
              <w:rPr>
                <w:color w:val="000000" w:themeColor="text1"/>
              </w:rPr>
            </w:pPr>
            <w:r w:rsidRPr="00073CFE">
              <w:rPr>
                <w:color w:val="000000" w:themeColor="text1"/>
              </w:rPr>
              <w:t xml:space="preserve">PARMENTER, D. </w:t>
            </w:r>
            <w:r w:rsidRPr="00073CFE">
              <w:rPr>
                <w:i/>
                <w:iCs/>
                <w:color w:val="000000" w:themeColor="text1"/>
              </w:rPr>
              <w:t>Key performance indicators for government and non profit agencies: implementing winning KPIs</w:t>
            </w:r>
            <w:r w:rsidRPr="00073CFE">
              <w:rPr>
                <w:color w:val="000000" w:themeColor="text1"/>
              </w:rPr>
              <w:t>. Hoboken: Wiley, John Wiley &amp; Sons, 2012, 309 p. ISBN 978-0-470-94454-7.</w:t>
            </w:r>
          </w:p>
        </w:tc>
      </w:tr>
      <w:tr w:rsidR="002D6123" w:rsidRPr="00073CFE" w14:paraId="3161DFC1"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337D7C" w14:textId="77777777" w:rsidR="002D6123" w:rsidRPr="00073CFE" w:rsidRDefault="002D6123" w:rsidP="00717ABE">
            <w:pPr>
              <w:jc w:val="center"/>
              <w:rPr>
                <w:b/>
                <w:color w:val="000000" w:themeColor="text1"/>
              </w:rPr>
            </w:pPr>
            <w:r w:rsidRPr="00073CFE">
              <w:rPr>
                <w:b/>
                <w:color w:val="000000" w:themeColor="text1"/>
              </w:rPr>
              <w:t>Informace ke kombinované nebo distanční formě</w:t>
            </w:r>
          </w:p>
        </w:tc>
      </w:tr>
      <w:tr w:rsidR="002D6123" w:rsidRPr="00073CFE" w14:paraId="3CEA39C4" w14:textId="77777777" w:rsidTr="00717ABE">
        <w:tc>
          <w:tcPr>
            <w:tcW w:w="4787" w:type="dxa"/>
            <w:gridSpan w:val="3"/>
            <w:tcBorders>
              <w:top w:val="single" w:sz="2" w:space="0" w:color="auto"/>
            </w:tcBorders>
            <w:shd w:val="clear" w:color="auto" w:fill="F7CAAC"/>
          </w:tcPr>
          <w:p w14:paraId="12D1C390" w14:textId="77777777" w:rsidR="002D6123" w:rsidRPr="00073CFE" w:rsidRDefault="002D6123"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44813A0" w14:textId="77777777" w:rsidR="002D6123" w:rsidRPr="00073CFE" w:rsidRDefault="002D6123" w:rsidP="00717ABE">
            <w:pPr>
              <w:jc w:val="both"/>
              <w:rPr>
                <w:color w:val="000000" w:themeColor="text1"/>
              </w:rPr>
            </w:pPr>
          </w:p>
        </w:tc>
        <w:tc>
          <w:tcPr>
            <w:tcW w:w="4179" w:type="dxa"/>
            <w:gridSpan w:val="4"/>
            <w:tcBorders>
              <w:top w:val="single" w:sz="2" w:space="0" w:color="auto"/>
            </w:tcBorders>
            <w:shd w:val="clear" w:color="auto" w:fill="F7CAAC"/>
          </w:tcPr>
          <w:p w14:paraId="2C25B053" w14:textId="77777777" w:rsidR="002D6123" w:rsidRPr="00073CFE" w:rsidRDefault="002D6123" w:rsidP="00717ABE">
            <w:pPr>
              <w:jc w:val="both"/>
              <w:rPr>
                <w:b/>
                <w:color w:val="000000" w:themeColor="text1"/>
              </w:rPr>
            </w:pPr>
            <w:r w:rsidRPr="00073CFE">
              <w:rPr>
                <w:b/>
                <w:color w:val="000000" w:themeColor="text1"/>
              </w:rPr>
              <w:t xml:space="preserve">hodin </w:t>
            </w:r>
          </w:p>
        </w:tc>
      </w:tr>
      <w:tr w:rsidR="002D6123" w:rsidRPr="00073CFE" w14:paraId="063B5DA3" w14:textId="77777777" w:rsidTr="00717ABE">
        <w:tc>
          <w:tcPr>
            <w:tcW w:w="9855" w:type="dxa"/>
            <w:gridSpan w:val="8"/>
            <w:shd w:val="clear" w:color="auto" w:fill="F7CAAC"/>
          </w:tcPr>
          <w:p w14:paraId="00B6F756" w14:textId="77777777" w:rsidR="002D6123" w:rsidRPr="00073CFE" w:rsidRDefault="002D6123" w:rsidP="00717ABE">
            <w:pPr>
              <w:jc w:val="both"/>
              <w:rPr>
                <w:b/>
                <w:color w:val="000000" w:themeColor="text1"/>
              </w:rPr>
            </w:pPr>
            <w:r w:rsidRPr="00073CFE">
              <w:rPr>
                <w:b/>
                <w:color w:val="000000" w:themeColor="text1"/>
              </w:rPr>
              <w:t>Informace o způsobu kontaktu s vyučujícím</w:t>
            </w:r>
          </w:p>
        </w:tc>
      </w:tr>
      <w:tr w:rsidR="002D6123" w:rsidRPr="00073CFE" w14:paraId="13C05E75" w14:textId="77777777" w:rsidTr="00717ABE">
        <w:trPr>
          <w:trHeight w:val="662"/>
        </w:trPr>
        <w:tc>
          <w:tcPr>
            <w:tcW w:w="9855" w:type="dxa"/>
            <w:gridSpan w:val="8"/>
          </w:tcPr>
          <w:p w14:paraId="2E83DCF5" w14:textId="77777777" w:rsidR="002D6123" w:rsidRPr="00073CFE" w:rsidRDefault="002D6123"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F47293" w14:textId="77777777" w:rsidR="002D6123" w:rsidRPr="00073CFE" w:rsidRDefault="002D6123" w:rsidP="0018228B">
      <w:pPr>
        <w:rPr>
          <w:color w:val="000000" w:themeColor="text1"/>
        </w:rPr>
      </w:pPr>
    </w:p>
    <w:p w14:paraId="1DDC5F36" w14:textId="77777777" w:rsidR="002D6123" w:rsidRPr="00073CFE" w:rsidRDefault="002D6123" w:rsidP="0018228B">
      <w:pPr>
        <w:rPr>
          <w:color w:val="000000" w:themeColor="text1"/>
        </w:rPr>
      </w:pPr>
    </w:p>
    <w:p w14:paraId="2A3D68B2" w14:textId="77777777" w:rsidR="002D6123" w:rsidRPr="00073CFE" w:rsidRDefault="002D6123" w:rsidP="0018228B">
      <w:pPr>
        <w:rPr>
          <w:color w:val="000000" w:themeColor="text1"/>
        </w:rPr>
      </w:pPr>
    </w:p>
    <w:p w14:paraId="10E6327C" w14:textId="77777777" w:rsidR="002D6123" w:rsidRPr="00073CFE" w:rsidRDefault="002D6123" w:rsidP="0018228B">
      <w:pPr>
        <w:rPr>
          <w:color w:val="000000" w:themeColor="text1"/>
        </w:rPr>
      </w:pPr>
    </w:p>
    <w:p w14:paraId="6A2B6CE7" w14:textId="77777777" w:rsidR="002D6123" w:rsidRPr="00073CFE" w:rsidRDefault="002D6123" w:rsidP="0018228B">
      <w:pPr>
        <w:rPr>
          <w:color w:val="000000" w:themeColor="text1"/>
        </w:rPr>
      </w:pPr>
    </w:p>
    <w:p w14:paraId="1EFDBA0E" w14:textId="77777777" w:rsidR="002D6123" w:rsidRPr="00073CFE" w:rsidRDefault="002D6123" w:rsidP="0018228B">
      <w:pPr>
        <w:rPr>
          <w:color w:val="000000" w:themeColor="text1"/>
        </w:rPr>
      </w:pPr>
    </w:p>
    <w:p w14:paraId="06D7604A" w14:textId="77777777" w:rsidR="002D6123" w:rsidRPr="00073CFE" w:rsidRDefault="002D6123" w:rsidP="0018228B">
      <w:pPr>
        <w:rPr>
          <w:color w:val="000000" w:themeColor="text1"/>
        </w:rPr>
      </w:pPr>
    </w:p>
    <w:p w14:paraId="0F95A903" w14:textId="77777777" w:rsidR="002D6123" w:rsidRPr="00073CFE" w:rsidRDefault="002D6123" w:rsidP="0018228B">
      <w:pPr>
        <w:rPr>
          <w:color w:val="000000" w:themeColor="text1"/>
        </w:rPr>
      </w:pPr>
    </w:p>
    <w:p w14:paraId="7B819F6B" w14:textId="77777777" w:rsidR="002D6123" w:rsidRPr="00073CFE" w:rsidRDefault="002D6123" w:rsidP="0018228B">
      <w:pPr>
        <w:rPr>
          <w:color w:val="000000" w:themeColor="text1"/>
        </w:rPr>
      </w:pPr>
    </w:p>
    <w:p w14:paraId="36CDC914" w14:textId="77777777" w:rsidR="001A558E" w:rsidRPr="00073CFE" w:rsidRDefault="001A558E" w:rsidP="0018228B">
      <w:pPr>
        <w:rPr>
          <w:color w:val="000000" w:themeColor="text1"/>
        </w:rPr>
      </w:pPr>
    </w:p>
    <w:p w14:paraId="0FA7CBD3" w14:textId="77777777" w:rsidR="001A558E" w:rsidRPr="00073CFE" w:rsidRDefault="001A558E" w:rsidP="0018228B">
      <w:pPr>
        <w:rPr>
          <w:color w:val="000000" w:themeColor="text1"/>
        </w:rPr>
      </w:pPr>
    </w:p>
    <w:p w14:paraId="33432309" w14:textId="77777777" w:rsidR="001A558E" w:rsidRPr="00073CFE" w:rsidRDefault="001A558E" w:rsidP="0018228B">
      <w:pPr>
        <w:rPr>
          <w:color w:val="000000" w:themeColor="text1"/>
        </w:rPr>
      </w:pPr>
    </w:p>
    <w:p w14:paraId="31A3F1C1" w14:textId="77777777" w:rsidR="001A558E" w:rsidRPr="00073CFE" w:rsidRDefault="001A558E" w:rsidP="0018228B">
      <w:pPr>
        <w:rPr>
          <w:color w:val="000000" w:themeColor="text1"/>
        </w:rPr>
      </w:pPr>
    </w:p>
    <w:p w14:paraId="797E38A6" w14:textId="77777777" w:rsidR="001A558E" w:rsidRPr="00073CFE" w:rsidRDefault="001A558E" w:rsidP="0018228B">
      <w:pPr>
        <w:rPr>
          <w:color w:val="000000" w:themeColor="text1"/>
        </w:rPr>
      </w:pPr>
    </w:p>
    <w:p w14:paraId="7A5039B4" w14:textId="77777777" w:rsidR="001A558E" w:rsidRPr="00073CFE" w:rsidRDefault="001A558E" w:rsidP="0018228B">
      <w:pPr>
        <w:rPr>
          <w:color w:val="000000" w:themeColor="text1"/>
        </w:rPr>
      </w:pPr>
    </w:p>
    <w:p w14:paraId="72C2A2E7" w14:textId="77777777" w:rsidR="001A558E" w:rsidRPr="00073CFE" w:rsidRDefault="001A558E" w:rsidP="0018228B">
      <w:pPr>
        <w:rPr>
          <w:color w:val="000000" w:themeColor="text1"/>
        </w:rPr>
      </w:pPr>
    </w:p>
    <w:p w14:paraId="2FF06324" w14:textId="77777777" w:rsidR="001A558E" w:rsidRPr="00073CFE" w:rsidRDefault="001A558E" w:rsidP="0018228B">
      <w:pPr>
        <w:rPr>
          <w:color w:val="000000" w:themeColor="text1"/>
        </w:rPr>
      </w:pPr>
    </w:p>
    <w:p w14:paraId="34183339" w14:textId="77777777" w:rsidR="001A558E" w:rsidRPr="00073CFE" w:rsidRDefault="001A558E" w:rsidP="0018228B">
      <w:pPr>
        <w:rPr>
          <w:color w:val="000000" w:themeColor="text1"/>
        </w:rPr>
      </w:pPr>
    </w:p>
    <w:p w14:paraId="1F71CEB3" w14:textId="77777777" w:rsidR="001A558E" w:rsidRPr="00073CFE" w:rsidRDefault="001A558E" w:rsidP="0018228B">
      <w:pPr>
        <w:rPr>
          <w:color w:val="000000" w:themeColor="text1"/>
        </w:rPr>
      </w:pPr>
    </w:p>
    <w:p w14:paraId="6C137D52" w14:textId="77777777" w:rsidR="001A558E" w:rsidRPr="00073CFE" w:rsidRDefault="001A558E" w:rsidP="0018228B">
      <w:pPr>
        <w:rPr>
          <w:color w:val="000000" w:themeColor="text1"/>
        </w:rPr>
      </w:pPr>
    </w:p>
    <w:p w14:paraId="42BB99E4" w14:textId="77777777" w:rsidR="001A558E" w:rsidRPr="00073CFE" w:rsidRDefault="001A558E" w:rsidP="0018228B">
      <w:pPr>
        <w:rPr>
          <w:color w:val="000000" w:themeColor="text1"/>
        </w:rPr>
      </w:pPr>
    </w:p>
    <w:p w14:paraId="320B9745" w14:textId="77777777" w:rsidR="001A558E" w:rsidRPr="00073CFE" w:rsidRDefault="001A558E" w:rsidP="0018228B">
      <w:pPr>
        <w:rPr>
          <w:color w:val="000000" w:themeColor="text1"/>
        </w:rPr>
      </w:pPr>
    </w:p>
    <w:p w14:paraId="01B70AEF" w14:textId="77777777" w:rsidR="001A558E" w:rsidRPr="00073CFE" w:rsidRDefault="001A558E" w:rsidP="0018228B">
      <w:pPr>
        <w:rPr>
          <w:color w:val="000000" w:themeColor="text1"/>
        </w:rPr>
      </w:pPr>
    </w:p>
    <w:p w14:paraId="662B36A2" w14:textId="77777777" w:rsidR="001A558E" w:rsidRPr="00073CFE" w:rsidRDefault="001A558E" w:rsidP="0018228B">
      <w:pPr>
        <w:rPr>
          <w:color w:val="000000" w:themeColor="text1"/>
        </w:rPr>
      </w:pPr>
    </w:p>
    <w:p w14:paraId="22DBCD75" w14:textId="77777777" w:rsidR="001A558E" w:rsidRPr="00073CFE" w:rsidRDefault="001A558E" w:rsidP="0018228B">
      <w:pPr>
        <w:rPr>
          <w:color w:val="000000" w:themeColor="text1"/>
        </w:rPr>
      </w:pPr>
    </w:p>
    <w:p w14:paraId="6565BB7F" w14:textId="77777777" w:rsidR="001A558E" w:rsidRPr="00073CFE" w:rsidRDefault="001A558E" w:rsidP="0018228B">
      <w:pPr>
        <w:rPr>
          <w:color w:val="000000" w:themeColor="text1"/>
        </w:rPr>
      </w:pPr>
    </w:p>
    <w:p w14:paraId="0AD6E79C" w14:textId="77777777" w:rsidR="001A558E" w:rsidRPr="00073CFE" w:rsidRDefault="001A558E" w:rsidP="0018228B">
      <w:pPr>
        <w:rPr>
          <w:color w:val="000000" w:themeColor="text1"/>
        </w:rPr>
      </w:pPr>
    </w:p>
    <w:p w14:paraId="717FF16F" w14:textId="77777777" w:rsidR="001A558E" w:rsidRPr="00073CFE" w:rsidRDefault="001A558E" w:rsidP="0018228B">
      <w:pPr>
        <w:rPr>
          <w:color w:val="000000" w:themeColor="text1"/>
        </w:rPr>
      </w:pPr>
    </w:p>
    <w:p w14:paraId="545E1E24" w14:textId="77777777" w:rsidR="001A558E" w:rsidRPr="00073CFE" w:rsidRDefault="001A558E" w:rsidP="0018228B">
      <w:pPr>
        <w:rPr>
          <w:color w:val="000000" w:themeColor="text1"/>
        </w:rPr>
      </w:pPr>
    </w:p>
    <w:p w14:paraId="39B73DCB" w14:textId="77777777" w:rsidR="001A558E" w:rsidRPr="00073CFE" w:rsidRDefault="001A558E" w:rsidP="0018228B">
      <w:pPr>
        <w:rPr>
          <w:color w:val="000000" w:themeColor="text1"/>
        </w:rPr>
      </w:pPr>
    </w:p>
    <w:p w14:paraId="45CA721B" w14:textId="77777777" w:rsidR="001A558E" w:rsidRPr="00073CFE" w:rsidRDefault="001A558E" w:rsidP="0018228B">
      <w:pPr>
        <w:rPr>
          <w:color w:val="000000" w:themeColor="text1"/>
        </w:rPr>
      </w:pPr>
    </w:p>
    <w:p w14:paraId="02885C17" w14:textId="77777777" w:rsidR="001A558E" w:rsidRPr="00073CFE" w:rsidRDefault="001A558E" w:rsidP="0018228B">
      <w:pPr>
        <w:rPr>
          <w:color w:val="000000" w:themeColor="text1"/>
        </w:rPr>
      </w:pPr>
    </w:p>
    <w:p w14:paraId="44418F82" w14:textId="77777777" w:rsidR="001A558E" w:rsidRPr="00073CFE" w:rsidRDefault="001A558E" w:rsidP="0018228B">
      <w:pPr>
        <w:rPr>
          <w:color w:val="000000" w:themeColor="text1"/>
        </w:rPr>
      </w:pPr>
    </w:p>
    <w:p w14:paraId="222B4E10" w14:textId="77777777" w:rsidR="001A558E" w:rsidRPr="00073CFE" w:rsidRDefault="001A558E" w:rsidP="0018228B">
      <w:pPr>
        <w:rPr>
          <w:color w:val="000000" w:themeColor="text1"/>
        </w:rPr>
      </w:pPr>
    </w:p>
    <w:p w14:paraId="725E9280" w14:textId="77777777" w:rsidR="001A558E" w:rsidRPr="00073CFE" w:rsidRDefault="001A558E" w:rsidP="0018228B">
      <w:pPr>
        <w:rPr>
          <w:color w:val="000000" w:themeColor="text1"/>
        </w:rPr>
      </w:pPr>
    </w:p>
    <w:p w14:paraId="31273EC6" w14:textId="77777777" w:rsidR="001A558E" w:rsidRPr="00073CFE" w:rsidRDefault="001A558E" w:rsidP="0018228B">
      <w:pPr>
        <w:rPr>
          <w:color w:val="000000" w:themeColor="text1"/>
        </w:rPr>
      </w:pPr>
    </w:p>
    <w:p w14:paraId="499FF896" w14:textId="77777777" w:rsidR="001A558E" w:rsidRPr="00073CFE" w:rsidRDefault="001A558E" w:rsidP="0018228B">
      <w:pPr>
        <w:rPr>
          <w:color w:val="000000" w:themeColor="text1"/>
        </w:rPr>
      </w:pPr>
    </w:p>
    <w:p w14:paraId="19107759" w14:textId="77777777" w:rsidR="001A558E" w:rsidRPr="00073CFE" w:rsidRDefault="001A558E" w:rsidP="0018228B">
      <w:pPr>
        <w:rPr>
          <w:color w:val="000000" w:themeColor="text1"/>
        </w:rPr>
      </w:pPr>
    </w:p>
    <w:p w14:paraId="27BF578B" w14:textId="77777777" w:rsidR="001A558E" w:rsidRPr="00073CFE" w:rsidRDefault="001A558E" w:rsidP="0018228B">
      <w:pPr>
        <w:rPr>
          <w:color w:val="000000" w:themeColor="text1"/>
        </w:rPr>
      </w:pPr>
    </w:p>
    <w:p w14:paraId="728E2A89" w14:textId="77777777" w:rsidR="001A558E" w:rsidRPr="00073CFE" w:rsidRDefault="001A558E" w:rsidP="0018228B">
      <w:pPr>
        <w:rPr>
          <w:color w:val="000000" w:themeColor="text1"/>
        </w:rPr>
      </w:pPr>
    </w:p>
    <w:p w14:paraId="5302CF11" w14:textId="77777777" w:rsidR="001A558E" w:rsidRPr="00073CFE" w:rsidRDefault="001A558E" w:rsidP="0018228B">
      <w:pPr>
        <w:rPr>
          <w:color w:val="000000" w:themeColor="text1"/>
        </w:rPr>
      </w:pPr>
    </w:p>
    <w:p w14:paraId="2DCE9E69" w14:textId="77777777" w:rsidR="001A558E" w:rsidRPr="00073CFE" w:rsidRDefault="001A558E" w:rsidP="0018228B">
      <w:pPr>
        <w:rPr>
          <w:color w:val="000000" w:themeColor="text1"/>
        </w:rPr>
      </w:pPr>
    </w:p>
    <w:p w14:paraId="6A9FF6D0" w14:textId="77777777" w:rsidR="002D6123" w:rsidRPr="00073CFE" w:rsidRDefault="002D6123" w:rsidP="0018228B">
      <w:pPr>
        <w:rPr>
          <w:color w:val="000000" w:themeColor="text1"/>
        </w:rPr>
      </w:pPr>
    </w:p>
    <w:p w14:paraId="15CC6D25" w14:textId="77777777" w:rsidR="002350C6" w:rsidRPr="00073CFE" w:rsidRDefault="002350C6" w:rsidP="0018228B">
      <w:pPr>
        <w:rPr>
          <w:color w:val="000000" w:themeColor="text1"/>
        </w:rPr>
      </w:pPr>
    </w:p>
    <w:p w14:paraId="5E83E747" w14:textId="77777777" w:rsidR="002350C6" w:rsidRPr="00073CFE" w:rsidRDefault="002350C6" w:rsidP="0018228B">
      <w:pPr>
        <w:rPr>
          <w:color w:val="000000" w:themeColor="text1"/>
        </w:rPr>
      </w:pPr>
    </w:p>
    <w:p w14:paraId="054C6989" w14:textId="77777777" w:rsidR="002D6123" w:rsidRPr="00073CFE" w:rsidRDefault="002D6123" w:rsidP="0018228B">
      <w:pPr>
        <w:rPr>
          <w:color w:val="000000" w:themeColor="text1"/>
        </w:rPr>
      </w:pPr>
    </w:p>
    <w:p w14:paraId="5F795EF8" w14:textId="77777777" w:rsidR="002D6123" w:rsidRPr="00073CFE" w:rsidRDefault="002D6123" w:rsidP="0018228B">
      <w:pPr>
        <w:rPr>
          <w:color w:val="000000" w:themeColor="text1"/>
        </w:rPr>
      </w:pPr>
    </w:p>
    <w:p w14:paraId="4E3D44C2" w14:textId="77777777" w:rsidR="002D6123" w:rsidRPr="00073CFE" w:rsidRDefault="002D6123" w:rsidP="0018228B">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6232" w:rsidRPr="00073CFE" w14:paraId="16990163" w14:textId="77777777" w:rsidTr="00C35AF6">
        <w:tc>
          <w:tcPr>
            <w:tcW w:w="9855" w:type="dxa"/>
            <w:gridSpan w:val="8"/>
            <w:tcBorders>
              <w:bottom w:val="double" w:sz="4" w:space="0" w:color="auto"/>
            </w:tcBorders>
            <w:shd w:val="clear" w:color="auto" w:fill="BDD6EE"/>
          </w:tcPr>
          <w:p w14:paraId="1F839933" w14:textId="77777777" w:rsidR="00406232" w:rsidRPr="00073CFE" w:rsidRDefault="00406232" w:rsidP="00C35AF6">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406232" w:rsidRPr="00073CFE" w14:paraId="253ADBC6" w14:textId="77777777" w:rsidTr="00C35AF6">
        <w:tc>
          <w:tcPr>
            <w:tcW w:w="3086" w:type="dxa"/>
            <w:tcBorders>
              <w:top w:val="double" w:sz="4" w:space="0" w:color="auto"/>
            </w:tcBorders>
            <w:shd w:val="clear" w:color="auto" w:fill="F7CAAC"/>
          </w:tcPr>
          <w:p w14:paraId="06D6EDDD" w14:textId="77777777" w:rsidR="00406232" w:rsidRPr="00073CFE" w:rsidRDefault="00406232" w:rsidP="00C35AF6">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E6FE1EA" w14:textId="77777777" w:rsidR="00406232" w:rsidRPr="00073CFE" w:rsidRDefault="00406232" w:rsidP="00C35AF6">
            <w:pPr>
              <w:jc w:val="both"/>
              <w:rPr>
                <w:color w:val="000000" w:themeColor="text1"/>
              </w:rPr>
            </w:pPr>
            <w:r w:rsidRPr="00073CFE">
              <w:rPr>
                <w:color w:val="000000" w:themeColor="text1"/>
              </w:rPr>
              <w:t xml:space="preserve">Financial </w:t>
            </w:r>
            <w:r w:rsidR="00ED4CC7">
              <w:rPr>
                <w:color w:val="000000" w:themeColor="text1"/>
              </w:rPr>
              <w:t>R</w:t>
            </w:r>
            <w:r w:rsidRPr="00073CFE">
              <w:rPr>
                <w:color w:val="000000" w:themeColor="text1"/>
              </w:rPr>
              <w:t>eporting and Audit</w:t>
            </w:r>
          </w:p>
        </w:tc>
      </w:tr>
      <w:tr w:rsidR="00406232" w:rsidRPr="00073CFE" w14:paraId="133DD311" w14:textId="77777777" w:rsidTr="00C35AF6">
        <w:trPr>
          <w:trHeight w:val="249"/>
        </w:trPr>
        <w:tc>
          <w:tcPr>
            <w:tcW w:w="3086" w:type="dxa"/>
            <w:shd w:val="clear" w:color="auto" w:fill="F7CAAC"/>
          </w:tcPr>
          <w:p w14:paraId="5E0E07E1" w14:textId="77777777" w:rsidR="00406232" w:rsidRPr="00073CFE" w:rsidRDefault="00406232" w:rsidP="00C35AF6">
            <w:pPr>
              <w:jc w:val="both"/>
              <w:rPr>
                <w:b/>
                <w:color w:val="000000" w:themeColor="text1"/>
              </w:rPr>
            </w:pPr>
            <w:r w:rsidRPr="00073CFE">
              <w:rPr>
                <w:b/>
                <w:color w:val="000000" w:themeColor="text1"/>
              </w:rPr>
              <w:t>Typ předmětu</w:t>
            </w:r>
          </w:p>
        </w:tc>
        <w:tc>
          <w:tcPr>
            <w:tcW w:w="3406" w:type="dxa"/>
            <w:gridSpan w:val="4"/>
          </w:tcPr>
          <w:p w14:paraId="5B51317B" w14:textId="77777777" w:rsidR="00406232" w:rsidRPr="00073CFE" w:rsidRDefault="00406232" w:rsidP="00C35AF6">
            <w:pPr>
              <w:jc w:val="both"/>
              <w:rPr>
                <w:color w:val="000000" w:themeColor="text1"/>
              </w:rPr>
            </w:pPr>
            <w:r w:rsidRPr="00073CFE">
              <w:rPr>
                <w:color w:val="000000" w:themeColor="text1"/>
              </w:rPr>
              <w:t>povinný „P“</w:t>
            </w:r>
          </w:p>
        </w:tc>
        <w:tc>
          <w:tcPr>
            <w:tcW w:w="2695" w:type="dxa"/>
            <w:gridSpan w:val="2"/>
            <w:shd w:val="clear" w:color="auto" w:fill="F7CAAC"/>
          </w:tcPr>
          <w:p w14:paraId="54E4275B" w14:textId="77777777" w:rsidR="00406232" w:rsidRPr="00073CFE" w:rsidRDefault="00406232" w:rsidP="00C35AF6">
            <w:pPr>
              <w:jc w:val="both"/>
              <w:rPr>
                <w:color w:val="000000" w:themeColor="text1"/>
              </w:rPr>
            </w:pPr>
            <w:r w:rsidRPr="00073CFE">
              <w:rPr>
                <w:b/>
                <w:color w:val="000000" w:themeColor="text1"/>
              </w:rPr>
              <w:t>doporučený ročník / semestr</w:t>
            </w:r>
          </w:p>
        </w:tc>
        <w:tc>
          <w:tcPr>
            <w:tcW w:w="668" w:type="dxa"/>
          </w:tcPr>
          <w:p w14:paraId="4FC6A892" w14:textId="77777777" w:rsidR="00406232" w:rsidRPr="00073CFE" w:rsidRDefault="00406232" w:rsidP="00C35AF6">
            <w:pPr>
              <w:jc w:val="both"/>
              <w:rPr>
                <w:color w:val="000000" w:themeColor="text1"/>
              </w:rPr>
            </w:pPr>
            <w:r w:rsidRPr="00073CFE">
              <w:rPr>
                <w:color w:val="000000" w:themeColor="text1"/>
              </w:rPr>
              <w:t>3/Z</w:t>
            </w:r>
          </w:p>
        </w:tc>
      </w:tr>
      <w:tr w:rsidR="00406232" w:rsidRPr="00073CFE" w14:paraId="4BDE8041" w14:textId="77777777" w:rsidTr="00C35AF6">
        <w:tc>
          <w:tcPr>
            <w:tcW w:w="3086" w:type="dxa"/>
            <w:shd w:val="clear" w:color="auto" w:fill="F7CAAC"/>
          </w:tcPr>
          <w:p w14:paraId="45D6E77A" w14:textId="77777777" w:rsidR="00406232" w:rsidRPr="00073CFE" w:rsidRDefault="00406232" w:rsidP="00C35AF6">
            <w:pPr>
              <w:jc w:val="both"/>
              <w:rPr>
                <w:b/>
                <w:color w:val="000000" w:themeColor="text1"/>
              </w:rPr>
            </w:pPr>
            <w:r w:rsidRPr="00073CFE">
              <w:rPr>
                <w:b/>
                <w:color w:val="000000" w:themeColor="text1"/>
              </w:rPr>
              <w:t>Rozsah studijního předmětu</w:t>
            </w:r>
          </w:p>
        </w:tc>
        <w:tc>
          <w:tcPr>
            <w:tcW w:w="1701" w:type="dxa"/>
            <w:gridSpan w:val="2"/>
          </w:tcPr>
          <w:p w14:paraId="607B04EA" w14:textId="77777777" w:rsidR="00406232" w:rsidRPr="00073CFE" w:rsidRDefault="00BD42D0" w:rsidP="00BD42D0">
            <w:pPr>
              <w:jc w:val="both"/>
              <w:rPr>
                <w:color w:val="000000" w:themeColor="text1"/>
              </w:rPr>
            </w:pPr>
            <w:r w:rsidRPr="00073CFE">
              <w:rPr>
                <w:color w:val="000000" w:themeColor="text1"/>
              </w:rPr>
              <w:t>13</w:t>
            </w:r>
            <w:r w:rsidR="00406232" w:rsidRPr="00073CFE">
              <w:rPr>
                <w:color w:val="000000" w:themeColor="text1"/>
              </w:rPr>
              <w:t xml:space="preserve">p + </w:t>
            </w:r>
            <w:r w:rsidRPr="00073CFE">
              <w:rPr>
                <w:color w:val="000000" w:themeColor="text1"/>
              </w:rPr>
              <w:t>13</w:t>
            </w:r>
            <w:r w:rsidR="00406232" w:rsidRPr="00073CFE">
              <w:rPr>
                <w:color w:val="000000" w:themeColor="text1"/>
              </w:rPr>
              <w:t>s</w:t>
            </w:r>
          </w:p>
        </w:tc>
        <w:tc>
          <w:tcPr>
            <w:tcW w:w="889" w:type="dxa"/>
            <w:shd w:val="clear" w:color="auto" w:fill="F7CAAC"/>
          </w:tcPr>
          <w:p w14:paraId="6A787DCA" w14:textId="77777777" w:rsidR="00406232" w:rsidRPr="00073CFE" w:rsidRDefault="00406232" w:rsidP="00C35AF6">
            <w:pPr>
              <w:jc w:val="both"/>
              <w:rPr>
                <w:b/>
                <w:color w:val="000000" w:themeColor="text1"/>
              </w:rPr>
            </w:pPr>
            <w:r w:rsidRPr="00073CFE">
              <w:rPr>
                <w:b/>
                <w:color w:val="000000" w:themeColor="text1"/>
              </w:rPr>
              <w:t xml:space="preserve">hod. </w:t>
            </w:r>
          </w:p>
        </w:tc>
        <w:tc>
          <w:tcPr>
            <w:tcW w:w="816" w:type="dxa"/>
          </w:tcPr>
          <w:p w14:paraId="2B7EA718" w14:textId="77777777" w:rsidR="00406232" w:rsidRPr="00073CFE" w:rsidRDefault="00BD42D0" w:rsidP="00C35AF6">
            <w:pPr>
              <w:jc w:val="both"/>
              <w:rPr>
                <w:color w:val="000000" w:themeColor="text1"/>
              </w:rPr>
            </w:pPr>
            <w:r w:rsidRPr="00073CFE">
              <w:rPr>
                <w:color w:val="000000" w:themeColor="text1"/>
              </w:rPr>
              <w:t>26</w:t>
            </w:r>
          </w:p>
        </w:tc>
        <w:tc>
          <w:tcPr>
            <w:tcW w:w="2156" w:type="dxa"/>
            <w:shd w:val="clear" w:color="auto" w:fill="F7CAAC"/>
          </w:tcPr>
          <w:p w14:paraId="34DD0F19" w14:textId="77777777" w:rsidR="00406232" w:rsidRPr="00073CFE" w:rsidRDefault="00406232" w:rsidP="00C35AF6">
            <w:pPr>
              <w:jc w:val="both"/>
              <w:rPr>
                <w:b/>
                <w:color w:val="000000" w:themeColor="text1"/>
              </w:rPr>
            </w:pPr>
            <w:r w:rsidRPr="00073CFE">
              <w:rPr>
                <w:b/>
                <w:color w:val="000000" w:themeColor="text1"/>
              </w:rPr>
              <w:t>kreditů</w:t>
            </w:r>
          </w:p>
        </w:tc>
        <w:tc>
          <w:tcPr>
            <w:tcW w:w="1207" w:type="dxa"/>
            <w:gridSpan w:val="2"/>
          </w:tcPr>
          <w:p w14:paraId="1F990195" w14:textId="77777777" w:rsidR="00406232" w:rsidRPr="00073CFE" w:rsidRDefault="00BD42D0" w:rsidP="00C35AF6">
            <w:pPr>
              <w:jc w:val="both"/>
              <w:rPr>
                <w:color w:val="000000" w:themeColor="text1"/>
              </w:rPr>
            </w:pPr>
            <w:r w:rsidRPr="00073CFE">
              <w:rPr>
                <w:color w:val="000000" w:themeColor="text1"/>
              </w:rPr>
              <w:t>3</w:t>
            </w:r>
          </w:p>
        </w:tc>
      </w:tr>
      <w:tr w:rsidR="00406232" w:rsidRPr="00073CFE" w14:paraId="00DEE574" w14:textId="77777777" w:rsidTr="00C35AF6">
        <w:tc>
          <w:tcPr>
            <w:tcW w:w="3086" w:type="dxa"/>
            <w:shd w:val="clear" w:color="auto" w:fill="F7CAAC"/>
          </w:tcPr>
          <w:p w14:paraId="31EB1043" w14:textId="77777777" w:rsidR="00406232" w:rsidRPr="00073CFE" w:rsidRDefault="00406232" w:rsidP="00C35AF6">
            <w:pPr>
              <w:jc w:val="both"/>
              <w:rPr>
                <w:b/>
                <w:color w:val="000000" w:themeColor="text1"/>
              </w:rPr>
            </w:pPr>
            <w:r w:rsidRPr="00073CFE">
              <w:rPr>
                <w:b/>
                <w:color w:val="000000" w:themeColor="text1"/>
              </w:rPr>
              <w:t>Prerekvizity, korekvizity, ekvivalence</w:t>
            </w:r>
          </w:p>
        </w:tc>
        <w:tc>
          <w:tcPr>
            <w:tcW w:w="6769" w:type="dxa"/>
            <w:gridSpan w:val="7"/>
          </w:tcPr>
          <w:p w14:paraId="21DB9B3B" w14:textId="77777777" w:rsidR="00406232" w:rsidRPr="00073CFE" w:rsidRDefault="00406232" w:rsidP="00BD42D0">
            <w:pPr>
              <w:jc w:val="both"/>
              <w:rPr>
                <w:color w:val="000000" w:themeColor="text1"/>
              </w:rPr>
            </w:pPr>
            <w:r w:rsidRPr="00073CFE">
              <w:rPr>
                <w:color w:val="000000" w:themeColor="text1"/>
              </w:rPr>
              <w:t>Ekvivalence (</w:t>
            </w:r>
            <w:r w:rsidR="00BD42D0" w:rsidRPr="00073CFE">
              <w:rPr>
                <w:color w:val="000000" w:themeColor="text1"/>
              </w:rPr>
              <w:t>Účetní výkaznictví a audit</w:t>
            </w:r>
            <w:r w:rsidRPr="00073CFE">
              <w:rPr>
                <w:color w:val="000000" w:themeColor="text1"/>
              </w:rPr>
              <w:t>)</w:t>
            </w:r>
          </w:p>
        </w:tc>
      </w:tr>
      <w:tr w:rsidR="00406232" w:rsidRPr="00073CFE" w14:paraId="425B6F46" w14:textId="77777777" w:rsidTr="00C35AF6">
        <w:tc>
          <w:tcPr>
            <w:tcW w:w="3086" w:type="dxa"/>
            <w:shd w:val="clear" w:color="auto" w:fill="F7CAAC"/>
          </w:tcPr>
          <w:p w14:paraId="02153D67" w14:textId="77777777" w:rsidR="00406232" w:rsidRPr="00073CFE" w:rsidRDefault="00406232" w:rsidP="00C35AF6">
            <w:pPr>
              <w:jc w:val="both"/>
              <w:rPr>
                <w:b/>
                <w:color w:val="000000" w:themeColor="text1"/>
              </w:rPr>
            </w:pPr>
            <w:r w:rsidRPr="00073CFE">
              <w:rPr>
                <w:b/>
                <w:color w:val="000000" w:themeColor="text1"/>
              </w:rPr>
              <w:t>Způsob ověření studijních výsledků</w:t>
            </w:r>
          </w:p>
        </w:tc>
        <w:tc>
          <w:tcPr>
            <w:tcW w:w="3406" w:type="dxa"/>
            <w:gridSpan w:val="4"/>
          </w:tcPr>
          <w:p w14:paraId="03E15CFC" w14:textId="77777777" w:rsidR="00406232" w:rsidRPr="00073CFE" w:rsidRDefault="00BD42D0" w:rsidP="00C35AF6">
            <w:pPr>
              <w:jc w:val="both"/>
              <w:rPr>
                <w:color w:val="000000" w:themeColor="text1"/>
              </w:rPr>
            </w:pPr>
            <w:r w:rsidRPr="00073CFE">
              <w:rPr>
                <w:color w:val="000000" w:themeColor="text1"/>
              </w:rPr>
              <w:t>Klasifikovaný zápočet</w:t>
            </w:r>
          </w:p>
        </w:tc>
        <w:tc>
          <w:tcPr>
            <w:tcW w:w="2156" w:type="dxa"/>
            <w:shd w:val="clear" w:color="auto" w:fill="F7CAAC"/>
          </w:tcPr>
          <w:p w14:paraId="77B8CFDF" w14:textId="77777777" w:rsidR="00406232" w:rsidRPr="00073CFE" w:rsidRDefault="00406232" w:rsidP="00C35AF6">
            <w:pPr>
              <w:jc w:val="both"/>
              <w:rPr>
                <w:b/>
                <w:color w:val="000000" w:themeColor="text1"/>
              </w:rPr>
            </w:pPr>
            <w:r w:rsidRPr="00073CFE">
              <w:rPr>
                <w:b/>
                <w:color w:val="000000" w:themeColor="text1"/>
              </w:rPr>
              <w:t>Forma výuky</w:t>
            </w:r>
          </w:p>
        </w:tc>
        <w:tc>
          <w:tcPr>
            <w:tcW w:w="1207" w:type="dxa"/>
            <w:gridSpan w:val="2"/>
          </w:tcPr>
          <w:p w14:paraId="080BA8E8" w14:textId="77777777" w:rsidR="00406232" w:rsidRPr="00073CFE" w:rsidRDefault="00406232" w:rsidP="00C35AF6">
            <w:pPr>
              <w:jc w:val="both"/>
              <w:rPr>
                <w:color w:val="000000" w:themeColor="text1"/>
              </w:rPr>
            </w:pPr>
            <w:r w:rsidRPr="00073CFE">
              <w:rPr>
                <w:color w:val="000000" w:themeColor="text1"/>
              </w:rPr>
              <w:t>přednáška, seminář</w:t>
            </w:r>
          </w:p>
        </w:tc>
      </w:tr>
      <w:tr w:rsidR="00406232" w:rsidRPr="00073CFE" w14:paraId="747594E6" w14:textId="77777777" w:rsidTr="00C35AF6">
        <w:tc>
          <w:tcPr>
            <w:tcW w:w="3086" w:type="dxa"/>
            <w:shd w:val="clear" w:color="auto" w:fill="F7CAAC"/>
          </w:tcPr>
          <w:p w14:paraId="48C8A39A" w14:textId="77777777" w:rsidR="00406232" w:rsidRPr="00073CFE" w:rsidRDefault="00406232" w:rsidP="00C35AF6">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439163F" w14:textId="77777777" w:rsidR="00406232" w:rsidRPr="00073CFE" w:rsidRDefault="00406232" w:rsidP="00C35AF6">
            <w:pPr>
              <w:jc w:val="both"/>
              <w:rPr>
                <w:color w:val="000000" w:themeColor="text1"/>
              </w:rPr>
            </w:pPr>
            <w:r w:rsidRPr="00073CFE">
              <w:rPr>
                <w:color w:val="000000" w:themeColor="text1"/>
              </w:rPr>
              <w:t xml:space="preserve">Způsob zakončení předmětu – </w:t>
            </w:r>
            <w:r w:rsidR="00BD42D0" w:rsidRPr="00073CFE">
              <w:rPr>
                <w:color w:val="000000" w:themeColor="text1"/>
              </w:rPr>
              <w:t>klasifikovaný zápočet</w:t>
            </w:r>
          </w:p>
          <w:p w14:paraId="2D175DC8" w14:textId="77777777" w:rsidR="00406232" w:rsidRPr="00073CFE" w:rsidRDefault="00406232" w:rsidP="00BD42D0">
            <w:pPr>
              <w:jc w:val="both"/>
              <w:rPr>
                <w:color w:val="000000" w:themeColor="text1"/>
              </w:rPr>
            </w:pPr>
            <w:r w:rsidRPr="00073CFE">
              <w:rPr>
                <w:color w:val="000000" w:themeColor="text1"/>
              </w:rPr>
              <w:t xml:space="preserve">aktivní účast na seminářích, </w:t>
            </w:r>
            <w:r w:rsidR="00BD42D0" w:rsidRPr="00073CFE">
              <w:rPr>
                <w:color w:val="000000" w:themeColor="text1"/>
              </w:rPr>
              <w:t xml:space="preserve">vypracování seminární práce, </w:t>
            </w:r>
            <w:r w:rsidRPr="00073CFE">
              <w:rPr>
                <w:color w:val="000000" w:themeColor="text1"/>
                <w:shd w:val="clear" w:color="auto" w:fill="FFFFFF"/>
              </w:rPr>
              <w:t xml:space="preserve">úspěšné absolvování písemného testu </w:t>
            </w:r>
            <w:r w:rsidRPr="00073CFE">
              <w:rPr>
                <w:color w:val="000000" w:themeColor="text1"/>
              </w:rPr>
              <w:t xml:space="preserve">(získání min. 60% bodů. </w:t>
            </w:r>
          </w:p>
        </w:tc>
      </w:tr>
      <w:tr w:rsidR="00406232" w:rsidRPr="00073CFE" w14:paraId="3085005D" w14:textId="77777777" w:rsidTr="00C35AF6">
        <w:trPr>
          <w:trHeight w:val="56"/>
        </w:trPr>
        <w:tc>
          <w:tcPr>
            <w:tcW w:w="9855" w:type="dxa"/>
            <w:gridSpan w:val="8"/>
            <w:tcBorders>
              <w:top w:val="nil"/>
            </w:tcBorders>
          </w:tcPr>
          <w:p w14:paraId="5DDE3430" w14:textId="77777777" w:rsidR="00406232" w:rsidRPr="00073CFE" w:rsidRDefault="00406232" w:rsidP="00C35AF6">
            <w:pPr>
              <w:jc w:val="both"/>
              <w:rPr>
                <w:color w:val="000000" w:themeColor="text1"/>
              </w:rPr>
            </w:pPr>
          </w:p>
        </w:tc>
      </w:tr>
      <w:tr w:rsidR="00406232" w:rsidRPr="00073CFE" w14:paraId="1F31CE4B" w14:textId="77777777" w:rsidTr="00C35AF6">
        <w:trPr>
          <w:trHeight w:val="197"/>
        </w:trPr>
        <w:tc>
          <w:tcPr>
            <w:tcW w:w="3086" w:type="dxa"/>
            <w:tcBorders>
              <w:top w:val="nil"/>
            </w:tcBorders>
            <w:shd w:val="clear" w:color="auto" w:fill="F7CAAC"/>
          </w:tcPr>
          <w:p w14:paraId="796BAAFA" w14:textId="77777777" w:rsidR="00406232" w:rsidRPr="00073CFE" w:rsidRDefault="00406232" w:rsidP="00C35AF6">
            <w:pPr>
              <w:jc w:val="both"/>
              <w:rPr>
                <w:b/>
                <w:color w:val="000000" w:themeColor="text1"/>
              </w:rPr>
            </w:pPr>
            <w:r w:rsidRPr="00073CFE">
              <w:rPr>
                <w:b/>
                <w:color w:val="000000" w:themeColor="text1"/>
              </w:rPr>
              <w:t>Garant předmětu</w:t>
            </w:r>
          </w:p>
        </w:tc>
        <w:tc>
          <w:tcPr>
            <w:tcW w:w="6769" w:type="dxa"/>
            <w:gridSpan w:val="7"/>
            <w:tcBorders>
              <w:top w:val="nil"/>
            </w:tcBorders>
          </w:tcPr>
          <w:p w14:paraId="328B25B1" w14:textId="77777777" w:rsidR="00406232" w:rsidRPr="00073CFE" w:rsidRDefault="00406232" w:rsidP="00C35AF6">
            <w:pPr>
              <w:jc w:val="both"/>
              <w:rPr>
                <w:color w:val="000000" w:themeColor="text1"/>
              </w:rPr>
            </w:pPr>
            <w:r w:rsidRPr="00073CFE">
              <w:rPr>
                <w:color w:val="000000" w:themeColor="text1"/>
              </w:rPr>
              <w:t>Ing. Milana Otrusinová, Ph.D.</w:t>
            </w:r>
          </w:p>
        </w:tc>
      </w:tr>
      <w:tr w:rsidR="00406232" w:rsidRPr="00073CFE" w14:paraId="70E28998" w14:textId="77777777" w:rsidTr="00C35AF6">
        <w:trPr>
          <w:trHeight w:val="243"/>
        </w:trPr>
        <w:tc>
          <w:tcPr>
            <w:tcW w:w="3086" w:type="dxa"/>
            <w:tcBorders>
              <w:top w:val="nil"/>
            </w:tcBorders>
            <w:shd w:val="clear" w:color="auto" w:fill="F7CAAC"/>
          </w:tcPr>
          <w:p w14:paraId="54C3E8AA" w14:textId="77777777" w:rsidR="00406232" w:rsidRPr="00073CFE" w:rsidRDefault="00406232" w:rsidP="00C35AF6">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AC19E4A" w14:textId="77777777" w:rsidR="00406232" w:rsidRPr="00073CFE" w:rsidRDefault="00406232" w:rsidP="00C35AF6">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406232" w:rsidRPr="00073CFE" w14:paraId="20CCE28C" w14:textId="77777777" w:rsidTr="00C35AF6">
        <w:tc>
          <w:tcPr>
            <w:tcW w:w="3086" w:type="dxa"/>
            <w:shd w:val="clear" w:color="auto" w:fill="F7CAAC"/>
          </w:tcPr>
          <w:p w14:paraId="3DC59138" w14:textId="77777777" w:rsidR="00406232" w:rsidRPr="00073CFE" w:rsidRDefault="00406232" w:rsidP="00C35AF6">
            <w:pPr>
              <w:jc w:val="both"/>
              <w:rPr>
                <w:b/>
                <w:color w:val="000000" w:themeColor="text1"/>
              </w:rPr>
            </w:pPr>
            <w:r w:rsidRPr="00073CFE">
              <w:rPr>
                <w:b/>
                <w:color w:val="000000" w:themeColor="text1"/>
              </w:rPr>
              <w:t>Vyučující</w:t>
            </w:r>
          </w:p>
        </w:tc>
        <w:tc>
          <w:tcPr>
            <w:tcW w:w="6769" w:type="dxa"/>
            <w:gridSpan w:val="7"/>
            <w:tcBorders>
              <w:bottom w:val="nil"/>
            </w:tcBorders>
          </w:tcPr>
          <w:p w14:paraId="5F60D4B4" w14:textId="77777777" w:rsidR="00406232" w:rsidRPr="00073CFE" w:rsidRDefault="00406232" w:rsidP="00C35AF6">
            <w:pPr>
              <w:jc w:val="both"/>
              <w:rPr>
                <w:color w:val="000000" w:themeColor="text1"/>
              </w:rPr>
            </w:pPr>
            <w:r w:rsidRPr="00073CFE">
              <w:rPr>
                <w:color w:val="000000" w:themeColor="text1"/>
              </w:rPr>
              <w:t>Ing. Milana Otrusinová, Ph.D.</w:t>
            </w:r>
            <w:r w:rsidR="00BD42D0" w:rsidRPr="00073CFE">
              <w:rPr>
                <w:color w:val="000000" w:themeColor="text1"/>
              </w:rPr>
              <w:t xml:space="preserve"> – přednášky (100%)</w:t>
            </w:r>
          </w:p>
        </w:tc>
      </w:tr>
      <w:tr w:rsidR="00406232" w:rsidRPr="00073CFE" w14:paraId="191D8EB1" w14:textId="77777777" w:rsidTr="00C35AF6">
        <w:trPr>
          <w:trHeight w:val="88"/>
        </w:trPr>
        <w:tc>
          <w:tcPr>
            <w:tcW w:w="9855" w:type="dxa"/>
            <w:gridSpan w:val="8"/>
            <w:tcBorders>
              <w:top w:val="nil"/>
            </w:tcBorders>
          </w:tcPr>
          <w:p w14:paraId="6F1BD093" w14:textId="77777777" w:rsidR="00406232" w:rsidRPr="00073CFE" w:rsidRDefault="00406232" w:rsidP="00C35AF6">
            <w:pPr>
              <w:jc w:val="both"/>
              <w:rPr>
                <w:color w:val="000000" w:themeColor="text1"/>
                <w:sz w:val="16"/>
              </w:rPr>
            </w:pPr>
          </w:p>
        </w:tc>
      </w:tr>
      <w:tr w:rsidR="00406232" w:rsidRPr="00073CFE" w14:paraId="227A0180" w14:textId="77777777" w:rsidTr="00C35AF6">
        <w:tc>
          <w:tcPr>
            <w:tcW w:w="3086" w:type="dxa"/>
            <w:shd w:val="clear" w:color="auto" w:fill="F7CAAC"/>
          </w:tcPr>
          <w:p w14:paraId="1DF7D65F" w14:textId="77777777" w:rsidR="00406232" w:rsidRPr="00073CFE" w:rsidRDefault="00406232" w:rsidP="00C35AF6">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7E7CB95" w14:textId="77777777" w:rsidR="00406232" w:rsidRPr="00073CFE" w:rsidRDefault="00406232" w:rsidP="00C35AF6">
            <w:pPr>
              <w:jc w:val="both"/>
              <w:rPr>
                <w:color w:val="000000" w:themeColor="text1"/>
              </w:rPr>
            </w:pPr>
          </w:p>
        </w:tc>
      </w:tr>
      <w:tr w:rsidR="00406232" w:rsidRPr="00073CFE" w14:paraId="7ABA0487" w14:textId="77777777" w:rsidTr="00C35AF6">
        <w:trPr>
          <w:trHeight w:val="3938"/>
        </w:trPr>
        <w:tc>
          <w:tcPr>
            <w:tcW w:w="9855" w:type="dxa"/>
            <w:gridSpan w:val="8"/>
            <w:tcBorders>
              <w:top w:val="nil"/>
              <w:bottom w:val="single" w:sz="12" w:space="0" w:color="auto"/>
            </w:tcBorders>
          </w:tcPr>
          <w:p w14:paraId="3D985455" w14:textId="77777777" w:rsidR="00406232" w:rsidRPr="00073CFE" w:rsidRDefault="00406232" w:rsidP="00C35AF6">
            <w:pPr>
              <w:contextualSpacing/>
              <w:jc w:val="both"/>
              <w:rPr>
                <w:rFonts w:eastAsia="Calibri"/>
                <w:color w:val="000000" w:themeColor="text1"/>
                <w:lang w:eastAsia="en-US"/>
              </w:rPr>
            </w:pPr>
            <w:r w:rsidRPr="00073CFE">
              <w:rPr>
                <w:rFonts w:eastAsia="Calibri"/>
                <w:color w:val="000000" w:themeColor="text1"/>
                <w:lang w:eastAsia="en-US"/>
              </w:rPr>
              <w:t xml:space="preserve">Cílem kurzu je seznámit studenty s problematikou porozumění účetních výkazů a postupů analýzy dat a výstupů z účetnictví, jako nástroje pro kontrolní činnosti a audit. Předmět je zaměřen na cíle a význam účetní závěrky, jejího audit a postavení auditora s důrazem na jeho objektivitu, nezávislost, bezúhonnost a využití auditu z pohledu vlastníků, státních orgánů, bank a dalších obchodních partnerů. Studenti budou seznámeni s jednotlivými činnostmi auditu a postupy auditora (činnost před uzavřením smlouvy, předběžné plánovací procedury, vytvoření plánu auditu, provedení auditu a závěrečné procedury). </w:t>
            </w:r>
          </w:p>
          <w:p w14:paraId="17E809A3"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Vymezení účetnictví</w:t>
            </w:r>
          </w:p>
          <w:p w14:paraId="3BC67401"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Výstupy z účetnictví a jejich funkce</w:t>
            </w:r>
          </w:p>
          <w:p w14:paraId="475D1045"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Účetní uzávěrka a závěrka</w:t>
            </w:r>
          </w:p>
          <w:p w14:paraId="584612F6"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 xml:space="preserve">Právní rámec účetních výkazů </w:t>
            </w:r>
          </w:p>
          <w:p w14:paraId="135256CA"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Výkaz rozvaha - společné obecné charakteristiky</w:t>
            </w:r>
          </w:p>
          <w:p w14:paraId="58D83AAE"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Výkaz zisku a ztráty - společné obecné charakteristiky</w:t>
            </w:r>
          </w:p>
          <w:p w14:paraId="7A5000FF"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Podstata auditu (historie, druhy auditu, význam auditu účetní závěrky)</w:t>
            </w:r>
          </w:p>
          <w:p w14:paraId="6A432408"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Regulace auditorské profese (zákon o auditorech, mezinárodní auditorské standardy, etický kodex)</w:t>
            </w:r>
          </w:p>
          <w:p w14:paraId="2CCA283D"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 xml:space="preserve">Postupy auditora </w:t>
            </w:r>
          </w:p>
          <w:p w14:paraId="62768420"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Posouzení účetní závěrky, výroční zprávy a zprávy o vztazích mezi propojenými osobami.</w:t>
            </w:r>
          </w:p>
          <w:p w14:paraId="77B7A2E7"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Interní audit a finanční kontrola ve veřejné správě</w:t>
            </w:r>
          </w:p>
          <w:p w14:paraId="5AF16B9B"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Audit hrou - praktická interaktivní ukázka průběhu auditu</w:t>
            </w:r>
          </w:p>
        </w:tc>
      </w:tr>
      <w:tr w:rsidR="00406232" w:rsidRPr="00073CFE" w14:paraId="2F451A20" w14:textId="77777777" w:rsidTr="00C35AF6">
        <w:trPr>
          <w:trHeight w:val="265"/>
        </w:trPr>
        <w:tc>
          <w:tcPr>
            <w:tcW w:w="3653" w:type="dxa"/>
            <w:gridSpan w:val="2"/>
            <w:tcBorders>
              <w:top w:val="nil"/>
            </w:tcBorders>
            <w:shd w:val="clear" w:color="auto" w:fill="F7CAAC"/>
          </w:tcPr>
          <w:p w14:paraId="4D4CAC79" w14:textId="77777777" w:rsidR="00406232" w:rsidRPr="00073CFE" w:rsidRDefault="00406232" w:rsidP="00C35AF6">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1817A7F" w14:textId="77777777" w:rsidR="00406232" w:rsidRPr="00073CFE" w:rsidRDefault="00406232" w:rsidP="00C35AF6">
            <w:pPr>
              <w:jc w:val="both"/>
              <w:rPr>
                <w:color w:val="000000" w:themeColor="text1"/>
              </w:rPr>
            </w:pPr>
          </w:p>
        </w:tc>
      </w:tr>
      <w:tr w:rsidR="00406232" w:rsidRPr="00073CFE" w14:paraId="750E4477" w14:textId="77777777" w:rsidTr="00C35AF6">
        <w:trPr>
          <w:trHeight w:val="1497"/>
        </w:trPr>
        <w:tc>
          <w:tcPr>
            <w:tcW w:w="9855" w:type="dxa"/>
            <w:gridSpan w:val="8"/>
            <w:tcBorders>
              <w:top w:val="nil"/>
            </w:tcBorders>
          </w:tcPr>
          <w:p w14:paraId="09081C1D" w14:textId="77777777" w:rsidR="00406232" w:rsidRPr="00073CFE" w:rsidRDefault="00406232" w:rsidP="00C35AF6">
            <w:pPr>
              <w:jc w:val="both"/>
              <w:rPr>
                <w:b/>
                <w:color w:val="000000" w:themeColor="text1"/>
                <w:lang w:val="en-US" w:eastAsia="en-US"/>
              </w:rPr>
            </w:pPr>
            <w:r w:rsidRPr="00073CFE">
              <w:rPr>
                <w:b/>
                <w:color w:val="000000" w:themeColor="text1"/>
                <w:lang w:val="en-US" w:eastAsia="en-US"/>
              </w:rPr>
              <w:t>Povinná literature</w:t>
            </w:r>
          </w:p>
          <w:p w14:paraId="172B39E3" w14:textId="77777777" w:rsidR="00406232" w:rsidRPr="00073CFE" w:rsidRDefault="00406232" w:rsidP="00C35AF6">
            <w:pPr>
              <w:jc w:val="both"/>
              <w:rPr>
                <w:color w:val="000000" w:themeColor="text1"/>
                <w:lang w:val="en-GB" w:eastAsia="en-US"/>
              </w:rPr>
            </w:pPr>
            <w:r w:rsidRPr="00073CFE">
              <w:rPr>
                <w:color w:val="000000" w:themeColor="text1"/>
                <w:lang w:val="en-GB" w:eastAsia="en-US"/>
              </w:rPr>
              <w:t xml:space="preserve">ARENS, Alvin A., Randal J. ELDER and Mark S. BEASLEY. </w:t>
            </w:r>
            <w:r w:rsidRPr="00073CFE">
              <w:rPr>
                <w:i/>
                <w:color w:val="000000" w:themeColor="text1"/>
                <w:lang w:val="en-GB" w:eastAsia="en-US"/>
              </w:rPr>
              <w:t>Auditing and Assurance Services</w:t>
            </w:r>
            <w:r w:rsidRPr="00073CFE">
              <w:rPr>
                <w:color w:val="000000" w:themeColor="text1"/>
                <w:lang w:val="en-GB" w:eastAsia="en-US"/>
              </w:rPr>
              <w:t>. Person Global Edition, 2014. ISBN 978-0-273-79000-6.</w:t>
            </w:r>
          </w:p>
          <w:p w14:paraId="70587987" w14:textId="77777777" w:rsidR="00406232" w:rsidRPr="00073CFE" w:rsidRDefault="00406232" w:rsidP="00C35AF6">
            <w:pPr>
              <w:jc w:val="both"/>
              <w:rPr>
                <w:b/>
                <w:color w:val="000000" w:themeColor="text1"/>
                <w:lang w:val="en-GB" w:eastAsia="en-US"/>
              </w:rPr>
            </w:pPr>
            <w:r w:rsidRPr="00073CFE">
              <w:rPr>
                <w:i/>
                <w:color w:val="000000" w:themeColor="text1"/>
                <w:lang w:val="en-GB" w:eastAsia="en-US"/>
              </w:rPr>
              <w:t>International Standards on Auditing: IAASB</w:t>
            </w:r>
            <w:r w:rsidRPr="00073CFE">
              <w:rPr>
                <w:color w:val="000000" w:themeColor="text1"/>
                <w:lang w:val="en-GB" w:eastAsia="en-US"/>
              </w:rPr>
              <w:t>. 2019</w:t>
            </w:r>
            <w:r w:rsidRPr="00073CFE">
              <w:rPr>
                <w:b/>
                <w:color w:val="000000" w:themeColor="text1"/>
                <w:lang w:val="en-GB" w:eastAsia="en-US"/>
              </w:rPr>
              <w:t>.</w:t>
            </w:r>
          </w:p>
          <w:p w14:paraId="0D3B1580" w14:textId="77777777" w:rsidR="00406232" w:rsidRPr="00073CFE" w:rsidRDefault="00406232" w:rsidP="00C35AF6">
            <w:pPr>
              <w:jc w:val="both"/>
              <w:rPr>
                <w:b/>
                <w:color w:val="000000" w:themeColor="text1"/>
                <w:lang w:val="en-US" w:eastAsia="en-US"/>
              </w:rPr>
            </w:pPr>
            <w:r w:rsidRPr="00073CFE">
              <w:rPr>
                <w:b/>
                <w:color w:val="000000" w:themeColor="text1"/>
                <w:lang w:val="en-US" w:eastAsia="en-US"/>
              </w:rPr>
              <w:t>Doporučená literatura</w:t>
            </w:r>
          </w:p>
          <w:p w14:paraId="2EB480E1" w14:textId="77777777" w:rsidR="00406232" w:rsidRPr="00073CFE" w:rsidRDefault="00406232" w:rsidP="00C35AF6">
            <w:pPr>
              <w:shd w:val="clear" w:color="auto" w:fill="FFFFFF"/>
              <w:jc w:val="both"/>
              <w:rPr>
                <w:color w:val="000000" w:themeColor="text1"/>
              </w:rPr>
            </w:pPr>
            <w:r w:rsidRPr="00073CFE">
              <w:rPr>
                <w:color w:val="000000" w:themeColor="text1"/>
              </w:rPr>
              <w:t>THE INSTITUTE OF INTERNAL AUDITORS. </w:t>
            </w:r>
            <w:r w:rsidRPr="00073CFE">
              <w:rPr>
                <w:i/>
                <w:iCs/>
                <w:color w:val="000000" w:themeColor="text1"/>
              </w:rPr>
              <w:t>The Role of Auditing in Public Sector Governance</w:t>
            </w:r>
            <w:r w:rsidRPr="00073CFE">
              <w:rPr>
                <w:color w:val="000000" w:themeColor="text1"/>
              </w:rPr>
              <w:t>. USA, 2006.</w:t>
            </w:r>
          </w:p>
          <w:p w14:paraId="5DC1061D" w14:textId="77777777" w:rsidR="00406232" w:rsidRPr="00073CFE" w:rsidRDefault="00406232" w:rsidP="00C35AF6">
            <w:pPr>
              <w:rPr>
                <w:color w:val="000000" w:themeColor="text1"/>
              </w:rPr>
            </w:pPr>
            <w:r w:rsidRPr="00073CFE">
              <w:rPr>
                <w:color w:val="000000" w:themeColor="text1"/>
              </w:rPr>
              <w:t xml:space="preserve">PICKETT, K. H. Spencer. </w:t>
            </w:r>
            <w:r w:rsidRPr="00073CFE">
              <w:rPr>
                <w:i/>
                <w:color w:val="000000" w:themeColor="text1"/>
              </w:rPr>
              <w:t>Theinternal auditing handbook.</w:t>
            </w:r>
            <w:r w:rsidRPr="00073CFE">
              <w:rPr>
                <w:color w:val="000000" w:themeColor="text1"/>
              </w:rPr>
              <w:t xml:space="preserve"> 3rd ed. Chichester: John Wiley&amp;Sons, 2010. 1070 s. ISBN 978-0-470-51871-7.</w:t>
            </w:r>
          </w:p>
          <w:p w14:paraId="51146039" w14:textId="77777777" w:rsidR="00406232" w:rsidRPr="00073CFE" w:rsidRDefault="00406232" w:rsidP="00C35AF6">
            <w:pPr>
              <w:rPr>
                <w:rFonts w:ascii="Open Sans" w:hAnsi="Open Sans"/>
                <w:color w:val="000000" w:themeColor="text1"/>
              </w:rPr>
            </w:pPr>
            <w:r w:rsidRPr="00073CFE">
              <w:rPr>
                <w:rFonts w:ascii="Open Sans" w:hAnsi="Open Sans"/>
                <w:color w:val="000000" w:themeColor="text1"/>
              </w:rPr>
              <w:t xml:space="preserve">WHITTINGTON, Ray a Kurt PANY, 2016. </w:t>
            </w:r>
            <w:r w:rsidRPr="00073CFE">
              <w:rPr>
                <w:rFonts w:ascii="Open Sans" w:hAnsi="Open Sans"/>
                <w:i/>
                <w:iCs/>
                <w:color w:val="000000" w:themeColor="text1"/>
              </w:rPr>
              <w:t>Principles of auditing &amp; other assurance services</w:t>
            </w:r>
            <w:r w:rsidRPr="00073CFE">
              <w:rPr>
                <w:rFonts w:ascii="Open Sans" w:hAnsi="Open Sans"/>
                <w:color w:val="000000" w:themeColor="text1"/>
              </w:rPr>
              <w:t>. Twentieth edition. New York: McGraw-Hill Education. ISBN 978-1-259-25277-8.</w:t>
            </w:r>
          </w:p>
          <w:p w14:paraId="15BC54CF" w14:textId="77777777" w:rsidR="00406232" w:rsidRPr="00073CFE" w:rsidRDefault="00406232" w:rsidP="00C35AF6">
            <w:pPr>
              <w:shd w:val="clear" w:color="auto" w:fill="FFFFFF"/>
              <w:jc w:val="both"/>
              <w:rPr>
                <w:color w:val="000000" w:themeColor="text1"/>
                <w:lang w:val="en-US" w:eastAsia="en-US"/>
              </w:rPr>
            </w:pPr>
            <w:r w:rsidRPr="00073CFE">
              <w:rPr>
                <w:color w:val="000000" w:themeColor="text1"/>
                <w:lang w:val="en-US" w:eastAsia="en-US"/>
              </w:rPr>
              <w:t>LARKIN, Richard F. a Marie DITOMMASO, 2014. Wiley not-for-profit GAAP 2014: interpretation and application of generally accepted accounting principles for not-for-profit organisations. Hoboken, N.J.: Wiley, 584 s. ISBN 978-1-118-73430-8.</w:t>
            </w:r>
          </w:p>
        </w:tc>
      </w:tr>
      <w:tr w:rsidR="00406232" w:rsidRPr="00073CFE" w14:paraId="337BEE7C" w14:textId="77777777" w:rsidTr="00C35A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657D12" w14:textId="77777777" w:rsidR="00406232" w:rsidRPr="00073CFE" w:rsidRDefault="00406232" w:rsidP="00C35AF6">
            <w:pPr>
              <w:jc w:val="center"/>
              <w:rPr>
                <w:b/>
                <w:color w:val="000000" w:themeColor="text1"/>
              </w:rPr>
            </w:pPr>
            <w:r w:rsidRPr="00073CFE">
              <w:rPr>
                <w:b/>
                <w:color w:val="000000" w:themeColor="text1"/>
              </w:rPr>
              <w:t>Informace ke kombinované nebo distanční formě</w:t>
            </w:r>
          </w:p>
        </w:tc>
      </w:tr>
      <w:tr w:rsidR="00406232" w:rsidRPr="00073CFE" w14:paraId="1B1443F2" w14:textId="77777777" w:rsidTr="00C35AF6">
        <w:tc>
          <w:tcPr>
            <w:tcW w:w="4787" w:type="dxa"/>
            <w:gridSpan w:val="3"/>
            <w:tcBorders>
              <w:top w:val="single" w:sz="2" w:space="0" w:color="auto"/>
            </w:tcBorders>
            <w:shd w:val="clear" w:color="auto" w:fill="F7CAAC"/>
          </w:tcPr>
          <w:p w14:paraId="3478E7CF" w14:textId="77777777" w:rsidR="00406232" w:rsidRPr="00073CFE" w:rsidRDefault="00406232" w:rsidP="00C35AF6">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D61C518" w14:textId="77777777" w:rsidR="00406232" w:rsidRPr="00073CFE" w:rsidRDefault="00406232" w:rsidP="00C35AF6">
            <w:pPr>
              <w:jc w:val="both"/>
              <w:rPr>
                <w:color w:val="000000" w:themeColor="text1"/>
              </w:rPr>
            </w:pPr>
          </w:p>
        </w:tc>
        <w:tc>
          <w:tcPr>
            <w:tcW w:w="4179" w:type="dxa"/>
            <w:gridSpan w:val="4"/>
            <w:tcBorders>
              <w:top w:val="single" w:sz="2" w:space="0" w:color="auto"/>
            </w:tcBorders>
            <w:shd w:val="clear" w:color="auto" w:fill="F7CAAC"/>
          </w:tcPr>
          <w:p w14:paraId="4AD2FBD7" w14:textId="77777777" w:rsidR="00406232" w:rsidRPr="00073CFE" w:rsidRDefault="00406232" w:rsidP="00C35AF6">
            <w:pPr>
              <w:jc w:val="both"/>
              <w:rPr>
                <w:b/>
                <w:color w:val="000000" w:themeColor="text1"/>
              </w:rPr>
            </w:pPr>
            <w:r w:rsidRPr="00073CFE">
              <w:rPr>
                <w:b/>
                <w:color w:val="000000" w:themeColor="text1"/>
              </w:rPr>
              <w:t xml:space="preserve">hodin </w:t>
            </w:r>
          </w:p>
        </w:tc>
      </w:tr>
      <w:tr w:rsidR="00406232" w:rsidRPr="00073CFE" w14:paraId="763CC081" w14:textId="77777777" w:rsidTr="00C35AF6">
        <w:tc>
          <w:tcPr>
            <w:tcW w:w="9855" w:type="dxa"/>
            <w:gridSpan w:val="8"/>
            <w:shd w:val="clear" w:color="auto" w:fill="F7CAAC"/>
          </w:tcPr>
          <w:p w14:paraId="737F5069" w14:textId="77777777" w:rsidR="00406232" w:rsidRPr="00073CFE" w:rsidRDefault="00406232" w:rsidP="00C35AF6">
            <w:pPr>
              <w:jc w:val="both"/>
              <w:rPr>
                <w:b/>
                <w:color w:val="000000" w:themeColor="text1"/>
              </w:rPr>
            </w:pPr>
            <w:r w:rsidRPr="00073CFE">
              <w:rPr>
                <w:b/>
                <w:color w:val="000000" w:themeColor="text1"/>
              </w:rPr>
              <w:t>Informace o způsobu kontaktu s vyučujícím</w:t>
            </w:r>
          </w:p>
        </w:tc>
      </w:tr>
      <w:tr w:rsidR="00406232" w:rsidRPr="00073CFE" w14:paraId="326338FA" w14:textId="77777777" w:rsidTr="00C35AF6">
        <w:trPr>
          <w:trHeight w:val="612"/>
        </w:trPr>
        <w:tc>
          <w:tcPr>
            <w:tcW w:w="9855" w:type="dxa"/>
            <w:gridSpan w:val="8"/>
          </w:tcPr>
          <w:p w14:paraId="13B21884" w14:textId="77777777" w:rsidR="00406232" w:rsidRPr="00073CFE" w:rsidRDefault="00406232" w:rsidP="00C35AF6">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38D8B11" w14:textId="77777777" w:rsidR="001A558E" w:rsidRPr="00073CFE" w:rsidRDefault="001A558E" w:rsidP="005148C4">
      <w:pPr>
        <w:spacing w:after="160" w:line="259" w:lineRule="auto"/>
        <w:rPr>
          <w:color w:val="000000" w:themeColor="text1"/>
        </w:rPr>
      </w:pPr>
    </w:p>
    <w:p w14:paraId="081CC027" w14:textId="77777777" w:rsidR="001A558E" w:rsidRPr="00073CFE" w:rsidRDefault="001A558E" w:rsidP="005148C4">
      <w:pPr>
        <w:spacing w:after="160" w:line="259" w:lineRule="auto"/>
        <w:rPr>
          <w:color w:val="000000" w:themeColor="text1"/>
        </w:rPr>
      </w:pPr>
    </w:p>
    <w:p w14:paraId="52045BC1" w14:textId="77777777" w:rsidR="001A558E" w:rsidRPr="00073CFE" w:rsidRDefault="001A558E" w:rsidP="005148C4">
      <w:pPr>
        <w:spacing w:after="160" w:line="259" w:lineRule="auto"/>
        <w:rPr>
          <w:color w:val="000000" w:themeColor="text1"/>
        </w:rPr>
      </w:pPr>
    </w:p>
    <w:p w14:paraId="0C40CED0" w14:textId="77777777" w:rsidR="00667822" w:rsidRPr="00073CFE" w:rsidRDefault="00667822" w:rsidP="005148C4">
      <w:pPr>
        <w:spacing w:after="160" w:line="259" w:lineRule="auto"/>
        <w:rPr>
          <w:color w:val="000000" w:themeColor="text1"/>
        </w:rPr>
      </w:pPr>
    </w:p>
    <w:p w14:paraId="2D4AB0EB" w14:textId="77777777" w:rsidR="002D6123" w:rsidRPr="00073CFE" w:rsidRDefault="002D6123" w:rsidP="009E3BB7">
      <w:pPr>
        <w:spacing w:after="160" w:line="259" w:lineRule="auto"/>
        <w:jc w:val="center"/>
        <w:rPr>
          <w:b/>
          <w:bCs/>
          <w:color w:val="000000" w:themeColor="text1"/>
          <w:sz w:val="52"/>
          <w:szCs w:val="52"/>
        </w:rPr>
      </w:pPr>
    </w:p>
    <w:p w14:paraId="2571F96B" w14:textId="77777777" w:rsidR="002D6123" w:rsidRPr="00073CFE" w:rsidRDefault="002D6123" w:rsidP="009E3BB7">
      <w:pPr>
        <w:spacing w:after="160" w:line="259" w:lineRule="auto"/>
        <w:jc w:val="center"/>
        <w:rPr>
          <w:b/>
          <w:bCs/>
          <w:color w:val="000000" w:themeColor="text1"/>
          <w:sz w:val="52"/>
          <w:szCs w:val="52"/>
        </w:rPr>
      </w:pPr>
    </w:p>
    <w:p w14:paraId="207A53BE" w14:textId="77777777" w:rsidR="002D6123" w:rsidRPr="00073CFE" w:rsidRDefault="002D6123" w:rsidP="009E3BB7">
      <w:pPr>
        <w:spacing w:after="160" w:line="259" w:lineRule="auto"/>
        <w:jc w:val="center"/>
        <w:rPr>
          <w:b/>
          <w:bCs/>
          <w:color w:val="000000" w:themeColor="text1"/>
          <w:sz w:val="52"/>
          <w:szCs w:val="52"/>
        </w:rPr>
      </w:pPr>
    </w:p>
    <w:p w14:paraId="0FEB59A6" w14:textId="77777777" w:rsidR="002D6123" w:rsidRPr="00073CFE" w:rsidRDefault="002D6123" w:rsidP="009E3BB7">
      <w:pPr>
        <w:spacing w:after="160" w:line="259" w:lineRule="auto"/>
        <w:jc w:val="center"/>
        <w:rPr>
          <w:b/>
          <w:bCs/>
          <w:color w:val="000000" w:themeColor="text1"/>
          <w:sz w:val="52"/>
          <w:szCs w:val="52"/>
        </w:rPr>
      </w:pPr>
    </w:p>
    <w:p w14:paraId="52DADC91" w14:textId="77777777" w:rsidR="00C64C45" w:rsidRPr="00073CFE" w:rsidRDefault="009E3BB7" w:rsidP="009E3BB7">
      <w:pPr>
        <w:spacing w:after="160" w:line="259" w:lineRule="auto"/>
        <w:jc w:val="center"/>
        <w:rPr>
          <w:b/>
          <w:bCs/>
          <w:color w:val="000000" w:themeColor="text1"/>
          <w:sz w:val="52"/>
          <w:szCs w:val="52"/>
        </w:rPr>
      </w:pPr>
      <w:r w:rsidRPr="00073CFE">
        <w:rPr>
          <w:b/>
          <w:bCs/>
          <w:color w:val="000000" w:themeColor="text1"/>
          <w:sz w:val="52"/>
          <w:szCs w:val="52"/>
        </w:rPr>
        <w:t xml:space="preserve">Povinné předměty specializace </w:t>
      </w:r>
    </w:p>
    <w:p w14:paraId="314C8769" w14:textId="77777777" w:rsidR="009E3BB7" w:rsidRPr="00073CFE" w:rsidRDefault="009E3BB7" w:rsidP="009E3BB7">
      <w:pPr>
        <w:spacing w:after="160" w:line="259" w:lineRule="auto"/>
        <w:jc w:val="center"/>
        <w:rPr>
          <w:b/>
          <w:bCs/>
          <w:color w:val="000000" w:themeColor="text1"/>
          <w:sz w:val="52"/>
          <w:szCs w:val="52"/>
        </w:rPr>
      </w:pPr>
      <w:r w:rsidRPr="00073CFE">
        <w:rPr>
          <w:b/>
          <w:bCs/>
          <w:color w:val="000000" w:themeColor="text1"/>
          <w:sz w:val="52"/>
          <w:szCs w:val="52"/>
        </w:rPr>
        <w:t>Finan</w:t>
      </w:r>
      <w:r w:rsidR="00C64C45" w:rsidRPr="00073CFE">
        <w:rPr>
          <w:b/>
          <w:bCs/>
          <w:color w:val="000000" w:themeColor="text1"/>
          <w:sz w:val="52"/>
          <w:szCs w:val="52"/>
        </w:rPr>
        <w:t>cial Markets and Technologies</w:t>
      </w:r>
    </w:p>
    <w:p w14:paraId="5FF38DBA" w14:textId="77777777" w:rsidR="003E43D4" w:rsidRPr="00073CFE" w:rsidRDefault="003E43D4" w:rsidP="007C0DA2">
      <w:pPr>
        <w:spacing w:after="160" w:line="259" w:lineRule="auto"/>
        <w:rPr>
          <w:color w:val="000000" w:themeColor="text1"/>
        </w:rPr>
      </w:pPr>
    </w:p>
    <w:p w14:paraId="1D90F675" w14:textId="77777777" w:rsidR="003E43D4" w:rsidRPr="00073CFE" w:rsidRDefault="003E43D4" w:rsidP="007C0DA2">
      <w:pPr>
        <w:spacing w:after="160" w:line="259" w:lineRule="auto"/>
        <w:rPr>
          <w:color w:val="000000" w:themeColor="text1"/>
        </w:rPr>
      </w:pPr>
    </w:p>
    <w:p w14:paraId="5D4BB0D5" w14:textId="77777777" w:rsidR="003E43D4" w:rsidRPr="00073CFE" w:rsidRDefault="003E43D4" w:rsidP="007C0DA2">
      <w:pPr>
        <w:spacing w:after="160" w:line="259" w:lineRule="auto"/>
        <w:rPr>
          <w:color w:val="000000" w:themeColor="text1"/>
        </w:rPr>
      </w:pPr>
    </w:p>
    <w:p w14:paraId="3BCBBC69" w14:textId="77777777" w:rsidR="00240DC4" w:rsidRPr="00073CFE" w:rsidRDefault="00240DC4" w:rsidP="007C0DA2">
      <w:pPr>
        <w:spacing w:after="160" w:line="259" w:lineRule="auto"/>
        <w:rPr>
          <w:color w:val="000000" w:themeColor="text1"/>
        </w:rPr>
      </w:pPr>
    </w:p>
    <w:p w14:paraId="1207EA9A" w14:textId="77777777" w:rsidR="00240DC4" w:rsidRPr="00073CFE" w:rsidRDefault="00240DC4" w:rsidP="007C0DA2">
      <w:pPr>
        <w:spacing w:after="160" w:line="259" w:lineRule="auto"/>
        <w:rPr>
          <w:color w:val="000000" w:themeColor="text1"/>
        </w:rPr>
      </w:pPr>
    </w:p>
    <w:p w14:paraId="54BFE358" w14:textId="77777777" w:rsidR="00240DC4" w:rsidRPr="00073CFE" w:rsidRDefault="00240DC4" w:rsidP="007C0DA2">
      <w:pPr>
        <w:spacing w:after="160" w:line="259" w:lineRule="auto"/>
        <w:rPr>
          <w:color w:val="000000" w:themeColor="text1"/>
        </w:rPr>
      </w:pPr>
    </w:p>
    <w:p w14:paraId="60819928" w14:textId="77777777" w:rsidR="00240DC4" w:rsidRPr="00073CFE" w:rsidRDefault="00240DC4" w:rsidP="007C0DA2">
      <w:pPr>
        <w:spacing w:after="160" w:line="259" w:lineRule="auto"/>
        <w:rPr>
          <w:color w:val="000000" w:themeColor="text1"/>
        </w:rPr>
      </w:pPr>
    </w:p>
    <w:p w14:paraId="66DD8CD7" w14:textId="77777777" w:rsidR="00240DC4" w:rsidRPr="00073CFE" w:rsidRDefault="00240DC4" w:rsidP="007C0DA2">
      <w:pPr>
        <w:spacing w:after="160" w:line="259" w:lineRule="auto"/>
        <w:rPr>
          <w:color w:val="000000" w:themeColor="text1"/>
        </w:rPr>
      </w:pPr>
    </w:p>
    <w:p w14:paraId="5C70F0DE" w14:textId="77777777" w:rsidR="00240DC4" w:rsidRPr="00073CFE" w:rsidRDefault="00240DC4" w:rsidP="007C0DA2">
      <w:pPr>
        <w:spacing w:after="160" w:line="259" w:lineRule="auto"/>
        <w:rPr>
          <w:color w:val="000000" w:themeColor="text1"/>
        </w:rPr>
      </w:pPr>
    </w:p>
    <w:p w14:paraId="73D5498A" w14:textId="77777777" w:rsidR="00240DC4" w:rsidRPr="00073CFE" w:rsidRDefault="00240DC4" w:rsidP="007C0DA2">
      <w:pPr>
        <w:spacing w:after="160" w:line="259" w:lineRule="auto"/>
        <w:rPr>
          <w:color w:val="000000" w:themeColor="text1"/>
        </w:rPr>
      </w:pPr>
    </w:p>
    <w:p w14:paraId="58732B9E" w14:textId="77777777" w:rsidR="00240DC4" w:rsidRPr="00073CFE" w:rsidRDefault="00240DC4" w:rsidP="007C0DA2">
      <w:pPr>
        <w:spacing w:after="160" w:line="259" w:lineRule="auto"/>
        <w:rPr>
          <w:color w:val="000000" w:themeColor="text1"/>
        </w:rPr>
      </w:pPr>
    </w:p>
    <w:p w14:paraId="555D293C" w14:textId="77777777" w:rsidR="00240DC4" w:rsidRPr="00073CFE" w:rsidRDefault="00240DC4" w:rsidP="007C0DA2">
      <w:pPr>
        <w:spacing w:after="160" w:line="259" w:lineRule="auto"/>
        <w:rPr>
          <w:color w:val="000000" w:themeColor="text1"/>
        </w:rPr>
      </w:pPr>
    </w:p>
    <w:p w14:paraId="7203BEA8" w14:textId="77777777" w:rsidR="00240DC4" w:rsidRPr="00073CFE" w:rsidRDefault="00240DC4" w:rsidP="007C0DA2">
      <w:pPr>
        <w:spacing w:after="160" w:line="259" w:lineRule="auto"/>
        <w:rPr>
          <w:color w:val="000000" w:themeColor="text1"/>
        </w:rPr>
      </w:pPr>
    </w:p>
    <w:p w14:paraId="14B62766" w14:textId="77777777" w:rsidR="00DD6F48" w:rsidRPr="00073CFE" w:rsidRDefault="00DD6F48" w:rsidP="007C0DA2">
      <w:pPr>
        <w:spacing w:after="160" w:line="259" w:lineRule="auto"/>
        <w:rPr>
          <w:color w:val="000000" w:themeColor="text1"/>
        </w:rPr>
      </w:pPr>
    </w:p>
    <w:p w14:paraId="2B122AFB" w14:textId="77777777" w:rsidR="00DD6F48" w:rsidRPr="00073CFE" w:rsidRDefault="00DD6F48" w:rsidP="007C0DA2">
      <w:pPr>
        <w:spacing w:after="160" w:line="259" w:lineRule="auto"/>
        <w:rPr>
          <w:color w:val="000000" w:themeColor="text1"/>
        </w:rPr>
      </w:pPr>
    </w:p>
    <w:p w14:paraId="73079820" w14:textId="77777777" w:rsidR="00DD6F48" w:rsidRPr="00073CFE" w:rsidRDefault="00DD6F48" w:rsidP="007C0DA2">
      <w:pPr>
        <w:spacing w:after="160" w:line="259" w:lineRule="auto"/>
        <w:rPr>
          <w:color w:val="000000" w:themeColor="text1"/>
        </w:rPr>
      </w:pPr>
    </w:p>
    <w:p w14:paraId="056405A1" w14:textId="77777777" w:rsidR="00DD6F48" w:rsidRPr="00073CFE" w:rsidRDefault="00DD6F48" w:rsidP="007C0DA2">
      <w:pPr>
        <w:spacing w:after="160" w:line="259" w:lineRule="auto"/>
        <w:rPr>
          <w:color w:val="000000" w:themeColor="text1"/>
        </w:rPr>
      </w:pPr>
    </w:p>
    <w:p w14:paraId="6938AAA8" w14:textId="77777777" w:rsidR="00240DC4" w:rsidRPr="00073CFE" w:rsidRDefault="00240DC4" w:rsidP="007C0DA2">
      <w:pPr>
        <w:spacing w:after="160" w:line="259" w:lineRule="auto"/>
        <w:rPr>
          <w:color w:val="000000" w:themeColor="text1"/>
        </w:rPr>
      </w:pPr>
    </w:p>
    <w:p w14:paraId="3DF7DF93" w14:textId="77777777" w:rsidR="00240DC4" w:rsidRPr="00073CFE" w:rsidRDefault="00240DC4" w:rsidP="007C0DA2">
      <w:pPr>
        <w:spacing w:after="160" w:line="259" w:lineRule="auto"/>
        <w:rPr>
          <w:color w:val="000000" w:themeColor="text1"/>
        </w:rPr>
      </w:pPr>
    </w:p>
    <w:p w14:paraId="6948DD7F" w14:textId="77777777" w:rsidR="003E43D4" w:rsidRPr="00073CFE" w:rsidRDefault="003E43D4"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DC4" w:rsidRPr="00073CFE" w14:paraId="0C124D66" w14:textId="77777777" w:rsidTr="00240DC4">
        <w:tc>
          <w:tcPr>
            <w:tcW w:w="9855" w:type="dxa"/>
            <w:gridSpan w:val="8"/>
            <w:tcBorders>
              <w:bottom w:val="double" w:sz="4" w:space="0" w:color="auto"/>
            </w:tcBorders>
            <w:shd w:val="clear" w:color="auto" w:fill="BDD6EE"/>
          </w:tcPr>
          <w:p w14:paraId="2B663BD6" w14:textId="77777777" w:rsidR="00240DC4" w:rsidRPr="00073CFE" w:rsidRDefault="00240DC4" w:rsidP="00240D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240DC4" w:rsidRPr="00073CFE" w14:paraId="49A544D3" w14:textId="77777777" w:rsidTr="00240DC4">
        <w:tc>
          <w:tcPr>
            <w:tcW w:w="3086" w:type="dxa"/>
            <w:tcBorders>
              <w:top w:val="double" w:sz="4" w:space="0" w:color="auto"/>
            </w:tcBorders>
            <w:shd w:val="clear" w:color="auto" w:fill="F7CAAC"/>
          </w:tcPr>
          <w:p w14:paraId="352FEE90" w14:textId="77777777" w:rsidR="00240DC4" w:rsidRPr="00073CFE" w:rsidRDefault="00240DC4" w:rsidP="00240D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ADFE01C" w14:textId="77777777" w:rsidR="00240DC4" w:rsidRPr="00073CFE" w:rsidRDefault="00240DC4" w:rsidP="00240DC4">
            <w:pPr>
              <w:jc w:val="both"/>
              <w:rPr>
                <w:color w:val="000000" w:themeColor="text1"/>
              </w:rPr>
            </w:pPr>
            <w:r w:rsidRPr="00073CFE">
              <w:rPr>
                <w:color w:val="000000" w:themeColor="text1"/>
              </w:rPr>
              <w:t xml:space="preserve">Portfolio </w:t>
            </w:r>
            <w:r w:rsidR="006F7EFB" w:rsidRPr="00073CFE">
              <w:rPr>
                <w:color w:val="000000" w:themeColor="text1"/>
              </w:rPr>
              <w:t>M</w:t>
            </w:r>
            <w:r w:rsidRPr="00073CFE">
              <w:rPr>
                <w:color w:val="000000" w:themeColor="text1"/>
              </w:rPr>
              <w:t>anagement</w:t>
            </w:r>
          </w:p>
        </w:tc>
      </w:tr>
      <w:tr w:rsidR="00240DC4" w:rsidRPr="00073CFE" w14:paraId="4AF277B7" w14:textId="77777777" w:rsidTr="00240DC4">
        <w:trPr>
          <w:trHeight w:val="249"/>
        </w:trPr>
        <w:tc>
          <w:tcPr>
            <w:tcW w:w="3086" w:type="dxa"/>
            <w:shd w:val="clear" w:color="auto" w:fill="F7CAAC"/>
          </w:tcPr>
          <w:p w14:paraId="644E2466" w14:textId="77777777" w:rsidR="00240DC4" w:rsidRPr="00073CFE" w:rsidRDefault="00240DC4" w:rsidP="00240DC4">
            <w:pPr>
              <w:jc w:val="both"/>
              <w:rPr>
                <w:b/>
                <w:color w:val="000000" w:themeColor="text1"/>
              </w:rPr>
            </w:pPr>
            <w:r w:rsidRPr="00073CFE">
              <w:rPr>
                <w:b/>
                <w:color w:val="000000" w:themeColor="text1"/>
              </w:rPr>
              <w:t>Typ předmětu</w:t>
            </w:r>
          </w:p>
        </w:tc>
        <w:tc>
          <w:tcPr>
            <w:tcW w:w="3406" w:type="dxa"/>
            <w:gridSpan w:val="4"/>
          </w:tcPr>
          <w:p w14:paraId="24D73D6A" w14:textId="77777777" w:rsidR="00240DC4" w:rsidRPr="00073CFE" w:rsidRDefault="00240DC4" w:rsidP="00240DC4">
            <w:pPr>
              <w:jc w:val="both"/>
              <w:rPr>
                <w:color w:val="000000" w:themeColor="text1"/>
              </w:rPr>
            </w:pPr>
            <w:r w:rsidRPr="00073CFE">
              <w:rPr>
                <w:color w:val="000000" w:themeColor="text1"/>
              </w:rPr>
              <w:t>povinný „PZ“</w:t>
            </w:r>
          </w:p>
        </w:tc>
        <w:tc>
          <w:tcPr>
            <w:tcW w:w="2695" w:type="dxa"/>
            <w:gridSpan w:val="2"/>
            <w:shd w:val="clear" w:color="auto" w:fill="F7CAAC"/>
          </w:tcPr>
          <w:p w14:paraId="705BD59C" w14:textId="77777777" w:rsidR="00240DC4" w:rsidRPr="00073CFE" w:rsidRDefault="00240DC4" w:rsidP="00240DC4">
            <w:pPr>
              <w:jc w:val="both"/>
              <w:rPr>
                <w:color w:val="000000" w:themeColor="text1"/>
              </w:rPr>
            </w:pPr>
            <w:r w:rsidRPr="00073CFE">
              <w:rPr>
                <w:b/>
                <w:color w:val="000000" w:themeColor="text1"/>
              </w:rPr>
              <w:t>doporučený ročník / semestr</w:t>
            </w:r>
          </w:p>
        </w:tc>
        <w:tc>
          <w:tcPr>
            <w:tcW w:w="668" w:type="dxa"/>
          </w:tcPr>
          <w:p w14:paraId="0E1EB42A" w14:textId="77777777" w:rsidR="00240DC4" w:rsidRPr="00073CFE" w:rsidRDefault="00240DC4" w:rsidP="00240DC4">
            <w:pPr>
              <w:jc w:val="both"/>
              <w:rPr>
                <w:color w:val="000000" w:themeColor="text1"/>
              </w:rPr>
            </w:pPr>
            <w:r w:rsidRPr="00073CFE">
              <w:rPr>
                <w:color w:val="000000" w:themeColor="text1"/>
              </w:rPr>
              <w:t>1/Z</w:t>
            </w:r>
          </w:p>
        </w:tc>
      </w:tr>
      <w:tr w:rsidR="00240DC4" w:rsidRPr="00073CFE" w14:paraId="4DB8B70F" w14:textId="77777777" w:rsidTr="00240DC4">
        <w:tc>
          <w:tcPr>
            <w:tcW w:w="3086" w:type="dxa"/>
            <w:shd w:val="clear" w:color="auto" w:fill="F7CAAC"/>
          </w:tcPr>
          <w:p w14:paraId="52E773C2" w14:textId="77777777" w:rsidR="00240DC4" w:rsidRPr="00073CFE" w:rsidRDefault="00240DC4" w:rsidP="00240DC4">
            <w:pPr>
              <w:jc w:val="both"/>
              <w:rPr>
                <w:b/>
                <w:color w:val="000000" w:themeColor="text1"/>
              </w:rPr>
            </w:pPr>
            <w:r w:rsidRPr="00073CFE">
              <w:rPr>
                <w:b/>
                <w:color w:val="000000" w:themeColor="text1"/>
              </w:rPr>
              <w:t>Rozsah studijního předmětu</w:t>
            </w:r>
          </w:p>
        </w:tc>
        <w:tc>
          <w:tcPr>
            <w:tcW w:w="1701" w:type="dxa"/>
            <w:gridSpan w:val="2"/>
          </w:tcPr>
          <w:p w14:paraId="1450AFDF" w14:textId="77777777" w:rsidR="00240DC4" w:rsidRPr="00073CFE" w:rsidRDefault="00240DC4" w:rsidP="00240DC4">
            <w:pPr>
              <w:jc w:val="both"/>
              <w:rPr>
                <w:color w:val="000000" w:themeColor="text1"/>
              </w:rPr>
            </w:pPr>
            <w:r w:rsidRPr="00073CFE">
              <w:rPr>
                <w:color w:val="000000" w:themeColor="text1"/>
              </w:rPr>
              <w:t>26p + 26s</w:t>
            </w:r>
          </w:p>
        </w:tc>
        <w:tc>
          <w:tcPr>
            <w:tcW w:w="889" w:type="dxa"/>
            <w:shd w:val="clear" w:color="auto" w:fill="F7CAAC"/>
          </w:tcPr>
          <w:p w14:paraId="7677C20B" w14:textId="77777777" w:rsidR="00240DC4" w:rsidRPr="00073CFE" w:rsidRDefault="00240DC4" w:rsidP="00240DC4">
            <w:pPr>
              <w:jc w:val="both"/>
              <w:rPr>
                <w:b/>
                <w:color w:val="000000" w:themeColor="text1"/>
              </w:rPr>
            </w:pPr>
            <w:r w:rsidRPr="00073CFE">
              <w:rPr>
                <w:b/>
                <w:color w:val="000000" w:themeColor="text1"/>
              </w:rPr>
              <w:t xml:space="preserve">hod. </w:t>
            </w:r>
          </w:p>
        </w:tc>
        <w:tc>
          <w:tcPr>
            <w:tcW w:w="816" w:type="dxa"/>
          </w:tcPr>
          <w:p w14:paraId="6B5C1D80" w14:textId="77777777" w:rsidR="00240DC4" w:rsidRPr="00073CFE" w:rsidRDefault="00240DC4" w:rsidP="00240DC4">
            <w:pPr>
              <w:jc w:val="both"/>
              <w:rPr>
                <w:color w:val="000000" w:themeColor="text1"/>
              </w:rPr>
            </w:pPr>
            <w:r w:rsidRPr="00073CFE">
              <w:rPr>
                <w:color w:val="000000" w:themeColor="text1"/>
              </w:rPr>
              <w:t>52</w:t>
            </w:r>
          </w:p>
        </w:tc>
        <w:tc>
          <w:tcPr>
            <w:tcW w:w="2156" w:type="dxa"/>
            <w:shd w:val="clear" w:color="auto" w:fill="F7CAAC"/>
          </w:tcPr>
          <w:p w14:paraId="47E49AEE" w14:textId="77777777" w:rsidR="00240DC4" w:rsidRPr="00073CFE" w:rsidRDefault="00240DC4" w:rsidP="00240DC4">
            <w:pPr>
              <w:jc w:val="both"/>
              <w:rPr>
                <w:b/>
                <w:color w:val="000000" w:themeColor="text1"/>
              </w:rPr>
            </w:pPr>
            <w:r w:rsidRPr="00073CFE">
              <w:rPr>
                <w:b/>
                <w:color w:val="000000" w:themeColor="text1"/>
              </w:rPr>
              <w:t>kreditů</w:t>
            </w:r>
          </w:p>
        </w:tc>
        <w:tc>
          <w:tcPr>
            <w:tcW w:w="1207" w:type="dxa"/>
            <w:gridSpan w:val="2"/>
          </w:tcPr>
          <w:p w14:paraId="281877CD" w14:textId="77777777" w:rsidR="00240DC4" w:rsidRPr="00073CFE" w:rsidRDefault="00240DC4" w:rsidP="00240DC4">
            <w:pPr>
              <w:jc w:val="both"/>
              <w:rPr>
                <w:color w:val="000000" w:themeColor="text1"/>
              </w:rPr>
            </w:pPr>
            <w:r w:rsidRPr="00073CFE">
              <w:rPr>
                <w:color w:val="000000" w:themeColor="text1"/>
              </w:rPr>
              <w:t>5</w:t>
            </w:r>
          </w:p>
        </w:tc>
      </w:tr>
      <w:tr w:rsidR="00240DC4" w:rsidRPr="00073CFE" w14:paraId="6096B1F0" w14:textId="77777777" w:rsidTr="00240DC4">
        <w:tc>
          <w:tcPr>
            <w:tcW w:w="3086" w:type="dxa"/>
            <w:shd w:val="clear" w:color="auto" w:fill="F7CAAC"/>
          </w:tcPr>
          <w:p w14:paraId="42538E25" w14:textId="77777777" w:rsidR="00240DC4" w:rsidRPr="00073CFE" w:rsidRDefault="00240DC4" w:rsidP="00240DC4">
            <w:pPr>
              <w:jc w:val="both"/>
              <w:rPr>
                <w:b/>
                <w:color w:val="000000" w:themeColor="text1"/>
              </w:rPr>
            </w:pPr>
            <w:r w:rsidRPr="00073CFE">
              <w:rPr>
                <w:b/>
                <w:color w:val="000000" w:themeColor="text1"/>
              </w:rPr>
              <w:t>Prerekvizity, korekvizity, ekvivalence</w:t>
            </w:r>
          </w:p>
        </w:tc>
        <w:tc>
          <w:tcPr>
            <w:tcW w:w="6769" w:type="dxa"/>
            <w:gridSpan w:val="7"/>
          </w:tcPr>
          <w:p w14:paraId="1A80F729" w14:textId="77777777" w:rsidR="00240DC4" w:rsidRPr="00073CFE" w:rsidRDefault="00240DC4" w:rsidP="00240DC4">
            <w:pPr>
              <w:jc w:val="both"/>
              <w:rPr>
                <w:color w:val="000000" w:themeColor="text1"/>
              </w:rPr>
            </w:pPr>
          </w:p>
        </w:tc>
      </w:tr>
      <w:tr w:rsidR="00240DC4" w:rsidRPr="00073CFE" w14:paraId="5FB1DB8A" w14:textId="77777777" w:rsidTr="00240DC4">
        <w:tc>
          <w:tcPr>
            <w:tcW w:w="3086" w:type="dxa"/>
            <w:shd w:val="clear" w:color="auto" w:fill="F7CAAC"/>
          </w:tcPr>
          <w:p w14:paraId="1035406C" w14:textId="77777777" w:rsidR="00240DC4" w:rsidRPr="00073CFE" w:rsidRDefault="00240DC4" w:rsidP="00240DC4">
            <w:pPr>
              <w:jc w:val="both"/>
              <w:rPr>
                <w:b/>
                <w:color w:val="000000" w:themeColor="text1"/>
              </w:rPr>
            </w:pPr>
            <w:r w:rsidRPr="00073CFE">
              <w:rPr>
                <w:b/>
                <w:color w:val="000000" w:themeColor="text1"/>
              </w:rPr>
              <w:t>Způsob ověření studijních výsledků</w:t>
            </w:r>
          </w:p>
        </w:tc>
        <w:tc>
          <w:tcPr>
            <w:tcW w:w="3406" w:type="dxa"/>
            <w:gridSpan w:val="4"/>
          </w:tcPr>
          <w:p w14:paraId="65F528DA" w14:textId="77777777" w:rsidR="00240DC4" w:rsidRPr="00073CFE" w:rsidRDefault="00B53954" w:rsidP="00240DC4">
            <w:pPr>
              <w:jc w:val="both"/>
              <w:rPr>
                <w:color w:val="000000" w:themeColor="text1"/>
              </w:rPr>
            </w:pPr>
            <w:r w:rsidRPr="00073CFE">
              <w:rPr>
                <w:color w:val="000000" w:themeColor="text1"/>
              </w:rPr>
              <w:t>z</w:t>
            </w:r>
            <w:r w:rsidR="00240DC4" w:rsidRPr="00073CFE">
              <w:rPr>
                <w:color w:val="000000" w:themeColor="text1"/>
              </w:rPr>
              <w:t>ápočet, zkouška</w:t>
            </w:r>
          </w:p>
        </w:tc>
        <w:tc>
          <w:tcPr>
            <w:tcW w:w="2156" w:type="dxa"/>
            <w:shd w:val="clear" w:color="auto" w:fill="F7CAAC"/>
          </w:tcPr>
          <w:p w14:paraId="092D2730" w14:textId="77777777" w:rsidR="00240DC4" w:rsidRPr="00073CFE" w:rsidRDefault="00240DC4" w:rsidP="00240DC4">
            <w:pPr>
              <w:jc w:val="both"/>
              <w:rPr>
                <w:b/>
                <w:color w:val="000000" w:themeColor="text1"/>
              </w:rPr>
            </w:pPr>
            <w:r w:rsidRPr="00073CFE">
              <w:rPr>
                <w:b/>
                <w:color w:val="000000" w:themeColor="text1"/>
              </w:rPr>
              <w:t>Forma výuky</w:t>
            </w:r>
          </w:p>
        </w:tc>
        <w:tc>
          <w:tcPr>
            <w:tcW w:w="1207" w:type="dxa"/>
            <w:gridSpan w:val="2"/>
          </w:tcPr>
          <w:p w14:paraId="244516CF" w14:textId="77777777" w:rsidR="00240DC4" w:rsidRPr="00073CFE" w:rsidRDefault="00240DC4" w:rsidP="00240DC4">
            <w:pPr>
              <w:jc w:val="both"/>
              <w:rPr>
                <w:color w:val="000000" w:themeColor="text1"/>
              </w:rPr>
            </w:pPr>
            <w:r w:rsidRPr="00073CFE">
              <w:rPr>
                <w:color w:val="000000" w:themeColor="text1"/>
              </w:rPr>
              <w:t>Přednáška</w:t>
            </w:r>
          </w:p>
          <w:p w14:paraId="0988C9C9" w14:textId="77777777" w:rsidR="00240DC4" w:rsidRPr="00073CFE" w:rsidRDefault="00240DC4" w:rsidP="00240DC4">
            <w:pPr>
              <w:jc w:val="both"/>
              <w:rPr>
                <w:color w:val="000000" w:themeColor="text1"/>
              </w:rPr>
            </w:pPr>
            <w:r w:rsidRPr="00073CFE">
              <w:rPr>
                <w:color w:val="000000" w:themeColor="text1"/>
              </w:rPr>
              <w:t>seminář</w:t>
            </w:r>
          </w:p>
        </w:tc>
      </w:tr>
      <w:tr w:rsidR="00240DC4" w:rsidRPr="00073CFE" w14:paraId="0C25D688" w14:textId="77777777" w:rsidTr="00240DC4">
        <w:tc>
          <w:tcPr>
            <w:tcW w:w="3086" w:type="dxa"/>
            <w:shd w:val="clear" w:color="auto" w:fill="F7CAAC"/>
          </w:tcPr>
          <w:p w14:paraId="45402DD3" w14:textId="77777777" w:rsidR="00240DC4" w:rsidRPr="00073CFE" w:rsidRDefault="00240DC4" w:rsidP="00240D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A2AD8AF" w14:textId="77777777" w:rsidR="00240DC4" w:rsidRPr="00073CFE" w:rsidRDefault="00240DC4" w:rsidP="00240DC4">
            <w:pPr>
              <w:jc w:val="both"/>
              <w:rPr>
                <w:color w:val="000000" w:themeColor="text1"/>
              </w:rPr>
            </w:pPr>
            <w:r w:rsidRPr="00073CFE">
              <w:rPr>
                <w:color w:val="000000" w:themeColor="text1"/>
              </w:rPr>
              <w:t xml:space="preserve">Způsob zakončení předmětu – zkouška </w:t>
            </w:r>
          </w:p>
          <w:p w14:paraId="68C79407" w14:textId="77777777" w:rsidR="00240DC4" w:rsidRPr="00073CFE" w:rsidRDefault="00240DC4" w:rsidP="00240DC4">
            <w:pPr>
              <w:jc w:val="both"/>
              <w:rPr>
                <w:color w:val="000000" w:themeColor="text1"/>
              </w:rPr>
            </w:pPr>
            <w:r w:rsidRPr="00073CFE">
              <w:rPr>
                <w:color w:val="000000" w:themeColor="text1"/>
              </w:rPr>
              <w:t>Požadavky na zápočet - 80% aktivní účast na seminářích, odevzdání a akceptace seminární práce, písemný test s maximálním možným počtem dosažitelných bodů 100 musí být napsán alespoň na 60 %.</w:t>
            </w:r>
          </w:p>
          <w:p w14:paraId="4B86C44F" w14:textId="77777777" w:rsidR="00240DC4" w:rsidRPr="00073CFE" w:rsidRDefault="00240DC4" w:rsidP="00240DC4">
            <w:pPr>
              <w:jc w:val="both"/>
              <w:rPr>
                <w:rFonts w:ascii="Tahoma" w:hAnsi="Tahoma" w:cs="Tahoma"/>
                <w:color w:val="000000" w:themeColor="text1"/>
                <w:sz w:val="17"/>
                <w:szCs w:val="17"/>
                <w:shd w:val="clear" w:color="auto" w:fill="FFFFFF"/>
              </w:rPr>
            </w:pPr>
            <w:r w:rsidRPr="00073CFE">
              <w:rPr>
                <w:color w:val="000000" w:themeColor="text1"/>
              </w:rPr>
              <w:t>Zkouška: kombinovaná (písemná a ústní část)</w:t>
            </w:r>
          </w:p>
        </w:tc>
      </w:tr>
      <w:tr w:rsidR="00240DC4" w:rsidRPr="00073CFE" w14:paraId="00D585AD" w14:textId="77777777" w:rsidTr="00240DC4">
        <w:trPr>
          <w:trHeight w:val="60"/>
        </w:trPr>
        <w:tc>
          <w:tcPr>
            <w:tcW w:w="9855" w:type="dxa"/>
            <w:gridSpan w:val="8"/>
            <w:tcBorders>
              <w:top w:val="nil"/>
            </w:tcBorders>
          </w:tcPr>
          <w:p w14:paraId="22A3CBFE" w14:textId="77777777" w:rsidR="00240DC4" w:rsidRPr="00073CFE" w:rsidRDefault="00240DC4" w:rsidP="00240DC4">
            <w:pPr>
              <w:jc w:val="both"/>
              <w:rPr>
                <w:color w:val="000000" w:themeColor="text1"/>
              </w:rPr>
            </w:pPr>
          </w:p>
        </w:tc>
      </w:tr>
      <w:tr w:rsidR="00240DC4" w:rsidRPr="00073CFE" w14:paraId="72795906" w14:textId="77777777" w:rsidTr="00240DC4">
        <w:trPr>
          <w:trHeight w:val="197"/>
        </w:trPr>
        <w:tc>
          <w:tcPr>
            <w:tcW w:w="3086" w:type="dxa"/>
            <w:tcBorders>
              <w:top w:val="nil"/>
            </w:tcBorders>
            <w:shd w:val="clear" w:color="auto" w:fill="F7CAAC"/>
          </w:tcPr>
          <w:p w14:paraId="1A75EC61" w14:textId="77777777" w:rsidR="00240DC4" w:rsidRPr="00073CFE" w:rsidRDefault="00240DC4" w:rsidP="00240DC4">
            <w:pPr>
              <w:jc w:val="both"/>
              <w:rPr>
                <w:b/>
                <w:color w:val="000000" w:themeColor="text1"/>
              </w:rPr>
            </w:pPr>
            <w:r w:rsidRPr="00073CFE">
              <w:rPr>
                <w:b/>
                <w:color w:val="000000" w:themeColor="text1"/>
              </w:rPr>
              <w:t>Garant předmětu</w:t>
            </w:r>
          </w:p>
        </w:tc>
        <w:tc>
          <w:tcPr>
            <w:tcW w:w="6769" w:type="dxa"/>
            <w:gridSpan w:val="7"/>
            <w:tcBorders>
              <w:top w:val="nil"/>
            </w:tcBorders>
          </w:tcPr>
          <w:p w14:paraId="38FA175D" w14:textId="77777777" w:rsidR="00240DC4" w:rsidRPr="00073CFE" w:rsidRDefault="00240DC4" w:rsidP="00240DC4">
            <w:pPr>
              <w:jc w:val="both"/>
              <w:rPr>
                <w:color w:val="000000" w:themeColor="text1"/>
              </w:rPr>
            </w:pPr>
            <w:r w:rsidRPr="00073CFE">
              <w:rPr>
                <w:color w:val="000000" w:themeColor="text1"/>
              </w:rPr>
              <w:t>Ing. Jana Vychytilová, Ph.D.</w:t>
            </w:r>
          </w:p>
          <w:p w14:paraId="6D5F0CC2" w14:textId="77777777" w:rsidR="00240DC4" w:rsidRPr="00073CFE" w:rsidRDefault="00240DC4" w:rsidP="00240DC4">
            <w:pPr>
              <w:jc w:val="both"/>
              <w:rPr>
                <w:color w:val="000000" w:themeColor="text1"/>
              </w:rPr>
            </w:pPr>
          </w:p>
        </w:tc>
      </w:tr>
      <w:tr w:rsidR="00240DC4" w:rsidRPr="00073CFE" w14:paraId="75D77E0C" w14:textId="77777777" w:rsidTr="00240DC4">
        <w:trPr>
          <w:trHeight w:val="243"/>
        </w:trPr>
        <w:tc>
          <w:tcPr>
            <w:tcW w:w="3086" w:type="dxa"/>
            <w:tcBorders>
              <w:top w:val="nil"/>
            </w:tcBorders>
            <w:shd w:val="clear" w:color="auto" w:fill="F7CAAC"/>
          </w:tcPr>
          <w:p w14:paraId="34592069" w14:textId="77777777" w:rsidR="00240DC4" w:rsidRPr="00073CFE" w:rsidRDefault="00240DC4" w:rsidP="00240D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A3D1EE8" w14:textId="77777777" w:rsidR="00240DC4" w:rsidRPr="00073CFE" w:rsidRDefault="00240DC4" w:rsidP="00240DC4">
            <w:pPr>
              <w:jc w:val="both"/>
              <w:rPr>
                <w:color w:val="000000" w:themeColor="text1"/>
              </w:rPr>
            </w:pPr>
            <w:r w:rsidRPr="00073CFE">
              <w:rPr>
                <w:color w:val="000000" w:themeColor="text1"/>
              </w:rPr>
              <w:t>Garant se podílí na výuce v rozsahu 100 %, dále stanovuje koncepci seminářů a dohlíží na jejich jednotné vedení.</w:t>
            </w:r>
          </w:p>
        </w:tc>
      </w:tr>
      <w:tr w:rsidR="00240DC4" w:rsidRPr="00073CFE" w14:paraId="510587A7" w14:textId="77777777" w:rsidTr="00240DC4">
        <w:tc>
          <w:tcPr>
            <w:tcW w:w="3086" w:type="dxa"/>
            <w:shd w:val="clear" w:color="auto" w:fill="F7CAAC"/>
          </w:tcPr>
          <w:p w14:paraId="670B9568" w14:textId="77777777" w:rsidR="00240DC4" w:rsidRPr="00073CFE" w:rsidRDefault="00240DC4" w:rsidP="00240DC4">
            <w:pPr>
              <w:jc w:val="both"/>
              <w:rPr>
                <w:b/>
                <w:color w:val="000000" w:themeColor="text1"/>
              </w:rPr>
            </w:pPr>
            <w:r w:rsidRPr="00073CFE">
              <w:rPr>
                <w:b/>
                <w:color w:val="000000" w:themeColor="text1"/>
              </w:rPr>
              <w:t>Vyučující</w:t>
            </w:r>
          </w:p>
        </w:tc>
        <w:tc>
          <w:tcPr>
            <w:tcW w:w="6769" w:type="dxa"/>
            <w:gridSpan w:val="7"/>
            <w:tcBorders>
              <w:bottom w:val="nil"/>
            </w:tcBorders>
          </w:tcPr>
          <w:p w14:paraId="426FAB25" w14:textId="77777777" w:rsidR="00240DC4" w:rsidRPr="00073CFE" w:rsidRDefault="00240DC4" w:rsidP="00240DC4">
            <w:pPr>
              <w:jc w:val="both"/>
              <w:rPr>
                <w:rFonts w:ascii="Tahoma" w:hAnsi="Tahoma" w:cs="Tahoma"/>
                <w:color w:val="000000" w:themeColor="text1"/>
                <w:sz w:val="17"/>
                <w:szCs w:val="17"/>
                <w:shd w:val="clear" w:color="auto" w:fill="FFFFFF"/>
              </w:rPr>
            </w:pPr>
            <w:r w:rsidRPr="00073CFE">
              <w:rPr>
                <w:color w:val="000000" w:themeColor="text1"/>
              </w:rPr>
              <w:t>Ing. Jana Vychytilová, Ph.D. – přednášky (100%)</w:t>
            </w:r>
          </w:p>
        </w:tc>
      </w:tr>
      <w:tr w:rsidR="00240DC4" w:rsidRPr="00073CFE" w14:paraId="01EB2E7D" w14:textId="77777777" w:rsidTr="00240DC4">
        <w:trPr>
          <w:trHeight w:val="60"/>
        </w:trPr>
        <w:tc>
          <w:tcPr>
            <w:tcW w:w="9855" w:type="dxa"/>
            <w:gridSpan w:val="8"/>
            <w:tcBorders>
              <w:top w:val="nil"/>
            </w:tcBorders>
          </w:tcPr>
          <w:p w14:paraId="5C31EA02" w14:textId="77777777" w:rsidR="00240DC4" w:rsidRPr="00073CFE" w:rsidRDefault="00240DC4" w:rsidP="00240DC4">
            <w:pPr>
              <w:jc w:val="both"/>
              <w:rPr>
                <w:color w:val="000000" w:themeColor="text1"/>
              </w:rPr>
            </w:pPr>
          </w:p>
        </w:tc>
      </w:tr>
      <w:tr w:rsidR="00240DC4" w:rsidRPr="00073CFE" w14:paraId="57862574" w14:textId="77777777" w:rsidTr="00240DC4">
        <w:tc>
          <w:tcPr>
            <w:tcW w:w="3086" w:type="dxa"/>
            <w:shd w:val="clear" w:color="auto" w:fill="F7CAAC"/>
          </w:tcPr>
          <w:p w14:paraId="36632A22" w14:textId="77777777" w:rsidR="00240DC4" w:rsidRPr="00073CFE" w:rsidRDefault="00240DC4" w:rsidP="00240D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5542117" w14:textId="77777777" w:rsidR="00240DC4" w:rsidRPr="00073CFE" w:rsidRDefault="00240DC4" w:rsidP="00240DC4">
            <w:pPr>
              <w:jc w:val="both"/>
              <w:rPr>
                <w:color w:val="000000" w:themeColor="text1"/>
              </w:rPr>
            </w:pPr>
          </w:p>
        </w:tc>
      </w:tr>
      <w:tr w:rsidR="00073CFE" w:rsidRPr="00073CFE" w14:paraId="7EC10A68" w14:textId="77777777" w:rsidTr="00765E19">
        <w:trPr>
          <w:trHeight w:val="4267"/>
        </w:trPr>
        <w:tc>
          <w:tcPr>
            <w:tcW w:w="9855" w:type="dxa"/>
            <w:gridSpan w:val="8"/>
            <w:tcBorders>
              <w:top w:val="nil"/>
              <w:bottom w:val="single" w:sz="12" w:space="0" w:color="auto"/>
            </w:tcBorders>
          </w:tcPr>
          <w:p w14:paraId="5057B286" w14:textId="77777777" w:rsidR="00240DC4" w:rsidRPr="00073CFE" w:rsidRDefault="00240DC4" w:rsidP="00240DC4">
            <w:pPr>
              <w:jc w:val="both"/>
              <w:rPr>
                <w:color w:val="000000" w:themeColor="text1"/>
              </w:rPr>
            </w:pPr>
            <w:r w:rsidRPr="00073CFE">
              <w:rPr>
                <w:color w:val="000000" w:themeColor="text1"/>
              </w:rPr>
              <w:t>Kurz Portfolio management si klace za cíl seznámit posluchače s uměním investování a poskytnout návod, jakým způsobem volit a realizovat investiční strategii pro řízení portfolia</w:t>
            </w:r>
            <w:r w:rsidR="006F7EFB" w:rsidRPr="00073CFE">
              <w:rPr>
                <w:color w:val="000000" w:themeColor="text1"/>
              </w:rPr>
              <w:t xml:space="preserve"> </w:t>
            </w:r>
            <w:r w:rsidRPr="00073CFE">
              <w:rPr>
                <w:color w:val="000000" w:themeColor="text1"/>
              </w:rPr>
              <w:t>s cílem minimalizace pravděpodobnosti utrpení nevratné ztráty a maximalizace šance pro dosažení udržitelných zisků. Neméně důležitým aspektem kurzu je problematika chování investora. V seminářích jsou jednotlivé moduly dále prakticky aplikovány na konkrétních exaktních příkladech z investiční praxe, a studenti mají možnost vyzkoušet si investování formou demo účtu v předních investičních platformách.</w:t>
            </w:r>
          </w:p>
          <w:p w14:paraId="4F68A149"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systém, investice a finanční inovace (FinTech)</w:t>
            </w:r>
          </w:p>
          <w:p w14:paraId="7C0048DB"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Peněžní trh a instrumenty peněžního trhu  </w:t>
            </w:r>
          </w:p>
          <w:p w14:paraId="31F7E382"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Kapitálový trh a instrumenty kapitálového trhu- akcie, dluhopisy</w:t>
            </w:r>
          </w:p>
          <w:p w14:paraId="0DDFC613"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Finanční deriváty- klasické vs. moderní strukturované produkty </w:t>
            </w:r>
          </w:p>
          <w:p w14:paraId="5CBE8431"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Alternativní investice</w:t>
            </w:r>
          </w:p>
          <w:p w14:paraId="13E23BF9"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 Fundamentální analýza</w:t>
            </w:r>
          </w:p>
          <w:p w14:paraId="69236FB5"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 Technická analýza</w:t>
            </w:r>
          </w:p>
          <w:p w14:paraId="0F81720F"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III.- Psychologická analýza a chování investora</w:t>
            </w:r>
          </w:p>
          <w:p w14:paraId="7401743A"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IV.- Kvantitativní investiční analýza</w:t>
            </w:r>
          </w:p>
          <w:p w14:paraId="76D4B98C"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 Markowitzova teorie a CAPM model</w:t>
            </w:r>
          </w:p>
          <w:p w14:paraId="59DF2007"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II.- Moderní teorie portfolia vs. behaviorální teorie portfolia, multifaktorové modely</w:t>
            </w:r>
          </w:p>
          <w:p w14:paraId="5FDC833C"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Porfolio management III. -Kolektivní investování, podílové a hedžové fondy</w:t>
            </w:r>
          </w:p>
          <w:p w14:paraId="29A374B5" w14:textId="77777777" w:rsidR="00240DC4" w:rsidRPr="00073CFE" w:rsidRDefault="00240DC4" w:rsidP="00896B4C">
            <w:pPr>
              <w:pStyle w:val="Odstavecseseznamem"/>
              <w:numPr>
                <w:ilvl w:val="0"/>
                <w:numId w:val="61"/>
              </w:numPr>
              <w:spacing w:after="0" w:line="240" w:lineRule="auto"/>
              <w:rPr>
                <w:color w:val="000000" w:themeColor="text1"/>
              </w:rPr>
            </w:pPr>
            <w:r w:rsidRPr="00073CFE">
              <w:rPr>
                <w:rFonts w:ascii="Times New Roman" w:eastAsia="Times New Roman" w:hAnsi="Times New Roman"/>
                <w:color w:val="000000" w:themeColor="text1"/>
                <w:sz w:val="20"/>
                <w:szCs w:val="20"/>
                <w:lang w:eastAsia="cs-CZ"/>
              </w:rPr>
              <w:t>Investiční regulatorní prostředí a využití kapitálového trhu k financování podniku</w:t>
            </w:r>
          </w:p>
        </w:tc>
      </w:tr>
      <w:tr w:rsidR="00240DC4" w:rsidRPr="00073CFE" w14:paraId="670F1B66" w14:textId="77777777" w:rsidTr="00240DC4">
        <w:trPr>
          <w:trHeight w:val="265"/>
        </w:trPr>
        <w:tc>
          <w:tcPr>
            <w:tcW w:w="3653" w:type="dxa"/>
            <w:gridSpan w:val="2"/>
            <w:tcBorders>
              <w:top w:val="nil"/>
            </w:tcBorders>
            <w:shd w:val="clear" w:color="auto" w:fill="F7CAAC"/>
          </w:tcPr>
          <w:p w14:paraId="4EB942FF" w14:textId="77777777" w:rsidR="00240DC4" w:rsidRPr="00073CFE" w:rsidRDefault="00240DC4" w:rsidP="00240D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344C1D5C" w14:textId="77777777" w:rsidR="00240DC4" w:rsidRPr="00073CFE" w:rsidRDefault="00240DC4" w:rsidP="00240DC4">
            <w:pPr>
              <w:jc w:val="both"/>
              <w:rPr>
                <w:color w:val="000000" w:themeColor="text1"/>
              </w:rPr>
            </w:pPr>
          </w:p>
        </w:tc>
      </w:tr>
      <w:tr w:rsidR="00240DC4" w:rsidRPr="00073CFE" w14:paraId="58F42E1E" w14:textId="77777777" w:rsidTr="00240DC4">
        <w:trPr>
          <w:trHeight w:val="567"/>
        </w:trPr>
        <w:tc>
          <w:tcPr>
            <w:tcW w:w="9855" w:type="dxa"/>
            <w:gridSpan w:val="8"/>
            <w:tcBorders>
              <w:top w:val="nil"/>
            </w:tcBorders>
          </w:tcPr>
          <w:p w14:paraId="499B151C" w14:textId="77777777" w:rsidR="00240DC4" w:rsidRPr="00073CFE" w:rsidRDefault="00240DC4" w:rsidP="00240DC4">
            <w:pPr>
              <w:jc w:val="both"/>
              <w:rPr>
                <w:b/>
                <w:color w:val="000000" w:themeColor="text1"/>
              </w:rPr>
            </w:pPr>
            <w:r w:rsidRPr="00073CFE">
              <w:rPr>
                <w:b/>
                <w:color w:val="000000" w:themeColor="text1"/>
              </w:rPr>
              <w:t>Povinná literatura</w:t>
            </w:r>
          </w:p>
          <w:p w14:paraId="5D85B314"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 xml:space="preserve">REILLY, F. K., BROWN, K. C. </w:t>
            </w:r>
            <w:r w:rsidRPr="00073CFE">
              <w:rPr>
                <w:i/>
                <w:color w:val="000000" w:themeColor="text1"/>
                <w:lang w:val="en-US" w:eastAsia="en-US"/>
              </w:rPr>
              <w:t>Investment analysis and portfolio management. 10</w:t>
            </w:r>
            <w:r w:rsidRPr="00073CFE">
              <w:rPr>
                <w:i/>
                <w:color w:val="000000" w:themeColor="text1"/>
                <w:vertAlign w:val="superscript"/>
                <w:lang w:val="en-US" w:eastAsia="en-US"/>
              </w:rPr>
              <w:t>th</w:t>
            </w:r>
            <w:r w:rsidRPr="00073CFE">
              <w:rPr>
                <w:i/>
                <w:color w:val="000000" w:themeColor="text1"/>
                <w:lang w:val="en-US" w:eastAsia="en-US"/>
              </w:rPr>
              <w:t xml:space="preserve"> edition. </w:t>
            </w:r>
            <w:r w:rsidRPr="00073CFE">
              <w:rPr>
                <w:color w:val="000000" w:themeColor="text1"/>
              </w:rPr>
              <w:t xml:space="preserve">Mason OH: Cengage Learning, 2012, 1056 s. ISBN </w:t>
            </w:r>
            <w:r w:rsidRPr="00073CFE">
              <w:rPr>
                <w:color w:val="000000" w:themeColor="text1"/>
                <w:lang w:val="en-US" w:eastAsia="en-US"/>
              </w:rPr>
              <w:t>978-0-538-48238-7.</w:t>
            </w:r>
          </w:p>
          <w:p w14:paraId="6D33F349"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DEFUSCO, R. A., MCLEAVY, D. W., PINTO, J. E., RUNKLE, E.</w:t>
            </w:r>
            <w:r w:rsidR="00B53954" w:rsidRPr="00073CFE">
              <w:rPr>
                <w:color w:val="000000" w:themeColor="text1"/>
                <w:lang w:val="en-US" w:eastAsia="en-US"/>
              </w:rPr>
              <w:t xml:space="preserve"> </w:t>
            </w:r>
            <w:r w:rsidRPr="00073CFE">
              <w:rPr>
                <w:color w:val="000000" w:themeColor="text1"/>
                <w:lang w:val="en-US" w:eastAsia="en-US"/>
              </w:rPr>
              <w:t xml:space="preserve">D., ANSON, M. J. </w:t>
            </w:r>
            <w:r w:rsidR="00B53954" w:rsidRPr="00073CFE">
              <w:rPr>
                <w:color w:val="000000" w:themeColor="text1"/>
                <w:lang w:val="en-US" w:eastAsia="en-US"/>
              </w:rPr>
              <w:t xml:space="preserve"> </w:t>
            </w:r>
            <w:r w:rsidRPr="00073CFE">
              <w:rPr>
                <w:color w:val="000000" w:themeColor="text1"/>
                <w:lang w:val="en-US" w:eastAsia="en-US"/>
              </w:rPr>
              <w:t>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p>
          <w:p w14:paraId="7D091C5F" w14:textId="77777777" w:rsidR="0027410B" w:rsidRPr="00073CFE" w:rsidRDefault="0027410B" w:rsidP="0027410B">
            <w:pPr>
              <w:shd w:val="clear" w:color="auto" w:fill="FFFFFF"/>
              <w:rPr>
                <w:color w:val="000000" w:themeColor="text1"/>
                <w:lang w:val="en-US" w:eastAsia="en-US"/>
              </w:rPr>
            </w:pPr>
            <w:r w:rsidRPr="00073CFE">
              <w:rPr>
                <w:color w:val="000000" w:themeColor="text1"/>
              </w:rPr>
              <w:t xml:space="preserve">Studijní opory e-learningového kurzu na LMS Moodle dostupné na </w:t>
            </w:r>
            <w:hyperlink r:id="rId21" w:history="1">
              <w:r w:rsidRPr="00073CFE">
                <w:rPr>
                  <w:rStyle w:val="Hypertextovodkaz"/>
                  <w:color w:val="000000" w:themeColor="text1"/>
                </w:rPr>
                <w:t>http://vyuka.fame.utb.cz</w:t>
              </w:r>
            </w:hyperlink>
            <w:r w:rsidRPr="00073CFE">
              <w:rPr>
                <w:color w:val="000000" w:themeColor="text1"/>
                <w:lang w:val="en-US" w:eastAsia="en-US"/>
              </w:rPr>
              <w:t xml:space="preserve">  </w:t>
            </w:r>
          </w:p>
          <w:p w14:paraId="6192553B" w14:textId="77777777" w:rsidR="0027410B" w:rsidRPr="00073CFE" w:rsidRDefault="0027410B" w:rsidP="0027410B">
            <w:pPr>
              <w:jc w:val="both"/>
              <w:rPr>
                <w:b/>
                <w:color w:val="000000" w:themeColor="text1"/>
              </w:rPr>
            </w:pPr>
            <w:r w:rsidRPr="00073CFE">
              <w:rPr>
                <w:b/>
                <w:color w:val="000000" w:themeColor="text1"/>
              </w:rPr>
              <w:t>Doporučená literatura</w:t>
            </w:r>
          </w:p>
          <w:p w14:paraId="45DCA7DA"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BREALEY, R. A., MYERS S. C., ALLEN, F. </w:t>
            </w:r>
            <w:r w:rsidRPr="00073CFE">
              <w:rPr>
                <w:i/>
                <w:color w:val="000000" w:themeColor="text1"/>
                <w:lang w:val="en-US" w:eastAsia="en-US"/>
              </w:rPr>
              <w:t>Principles of corporate finance.</w:t>
            </w:r>
            <w:r w:rsidRPr="00073CFE">
              <w:rPr>
                <w:color w:val="000000" w:themeColor="text1"/>
                <w:lang w:val="en-US" w:eastAsia="en-US"/>
              </w:rPr>
              <w:t xml:space="preserve"> Twelfth edition. New York: McGraw-Hill Education, 2017, 969 s. ISBN 978-1-259-25333-1. </w:t>
            </w:r>
          </w:p>
          <w:p w14:paraId="3D2033DB"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GRAHAM, B. </w:t>
            </w:r>
            <w:r w:rsidRPr="00073CFE">
              <w:rPr>
                <w:i/>
                <w:color w:val="000000" w:themeColor="text1"/>
                <w:lang w:val="en-US" w:eastAsia="en-US"/>
              </w:rPr>
              <w:t>The intelligent investor: a book of practical counsel.</w:t>
            </w:r>
            <w:r w:rsidRPr="00073CFE">
              <w:rPr>
                <w:color w:val="000000" w:themeColor="text1"/>
                <w:lang w:val="en-US" w:eastAsia="en-US"/>
              </w:rPr>
              <w:t xml:space="preserve"> Revised edition. New York: Harper Business Essentials, 2003, 623 s. ISBN 9780060555665. </w:t>
            </w:r>
          </w:p>
          <w:p w14:paraId="17723459"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PETITT, B.</w:t>
            </w:r>
            <w:r w:rsidR="00B53954" w:rsidRPr="00073CFE">
              <w:rPr>
                <w:color w:val="000000" w:themeColor="text1"/>
                <w:lang w:val="en-US" w:eastAsia="en-US"/>
              </w:rPr>
              <w:t xml:space="preserve"> </w:t>
            </w:r>
            <w:r w:rsidRPr="00073CFE">
              <w:rPr>
                <w:color w:val="000000" w:themeColor="text1"/>
                <w:lang w:val="en-US" w:eastAsia="en-US"/>
              </w:rPr>
              <w:t>S., PINTO, J. E., PIRIE, W.</w:t>
            </w:r>
            <w:r w:rsidR="00B53954" w:rsidRPr="00073CFE">
              <w:rPr>
                <w:color w:val="000000" w:themeColor="text1"/>
                <w:lang w:val="en-US" w:eastAsia="en-US"/>
              </w:rPr>
              <w:t xml:space="preserve"> </w:t>
            </w:r>
            <w:r w:rsidRPr="00073CFE">
              <w:rPr>
                <w:color w:val="000000" w:themeColor="text1"/>
                <w:lang w:val="en-US" w:eastAsia="en-US"/>
              </w:rPr>
              <w:t>L., GRIEVES, R., NORONHA, G.</w:t>
            </w:r>
            <w:r w:rsidR="00B53954" w:rsidRPr="00073CFE">
              <w:rPr>
                <w:color w:val="000000" w:themeColor="text1"/>
                <w:lang w:val="en-US" w:eastAsia="en-US"/>
              </w:rPr>
              <w:t xml:space="preserve"> </w:t>
            </w:r>
            <w:r w:rsidRPr="00073CFE">
              <w:rPr>
                <w:color w:val="000000" w:themeColor="text1"/>
                <w:lang w:val="en-US" w:eastAsia="en-US"/>
              </w:rPr>
              <w:t xml:space="preserve">M. </w:t>
            </w:r>
            <w:r w:rsidRPr="00073CFE">
              <w:rPr>
                <w:i/>
                <w:color w:val="000000" w:themeColor="text1"/>
                <w:lang w:val="en-US" w:eastAsia="en-US"/>
              </w:rPr>
              <w:t>Fixed income analysis.</w:t>
            </w:r>
            <w:r w:rsidRPr="00073CFE">
              <w:rPr>
                <w:color w:val="000000" w:themeColor="text1"/>
                <w:lang w:val="en-US" w:eastAsia="en-US"/>
              </w:rPr>
              <w:t xml:space="preserve"> Third edition. Hoboken: Wiley, 2015, 714 s. CFA Institute investment series. ISBN 978111899949. </w:t>
            </w:r>
          </w:p>
          <w:p w14:paraId="134F015E" w14:textId="77777777" w:rsidR="00240DC4" w:rsidRPr="00073CFE" w:rsidRDefault="0027410B" w:rsidP="0027410B">
            <w:pPr>
              <w:jc w:val="both"/>
              <w:rPr>
                <w:b/>
                <w:color w:val="000000" w:themeColor="text1"/>
              </w:rPr>
            </w:pPr>
            <w:r w:rsidRPr="00073CFE">
              <w:rPr>
                <w:color w:val="000000" w:themeColor="text1"/>
                <w:lang w:val="en-US" w:eastAsia="en-US"/>
              </w:rPr>
              <w:t>SOROS, G. </w:t>
            </w:r>
            <w:r w:rsidRPr="00073CFE">
              <w:rPr>
                <w:i/>
                <w:color w:val="000000" w:themeColor="text1"/>
                <w:lang w:val="en-US" w:eastAsia="en-US"/>
              </w:rPr>
              <w:t>The new paradigm for financial markets: the credit crisis of 2008 and what it means</w:t>
            </w:r>
            <w:r w:rsidRPr="00073CFE">
              <w:rPr>
                <w:color w:val="000000" w:themeColor="text1"/>
                <w:lang w:val="en-US" w:eastAsia="en-US"/>
              </w:rPr>
              <w:t>. New York: PublicAffairs, c2008, xxiv, 162 s. ISBN 9781586486839.</w:t>
            </w:r>
          </w:p>
        </w:tc>
      </w:tr>
      <w:tr w:rsidR="00240DC4" w:rsidRPr="00073CFE" w14:paraId="72EC5D90" w14:textId="77777777" w:rsidTr="00240D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9A0CDE" w14:textId="77777777" w:rsidR="00240DC4" w:rsidRPr="00073CFE" w:rsidRDefault="00240DC4" w:rsidP="00240DC4">
            <w:pPr>
              <w:jc w:val="center"/>
              <w:rPr>
                <w:b/>
                <w:color w:val="000000" w:themeColor="text1"/>
              </w:rPr>
            </w:pPr>
            <w:r w:rsidRPr="00073CFE">
              <w:rPr>
                <w:b/>
                <w:color w:val="000000" w:themeColor="text1"/>
              </w:rPr>
              <w:t>Informace ke kombinované nebo distanční formě</w:t>
            </w:r>
          </w:p>
        </w:tc>
      </w:tr>
      <w:tr w:rsidR="00240DC4" w:rsidRPr="00073CFE" w14:paraId="604ABD2F" w14:textId="77777777" w:rsidTr="00240DC4">
        <w:tc>
          <w:tcPr>
            <w:tcW w:w="4787" w:type="dxa"/>
            <w:gridSpan w:val="3"/>
            <w:tcBorders>
              <w:top w:val="single" w:sz="2" w:space="0" w:color="auto"/>
            </w:tcBorders>
            <w:shd w:val="clear" w:color="auto" w:fill="F7CAAC"/>
          </w:tcPr>
          <w:p w14:paraId="70CE5100" w14:textId="77777777" w:rsidR="00240DC4" w:rsidRPr="00073CFE" w:rsidRDefault="00240DC4" w:rsidP="00240D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6065839" w14:textId="77777777" w:rsidR="00240DC4" w:rsidRPr="00073CFE" w:rsidRDefault="00240DC4" w:rsidP="00240DC4">
            <w:pPr>
              <w:jc w:val="both"/>
              <w:rPr>
                <w:color w:val="000000" w:themeColor="text1"/>
              </w:rPr>
            </w:pPr>
          </w:p>
        </w:tc>
        <w:tc>
          <w:tcPr>
            <w:tcW w:w="4179" w:type="dxa"/>
            <w:gridSpan w:val="4"/>
            <w:tcBorders>
              <w:top w:val="single" w:sz="2" w:space="0" w:color="auto"/>
            </w:tcBorders>
            <w:shd w:val="clear" w:color="auto" w:fill="F7CAAC"/>
          </w:tcPr>
          <w:p w14:paraId="2C7359DA" w14:textId="77777777" w:rsidR="00240DC4" w:rsidRPr="00073CFE" w:rsidRDefault="00240DC4" w:rsidP="00240DC4">
            <w:pPr>
              <w:jc w:val="both"/>
              <w:rPr>
                <w:b/>
                <w:color w:val="000000" w:themeColor="text1"/>
              </w:rPr>
            </w:pPr>
            <w:r w:rsidRPr="00073CFE">
              <w:rPr>
                <w:b/>
                <w:color w:val="000000" w:themeColor="text1"/>
              </w:rPr>
              <w:t xml:space="preserve">hodin </w:t>
            </w:r>
          </w:p>
        </w:tc>
      </w:tr>
      <w:tr w:rsidR="00240DC4" w:rsidRPr="00073CFE" w14:paraId="35642309" w14:textId="77777777" w:rsidTr="00240DC4">
        <w:tc>
          <w:tcPr>
            <w:tcW w:w="9855" w:type="dxa"/>
            <w:gridSpan w:val="8"/>
            <w:shd w:val="clear" w:color="auto" w:fill="F7CAAC"/>
          </w:tcPr>
          <w:p w14:paraId="2E48AEBC" w14:textId="77777777" w:rsidR="00240DC4" w:rsidRPr="00073CFE" w:rsidRDefault="00240DC4" w:rsidP="00240DC4">
            <w:pPr>
              <w:jc w:val="both"/>
              <w:rPr>
                <w:b/>
                <w:color w:val="000000" w:themeColor="text1"/>
              </w:rPr>
            </w:pPr>
            <w:r w:rsidRPr="00073CFE">
              <w:rPr>
                <w:b/>
                <w:color w:val="000000" w:themeColor="text1"/>
              </w:rPr>
              <w:t>Informace o způsobu kontaktu s vyučujícím</w:t>
            </w:r>
          </w:p>
        </w:tc>
      </w:tr>
      <w:tr w:rsidR="00240DC4" w:rsidRPr="00073CFE" w14:paraId="00E609FC" w14:textId="77777777" w:rsidTr="00240DC4">
        <w:trPr>
          <w:trHeight w:val="708"/>
        </w:trPr>
        <w:tc>
          <w:tcPr>
            <w:tcW w:w="9855" w:type="dxa"/>
            <w:gridSpan w:val="8"/>
          </w:tcPr>
          <w:p w14:paraId="5DA0E7B6" w14:textId="77777777" w:rsidR="00240DC4" w:rsidRPr="00073CFE" w:rsidRDefault="00240DC4" w:rsidP="00240D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419CC5C" w14:textId="77777777" w:rsidR="003E43D4" w:rsidRPr="00073CFE" w:rsidRDefault="003E43D4" w:rsidP="007C0DA2">
      <w:pPr>
        <w:spacing w:after="160" w:line="259" w:lineRule="auto"/>
        <w:rPr>
          <w:color w:val="000000" w:themeColor="text1"/>
        </w:rPr>
      </w:pPr>
    </w:p>
    <w:p w14:paraId="3CC1A7A9" w14:textId="77777777" w:rsidR="003E43D4" w:rsidRPr="00073CFE" w:rsidRDefault="003E43D4" w:rsidP="007C0DA2">
      <w:pPr>
        <w:spacing w:after="160" w:line="259" w:lineRule="auto"/>
        <w:rPr>
          <w:color w:val="000000" w:themeColor="text1"/>
        </w:rPr>
      </w:pPr>
    </w:p>
    <w:p w14:paraId="6C49D340" w14:textId="77777777" w:rsidR="003E43D4" w:rsidRPr="00073CFE" w:rsidRDefault="003E43D4" w:rsidP="007C0DA2">
      <w:pPr>
        <w:spacing w:after="160" w:line="259" w:lineRule="auto"/>
        <w:rPr>
          <w:color w:val="000000" w:themeColor="text1"/>
        </w:rPr>
      </w:pPr>
    </w:p>
    <w:p w14:paraId="673A201B" w14:textId="77777777" w:rsidR="003E43D4" w:rsidRPr="00073CFE" w:rsidRDefault="003E43D4" w:rsidP="007C0DA2">
      <w:pPr>
        <w:spacing w:after="160" w:line="259" w:lineRule="auto"/>
        <w:rPr>
          <w:color w:val="000000" w:themeColor="text1"/>
        </w:rPr>
      </w:pPr>
    </w:p>
    <w:p w14:paraId="3BEE8E57" w14:textId="77777777" w:rsidR="003E43D4" w:rsidRPr="00073CFE" w:rsidRDefault="003E43D4" w:rsidP="007C0DA2">
      <w:pPr>
        <w:spacing w:after="160" w:line="259" w:lineRule="auto"/>
        <w:rPr>
          <w:color w:val="000000" w:themeColor="text1"/>
        </w:rPr>
      </w:pPr>
    </w:p>
    <w:p w14:paraId="49D773F9" w14:textId="77777777" w:rsidR="003E43D4" w:rsidRPr="00073CFE" w:rsidRDefault="003E43D4" w:rsidP="007C0DA2">
      <w:pPr>
        <w:spacing w:after="160" w:line="259" w:lineRule="auto"/>
        <w:rPr>
          <w:color w:val="000000" w:themeColor="text1"/>
        </w:rPr>
      </w:pPr>
    </w:p>
    <w:p w14:paraId="69890586" w14:textId="77777777" w:rsidR="003E43D4" w:rsidRPr="00073CFE" w:rsidRDefault="003E43D4" w:rsidP="007C0DA2">
      <w:pPr>
        <w:spacing w:after="160" w:line="259" w:lineRule="auto"/>
        <w:rPr>
          <w:color w:val="000000" w:themeColor="text1"/>
        </w:rPr>
      </w:pPr>
    </w:p>
    <w:p w14:paraId="48A5DF5D" w14:textId="77777777" w:rsidR="003E43D4" w:rsidRPr="00073CFE" w:rsidRDefault="003E43D4" w:rsidP="007C0DA2">
      <w:pPr>
        <w:spacing w:after="160" w:line="259" w:lineRule="auto"/>
        <w:rPr>
          <w:color w:val="000000" w:themeColor="text1"/>
        </w:rPr>
      </w:pPr>
    </w:p>
    <w:p w14:paraId="1E76CC07" w14:textId="77777777" w:rsidR="003E43D4" w:rsidRPr="00073CFE" w:rsidRDefault="003E43D4" w:rsidP="007C0DA2">
      <w:pPr>
        <w:spacing w:after="160" w:line="259" w:lineRule="auto"/>
        <w:rPr>
          <w:color w:val="000000" w:themeColor="text1"/>
        </w:rPr>
      </w:pPr>
    </w:p>
    <w:p w14:paraId="4E7DE8D5" w14:textId="77777777" w:rsidR="003E43D4" w:rsidRPr="00073CFE" w:rsidRDefault="003E43D4" w:rsidP="007C0DA2">
      <w:pPr>
        <w:spacing w:after="160" w:line="259" w:lineRule="auto"/>
        <w:rPr>
          <w:color w:val="000000" w:themeColor="text1"/>
        </w:rPr>
      </w:pPr>
    </w:p>
    <w:p w14:paraId="4F5A075F" w14:textId="77777777" w:rsidR="00240DC4" w:rsidRPr="00073CFE" w:rsidRDefault="00240DC4" w:rsidP="007C0DA2">
      <w:pPr>
        <w:spacing w:after="160" w:line="259" w:lineRule="auto"/>
        <w:rPr>
          <w:color w:val="000000" w:themeColor="text1"/>
        </w:rPr>
      </w:pPr>
    </w:p>
    <w:p w14:paraId="4BD9B91A" w14:textId="77777777" w:rsidR="00240DC4" w:rsidRPr="00073CFE" w:rsidRDefault="00240DC4" w:rsidP="007C0DA2">
      <w:pPr>
        <w:spacing w:after="160" w:line="259" w:lineRule="auto"/>
        <w:rPr>
          <w:color w:val="000000" w:themeColor="text1"/>
        </w:rPr>
      </w:pPr>
    </w:p>
    <w:p w14:paraId="7A9F025E" w14:textId="77777777" w:rsidR="00240DC4" w:rsidRPr="00073CFE" w:rsidRDefault="00240DC4" w:rsidP="007C0DA2">
      <w:pPr>
        <w:spacing w:after="160" w:line="259" w:lineRule="auto"/>
        <w:rPr>
          <w:color w:val="000000" w:themeColor="text1"/>
        </w:rPr>
      </w:pPr>
    </w:p>
    <w:p w14:paraId="412ACDE1" w14:textId="77777777" w:rsidR="00240DC4" w:rsidRPr="00073CFE" w:rsidRDefault="00240DC4" w:rsidP="007C0DA2">
      <w:pPr>
        <w:spacing w:after="160" w:line="259" w:lineRule="auto"/>
        <w:rPr>
          <w:color w:val="000000" w:themeColor="text1"/>
        </w:rPr>
      </w:pPr>
    </w:p>
    <w:p w14:paraId="222902C9" w14:textId="77777777" w:rsidR="00240DC4" w:rsidRPr="00073CFE" w:rsidRDefault="00240DC4" w:rsidP="007C0DA2">
      <w:pPr>
        <w:spacing w:after="160" w:line="259" w:lineRule="auto"/>
        <w:rPr>
          <w:color w:val="000000" w:themeColor="text1"/>
        </w:rPr>
      </w:pPr>
    </w:p>
    <w:p w14:paraId="1A5CAEE4" w14:textId="77777777" w:rsidR="00240DC4" w:rsidRPr="00073CFE" w:rsidRDefault="00240DC4" w:rsidP="007C0DA2">
      <w:pPr>
        <w:spacing w:after="160" w:line="259" w:lineRule="auto"/>
        <w:rPr>
          <w:color w:val="000000" w:themeColor="text1"/>
        </w:rPr>
      </w:pPr>
    </w:p>
    <w:p w14:paraId="70AE1A72" w14:textId="77777777" w:rsidR="00240DC4" w:rsidRPr="00073CFE" w:rsidRDefault="00240DC4" w:rsidP="007C0DA2">
      <w:pPr>
        <w:spacing w:after="160" w:line="259" w:lineRule="auto"/>
        <w:rPr>
          <w:color w:val="000000" w:themeColor="text1"/>
        </w:rPr>
      </w:pPr>
    </w:p>
    <w:p w14:paraId="62397B67" w14:textId="77777777" w:rsidR="00240DC4" w:rsidRPr="00073CFE" w:rsidRDefault="00240DC4" w:rsidP="007C0DA2">
      <w:pPr>
        <w:spacing w:after="160" w:line="259" w:lineRule="auto"/>
        <w:rPr>
          <w:color w:val="000000" w:themeColor="text1"/>
        </w:rPr>
      </w:pPr>
    </w:p>
    <w:p w14:paraId="523FFF26" w14:textId="77777777" w:rsidR="00240DC4" w:rsidRPr="00073CFE" w:rsidRDefault="00240DC4" w:rsidP="007C0DA2">
      <w:pPr>
        <w:spacing w:after="160" w:line="259" w:lineRule="auto"/>
        <w:rPr>
          <w:color w:val="000000" w:themeColor="text1"/>
        </w:rPr>
      </w:pPr>
    </w:p>
    <w:p w14:paraId="7C2C41BF" w14:textId="77777777" w:rsidR="00240DC4" w:rsidRPr="00073CFE" w:rsidRDefault="00240DC4" w:rsidP="007C0DA2">
      <w:pPr>
        <w:spacing w:after="160" w:line="259" w:lineRule="auto"/>
        <w:rPr>
          <w:color w:val="000000" w:themeColor="text1"/>
        </w:rPr>
      </w:pPr>
    </w:p>
    <w:p w14:paraId="48E340A3" w14:textId="77777777" w:rsidR="00240DC4" w:rsidRPr="00073CFE" w:rsidRDefault="00240DC4" w:rsidP="007C0DA2">
      <w:pPr>
        <w:spacing w:after="160" w:line="259" w:lineRule="auto"/>
        <w:rPr>
          <w:color w:val="000000" w:themeColor="text1"/>
        </w:rPr>
      </w:pPr>
    </w:p>
    <w:p w14:paraId="5133779E" w14:textId="77777777" w:rsidR="00240DC4" w:rsidRPr="00073CFE" w:rsidRDefault="00240DC4" w:rsidP="007C0DA2">
      <w:pPr>
        <w:spacing w:after="160" w:line="259" w:lineRule="auto"/>
        <w:rPr>
          <w:color w:val="000000" w:themeColor="text1"/>
        </w:rPr>
      </w:pPr>
    </w:p>
    <w:p w14:paraId="3E80D066" w14:textId="77777777" w:rsidR="00240DC4" w:rsidRPr="00073CFE" w:rsidRDefault="00240DC4" w:rsidP="007C0DA2">
      <w:pPr>
        <w:spacing w:after="160" w:line="259" w:lineRule="auto"/>
        <w:rPr>
          <w:color w:val="000000" w:themeColor="text1"/>
        </w:rPr>
      </w:pPr>
    </w:p>
    <w:p w14:paraId="6EC7B763" w14:textId="77777777" w:rsidR="00240DC4" w:rsidRPr="00073CFE" w:rsidRDefault="00240DC4" w:rsidP="007C0DA2">
      <w:pPr>
        <w:spacing w:after="160" w:line="259" w:lineRule="auto"/>
        <w:rPr>
          <w:color w:val="000000" w:themeColor="text1"/>
        </w:rPr>
      </w:pPr>
    </w:p>
    <w:p w14:paraId="7ED3451A" w14:textId="77777777" w:rsidR="00240DC4" w:rsidRPr="00073CFE" w:rsidRDefault="00240DC4" w:rsidP="007C0DA2">
      <w:pPr>
        <w:spacing w:after="160" w:line="259" w:lineRule="auto"/>
        <w:rPr>
          <w:color w:val="000000" w:themeColor="text1"/>
        </w:rPr>
      </w:pPr>
    </w:p>
    <w:p w14:paraId="0A0EE545" w14:textId="77777777" w:rsidR="003E43D4" w:rsidRPr="00073CFE" w:rsidRDefault="003E43D4" w:rsidP="007C0DA2">
      <w:pPr>
        <w:spacing w:after="160" w:line="259" w:lineRule="auto"/>
        <w:rPr>
          <w:color w:val="000000" w:themeColor="text1"/>
        </w:rPr>
      </w:pPr>
    </w:p>
    <w:p w14:paraId="787E2E0D" w14:textId="77777777" w:rsidR="0027410B" w:rsidRPr="00073CFE" w:rsidRDefault="0027410B" w:rsidP="007C0DA2">
      <w:pPr>
        <w:spacing w:after="160" w:line="259" w:lineRule="auto"/>
        <w:rPr>
          <w:color w:val="000000" w:themeColor="text1"/>
        </w:rPr>
      </w:pPr>
    </w:p>
    <w:p w14:paraId="1BB9AC73" w14:textId="77777777" w:rsidR="001114F6" w:rsidRPr="00073CFE" w:rsidRDefault="001114F6" w:rsidP="007C0DA2">
      <w:pPr>
        <w:spacing w:after="160" w:line="259" w:lineRule="auto"/>
        <w:rPr>
          <w:color w:val="000000" w:themeColor="text1"/>
        </w:rPr>
      </w:pPr>
    </w:p>
    <w:p w14:paraId="3D1977D7" w14:textId="77777777" w:rsidR="00B53954" w:rsidRPr="00073CFE" w:rsidRDefault="00B53954" w:rsidP="007C0DA2">
      <w:pPr>
        <w:spacing w:after="160" w:line="259" w:lineRule="auto"/>
        <w:rPr>
          <w:color w:val="000000" w:themeColor="text1"/>
        </w:rPr>
      </w:pPr>
    </w:p>
    <w:p w14:paraId="15175890" w14:textId="77777777" w:rsidR="00B53954" w:rsidRPr="00073CFE" w:rsidRDefault="00B53954" w:rsidP="007C0DA2">
      <w:pPr>
        <w:spacing w:after="160" w:line="259" w:lineRule="auto"/>
        <w:rPr>
          <w:color w:val="000000" w:themeColor="text1"/>
        </w:rPr>
      </w:pPr>
    </w:p>
    <w:p w14:paraId="3BAD3D8A" w14:textId="77777777" w:rsidR="00B53954" w:rsidRPr="00073CFE" w:rsidRDefault="00B53954" w:rsidP="007C0DA2">
      <w:pPr>
        <w:spacing w:after="160" w:line="259" w:lineRule="auto"/>
        <w:rPr>
          <w:color w:val="000000" w:themeColor="text1"/>
        </w:rPr>
      </w:pPr>
    </w:p>
    <w:p w14:paraId="001EBDF0" w14:textId="4C5A8BA1" w:rsidR="003E43D4" w:rsidRDefault="003E43D4" w:rsidP="007C0DA2">
      <w:pPr>
        <w:spacing w:after="160" w:line="259" w:lineRule="auto"/>
        <w:rPr>
          <w:ins w:id="569" w:author="Drahomíra Pavelková" w:date="2020-08-26T19:03:00Z"/>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1E7D" w:rsidRPr="00073CFE" w14:paraId="61F499AA" w14:textId="77777777" w:rsidTr="004E190C">
        <w:trPr>
          <w:ins w:id="570" w:author="Drahomíra Pavelková" w:date="2020-08-26T19:03:00Z"/>
        </w:trPr>
        <w:tc>
          <w:tcPr>
            <w:tcW w:w="9855" w:type="dxa"/>
            <w:gridSpan w:val="8"/>
            <w:tcBorders>
              <w:bottom w:val="double" w:sz="4" w:space="0" w:color="auto"/>
            </w:tcBorders>
            <w:shd w:val="clear" w:color="auto" w:fill="BDD6EE"/>
          </w:tcPr>
          <w:p w14:paraId="7457A8D3" w14:textId="77777777" w:rsidR="000F1E7D" w:rsidRPr="00073CFE" w:rsidRDefault="000F1E7D" w:rsidP="004E190C">
            <w:pPr>
              <w:jc w:val="both"/>
              <w:rPr>
                <w:ins w:id="571" w:author="Drahomíra Pavelková" w:date="2020-08-26T19:03:00Z"/>
                <w:b/>
                <w:color w:val="000000" w:themeColor="text1"/>
                <w:sz w:val="28"/>
              </w:rPr>
            </w:pPr>
            <w:ins w:id="572" w:author="Drahomíra Pavelková" w:date="2020-08-26T19:03:00Z">
              <w:r w:rsidRPr="00073CFE">
                <w:rPr>
                  <w:color w:val="000000" w:themeColor="text1"/>
                </w:rPr>
                <w:br w:type="page"/>
              </w:r>
              <w:r w:rsidRPr="00073CFE">
                <w:rPr>
                  <w:b/>
                  <w:color w:val="000000" w:themeColor="text1"/>
                  <w:sz w:val="28"/>
                </w:rPr>
                <w:t>B-III – Charakteristika studijního předmětu</w:t>
              </w:r>
            </w:ins>
          </w:p>
        </w:tc>
      </w:tr>
      <w:tr w:rsidR="000F1E7D" w:rsidRPr="00073CFE" w14:paraId="569FDC3B" w14:textId="77777777" w:rsidTr="004E190C">
        <w:trPr>
          <w:ins w:id="573" w:author="Drahomíra Pavelková" w:date="2020-08-26T19:03:00Z"/>
        </w:trPr>
        <w:tc>
          <w:tcPr>
            <w:tcW w:w="3086" w:type="dxa"/>
            <w:tcBorders>
              <w:top w:val="double" w:sz="4" w:space="0" w:color="auto"/>
            </w:tcBorders>
            <w:shd w:val="clear" w:color="auto" w:fill="F7CAAC"/>
          </w:tcPr>
          <w:p w14:paraId="7FB80810" w14:textId="77777777" w:rsidR="000F1E7D" w:rsidRPr="00073CFE" w:rsidRDefault="000F1E7D" w:rsidP="004E190C">
            <w:pPr>
              <w:jc w:val="both"/>
              <w:rPr>
                <w:ins w:id="574" w:author="Drahomíra Pavelková" w:date="2020-08-26T19:03:00Z"/>
                <w:color w:val="000000" w:themeColor="text1"/>
              </w:rPr>
            </w:pPr>
            <w:ins w:id="575" w:author="Drahomíra Pavelková" w:date="2020-08-26T19:03:00Z">
              <w:r w:rsidRPr="00073CFE">
                <w:rPr>
                  <w:color w:val="000000" w:themeColor="text1"/>
                </w:rPr>
                <w:t>Název studijního předmětu</w:t>
              </w:r>
            </w:ins>
          </w:p>
        </w:tc>
        <w:tc>
          <w:tcPr>
            <w:tcW w:w="6769" w:type="dxa"/>
            <w:gridSpan w:val="7"/>
            <w:tcBorders>
              <w:top w:val="double" w:sz="4" w:space="0" w:color="auto"/>
            </w:tcBorders>
          </w:tcPr>
          <w:p w14:paraId="521A50F0" w14:textId="77777777" w:rsidR="000F1E7D" w:rsidRPr="00073CFE" w:rsidRDefault="000F1E7D" w:rsidP="004E190C">
            <w:pPr>
              <w:jc w:val="both"/>
              <w:rPr>
                <w:ins w:id="576" w:author="Drahomíra Pavelková" w:date="2020-08-26T19:03:00Z"/>
                <w:color w:val="000000" w:themeColor="text1"/>
              </w:rPr>
            </w:pPr>
            <w:ins w:id="577" w:author="Drahomíra Pavelková" w:date="2020-08-26T19:03:00Z">
              <w:r w:rsidRPr="00073CFE">
                <w:rPr>
                  <w:color w:val="000000" w:themeColor="text1"/>
                </w:rPr>
                <w:t>Banking and Insurance II</w:t>
              </w:r>
            </w:ins>
          </w:p>
        </w:tc>
      </w:tr>
      <w:tr w:rsidR="000F1E7D" w:rsidRPr="00073CFE" w14:paraId="18D1B27A" w14:textId="77777777" w:rsidTr="004E190C">
        <w:trPr>
          <w:trHeight w:val="249"/>
          <w:ins w:id="578" w:author="Drahomíra Pavelková" w:date="2020-08-26T19:03:00Z"/>
        </w:trPr>
        <w:tc>
          <w:tcPr>
            <w:tcW w:w="3086" w:type="dxa"/>
            <w:shd w:val="clear" w:color="auto" w:fill="F7CAAC"/>
          </w:tcPr>
          <w:p w14:paraId="4DD0A37E" w14:textId="77777777" w:rsidR="000F1E7D" w:rsidRPr="00073CFE" w:rsidRDefault="000F1E7D" w:rsidP="004E190C">
            <w:pPr>
              <w:jc w:val="both"/>
              <w:rPr>
                <w:ins w:id="579" w:author="Drahomíra Pavelková" w:date="2020-08-26T19:03:00Z"/>
                <w:b/>
                <w:color w:val="000000" w:themeColor="text1"/>
              </w:rPr>
            </w:pPr>
            <w:ins w:id="580" w:author="Drahomíra Pavelková" w:date="2020-08-26T19:03:00Z">
              <w:r w:rsidRPr="00073CFE">
                <w:rPr>
                  <w:b/>
                  <w:color w:val="000000" w:themeColor="text1"/>
                </w:rPr>
                <w:t>Typ předmětu</w:t>
              </w:r>
            </w:ins>
          </w:p>
        </w:tc>
        <w:tc>
          <w:tcPr>
            <w:tcW w:w="3406" w:type="dxa"/>
            <w:gridSpan w:val="4"/>
          </w:tcPr>
          <w:p w14:paraId="581CED5E" w14:textId="77777777" w:rsidR="000F1E7D" w:rsidRPr="00073CFE" w:rsidRDefault="000F1E7D" w:rsidP="004E190C">
            <w:pPr>
              <w:jc w:val="both"/>
              <w:rPr>
                <w:ins w:id="581" w:author="Drahomíra Pavelková" w:date="2020-08-26T19:03:00Z"/>
                <w:color w:val="000000" w:themeColor="text1"/>
              </w:rPr>
            </w:pPr>
            <w:ins w:id="582" w:author="Drahomíra Pavelková" w:date="2020-08-26T19:03:00Z">
              <w:r w:rsidRPr="00073CFE">
                <w:rPr>
                  <w:color w:val="000000" w:themeColor="text1"/>
                </w:rPr>
                <w:t>povinný „PZ“</w:t>
              </w:r>
            </w:ins>
          </w:p>
        </w:tc>
        <w:tc>
          <w:tcPr>
            <w:tcW w:w="2695" w:type="dxa"/>
            <w:gridSpan w:val="2"/>
            <w:shd w:val="clear" w:color="auto" w:fill="F7CAAC"/>
          </w:tcPr>
          <w:p w14:paraId="68CB0BC2" w14:textId="77777777" w:rsidR="000F1E7D" w:rsidRPr="00073CFE" w:rsidRDefault="000F1E7D" w:rsidP="004E190C">
            <w:pPr>
              <w:jc w:val="both"/>
              <w:rPr>
                <w:ins w:id="583" w:author="Drahomíra Pavelková" w:date="2020-08-26T19:03:00Z"/>
                <w:color w:val="000000" w:themeColor="text1"/>
              </w:rPr>
            </w:pPr>
            <w:ins w:id="584" w:author="Drahomíra Pavelková" w:date="2020-08-26T19:03:00Z">
              <w:r w:rsidRPr="00073CFE">
                <w:rPr>
                  <w:b/>
                  <w:color w:val="000000" w:themeColor="text1"/>
                </w:rPr>
                <w:t>doporučený ročník / semestr</w:t>
              </w:r>
            </w:ins>
          </w:p>
        </w:tc>
        <w:tc>
          <w:tcPr>
            <w:tcW w:w="668" w:type="dxa"/>
          </w:tcPr>
          <w:p w14:paraId="508EFECC" w14:textId="77777777" w:rsidR="000F1E7D" w:rsidRPr="00073CFE" w:rsidRDefault="000F1E7D" w:rsidP="004E190C">
            <w:pPr>
              <w:jc w:val="both"/>
              <w:rPr>
                <w:ins w:id="585" w:author="Drahomíra Pavelková" w:date="2020-08-26T19:03:00Z"/>
                <w:color w:val="000000" w:themeColor="text1"/>
              </w:rPr>
            </w:pPr>
            <w:ins w:id="586" w:author="Drahomíra Pavelková" w:date="2020-08-26T19:03:00Z">
              <w:r w:rsidRPr="00073CFE">
                <w:rPr>
                  <w:color w:val="000000" w:themeColor="text1"/>
                </w:rPr>
                <w:t>1/L</w:t>
              </w:r>
            </w:ins>
          </w:p>
        </w:tc>
      </w:tr>
      <w:tr w:rsidR="000F1E7D" w:rsidRPr="00073CFE" w14:paraId="0AFE5DC0" w14:textId="77777777" w:rsidTr="004E190C">
        <w:trPr>
          <w:ins w:id="587" w:author="Drahomíra Pavelková" w:date="2020-08-26T19:03:00Z"/>
        </w:trPr>
        <w:tc>
          <w:tcPr>
            <w:tcW w:w="3086" w:type="dxa"/>
            <w:shd w:val="clear" w:color="auto" w:fill="F7CAAC"/>
          </w:tcPr>
          <w:p w14:paraId="3FB8A80B" w14:textId="77777777" w:rsidR="000F1E7D" w:rsidRPr="00073CFE" w:rsidRDefault="000F1E7D" w:rsidP="004E190C">
            <w:pPr>
              <w:jc w:val="both"/>
              <w:rPr>
                <w:ins w:id="588" w:author="Drahomíra Pavelková" w:date="2020-08-26T19:03:00Z"/>
                <w:b/>
                <w:color w:val="000000" w:themeColor="text1"/>
              </w:rPr>
            </w:pPr>
            <w:ins w:id="589" w:author="Drahomíra Pavelková" w:date="2020-08-26T19:03:00Z">
              <w:r w:rsidRPr="00073CFE">
                <w:rPr>
                  <w:b/>
                  <w:color w:val="000000" w:themeColor="text1"/>
                </w:rPr>
                <w:t>Rozsah studijního předmětu</w:t>
              </w:r>
            </w:ins>
          </w:p>
        </w:tc>
        <w:tc>
          <w:tcPr>
            <w:tcW w:w="1701" w:type="dxa"/>
            <w:gridSpan w:val="2"/>
          </w:tcPr>
          <w:p w14:paraId="2A1390E7" w14:textId="77777777" w:rsidR="000F1E7D" w:rsidRPr="00073CFE" w:rsidRDefault="000F1E7D" w:rsidP="004E190C">
            <w:pPr>
              <w:jc w:val="both"/>
              <w:rPr>
                <w:ins w:id="590" w:author="Drahomíra Pavelková" w:date="2020-08-26T19:03:00Z"/>
                <w:color w:val="000000" w:themeColor="text1"/>
              </w:rPr>
            </w:pPr>
            <w:ins w:id="591" w:author="Drahomíra Pavelková" w:date="2020-08-26T19:03:00Z">
              <w:r w:rsidRPr="00073CFE">
                <w:rPr>
                  <w:color w:val="000000" w:themeColor="text1"/>
                </w:rPr>
                <w:t>26p + 13s</w:t>
              </w:r>
            </w:ins>
          </w:p>
        </w:tc>
        <w:tc>
          <w:tcPr>
            <w:tcW w:w="889" w:type="dxa"/>
            <w:shd w:val="clear" w:color="auto" w:fill="F7CAAC"/>
          </w:tcPr>
          <w:p w14:paraId="4BAABEC4" w14:textId="77777777" w:rsidR="000F1E7D" w:rsidRPr="00073CFE" w:rsidRDefault="000F1E7D" w:rsidP="004E190C">
            <w:pPr>
              <w:jc w:val="both"/>
              <w:rPr>
                <w:ins w:id="592" w:author="Drahomíra Pavelková" w:date="2020-08-26T19:03:00Z"/>
                <w:b/>
                <w:color w:val="000000" w:themeColor="text1"/>
              </w:rPr>
            </w:pPr>
            <w:ins w:id="593" w:author="Drahomíra Pavelková" w:date="2020-08-26T19:03:00Z">
              <w:r w:rsidRPr="00073CFE">
                <w:rPr>
                  <w:b/>
                  <w:color w:val="000000" w:themeColor="text1"/>
                </w:rPr>
                <w:t xml:space="preserve">hod. </w:t>
              </w:r>
            </w:ins>
          </w:p>
        </w:tc>
        <w:tc>
          <w:tcPr>
            <w:tcW w:w="816" w:type="dxa"/>
          </w:tcPr>
          <w:p w14:paraId="70653EAA" w14:textId="77777777" w:rsidR="000F1E7D" w:rsidRPr="00073CFE" w:rsidRDefault="000F1E7D" w:rsidP="004E190C">
            <w:pPr>
              <w:jc w:val="both"/>
              <w:rPr>
                <w:ins w:id="594" w:author="Drahomíra Pavelková" w:date="2020-08-26T19:03:00Z"/>
                <w:color w:val="000000" w:themeColor="text1"/>
              </w:rPr>
            </w:pPr>
            <w:ins w:id="595" w:author="Drahomíra Pavelková" w:date="2020-08-26T19:03:00Z">
              <w:r w:rsidRPr="00073CFE">
                <w:rPr>
                  <w:color w:val="000000" w:themeColor="text1"/>
                </w:rPr>
                <w:t>39</w:t>
              </w:r>
            </w:ins>
          </w:p>
        </w:tc>
        <w:tc>
          <w:tcPr>
            <w:tcW w:w="2156" w:type="dxa"/>
            <w:shd w:val="clear" w:color="auto" w:fill="F7CAAC"/>
          </w:tcPr>
          <w:p w14:paraId="7721FB50" w14:textId="77777777" w:rsidR="000F1E7D" w:rsidRPr="00073CFE" w:rsidRDefault="000F1E7D" w:rsidP="004E190C">
            <w:pPr>
              <w:jc w:val="both"/>
              <w:rPr>
                <w:ins w:id="596" w:author="Drahomíra Pavelková" w:date="2020-08-26T19:03:00Z"/>
                <w:b/>
                <w:color w:val="000000" w:themeColor="text1"/>
              </w:rPr>
            </w:pPr>
            <w:ins w:id="597" w:author="Drahomíra Pavelková" w:date="2020-08-26T19:03:00Z">
              <w:r w:rsidRPr="00073CFE">
                <w:rPr>
                  <w:b/>
                  <w:color w:val="000000" w:themeColor="text1"/>
                </w:rPr>
                <w:t>kreditů</w:t>
              </w:r>
            </w:ins>
          </w:p>
        </w:tc>
        <w:tc>
          <w:tcPr>
            <w:tcW w:w="1207" w:type="dxa"/>
            <w:gridSpan w:val="2"/>
          </w:tcPr>
          <w:p w14:paraId="6DB31A21" w14:textId="77777777" w:rsidR="000F1E7D" w:rsidRPr="00073CFE" w:rsidRDefault="000F1E7D" w:rsidP="004E190C">
            <w:pPr>
              <w:jc w:val="both"/>
              <w:rPr>
                <w:ins w:id="598" w:author="Drahomíra Pavelková" w:date="2020-08-26T19:03:00Z"/>
                <w:color w:val="000000" w:themeColor="text1"/>
              </w:rPr>
            </w:pPr>
            <w:ins w:id="599" w:author="Drahomíra Pavelková" w:date="2020-08-26T19:03:00Z">
              <w:r w:rsidRPr="00073CFE">
                <w:rPr>
                  <w:color w:val="000000" w:themeColor="text1"/>
                </w:rPr>
                <w:t>4</w:t>
              </w:r>
            </w:ins>
          </w:p>
        </w:tc>
      </w:tr>
      <w:tr w:rsidR="000F1E7D" w:rsidRPr="00073CFE" w14:paraId="7E71F102" w14:textId="77777777" w:rsidTr="004E190C">
        <w:trPr>
          <w:ins w:id="600" w:author="Drahomíra Pavelková" w:date="2020-08-26T19:03:00Z"/>
        </w:trPr>
        <w:tc>
          <w:tcPr>
            <w:tcW w:w="3086" w:type="dxa"/>
            <w:shd w:val="clear" w:color="auto" w:fill="F7CAAC"/>
          </w:tcPr>
          <w:p w14:paraId="5B5F48AB" w14:textId="77777777" w:rsidR="000F1E7D" w:rsidRPr="00073CFE" w:rsidRDefault="000F1E7D" w:rsidP="004E190C">
            <w:pPr>
              <w:jc w:val="both"/>
              <w:rPr>
                <w:ins w:id="601" w:author="Drahomíra Pavelková" w:date="2020-08-26T19:03:00Z"/>
                <w:b/>
                <w:color w:val="000000" w:themeColor="text1"/>
              </w:rPr>
            </w:pPr>
            <w:ins w:id="602" w:author="Drahomíra Pavelková" w:date="2020-08-26T19:03:00Z">
              <w:r w:rsidRPr="00073CFE">
                <w:rPr>
                  <w:b/>
                  <w:color w:val="000000" w:themeColor="text1"/>
                </w:rPr>
                <w:t>Prerekvizity, korekvizity, ekvivalence</w:t>
              </w:r>
            </w:ins>
          </w:p>
        </w:tc>
        <w:tc>
          <w:tcPr>
            <w:tcW w:w="6769" w:type="dxa"/>
            <w:gridSpan w:val="7"/>
          </w:tcPr>
          <w:p w14:paraId="7173B19E" w14:textId="77777777" w:rsidR="000F1E7D" w:rsidRPr="00073CFE" w:rsidRDefault="000F1E7D" w:rsidP="004E190C">
            <w:pPr>
              <w:jc w:val="both"/>
              <w:rPr>
                <w:ins w:id="603" w:author="Drahomíra Pavelková" w:date="2020-08-26T19:03:00Z"/>
                <w:color w:val="000000" w:themeColor="text1"/>
              </w:rPr>
            </w:pPr>
          </w:p>
        </w:tc>
      </w:tr>
      <w:tr w:rsidR="000F1E7D" w:rsidRPr="00073CFE" w14:paraId="54A82B03" w14:textId="77777777" w:rsidTr="004E190C">
        <w:trPr>
          <w:ins w:id="604" w:author="Drahomíra Pavelková" w:date="2020-08-26T19:03:00Z"/>
        </w:trPr>
        <w:tc>
          <w:tcPr>
            <w:tcW w:w="3086" w:type="dxa"/>
            <w:shd w:val="clear" w:color="auto" w:fill="F7CAAC"/>
          </w:tcPr>
          <w:p w14:paraId="7437C83E" w14:textId="77777777" w:rsidR="000F1E7D" w:rsidRPr="00073CFE" w:rsidRDefault="000F1E7D" w:rsidP="004E190C">
            <w:pPr>
              <w:jc w:val="both"/>
              <w:rPr>
                <w:ins w:id="605" w:author="Drahomíra Pavelková" w:date="2020-08-26T19:03:00Z"/>
                <w:b/>
                <w:color w:val="000000" w:themeColor="text1"/>
              </w:rPr>
            </w:pPr>
            <w:ins w:id="606" w:author="Drahomíra Pavelková" w:date="2020-08-26T19:03:00Z">
              <w:r w:rsidRPr="00073CFE">
                <w:rPr>
                  <w:b/>
                  <w:color w:val="000000" w:themeColor="text1"/>
                </w:rPr>
                <w:t>Způsob ověření studijních výsledků</w:t>
              </w:r>
            </w:ins>
          </w:p>
        </w:tc>
        <w:tc>
          <w:tcPr>
            <w:tcW w:w="3406" w:type="dxa"/>
            <w:gridSpan w:val="4"/>
          </w:tcPr>
          <w:p w14:paraId="1B09EFBB" w14:textId="77777777" w:rsidR="000F1E7D" w:rsidRPr="00073CFE" w:rsidRDefault="000F1E7D" w:rsidP="004E190C">
            <w:pPr>
              <w:jc w:val="both"/>
              <w:rPr>
                <w:ins w:id="607" w:author="Drahomíra Pavelková" w:date="2020-08-26T19:03:00Z"/>
                <w:color w:val="000000" w:themeColor="text1"/>
              </w:rPr>
            </w:pPr>
            <w:ins w:id="608" w:author="Drahomíra Pavelková" w:date="2020-08-26T19:03:00Z">
              <w:r w:rsidRPr="00073CFE">
                <w:rPr>
                  <w:color w:val="000000" w:themeColor="text1"/>
                </w:rPr>
                <w:t>zápočet, zkouška</w:t>
              </w:r>
            </w:ins>
          </w:p>
        </w:tc>
        <w:tc>
          <w:tcPr>
            <w:tcW w:w="2156" w:type="dxa"/>
            <w:shd w:val="clear" w:color="auto" w:fill="F7CAAC"/>
          </w:tcPr>
          <w:p w14:paraId="673EA07D" w14:textId="77777777" w:rsidR="000F1E7D" w:rsidRPr="00073CFE" w:rsidRDefault="000F1E7D" w:rsidP="004E190C">
            <w:pPr>
              <w:jc w:val="both"/>
              <w:rPr>
                <w:ins w:id="609" w:author="Drahomíra Pavelková" w:date="2020-08-26T19:03:00Z"/>
                <w:b/>
                <w:color w:val="000000" w:themeColor="text1"/>
              </w:rPr>
            </w:pPr>
            <w:ins w:id="610" w:author="Drahomíra Pavelková" w:date="2020-08-26T19:03:00Z">
              <w:r w:rsidRPr="00073CFE">
                <w:rPr>
                  <w:b/>
                  <w:color w:val="000000" w:themeColor="text1"/>
                </w:rPr>
                <w:t>Forma výuky</w:t>
              </w:r>
            </w:ins>
          </w:p>
        </w:tc>
        <w:tc>
          <w:tcPr>
            <w:tcW w:w="1207" w:type="dxa"/>
            <w:gridSpan w:val="2"/>
          </w:tcPr>
          <w:p w14:paraId="689FC728" w14:textId="77777777" w:rsidR="000F1E7D" w:rsidRPr="00073CFE" w:rsidRDefault="000F1E7D" w:rsidP="004E190C">
            <w:pPr>
              <w:jc w:val="both"/>
              <w:rPr>
                <w:ins w:id="611" w:author="Drahomíra Pavelková" w:date="2020-08-26T19:03:00Z"/>
                <w:color w:val="000000" w:themeColor="text1"/>
              </w:rPr>
            </w:pPr>
            <w:ins w:id="612" w:author="Drahomíra Pavelková" w:date="2020-08-26T19:03:00Z">
              <w:r w:rsidRPr="00073CFE">
                <w:rPr>
                  <w:color w:val="000000" w:themeColor="text1"/>
                </w:rPr>
                <w:t>přednáška, seminář</w:t>
              </w:r>
            </w:ins>
          </w:p>
        </w:tc>
      </w:tr>
      <w:tr w:rsidR="000F1E7D" w:rsidRPr="00073CFE" w14:paraId="394F2069" w14:textId="77777777" w:rsidTr="004E190C">
        <w:trPr>
          <w:ins w:id="613" w:author="Drahomíra Pavelková" w:date="2020-08-26T19:03:00Z"/>
        </w:trPr>
        <w:tc>
          <w:tcPr>
            <w:tcW w:w="3086" w:type="dxa"/>
            <w:shd w:val="clear" w:color="auto" w:fill="F7CAAC"/>
          </w:tcPr>
          <w:p w14:paraId="5286F7FE" w14:textId="77777777" w:rsidR="000F1E7D" w:rsidRPr="00073CFE" w:rsidRDefault="000F1E7D" w:rsidP="004E190C">
            <w:pPr>
              <w:jc w:val="both"/>
              <w:rPr>
                <w:ins w:id="614" w:author="Drahomíra Pavelková" w:date="2020-08-26T19:03:00Z"/>
                <w:b/>
                <w:color w:val="000000" w:themeColor="text1"/>
              </w:rPr>
            </w:pPr>
            <w:ins w:id="615" w:author="Drahomíra Pavelková" w:date="2020-08-26T19:03:00Z">
              <w:r w:rsidRPr="00073CFE">
                <w:rPr>
                  <w:b/>
                  <w:color w:val="000000" w:themeColor="text1"/>
                </w:rPr>
                <w:t>Forma způsobu ověření studijních výsledků a další požadavky na studenta</w:t>
              </w:r>
            </w:ins>
          </w:p>
        </w:tc>
        <w:tc>
          <w:tcPr>
            <w:tcW w:w="6769" w:type="dxa"/>
            <w:gridSpan w:val="7"/>
            <w:tcBorders>
              <w:bottom w:val="nil"/>
            </w:tcBorders>
          </w:tcPr>
          <w:p w14:paraId="1EE4A650" w14:textId="77777777" w:rsidR="000F1E7D" w:rsidRPr="00073CFE" w:rsidRDefault="000F1E7D" w:rsidP="004E190C">
            <w:pPr>
              <w:jc w:val="both"/>
              <w:rPr>
                <w:ins w:id="616" w:author="Drahomíra Pavelková" w:date="2020-08-26T19:03:00Z"/>
                <w:color w:val="000000" w:themeColor="text1"/>
              </w:rPr>
            </w:pPr>
            <w:ins w:id="617" w:author="Drahomíra Pavelková" w:date="2020-08-26T19:03:00Z">
              <w:r w:rsidRPr="00073CFE">
                <w:rPr>
                  <w:color w:val="000000" w:themeColor="text1"/>
                </w:rPr>
                <w:t>Způsob zakončení předmětu – zápočet, zkouška</w:t>
              </w:r>
            </w:ins>
          </w:p>
          <w:p w14:paraId="44CD1923" w14:textId="77777777" w:rsidR="000F1E7D" w:rsidRPr="00073CFE" w:rsidRDefault="000F1E7D" w:rsidP="004E190C">
            <w:pPr>
              <w:jc w:val="both"/>
              <w:rPr>
                <w:ins w:id="618" w:author="Drahomíra Pavelková" w:date="2020-08-26T19:03:00Z"/>
                <w:color w:val="000000" w:themeColor="text1"/>
              </w:rPr>
            </w:pPr>
            <w:ins w:id="619" w:author="Drahomíra Pavelková" w:date="2020-08-26T19:03:00Z">
              <w:r w:rsidRPr="00073CFE">
                <w:rPr>
                  <w:color w:val="000000" w:themeColor="text1"/>
                </w:rPr>
                <w:t>Požadavky k zápočtu: aktivní účast na seminářích při řešení úkolů zadaných vedoucím semináře (minimálně 80% přítomnost); aktivní využití e-learningového systému Moodle; vypracování seminární práce v požadované kvalitě na zadané téma (vybraná oblast bankovnictví a pojišťovnictví) a prezentace její dílčí části na semináři.</w:t>
              </w:r>
            </w:ins>
          </w:p>
          <w:p w14:paraId="0B4A37E6" w14:textId="77777777" w:rsidR="000F1E7D" w:rsidRPr="00073CFE" w:rsidRDefault="000F1E7D" w:rsidP="004E190C">
            <w:pPr>
              <w:jc w:val="both"/>
              <w:rPr>
                <w:ins w:id="620" w:author="Drahomíra Pavelková" w:date="2020-08-26T19:03:00Z"/>
                <w:color w:val="000000" w:themeColor="text1"/>
              </w:rPr>
            </w:pPr>
            <w:ins w:id="621" w:author="Drahomíra Pavelková" w:date="2020-08-26T19:03:00Z">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ins>
          </w:p>
        </w:tc>
      </w:tr>
      <w:tr w:rsidR="000F1E7D" w:rsidRPr="00073CFE" w14:paraId="7D644B5A" w14:textId="77777777" w:rsidTr="004E190C">
        <w:trPr>
          <w:trHeight w:val="56"/>
          <w:ins w:id="622" w:author="Drahomíra Pavelková" w:date="2020-08-26T19:03:00Z"/>
        </w:trPr>
        <w:tc>
          <w:tcPr>
            <w:tcW w:w="9855" w:type="dxa"/>
            <w:gridSpan w:val="8"/>
            <w:tcBorders>
              <w:top w:val="nil"/>
            </w:tcBorders>
          </w:tcPr>
          <w:p w14:paraId="2B9B3C47" w14:textId="77777777" w:rsidR="000F1E7D" w:rsidRPr="00073CFE" w:rsidRDefault="000F1E7D" w:rsidP="004E190C">
            <w:pPr>
              <w:jc w:val="both"/>
              <w:rPr>
                <w:ins w:id="623" w:author="Drahomíra Pavelková" w:date="2020-08-26T19:03:00Z"/>
                <w:color w:val="000000" w:themeColor="text1"/>
              </w:rPr>
            </w:pPr>
          </w:p>
        </w:tc>
      </w:tr>
      <w:tr w:rsidR="000F1E7D" w:rsidRPr="00073CFE" w14:paraId="370D504D" w14:textId="77777777" w:rsidTr="004E190C">
        <w:trPr>
          <w:trHeight w:val="197"/>
          <w:ins w:id="624" w:author="Drahomíra Pavelková" w:date="2020-08-26T19:03:00Z"/>
        </w:trPr>
        <w:tc>
          <w:tcPr>
            <w:tcW w:w="3086" w:type="dxa"/>
            <w:tcBorders>
              <w:top w:val="nil"/>
            </w:tcBorders>
            <w:shd w:val="clear" w:color="auto" w:fill="F7CAAC"/>
          </w:tcPr>
          <w:p w14:paraId="0BABBA8D" w14:textId="77777777" w:rsidR="000F1E7D" w:rsidRPr="00073CFE" w:rsidRDefault="000F1E7D" w:rsidP="004E190C">
            <w:pPr>
              <w:jc w:val="both"/>
              <w:rPr>
                <w:ins w:id="625" w:author="Drahomíra Pavelková" w:date="2020-08-26T19:03:00Z"/>
                <w:b/>
                <w:color w:val="000000" w:themeColor="text1"/>
              </w:rPr>
            </w:pPr>
            <w:ins w:id="626" w:author="Drahomíra Pavelková" w:date="2020-08-26T19:03:00Z">
              <w:r w:rsidRPr="00073CFE">
                <w:rPr>
                  <w:b/>
                  <w:color w:val="000000" w:themeColor="text1"/>
                </w:rPr>
                <w:t>Garant předmětu</w:t>
              </w:r>
            </w:ins>
          </w:p>
        </w:tc>
        <w:tc>
          <w:tcPr>
            <w:tcW w:w="6769" w:type="dxa"/>
            <w:gridSpan w:val="7"/>
            <w:tcBorders>
              <w:top w:val="nil"/>
            </w:tcBorders>
          </w:tcPr>
          <w:p w14:paraId="56207AA1" w14:textId="77777777" w:rsidR="000F1E7D" w:rsidRPr="00073CFE" w:rsidRDefault="000F1E7D" w:rsidP="004E190C">
            <w:pPr>
              <w:jc w:val="both"/>
              <w:rPr>
                <w:ins w:id="627" w:author="Drahomíra Pavelková" w:date="2020-08-26T19:03:00Z"/>
                <w:color w:val="000000" w:themeColor="text1"/>
              </w:rPr>
            </w:pPr>
            <w:ins w:id="628" w:author="Drahomíra Pavelková" w:date="2020-08-26T19:03:00Z">
              <w:r w:rsidRPr="00073CFE">
                <w:rPr>
                  <w:color w:val="000000" w:themeColor="text1"/>
                </w:rPr>
                <w:t>Ing. Mojmír Hampl, MSc. Ph.D.</w:t>
              </w:r>
            </w:ins>
          </w:p>
        </w:tc>
      </w:tr>
      <w:tr w:rsidR="000F1E7D" w:rsidRPr="00073CFE" w14:paraId="5519F3FD" w14:textId="77777777" w:rsidTr="004E190C">
        <w:trPr>
          <w:trHeight w:val="243"/>
          <w:ins w:id="629" w:author="Drahomíra Pavelková" w:date="2020-08-26T19:03:00Z"/>
        </w:trPr>
        <w:tc>
          <w:tcPr>
            <w:tcW w:w="3086" w:type="dxa"/>
            <w:tcBorders>
              <w:top w:val="nil"/>
            </w:tcBorders>
            <w:shd w:val="clear" w:color="auto" w:fill="F7CAAC"/>
          </w:tcPr>
          <w:p w14:paraId="14CE5D56" w14:textId="77777777" w:rsidR="000F1E7D" w:rsidRPr="00073CFE" w:rsidRDefault="000F1E7D" w:rsidP="004E190C">
            <w:pPr>
              <w:jc w:val="both"/>
              <w:rPr>
                <w:ins w:id="630" w:author="Drahomíra Pavelková" w:date="2020-08-26T19:03:00Z"/>
                <w:b/>
                <w:color w:val="000000" w:themeColor="text1"/>
              </w:rPr>
            </w:pPr>
            <w:ins w:id="631" w:author="Drahomíra Pavelková" w:date="2020-08-26T19:03:00Z">
              <w:r w:rsidRPr="00073CFE">
                <w:rPr>
                  <w:b/>
                  <w:color w:val="000000" w:themeColor="text1"/>
                </w:rPr>
                <w:t>Zapojení garanta do výuky předmětu</w:t>
              </w:r>
            </w:ins>
          </w:p>
        </w:tc>
        <w:tc>
          <w:tcPr>
            <w:tcW w:w="6769" w:type="dxa"/>
            <w:gridSpan w:val="7"/>
            <w:tcBorders>
              <w:top w:val="nil"/>
            </w:tcBorders>
          </w:tcPr>
          <w:p w14:paraId="4BDF6B08" w14:textId="77777777" w:rsidR="000F1E7D" w:rsidRPr="00073CFE" w:rsidRDefault="000F1E7D" w:rsidP="004E190C">
            <w:pPr>
              <w:jc w:val="both"/>
              <w:rPr>
                <w:ins w:id="632" w:author="Drahomíra Pavelková" w:date="2020-08-26T19:03:00Z"/>
                <w:color w:val="000000" w:themeColor="text1"/>
              </w:rPr>
            </w:pPr>
            <w:ins w:id="633" w:author="Drahomíra Pavelková" w:date="2020-08-26T19:03:00Z">
              <w:r w:rsidRPr="00073CFE">
                <w:rPr>
                  <w:color w:val="000000" w:themeColor="text1"/>
                </w:rPr>
                <w:t>Garant se podílí na přednášení v rozsahu 100 %, dále stanovuje koncepci seminářů a dohlíží na jejich jednotné vedení.</w:t>
              </w:r>
            </w:ins>
          </w:p>
        </w:tc>
      </w:tr>
      <w:tr w:rsidR="000F1E7D" w:rsidRPr="00073CFE" w14:paraId="6D1384A2" w14:textId="77777777" w:rsidTr="004E190C">
        <w:trPr>
          <w:ins w:id="634" w:author="Drahomíra Pavelková" w:date="2020-08-26T19:03:00Z"/>
        </w:trPr>
        <w:tc>
          <w:tcPr>
            <w:tcW w:w="3086" w:type="dxa"/>
            <w:shd w:val="clear" w:color="auto" w:fill="F7CAAC"/>
          </w:tcPr>
          <w:p w14:paraId="5FB201D5" w14:textId="77777777" w:rsidR="000F1E7D" w:rsidRPr="00073CFE" w:rsidRDefault="000F1E7D" w:rsidP="004E190C">
            <w:pPr>
              <w:jc w:val="both"/>
              <w:rPr>
                <w:ins w:id="635" w:author="Drahomíra Pavelková" w:date="2020-08-26T19:03:00Z"/>
                <w:b/>
                <w:color w:val="000000" w:themeColor="text1"/>
              </w:rPr>
            </w:pPr>
            <w:ins w:id="636" w:author="Drahomíra Pavelková" w:date="2020-08-26T19:03:00Z">
              <w:r w:rsidRPr="00073CFE">
                <w:rPr>
                  <w:b/>
                  <w:color w:val="000000" w:themeColor="text1"/>
                </w:rPr>
                <w:t>Vyučující</w:t>
              </w:r>
            </w:ins>
          </w:p>
        </w:tc>
        <w:tc>
          <w:tcPr>
            <w:tcW w:w="6769" w:type="dxa"/>
            <w:gridSpan w:val="7"/>
            <w:tcBorders>
              <w:bottom w:val="nil"/>
            </w:tcBorders>
          </w:tcPr>
          <w:p w14:paraId="4AFD28D0" w14:textId="77777777" w:rsidR="000F1E7D" w:rsidRPr="00073CFE" w:rsidRDefault="000F1E7D" w:rsidP="004E190C">
            <w:pPr>
              <w:jc w:val="both"/>
              <w:rPr>
                <w:ins w:id="637" w:author="Drahomíra Pavelková" w:date="2020-08-26T19:03:00Z"/>
                <w:color w:val="000000" w:themeColor="text1"/>
              </w:rPr>
            </w:pPr>
            <w:ins w:id="638" w:author="Drahomíra Pavelková" w:date="2020-08-26T19:03:00Z">
              <w:r w:rsidRPr="00073CFE">
                <w:rPr>
                  <w:color w:val="000000" w:themeColor="text1"/>
                </w:rPr>
                <w:t>Ing. Mojmír Hampl, MSc. Ph.D. – přednášky, semináře (100%)</w:t>
              </w:r>
            </w:ins>
          </w:p>
        </w:tc>
      </w:tr>
      <w:tr w:rsidR="000F1E7D" w:rsidRPr="00073CFE" w14:paraId="063E389E" w14:textId="77777777" w:rsidTr="004E190C">
        <w:trPr>
          <w:trHeight w:val="88"/>
          <w:ins w:id="639" w:author="Drahomíra Pavelková" w:date="2020-08-26T19:03:00Z"/>
        </w:trPr>
        <w:tc>
          <w:tcPr>
            <w:tcW w:w="9855" w:type="dxa"/>
            <w:gridSpan w:val="8"/>
            <w:tcBorders>
              <w:top w:val="nil"/>
            </w:tcBorders>
          </w:tcPr>
          <w:p w14:paraId="20D42939" w14:textId="77777777" w:rsidR="000F1E7D" w:rsidRPr="00073CFE" w:rsidRDefault="000F1E7D" w:rsidP="004E190C">
            <w:pPr>
              <w:jc w:val="both"/>
              <w:rPr>
                <w:ins w:id="640" w:author="Drahomíra Pavelková" w:date="2020-08-26T19:03:00Z"/>
                <w:color w:val="000000" w:themeColor="text1"/>
                <w:sz w:val="16"/>
              </w:rPr>
            </w:pPr>
          </w:p>
        </w:tc>
      </w:tr>
      <w:tr w:rsidR="000F1E7D" w:rsidRPr="00073CFE" w14:paraId="63DF3D82" w14:textId="77777777" w:rsidTr="004E190C">
        <w:trPr>
          <w:ins w:id="641" w:author="Drahomíra Pavelková" w:date="2020-08-26T19:03:00Z"/>
        </w:trPr>
        <w:tc>
          <w:tcPr>
            <w:tcW w:w="3086" w:type="dxa"/>
            <w:shd w:val="clear" w:color="auto" w:fill="F7CAAC"/>
          </w:tcPr>
          <w:p w14:paraId="1C0EAEC3" w14:textId="77777777" w:rsidR="000F1E7D" w:rsidRPr="00073CFE" w:rsidRDefault="000F1E7D" w:rsidP="004E190C">
            <w:pPr>
              <w:jc w:val="both"/>
              <w:rPr>
                <w:ins w:id="642" w:author="Drahomíra Pavelková" w:date="2020-08-26T19:03:00Z"/>
                <w:b/>
                <w:color w:val="000000" w:themeColor="text1"/>
              </w:rPr>
            </w:pPr>
            <w:ins w:id="643" w:author="Drahomíra Pavelková" w:date="2020-08-26T19:03:00Z">
              <w:r w:rsidRPr="00073CFE">
                <w:rPr>
                  <w:b/>
                  <w:color w:val="000000" w:themeColor="text1"/>
                </w:rPr>
                <w:t>Stručná anotace předmětu</w:t>
              </w:r>
            </w:ins>
          </w:p>
        </w:tc>
        <w:tc>
          <w:tcPr>
            <w:tcW w:w="6769" w:type="dxa"/>
            <w:gridSpan w:val="7"/>
            <w:tcBorders>
              <w:bottom w:val="nil"/>
            </w:tcBorders>
          </w:tcPr>
          <w:p w14:paraId="7A532C81" w14:textId="77777777" w:rsidR="000F1E7D" w:rsidRPr="00073CFE" w:rsidRDefault="000F1E7D" w:rsidP="004E190C">
            <w:pPr>
              <w:jc w:val="both"/>
              <w:rPr>
                <w:ins w:id="644" w:author="Drahomíra Pavelková" w:date="2020-08-26T19:03:00Z"/>
                <w:color w:val="000000" w:themeColor="text1"/>
              </w:rPr>
            </w:pPr>
          </w:p>
        </w:tc>
      </w:tr>
      <w:tr w:rsidR="000F1E7D" w:rsidRPr="00073CFE" w14:paraId="7C5D8793" w14:textId="77777777" w:rsidTr="004E190C">
        <w:trPr>
          <w:trHeight w:val="3938"/>
          <w:ins w:id="645" w:author="Drahomíra Pavelková" w:date="2020-08-26T19:03:00Z"/>
        </w:trPr>
        <w:tc>
          <w:tcPr>
            <w:tcW w:w="9855" w:type="dxa"/>
            <w:gridSpan w:val="8"/>
            <w:tcBorders>
              <w:top w:val="nil"/>
              <w:bottom w:val="single" w:sz="12" w:space="0" w:color="auto"/>
            </w:tcBorders>
          </w:tcPr>
          <w:p w14:paraId="06478CC1" w14:textId="77777777" w:rsidR="000F1E7D" w:rsidRPr="00073CFE" w:rsidRDefault="000F1E7D" w:rsidP="004E190C">
            <w:pPr>
              <w:contextualSpacing/>
              <w:jc w:val="both"/>
              <w:rPr>
                <w:ins w:id="646" w:author="Drahomíra Pavelková" w:date="2020-08-26T19:03:00Z"/>
                <w:color w:val="000000" w:themeColor="text1"/>
              </w:rPr>
            </w:pPr>
            <w:ins w:id="647" w:author="Drahomíra Pavelková" w:date="2020-08-26T19:03:00Z">
              <w:r w:rsidRPr="00073CFE">
                <w:rPr>
                  <w:color w:val="000000" w:themeColor="text1"/>
                </w:rPr>
                <w:t>Předmět "Bankovnictví a pojišťovnictví II" doplňuje a dále rozšiřuje tématiku z bakalářského studijního programu ("Bankovnictví a pojišťovnictví I") a z prvního ročníku magisterského studia ("Portfolio management"). Obsahem jsou jak základní, tak speciální činnosti bank v sektoru komerčního a investičního bankovnictví. Pojišťovnictví zahrnuje výklad pojistné teorie, dále jednotlivých druhů pojištění a fungování pojišťovny jako komerční instituce.</w:t>
              </w:r>
            </w:ins>
          </w:p>
          <w:p w14:paraId="01EF8A81" w14:textId="77777777" w:rsidR="000F1E7D" w:rsidRPr="00073CFE" w:rsidRDefault="000F1E7D" w:rsidP="004E190C">
            <w:pPr>
              <w:pStyle w:val="Odstavecseseznamem"/>
              <w:numPr>
                <w:ilvl w:val="0"/>
                <w:numId w:val="51"/>
              </w:numPr>
              <w:spacing w:after="0" w:line="240" w:lineRule="auto"/>
              <w:jc w:val="both"/>
              <w:rPr>
                <w:ins w:id="648" w:author="Drahomíra Pavelková" w:date="2020-08-26T19:03:00Z"/>
                <w:rFonts w:ascii="Times New Roman" w:eastAsia="Times New Roman" w:hAnsi="Times New Roman"/>
                <w:color w:val="000000" w:themeColor="text1"/>
                <w:sz w:val="20"/>
                <w:szCs w:val="20"/>
                <w:lang w:eastAsia="cs-CZ"/>
              </w:rPr>
            </w:pPr>
            <w:ins w:id="649" w:author="Drahomíra Pavelková" w:date="2020-08-26T19:03:00Z">
              <w:r w:rsidRPr="00073CFE">
                <w:rPr>
                  <w:rFonts w:ascii="Times New Roman" w:eastAsia="Times New Roman" w:hAnsi="Times New Roman"/>
                  <w:color w:val="000000" w:themeColor="text1"/>
                  <w:sz w:val="20"/>
                  <w:szCs w:val="20"/>
                  <w:lang w:eastAsia="cs-CZ"/>
                </w:rPr>
                <w:t>Aktivní a pasivní obchody komerčních bank, nástroje platebního styku</w:t>
              </w:r>
            </w:ins>
          </w:p>
          <w:p w14:paraId="5DA127CA" w14:textId="77777777" w:rsidR="000F1E7D" w:rsidRPr="00073CFE" w:rsidRDefault="000F1E7D" w:rsidP="004E190C">
            <w:pPr>
              <w:pStyle w:val="Odstavecseseznamem"/>
              <w:numPr>
                <w:ilvl w:val="0"/>
                <w:numId w:val="51"/>
              </w:numPr>
              <w:spacing w:after="0" w:line="240" w:lineRule="auto"/>
              <w:jc w:val="both"/>
              <w:rPr>
                <w:ins w:id="650" w:author="Drahomíra Pavelková" w:date="2020-08-26T19:03:00Z"/>
                <w:rFonts w:ascii="Times New Roman" w:eastAsia="Times New Roman" w:hAnsi="Times New Roman"/>
                <w:color w:val="000000" w:themeColor="text1"/>
                <w:sz w:val="20"/>
                <w:szCs w:val="20"/>
                <w:lang w:eastAsia="cs-CZ"/>
              </w:rPr>
            </w:pPr>
            <w:ins w:id="651" w:author="Drahomíra Pavelková" w:date="2020-08-26T19:03:00Z">
              <w:r w:rsidRPr="00073CFE">
                <w:rPr>
                  <w:rFonts w:ascii="Times New Roman" w:eastAsia="Times New Roman" w:hAnsi="Times New Roman"/>
                  <w:color w:val="000000" w:themeColor="text1"/>
                  <w:sz w:val="20"/>
                  <w:szCs w:val="20"/>
                  <w:lang w:eastAsia="cs-CZ"/>
                </w:rPr>
                <w:t>Platební styk se zahraničím (hladké platby, SEPA, zajištěné platby, dokumentární inkaso, dokumentární akreditiv, systém elektronické výměny dat)</w:t>
              </w:r>
            </w:ins>
          </w:p>
          <w:p w14:paraId="0A8061AE" w14:textId="77777777" w:rsidR="000F1E7D" w:rsidRPr="00073CFE" w:rsidRDefault="000F1E7D" w:rsidP="004E190C">
            <w:pPr>
              <w:pStyle w:val="Odstavecseseznamem"/>
              <w:numPr>
                <w:ilvl w:val="0"/>
                <w:numId w:val="51"/>
              </w:numPr>
              <w:spacing w:after="0" w:line="240" w:lineRule="auto"/>
              <w:jc w:val="both"/>
              <w:rPr>
                <w:ins w:id="652" w:author="Drahomíra Pavelková" w:date="2020-08-26T19:03:00Z"/>
                <w:rFonts w:ascii="Times New Roman" w:eastAsia="Times New Roman" w:hAnsi="Times New Roman"/>
                <w:color w:val="000000" w:themeColor="text1"/>
                <w:sz w:val="20"/>
                <w:szCs w:val="20"/>
                <w:lang w:eastAsia="cs-CZ"/>
              </w:rPr>
            </w:pPr>
            <w:ins w:id="653" w:author="Drahomíra Pavelková" w:date="2020-08-26T19:03:00Z">
              <w:r w:rsidRPr="00073CFE">
                <w:rPr>
                  <w:rFonts w:ascii="Times New Roman" w:eastAsia="Times New Roman" w:hAnsi="Times New Roman"/>
                  <w:color w:val="000000" w:themeColor="text1"/>
                  <w:sz w:val="20"/>
                  <w:szCs w:val="20"/>
                  <w:lang w:eastAsia="cs-CZ"/>
                </w:rPr>
                <w:t>Bankovnictví mimo bilanci (depotní obchody, poradenství, bankovní záruky)</w:t>
              </w:r>
            </w:ins>
          </w:p>
          <w:p w14:paraId="7A300CE6" w14:textId="77777777" w:rsidR="000F1E7D" w:rsidRPr="00073CFE" w:rsidRDefault="000F1E7D" w:rsidP="004E190C">
            <w:pPr>
              <w:pStyle w:val="Odstavecseseznamem"/>
              <w:numPr>
                <w:ilvl w:val="0"/>
                <w:numId w:val="51"/>
              </w:numPr>
              <w:spacing w:after="0" w:line="240" w:lineRule="auto"/>
              <w:jc w:val="both"/>
              <w:rPr>
                <w:ins w:id="654" w:author="Drahomíra Pavelková" w:date="2020-08-26T19:03:00Z"/>
                <w:rFonts w:ascii="Times New Roman" w:eastAsia="Times New Roman" w:hAnsi="Times New Roman"/>
                <w:color w:val="000000" w:themeColor="text1"/>
                <w:sz w:val="20"/>
                <w:szCs w:val="20"/>
                <w:lang w:eastAsia="cs-CZ"/>
              </w:rPr>
            </w:pPr>
            <w:ins w:id="655" w:author="Drahomíra Pavelková" w:date="2020-08-26T19:03:00Z">
              <w:r w:rsidRPr="00073CFE">
                <w:rPr>
                  <w:rFonts w:ascii="Times New Roman" w:eastAsia="Times New Roman" w:hAnsi="Times New Roman"/>
                  <w:color w:val="000000" w:themeColor="text1"/>
                  <w:sz w:val="20"/>
                  <w:szCs w:val="20"/>
                  <w:lang w:eastAsia="cs-CZ"/>
                </w:rPr>
                <w:t>Investiční bankovnictví, nástroje finančního inženýrství</w:t>
              </w:r>
            </w:ins>
          </w:p>
          <w:p w14:paraId="206BD8B4" w14:textId="77777777" w:rsidR="000F1E7D" w:rsidRPr="00073CFE" w:rsidRDefault="000F1E7D" w:rsidP="004E190C">
            <w:pPr>
              <w:pStyle w:val="Odstavecseseznamem"/>
              <w:numPr>
                <w:ilvl w:val="0"/>
                <w:numId w:val="51"/>
              </w:numPr>
              <w:spacing w:after="0" w:line="240" w:lineRule="auto"/>
              <w:jc w:val="both"/>
              <w:rPr>
                <w:ins w:id="656" w:author="Drahomíra Pavelková" w:date="2020-08-26T19:03:00Z"/>
                <w:rFonts w:ascii="Times New Roman" w:eastAsia="Times New Roman" w:hAnsi="Times New Roman"/>
                <w:color w:val="000000" w:themeColor="text1"/>
                <w:sz w:val="20"/>
                <w:szCs w:val="20"/>
                <w:lang w:eastAsia="cs-CZ"/>
              </w:rPr>
            </w:pPr>
            <w:ins w:id="657" w:author="Drahomíra Pavelková" w:date="2020-08-26T19:03:00Z">
              <w:r w:rsidRPr="00073CFE">
                <w:rPr>
                  <w:rFonts w:ascii="Times New Roman" w:eastAsia="Times New Roman" w:hAnsi="Times New Roman"/>
                  <w:color w:val="000000" w:themeColor="text1"/>
                  <w:sz w:val="20"/>
                  <w:szCs w:val="20"/>
                  <w:lang w:eastAsia="cs-CZ"/>
                </w:rPr>
                <w:t>Zvláštní druhy dluhopisů (emise státních a komunálních dluhopisů), korporátní dluhopisy (nákladovost cizí emise)</w:t>
              </w:r>
            </w:ins>
          </w:p>
          <w:p w14:paraId="646542B0" w14:textId="77777777" w:rsidR="000F1E7D" w:rsidRPr="00073CFE" w:rsidRDefault="000F1E7D" w:rsidP="004E190C">
            <w:pPr>
              <w:pStyle w:val="Odstavecseseznamem"/>
              <w:numPr>
                <w:ilvl w:val="0"/>
                <w:numId w:val="51"/>
              </w:numPr>
              <w:spacing w:after="0" w:line="240" w:lineRule="auto"/>
              <w:jc w:val="both"/>
              <w:rPr>
                <w:ins w:id="658" w:author="Drahomíra Pavelková" w:date="2020-08-26T19:03:00Z"/>
                <w:rFonts w:ascii="Times New Roman" w:eastAsia="Times New Roman" w:hAnsi="Times New Roman"/>
                <w:color w:val="000000" w:themeColor="text1"/>
                <w:sz w:val="20"/>
                <w:szCs w:val="20"/>
                <w:lang w:eastAsia="cs-CZ"/>
              </w:rPr>
            </w:pPr>
            <w:ins w:id="659" w:author="Drahomíra Pavelková" w:date="2020-08-26T19:03:00Z">
              <w:r w:rsidRPr="00073CFE">
                <w:rPr>
                  <w:rFonts w:ascii="Times New Roman" w:eastAsia="Times New Roman" w:hAnsi="Times New Roman"/>
                  <w:color w:val="000000" w:themeColor="text1"/>
                  <w:sz w:val="20"/>
                  <w:szCs w:val="20"/>
                  <w:lang w:eastAsia="cs-CZ"/>
                </w:rPr>
                <w:t>Alternativní formy financování (venture, franchisa, leasing, faktoring, forfaiting)</w:t>
              </w:r>
            </w:ins>
          </w:p>
          <w:p w14:paraId="1BBC36DA" w14:textId="77777777" w:rsidR="000F1E7D" w:rsidRPr="00073CFE" w:rsidRDefault="000F1E7D" w:rsidP="004E190C">
            <w:pPr>
              <w:pStyle w:val="Odstavecseseznamem"/>
              <w:numPr>
                <w:ilvl w:val="0"/>
                <w:numId w:val="51"/>
              </w:numPr>
              <w:spacing w:after="0" w:line="240" w:lineRule="auto"/>
              <w:jc w:val="both"/>
              <w:rPr>
                <w:ins w:id="660" w:author="Drahomíra Pavelková" w:date="2020-08-26T19:03:00Z"/>
                <w:rFonts w:ascii="Times New Roman" w:eastAsia="Times New Roman" w:hAnsi="Times New Roman"/>
                <w:color w:val="000000" w:themeColor="text1"/>
                <w:sz w:val="20"/>
                <w:szCs w:val="20"/>
                <w:lang w:eastAsia="cs-CZ"/>
              </w:rPr>
            </w:pPr>
            <w:ins w:id="661" w:author="Drahomíra Pavelková" w:date="2020-08-26T19:03:00Z">
              <w:r w:rsidRPr="00073CFE">
                <w:rPr>
                  <w:rFonts w:ascii="Times New Roman" w:eastAsia="Times New Roman" w:hAnsi="Times New Roman"/>
                  <w:color w:val="000000" w:themeColor="text1"/>
                  <w:sz w:val="20"/>
                  <w:szCs w:val="20"/>
                  <w:lang w:eastAsia="cs-CZ"/>
                </w:rPr>
                <w:t>Digitalizace a moderní bankovnictví a peněžnictví (alternativní měny, elektronické peníze a digitální peníze centrálních bank)</w:t>
              </w:r>
            </w:ins>
          </w:p>
          <w:p w14:paraId="1E9105AA" w14:textId="77777777" w:rsidR="000F1E7D" w:rsidRPr="00073CFE" w:rsidRDefault="000F1E7D" w:rsidP="004E190C">
            <w:pPr>
              <w:pStyle w:val="Odstavecseseznamem"/>
              <w:numPr>
                <w:ilvl w:val="0"/>
                <w:numId w:val="51"/>
              </w:numPr>
              <w:spacing w:after="0" w:line="240" w:lineRule="auto"/>
              <w:jc w:val="both"/>
              <w:rPr>
                <w:ins w:id="662" w:author="Drahomíra Pavelková" w:date="2020-08-26T19:03:00Z"/>
                <w:rFonts w:ascii="Times New Roman" w:eastAsia="Times New Roman" w:hAnsi="Times New Roman"/>
                <w:color w:val="000000" w:themeColor="text1"/>
                <w:sz w:val="20"/>
                <w:szCs w:val="20"/>
                <w:lang w:eastAsia="cs-CZ"/>
              </w:rPr>
            </w:pPr>
            <w:ins w:id="663" w:author="Drahomíra Pavelková" w:date="2020-08-26T19:03:00Z">
              <w:r w:rsidRPr="00073CFE">
                <w:rPr>
                  <w:rFonts w:ascii="Times New Roman" w:eastAsia="Times New Roman" w:hAnsi="Times New Roman"/>
                  <w:color w:val="000000" w:themeColor="text1"/>
                  <w:sz w:val="20"/>
                  <w:szCs w:val="20"/>
                  <w:lang w:eastAsia="cs-CZ"/>
                </w:rPr>
                <w:t>Podstata současného systému elastických peněz a role bank v něm</w:t>
              </w:r>
            </w:ins>
          </w:p>
          <w:p w14:paraId="3C9314A3" w14:textId="77777777" w:rsidR="000F1E7D" w:rsidRPr="00073CFE" w:rsidRDefault="000F1E7D" w:rsidP="004E190C">
            <w:pPr>
              <w:pStyle w:val="Odstavecseseznamem"/>
              <w:numPr>
                <w:ilvl w:val="0"/>
                <w:numId w:val="51"/>
              </w:numPr>
              <w:spacing w:after="0" w:line="240" w:lineRule="auto"/>
              <w:jc w:val="both"/>
              <w:rPr>
                <w:ins w:id="664" w:author="Drahomíra Pavelková" w:date="2020-08-26T19:03:00Z"/>
                <w:rFonts w:ascii="Times New Roman" w:eastAsia="Times New Roman" w:hAnsi="Times New Roman"/>
                <w:color w:val="000000" w:themeColor="text1"/>
                <w:sz w:val="20"/>
                <w:szCs w:val="20"/>
                <w:lang w:eastAsia="cs-CZ"/>
              </w:rPr>
            </w:pPr>
            <w:ins w:id="665" w:author="Drahomíra Pavelková" w:date="2020-08-26T19:03:00Z">
              <w:r w:rsidRPr="00073CFE">
                <w:rPr>
                  <w:rFonts w:ascii="Times New Roman" w:eastAsia="Times New Roman" w:hAnsi="Times New Roman"/>
                  <w:color w:val="000000" w:themeColor="text1"/>
                  <w:sz w:val="20"/>
                  <w:szCs w:val="20"/>
                  <w:lang w:eastAsia="cs-CZ"/>
                </w:rPr>
                <w:t>Řízení veřejného dluhu</w:t>
              </w:r>
            </w:ins>
          </w:p>
          <w:p w14:paraId="718B8ECC" w14:textId="77777777" w:rsidR="000F1E7D" w:rsidRPr="00073CFE" w:rsidRDefault="000F1E7D" w:rsidP="004E190C">
            <w:pPr>
              <w:pStyle w:val="Odstavecseseznamem"/>
              <w:numPr>
                <w:ilvl w:val="0"/>
                <w:numId w:val="51"/>
              </w:numPr>
              <w:spacing w:after="0" w:line="240" w:lineRule="auto"/>
              <w:jc w:val="both"/>
              <w:rPr>
                <w:ins w:id="666" w:author="Drahomíra Pavelková" w:date="2020-08-26T19:03:00Z"/>
                <w:rFonts w:ascii="Times New Roman" w:eastAsia="Times New Roman" w:hAnsi="Times New Roman"/>
                <w:color w:val="000000" w:themeColor="text1"/>
                <w:sz w:val="20"/>
                <w:szCs w:val="20"/>
                <w:lang w:eastAsia="cs-CZ"/>
              </w:rPr>
            </w:pPr>
            <w:ins w:id="667" w:author="Drahomíra Pavelková" w:date="2020-08-26T19:03:00Z">
              <w:r w:rsidRPr="00073CFE">
                <w:rPr>
                  <w:rFonts w:ascii="Times New Roman" w:eastAsia="Times New Roman" w:hAnsi="Times New Roman"/>
                  <w:color w:val="000000" w:themeColor="text1"/>
                  <w:sz w:val="20"/>
                  <w:szCs w:val="20"/>
                  <w:lang w:eastAsia="cs-CZ"/>
                </w:rPr>
                <w:t>Inovace v moderním bankovnictví</w:t>
              </w:r>
            </w:ins>
          </w:p>
          <w:p w14:paraId="11F2234B" w14:textId="77777777" w:rsidR="000F1E7D" w:rsidRPr="00073CFE" w:rsidRDefault="000F1E7D" w:rsidP="004E190C">
            <w:pPr>
              <w:pStyle w:val="Odstavecseseznamem"/>
              <w:numPr>
                <w:ilvl w:val="0"/>
                <w:numId w:val="51"/>
              </w:numPr>
              <w:spacing w:after="0" w:line="240" w:lineRule="auto"/>
              <w:jc w:val="both"/>
              <w:rPr>
                <w:ins w:id="668" w:author="Drahomíra Pavelková" w:date="2020-08-26T19:03:00Z"/>
                <w:rFonts w:ascii="Times New Roman" w:eastAsia="Times New Roman" w:hAnsi="Times New Roman"/>
                <w:color w:val="000000" w:themeColor="text1"/>
                <w:sz w:val="20"/>
                <w:szCs w:val="20"/>
                <w:lang w:eastAsia="cs-CZ"/>
              </w:rPr>
            </w:pPr>
            <w:ins w:id="669" w:author="Drahomíra Pavelková" w:date="2020-08-26T19:03:00Z">
              <w:r w:rsidRPr="00073CFE">
                <w:rPr>
                  <w:rFonts w:ascii="Times New Roman" w:eastAsia="Times New Roman" w:hAnsi="Times New Roman"/>
                  <w:color w:val="000000" w:themeColor="text1"/>
                  <w:sz w:val="20"/>
                  <w:szCs w:val="20"/>
                  <w:lang w:eastAsia="cs-CZ"/>
                </w:rPr>
                <w:t>Riziko a dopady nahodilosti na ekonomickou i neekonomickou činnost lidí. Rozdělení pojištění. Risk management. Význam pojištění z makro i mikro hlediska.</w:t>
              </w:r>
            </w:ins>
          </w:p>
          <w:p w14:paraId="1140BF67" w14:textId="77777777" w:rsidR="000F1E7D" w:rsidRPr="00073CFE" w:rsidRDefault="000F1E7D" w:rsidP="004E190C">
            <w:pPr>
              <w:pStyle w:val="Odstavecseseznamem"/>
              <w:numPr>
                <w:ilvl w:val="0"/>
                <w:numId w:val="51"/>
              </w:numPr>
              <w:spacing w:after="0" w:line="240" w:lineRule="auto"/>
              <w:jc w:val="both"/>
              <w:rPr>
                <w:ins w:id="670" w:author="Drahomíra Pavelková" w:date="2020-08-26T19:03:00Z"/>
                <w:rFonts w:ascii="Times New Roman" w:eastAsia="Times New Roman" w:hAnsi="Times New Roman"/>
                <w:color w:val="000000" w:themeColor="text1"/>
                <w:sz w:val="20"/>
                <w:szCs w:val="20"/>
                <w:lang w:eastAsia="cs-CZ"/>
              </w:rPr>
            </w:pPr>
            <w:ins w:id="671" w:author="Drahomíra Pavelková" w:date="2020-08-26T19:03:00Z">
              <w:r w:rsidRPr="00073CFE">
                <w:rPr>
                  <w:rFonts w:ascii="Times New Roman" w:eastAsia="Times New Roman" w:hAnsi="Times New Roman"/>
                  <w:color w:val="000000" w:themeColor="text1"/>
                  <w:sz w:val="20"/>
                  <w:szCs w:val="20"/>
                  <w:lang w:eastAsia="cs-CZ"/>
                </w:rPr>
                <w:t>Pojišťovnictví a jeho místo v ekonomice, pojišťovatelé, zprostředkovatelé a institucionální zabezpečení pojišťovnictví obecně, význam státní regulace a způsoby její realizace.</w:t>
              </w:r>
            </w:ins>
          </w:p>
          <w:p w14:paraId="7BFB8D02" w14:textId="77777777" w:rsidR="000F1E7D" w:rsidRPr="00073CFE" w:rsidRDefault="000F1E7D" w:rsidP="004E190C">
            <w:pPr>
              <w:pStyle w:val="Odstavecseseznamem"/>
              <w:numPr>
                <w:ilvl w:val="0"/>
                <w:numId w:val="51"/>
              </w:numPr>
              <w:spacing w:after="0" w:line="240" w:lineRule="auto"/>
              <w:jc w:val="both"/>
              <w:rPr>
                <w:ins w:id="672" w:author="Drahomíra Pavelková" w:date="2020-08-26T19:03:00Z"/>
                <w:rFonts w:ascii="Times New Roman" w:eastAsia="Times New Roman" w:hAnsi="Times New Roman"/>
                <w:color w:val="000000" w:themeColor="text1"/>
                <w:sz w:val="20"/>
                <w:szCs w:val="20"/>
                <w:lang w:eastAsia="cs-CZ"/>
              </w:rPr>
            </w:pPr>
            <w:ins w:id="673" w:author="Drahomíra Pavelková" w:date="2020-08-26T19:03:00Z">
              <w:r w:rsidRPr="00073CFE">
                <w:rPr>
                  <w:rFonts w:ascii="Times New Roman" w:eastAsia="Times New Roman" w:hAnsi="Times New Roman"/>
                  <w:color w:val="000000" w:themeColor="text1"/>
                  <w:sz w:val="20"/>
                  <w:szCs w:val="20"/>
                  <w:lang w:eastAsia="cs-CZ"/>
                </w:rPr>
                <w:t xml:space="preserve">Teoretická báze pojišťovacích operací (pojistné, správní náklady a zisk, pojistně technické rezervy, podstata zajišťování, pojistně technické riziko a další rizika v činnosti pojišťoven). </w:t>
              </w:r>
            </w:ins>
          </w:p>
        </w:tc>
      </w:tr>
      <w:tr w:rsidR="000F1E7D" w:rsidRPr="00073CFE" w14:paraId="16A4F779" w14:textId="77777777" w:rsidTr="004E190C">
        <w:trPr>
          <w:trHeight w:val="265"/>
          <w:ins w:id="674" w:author="Drahomíra Pavelková" w:date="2020-08-26T19:03:00Z"/>
        </w:trPr>
        <w:tc>
          <w:tcPr>
            <w:tcW w:w="3653" w:type="dxa"/>
            <w:gridSpan w:val="2"/>
            <w:tcBorders>
              <w:top w:val="nil"/>
            </w:tcBorders>
            <w:shd w:val="clear" w:color="auto" w:fill="F7CAAC"/>
          </w:tcPr>
          <w:p w14:paraId="2B270A5D" w14:textId="77777777" w:rsidR="000F1E7D" w:rsidRPr="00073CFE" w:rsidRDefault="000F1E7D" w:rsidP="004E190C">
            <w:pPr>
              <w:jc w:val="both"/>
              <w:rPr>
                <w:ins w:id="675" w:author="Drahomíra Pavelková" w:date="2020-08-26T19:03:00Z"/>
                <w:color w:val="000000" w:themeColor="text1"/>
              </w:rPr>
            </w:pPr>
            <w:ins w:id="676" w:author="Drahomíra Pavelková" w:date="2020-08-26T19:03:00Z">
              <w:r w:rsidRPr="00073CFE">
                <w:rPr>
                  <w:b/>
                  <w:color w:val="000000" w:themeColor="text1"/>
                </w:rPr>
                <w:t>Studijní literatura a studijní pomůcky</w:t>
              </w:r>
            </w:ins>
          </w:p>
        </w:tc>
        <w:tc>
          <w:tcPr>
            <w:tcW w:w="6202" w:type="dxa"/>
            <w:gridSpan w:val="6"/>
            <w:tcBorders>
              <w:top w:val="nil"/>
              <w:bottom w:val="nil"/>
            </w:tcBorders>
          </w:tcPr>
          <w:p w14:paraId="13C56449" w14:textId="77777777" w:rsidR="000F1E7D" w:rsidRPr="00073CFE" w:rsidRDefault="000F1E7D" w:rsidP="004E190C">
            <w:pPr>
              <w:jc w:val="both"/>
              <w:rPr>
                <w:ins w:id="677" w:author="Drahomíra Pavelková" w:date="2020-08-26T19:03:00Z"/>
                <w:color w:val="000000" w:themeColor="text1"/>
              </w:rPr>
            </w:pPr>
          </w:p>
        </w:tc>
      </w:tr>
      <w:tr w:rsidR="000F1E7D" w:rsidRPr="00073CFE" w14:paraId="4B269B36" w14:textId="77777777" w:rsidTr="004E190C">
        <w:trPr>
          <w:trHeight w:val="1497"/>
          <w:ins w:id="678" w:author="Drahomíra Pavelková" w:date="2020-08-26T19:03:00Z"/>
        </w:trPr>
        <w:tc>
          <w:tcPr>
            <w:tcW w:w="9855" w:type="dxa"/>
            <w:gridSpan w:val="8"/>
            <w:tcBorders>
              <w:top w:val="nil"/>
            </w:tcBorders>
          </w:tcPr>
          <w:p w14:paraId="51B6A437" w14:textId="77777777" w:rsidR="000F1E7D" w:rsidRPr="00073CFE" w:rsidRDefault="000F1E7D" w:rsidP="004E190C">
            <w:pPr>
              <w:jc w:val="both"/>
              <w:rPr>
                <w:ins w:id="679" w:author="Drahomíra Pavelková" w:date="2020-08-26T19:03:00Z"/>
                <w:b/>
                <w:color w:val="000000" w:themeColor="text1"/>
              </w:rPr>
            </w:pPr>
            <w:ins w:id="680" w:author="Drahomíra Pavelková" w:date="2020-08-26T19:03:00Z">
              <w:r w:rsidRPr="00073CFE">
                <w:rPr>
                  <w:b/>
                  <w:color w:val="000000" w:themeColor="text1"/>
                </w:rPr>
                <w:t>Povinná literatura</w:t>
              </w:r>
            </w:ins>
          </w:p>
          <w:p w14:paraId="66C6A1DA" w14:textId="77777777" w:rsidR="000F1E7D" w:rsidRPr="00073CFE" w:rsidRDefault="000F1E7D" w:rsidP="004E190C">
            <w:pPr>
              <w:jc w:val="both"/>
              <w:rPr>
                <w:ins w:id="681" w:author="Drahomíra Pavelková" w:date="2020-08-26T19:03:00Z"/>
                <w:color w:val="000000" w:themeColor="text1"/>
              </w:rPr>
            </w:pPr>
            <w:ins w:id="682" w:author="Drahomíra Pavelková" w:date="2020-08-26T19:03:00Z">
              <w:r>
                <w:fldChar w:fldCharType="begin"/>
              </w:r>
              <w:r>
                <w:instrText xml:space="preserve"> HYPERLINK "http://vyuka.fame.utb.cz/" \t "_blank" </w:instrText>
              </w:r>
              <w:r>
                <w:fldChar w:fldCharType="end"/>
              </w:r>
              <w:r w:rsidRPr="00073CFE">
                <w:rPr>
                  <w:color w:val="000000" w:themeColor="text1"/>
                </w:rPr>
                <w:t>MISHKIN, F. S. </w:t>
              </w:r>
              <w:r w:rsidRPr="00073CFE">
                <w:rPr>
                  <w:i/>
                  <w:iCs/>
                  <w:color w:val="000000" w:themeColor="text1"/>
                </w:rPr>
                <w:t>The economics of money, banking, and financial markets</w:t>
              </w:r>
              <w:r w:rsidRPr="00073CFE">
                <w:rPr>
                  <w:color w:val="000000" w:themeColor="text1"/>
                </w:rPr>
                <w:t xml:space="preserve">. Eleventh edition. Boston: Pearson, 2016. ISBN 978129209418. </w:t>
              </w:r>
            </w:ins>
          </w:p>
          <w:p w14:paraId="6D3C1A29" w14:textId="77777777" w:rsidR="000F1E7D" w:rsidRPr="00073CFE" w:rsidRDefault="000F1E7D" w:rsidP="004E190C">
            <w:pPr>
              <w:jc w:val="both"/>
              <w:rPr>
                <w:ins w:id="683" w:author="Drahomíra Pavelková" w:date="2020-08-26T19:03:00Z"/>
                <w:b/>
                <w:color w:val="000000" w:themeColor="text1"/>
              </w:rPr>
            </w:pPr>
            <w:ins w:id="684" w:author="Drahomíra Pavelková" w:date="2020-08-26T19:03:00Z">
              <w:r w:rsidRPr="00073CFE">
                <w:rPr>
                  <w:b/>
                  <w:color w:val="000000" w:themeColor="text1"/>
                </w:rPr>
                <w:t>Doporučená literatura</w:t>
              </w:r>
            </w:ins>
          </w:p>
          <w:p w14:paraId="35C47B4D" w14:textId="77777777" w:rsidR="000F1E7D" w:rsidRPr="00073CFE" w:rsidRDefault="000F1E7D" w:rsidP="004E190C">
            <w:pPr>
              <w:jc w:val="both"/>
              <w:rPr>
                <w:ins w:id="685" w:author="Drahomíra Pavelková" w:date="2020-08-26T19:03:00Z"/>
                <w:color w:val="000000" w:themeColor="text1"/>
              </w:rPr>
            </w:pPr>
            <w:ins w:id="686" w:author="Drahomíra Pavelková" w:date="2020-08-26T19:03:00Z">
              <w:r>
                <w:fldChar w:fldCharType="begin"/>
              </w:r>
              <w:r>
                <w:instrText xml:space="preserve"> HYPERLINK "https://katalog.k.utb.cz/Record/77108" \t "_blank" </w:instrText>
              </w:r>
              <w:r>
                <w:fldChar w:fldCharType="separate"/>
              </w:r>
              <w:r w:rsidRPr="00073CFE">
                <w:rPr>
                  <w:color w:val="000000" w:themeColor="text1"/>
                </w:rPr>
                <w:t>MEJSTŘÍK, M., PEČENÁ, M., TEPLÝ, P. Banking in Theory and Practice. Praha: Karolinum, 2014. ISBN 978-80-246-2870-7.</w:t>
              </w:r>
              <w:r>
                <w:rPr>
                  <w:color w:val="000000" w:themeColor="text1"/>
                </w:rPr>
                <w:fldChar w:fldCharType="end"/>
              </w:r>
            </w:ins>
          </w:p>
          <w:p w14:paraId="4DBAFBBC" w14:textId="77777777" w:rsidR="000F1E7D" w:rsidRPr="00073CFE" w:rsidRDefault="000F1E7D" w:rsidP="004E190C">
            <w:pPr>
              <w:jc w:val="both"/>
              <w:rPr>
                <w:ins w:id="687" w:author="Drahomíra Pavelková" w:date="2020-08-26T19:03:00Z"/>
                <w:color w:val="000000" w:themeColor="text1"/>
              </w:rPr>
            </w:pPr>
            <w:ins w:id="688" w:author="Drahomíra Pavelková" w:date="2020-08-26T19:03:00Z">
              <w:r w:rsidRPr="00073CFE">
                <w:rPr>
                  <w:color w:val="000000" w:themeColor="text1"/>
                </w:rPr>
                <w:t>ROSE, P. S. </w:t>
              </w:r>
              <w:r w:rsidRPr="00073CFE">
                <w:rPr>
                  <w:i/>
                  <w:iCs/>
                  <w:color w:val="000000" w:themeColor="text1"/>
                </w:rPr>
                <w:t>Commercial bank management</w:t>
              </w:r>
              <w:r w:rsidRPr="00073CFE">
                <w:rPr>
                  <w:color w:val="000000" w:themeColor="text1"/>
                </w:rPr>
                <w:t>. New York: The McGraww-Hill, 2002. ISBN 978-0-7-112122-6.</w:t>
              </w:r>
            </w:ins>
          </w:p>
          <w:p w14:paraId="19582F12" w14:textId="77777777" w:rsidR="000F1E7D" w:rsidRPr="00073CFE" w:rsidRDefault="000F1E7D" w:rsidP="004E190C">
            <w:pPr>
              <w:jc w:val="both"/>
              <w:rPr>
                <w:ins w:id="689" w:author="Drahomíra Pavelková" w:date="2020-08-26T19:03:00Z"/>
                <w:color w:val="000000" w:themeColor="text1"/>
              </w:rPr>
            </w:pPr>
            <w:ins w:id="690" w:author="Drahomíra Pavelková" w:date="2020-08-26T19:03:00Z">
              <w:r>
                <w:fldChar w:fldCharType="begin"/>
              </w:r>
              <w:r>
                <w:instrText xml:space="preserve"> HYPERLINK "https://katalog.k.utb.cz/Record/90870" \t "_blank" </w:instrText>
              </w:r>
              <w:r>
                <w:fldChar w:fldCharType="separate"/>
              </w:r>
              <w:r w:rsidRPr="00073CFE">
                <w:rPr>
                  <w:color w:val="000000" w:themeColor="text1"/>
                </w:rPr>
                <w:t>ANOLLI, M., BECCALLI, E., GIORDANI, T. Retail credit risk management. Basingstoke: Palgrave Macmillan, 2013. ISBN 978-1-137-00675-2.</w:t>
              </w:r>
              <w:r>
                <w:rPr>
                  <w:color w:val="000000" w:themeColor="text1"/>
                </w:rPr>
                <w:fldChar w:fldCharType="end"/>
              </w:r>
            </w:ins>
          </w:p>
          <w:p w14:paraId="67127BDC" w14:textId="77777777" w:rsidR="000F1E7D" w:rsidRPr="00073CFE" w:rsidRDefault="000F1E7D" w:rsidP="004E190C">
            <w:pPr>
              <w:jc w:val="both"/>
              <w:rPr>
                <w:ins w:id="691" w:author="Drahomíra Pavelková" w:date="2020-08-26T19:03:00Z"/>
                <w:color w:val="000000" w:themeColor="text1"/>
              </w:rPr>
            </w:pPr>
            <w:ins w:id="692" w:author="Drahomíra Pavelková" w:date="2020-08-26T19:03:00Z">
              <w:r>
                <w:fldChar w:fldCharType="begin"/>
              </w:r>
              <w:r>
                <w:instrText xml:space="preserve"> HYPERLINK "https://katalog.k.utb.cz/Record/90719" \t "_blank" </w:instrText>
              </w:r>
              <w:r>
                <w:fldChar w:fldCharType="separate"/>
              </w:r>
              <w:r w:rsidRPr="00073CFE">
                <w:rPr>
                  <w:color w:val="000000" w:themeColor="text1"/>
                </w:rPr>
                <w:t>BECK, T., CASU, B. The Palgrave handbook of European banking. New York: Palgrave Macmillan, 2016. ISBN 978-1-137-52143-9.</w:t>
              </w:r>
              <w:r>
                <w:rPr>
                  <w:color w:val="000000" w:themeColor="text1"/>
                </w:rPr>
                <w:fldChar w:fldCharType="end"/>
              </w:r>
            </w:ins>
          </w:p>
        </w:tc>
      </w:tr>
      <w:tr w:rsidR="000F1E7D" w:rsidRPr="00073CFE" w14:paraId="33B4A062" w14:textId="77777777" w:rsidTr="004E190C">
        <w:trPr>
          <w:ins w:id="693" w:author="Drahomíra Pavelková" w:date="2020-08-26T19:03: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1D3CDD" w14:textId="77777777" w:rsidR="000F1E7D" w:rsidRPr="00073CFE" w:rsidRDefault="000F1E7D" w:rsidP="004E190C">
            <w:pPr>
              <w:jc w:val="center"/>
              <w:rPr>
                <w:ins w:id="694" w:author="Drahomíra Pavelková" w:date="2020-08-26T19:03:00Z"/>
                <w:b/>
                <w:color w:val="000000" w:themeColor="text1"/>
              </w:rPr>
            </w:pPr>
            <w:ins w:id="695" w:author="Drahomíra Pavelková" w:date="2020-08-26T19:03:00Z">
              <w:r w:rsidRPr="00073CFE">
                <w:rPr>
                  <w:b/>
                  <w:color w:val="000000" w:themeColor="text1"/>
                </w:rPr>
                <w:t>Informace ke kombinované nebo distanční formě</w:t>
              </w:r>
            </w:ins>
          </w:p>
        </w:tc>
      </w:tr>
      <w:tr w:rsidR="000F1E7D" w:rsidRPr="00073CFE" w14:paraId="4C2001D0" w14:textId="77777777" w:rsidTr="004E190C">
        <w:trPr>
          <w:ins w:id="696" w:author="Drahomíra Pavelková" w:date="2020-08-26T19:03:00Z"/>
        </w:trPr>
        <w:tc>
          <w:tcPr>
            <w:tcW w:w="4787" w:type="dxa"/>
            <w:gridSpan w:val="3"/>
            <w:tcBorders>
              <w:top w:val="single" w:sz="2" w:space="0" w:color="auto"/>
            </w:tcBorders>
            <w:shd w:val="clear" w:color="auto" w:fill="F7CAAC"/>
          </w:tcPr>
          <w:p w14:paraId="3379AEFD" w14:textId="77777777" w:rsidR="000F1E7D" w:rsidRPr="00073CFE" w:rsidRDefault="000F1E7D" w:rsidP="004E190C">
            <w:pPr>
              <w:jc w:val="both"/>
              <w:rPr>
                <w:ins w:id="697" w:author="Drahomíra Pavelková" w:date="2020-08-26T19:03:00Z"/>
                <w:color w:val="000000" w:themeColor="text1"/>
              </w:rPr>
            </w:pPr>
            <w:ins w:id="698" w:author="Drahomíra Pavelková" w:date="2020-08-26T19:03:00Z">
              <w:r w:rsidRPr="00073CFE">
                <w:rPr>
                  <w:b/>
                  <w:color w:val="000000" w:themeColor="text1"/>
                </w:rPr>
                <w:t>Rozsah konzultací (soustředění)</w:t>
              </w:r>
            </w:ins>
          </w:p>
        </w:tc>
        <w:tc>
          <w:tcPr>
            <w:tcW w:w="889" w:type="dxa"/>
            <w:tcBorders>
              <w:top w:val="single" w:sz="2" w:space="0" w:color="auto"/>
            </w:tcBorders>
          </w:tcPr>
          <w:p w14:paraId="5E3ADC27" w14:textId="77777777" w:rsidR="000F1E7D" w:rsidRPr="00073CFE" w:rsidRDefault="000F1E7D" w:rsidP="004E190C">
            <w:pPr>
              <w:jc w:val="both"/>
              <w:rPr>
                <w:ins w:id="699" w:author="Drahomíra Pavelková" w:date="2020-08-26T19:03:00Z"/>
                <w:color w:val="000000" w:themeColor="text1"/>
              </w:rPr>
            </w:pPr>
          </w:p>
        </w:tc>
        <w:tc>
          <w:tcPr>
            <w:tcW w:w="4179" w:type="dxa"/>
            <w:gridSpan w:val="4"/>
            <w:tcBorders>
              <w:top w:val="single" w:sz="2" w:space="0" w:color="auto"/>
            </w:tcBorders>
            <w:shd w:val="clear" w:color="auto" w:fill="F7CAAC"/>
          </w:tcPr>
          <w:p w14:paraId="131C9F82" w14:textId="77777777" w:rsidR="000F1E7D" w:rsidRPr="00073CFE" w:rsidRDefault="000F1E7D" w:rsidP="004E190C">
            <w:pPr>
              <w:jc w:val="both"/>
              <w:rPr>
                <w:ins w:id="700" w:author="Drahomíra Pavelková" w:date="2020-08-26T19:03:00Z"/>
                <w:b/>
                <w:color w:val="000000" w:themeColor="text1"/>
              </w:rPr>
            </w:pPr>
            <w:ins w:id="701" w:author="Drahomíra Pavelková" w:date="2020-08-26T19:03:00Z">
              <w:r w:rsidRPr="00073CFE">
                <w:rPr>
                  <w:b/>
                  <w:color w:val="000000" w:themeColor="text1"/>
                </w:rPr>
                <w:t xml:space="preserve">hodin </w:t>
              </w:r>
            </w:ins>
          </w:p>
        </w:tc>
      </w:tr>
      <w:tr w:rsidR="000F1E7D" w:rsidRPr="00073CFE" w14:paraId="26CA25B2" w14:textId="77777777" w:rsidTr="004E190C">
        <w:trPr>
          <w:ins w:id="702" w:author="Drahomíra Pavelková" w:date="2020-08-26T19:03:00Z"/>
        </w:trPr>
        <w:tc>
          <w:tcPr>
            <w:tcW w:w="9855" w:type="dxa"/>
            <w:gridSpan w:val="8"/>
            <w:shd w:val="clear" w:color="auto" w:fill="F7CAAC"/>
          </w:tcPr>
          <w:p w14:paraId="02F25C43" w14:textId="77777777" w:rsidR="000F1E7D" w:rsidRPr="00073CFE" w:rsidRDefault="000F1E7D" w:rsidP="004E190C">
            <w:pPr>
              <w:jc w:val="both"/>
              <w:rPr>
                <w:ins w:id="703" w:author="Drahomíra Pavelková" w:date="2020-08-26T19:03:00Z"/>
                <w:b/>
                <w:color w:val="000000" w:themeColor="text1"/>
              </w:rPr>
            </w:pPr>
            <w:ins w:id="704" w:author="Drahomíra Pavelková" w:date="2020-08-26T19:03:00Z">
              <w:r w:rsidRPr="00073CFE">
                <w:rPr>
                  <w:b/>
                  <w:color w:val="000000" w:themeColor="text1"/>
                </w:rPr>
                <w:t>Informace o způsobu kontaktu s vyučujícím</w:t>
              </w:r>
            </w:ins>
          </w:p>
        </w:tc>
      </w:tr>
      <w:tr w:rsidR="000F1E7D" w:rsidRPr="00073CFE" w14:paraId="223D05FD" w14:textId="77777777" w:rsidTr="004E190C">
        <w:trPr>
          <w:trHeight w:val="612"/>
          <w:ins w:id="705" w:author="Drahomíra Pavelková" w:date="2020-08-26T19:03:00Z"/>
        </w:trPr>
        <w:tc>
          <w:tcPr>
            <w:tcW w:w="9855" w:type="dxa"/>
            <w:gridSpan w:val="8"/>
          </w:tcPr>
          <w:p w14:paraId="3414EFB7" w14:textId="77777777" w:rsidR="000F1E7D" w:rsidRPr="00073CFE" w:rsidRDefault="000F1E7D" w:rsidP="004E190C">
            <w:pPr>
              <w:jc w:val="both"/>
              <w:rPr>
                <w:ins w:id="706" w:author="Drahomíra Pavelková" w:date="2020-08-26T19:03:00Z"/>
                <w:color w:val="000000" w:themeColor="text1"/>
              </w:rPr>
            </w:pPr>
            <w:ins w:id="707" w:author="Drahomíra Pavelková" w:date="2020-08-26T19:03:00Z">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14:paraId="1A1B91D4" w14:textId="77777777" w:rsidR="000F1E7D" w:rsidRPr="00073CFE" w:rsidRDefault="000F1E7D" w:rsidP="000F1E7D">
      <w:pPr>
        <w:spacing w:after="160" w:line="259" w:lineRule="auto"/>
        <w:rPr>
          <w:ins w:id="708" w:author="Drahomíra Pavelková" w:date="2020-08-26T19:03:00Z"/>
          <w:color w:val="000000" w:themeColor="text1"/>
        </w:rPr>
      </w:pPr>
    </w:p>
    <w:p w14:paraId="48AB7295" w14:textId="2EB64078" w:rsidR="000F1E7D" w:rsidRDefault="000F1E7D" w:rsidP="007C0DA2">
      <w:pPr>
        <w:spacing w:after="160" w:line="259" w:lineRule="auto"/>
        <w:rPr>
          <w:ins w:id="709" w:author="Drahomíra Pavelková" w:date="2020-08-26T19:03:00Z"/>
          <w:color w:val="000000" w:themeColor="text1"/>
        </w:rPr>
      </w:pPr>
    </w:p>
    <w:p w14:paraId="20D3F5E4" w14:textId="7E8CEB70" w:rsidR="000F1E7D" w:rsidRDefault="000F1E7D" w:rsidP="007C0DA2">
      <w:pPr>
        <w:spacing w:after="160" w:line="259" w:lineRule="auto"/>
        <w:rPr>
          <w:ins w:id="710" w:author="Drahomíra Pavelková" w:date="2020-08-26T19:03:00Z"/>
          <w:color w:val="000000" w:themeColor="text1"/>
        </w:rPr>
      </w:pPr>
    </w:p>
    <w:p w14:paraId="7F31300E" w14:textId="1D0D7968" w:rsidR="000F1E7D" w:rsidRDefault="000F1E7D" w:rsidP="007C0DA2">
      <w:pPr>
        <w:spacing w:after="160" w:line="259" w:lineRule="auto"/>
        <w:rPr>
          <w:ins w:id="711" w:author="Drahomíra Pavelková" w:date="2020-08-26T19:03:00Z"/>
          <w:color w:val="000000" w:themeColor="text1"/>
        </w:rPr>
      </w:pPr>
    </w:p>
    <w:p w14:paraId="28F7490C" w14:textId="31BA2907" w:rsidR="000F1E7D" w:rsidRDefault="000F1E7D" w:rsidP="007C0DA2">
      <w:pPr>
        <w:spacing w:after="160" w:line="259" w:lineRule="auto"/>
        <w:rPr>
          <w:ins w:id="712" w:author="Drahomíra Pavelková" w:date="2020-08-26T19:03:00Z"/>
          <w:color w:val="000000" w:themeColor="text1"/>
        </w:rPr>
      </w:pPr>
    </w:p>
    <w:p w14:paraId="4DC4B8F3" w14:textId="0EF82017" w:rsidR="000F1E7D" w:rsidRDefault="000F1E7D" w:rsidP="007C0DA2">
      <w:pPr>
        <w:spacing w:after="160" w:line="259" w:lineRule="auto"/>
        <w:rPr>
          <w:ins w:id="713" w:author="Drahomíra Pavelková" w:date="2020-08-26T19:03:00Z"/>
          <w:color w:val="000000" w:themeColor="text1"/>
        </w:rPr>
      </w:pPr>
    </w:p>
    <w:p w14:paraId="5FF3D5B7" w14:textId="285AB2A3" w:rsidR="000F1E7D" w:rsidRDefault="000F1E7D" w:rsidP="007C0DA2">
      <w:pPr>
        <w:spacing w:after="160" w:line="259" w:lineRule="auto"/>
        <w:rPr>
          <w:ins w:id="714" w:author="Drahomíra Pavelková" w:date="2020-08-26T19:03:00Z"/>
          <w:color w:val="000000" w:themeColor="text1"/>
        </w:rPr>
      </w:pPr>
    </w:p>
    <w:p w14:paraId="3A83D2EF" w14:textId="6E3FEBBF" w:rsidR="000F1E7D" w:rsidRDefault="000F1E7D" w:rsidP="007C0DA2">
      <w:pPr>
        <w:spacing w:after="160" w:line="259" w:lineRule="auto"/>
        <w:rPr>
          <w:ins w:id="715" w:author="Drahomíra Pavelková" w:date="2020-08-26T19:03:00Z"/>
          <w:color w:val="000000" w:themeColor="text1"/>
        </w:rPr>
      </w:pPr>
    </w:p>
    <w:p w14:paraId="2543DED2" w14:textId="37C7EF70" w:rsidR="000F1E7D" w:rsidRDefault="000F1E7D" w:rsidP="007C0DA2">
      <w:pPr>
        <w:spacing w:after="160" w:line="259" w:lineRule="auto"/>
        <w:rPr>
          <w:ins w:id="716" w:author="Drahomíra Pavelková" w:date="2020-08-26T19:03:00Z"/>
          <w:color w:val="000000" w:themeColor="text1"/>
        </w:rPr>
      </w:pPr>
    </w:p>
    <w:p w14:paraId="0C396AAA" w14:textId="11BDC078" w:rsidR="000F1E7D" w:rsidRDefault="000F1E7D" w:rsidP="007C0DA2">
      <w:pPr>
        <w:spacing w:after="160" w:line="259" w:lineRule="auto"/>
        <w:rPr>
          <w:ins w:id="717" w:author="Drahomíra Pavelková" w:date="2020-08-26T19:03:00Z"/>
          <w:color w:val="000000" w:themeColor="text1"/>
        </w:rPr>
      </w:pPr>
    </w:p>
    <w:p w14:paraId="378D84B9" w14:textId="4B2991D6" w:rsidR="000F1E7D" w:rsidRDefault="000F1E7D" w:rsidP="007C0DA2">
      <w:pPr>
        <w:spacing w:after="160" w:line="259" w:lineRule="auto"/>
        <w:rPr>
          <w:ins w:id="718" w:author="Drahomíra Pavelková" w:date="2020-08-26T19:03:00Z"/>
          <w:color w:val="000000" w:themeColor="text1"/>
        </w:rPr>
      </w:pPr>
    </w:p>
    <w:p w14:paraId="14CC9669" w14:textId="07B3018E" w:rsidR="000F1E7D" w:rsidRDefault="000F1E7D" w:rsidP="007C0DA2">
      <w:pPr>
        <w:spacing w:after="160" w:line="259" w:lineRule="auto"/>
        <w:rPr>
          <w:ins w:id="719" w:author="Drahomíra Pavelková" w:date="2020-08-26T19:03:00Z"/>
          <w:color w:val="000000" w:themeColor="text1"/>
        </w:rPr>
      </w:pPr>
    </w:p>
    <w:p w14:paraId="794F5C08" w14:textId="748A88A1" w:rsidR="000F1E7D" w:rsidRDefault="000F1E7D" w:rsidP="007C0DA2">
      <w:pPr>
        <w:spacing w:after="160" w:line="259" w:lineRule="auto"/>
        <w:rPr>
          <w:ins w:id="720" w:author="Drahomíra Pavelková" w:date="2020-08-26T19:03:00Z"/>
          <w:color w:val="000000" w:themeColor="text1"/>
        </w:rPr>
      </w:pPr>
    </w:p>
    <w:p w14:paraId="01A86DB8" w14:textId="3585EE9B" w:rsidR="000F1E7D" w:rsidRDefault="000F1E7D" w:rsidP="007C0DA2">
      <w:pPr>
        <w:spacing w:after="160" w:line="259" w:lineRule="auto"/>
        <w:rPr>
          <w:ins w:id="721" w:author="Drahomíra Pavelková" w:date="2020-08-26T19:03:00Z"/>
          <w:color w:val="000000" w:themeColor="text1"/>
        </w:rPr>
      </w:pPr>
    </w:p>
    <w:p w14:paraId="6E1F8414" w14:textId="4A1ADB6A" w:rsidR="000F1E7D" w:rsidRDefault="000F1E7D" w:rsidP="007C0DA2">
      <w:pPr>
        <w:spacing w:after="160" w:line="259" w:lineRule="auto"/>
        <w:rPr>
          <w:ins w:id="722" w:author="Drahomíra Pavelková" w:date="2020-08-26T19:03:00Z"/>
          <w:color w:val="000000" w:themeColor="text1"/>
        </w:rPr>
      </w:pPr>
    </w:p>
    <w:p w14:paraId="03605DEF" w14:textId="230046EF" w:rsidR="000F1E7D" w:rsidRDefault="000F1E7D" w:rsidP="007C0DA2">
      <w:pPr>
        <w:spacing w:after="160" w:line="259" w:lineRule="auto"/>
        <w:rPr>
          <w:ins w:id="723" w:author="Drahomíra Pavelková" w:date="2020-08-26T19:03:00Z"/>
          <w:color w:val="000000" w:themeColor="text1"/>
        </w:rPr>
      </w:pPr>
    </w:p>
    <w:p w14:paraId="5CADFFA3" w14:textId="1A34EEA1" w:rsidR="000F1E7D" w:rsidRDefault="000F1E7D" w:rsidP="007C0DA2">
      <w:pPr>
        <w:spacing w:after="160" w:line="259" w:lineRule="auto"/>
        <w:rPr>
          <w:ins w:id="724" w:author="Drahomíra Pavelková" w:date="2020-08-26T19:03:00Z"/>
          <w:color w:val="000000" w:themeColor="text1"/>
        </w:rPr>
      </w:pPr>
    </w:p>
    <w:p w14:paraId="7BB344DE" w14:textId="2765E333" w:rsidR="000F1E7D" w:rsidRDefault="000F1E7D" w:rsidP="007C0DA2">
      <w:pPr>
        <w:spacing w:after="160" w:line="259" w:lineRule="auto"/>
        <w:rPr>
          <w:ins w:id="725" w:author="Drahomíra Pavelková" w:date="2020-08-26T19:03:00Z"/>
          <w:color w:val="000000" w:themeColor="text1"/>
        </w:rPr>
      </w:pPr>
    </w:p>
    <w:p w14:paraId="0AC9DA65" w14:textId="7CCC1760" w:rsidR="000F1E7D" w:rsidRDefault="000F1E7D" w:rsidP="007C0DA2">
      <w:pPr>
        <w:spacing w:after="160" w:line="259" w:lineRule="auto"/>
        <w:rPr>
          <w:ins w:id="726" w:author="Drahomíra Pavelková" w:date="2020-08-26T19:03:00Z"/>
          <w:color w:val="000000" w:themeColor="text1"/>
        </w:rPr>
      </w:pPr>
    </w:p>
    <w:p w14:paraId="3CA9B10A" w14:textId="54F9AD84" w:rsidR="000F1E7D" w:rsidRDefault="000F1E7D" w:rsidP="007C0DA2">
      <w:pPr>
        <w:spacing w:after="160" w:line="259" w:lineRule="auto"/>
        <w:rPr>
          <w:ins w:id="727" w:author="Drahomíra Pavelková" w:date="2020-08-26T19:03:00Z"/>
          <w:color w:val="000000" w:themeColor="text1"/>
        </w:rPr>
      </w:pPr>
    </w:p>
    <w:p w14:paraId="0982757A" w14:textId="6CE17899" w:rsidR="000F1E7D" w:rsidRDefault="000F1E7D" w:rsidP="007C0DA2">
      <w:pPr>
        <w:spacing w:after="160" w:line="259" w:lineRule="auto"/>
        <w:rPr>
          <w:ins w:id="728" w:author="Drahomíra Pavelková" w:date="2020-08-26T19:03:00Z"/>
          <w:color w:val="000000" w:themeColor="text1"/>
        </w:rPr>
      </w:pPr>
    </w:p>
    <w:p w14:paraId="20DC7707" w14:textId="44CEFB52" w:rsidR="000F1E7D" w:rsidRDefault="000F1E7D" w:rsidP="007C0DA2">
      <w:pPr>
        <w:spacing w:after="160" w:line="259" w:lineRule="auto"/>
        <w:rPr>
          <w:ins w:id="729" w:author="Drahomíra Pavelková" w:date="2020-08-26T19:03:00Z"/>
          <w:color w:val="000000" w:themeColor="text1"/>
        </w:rPr>
      </w:pPr>
    </w:p>
    <w:p w14:paraId="538C3FF8" w14:textId="467EFC5D" w:rsidR="000F1E7D" w:rsidRDefault="000F1E7D" w:rsidP="007C0DA2">
      <w:pPr>
        <w:spacing w:after="160" w:line="259" w:lineRule="auto"/>
        <w:rPr>
          <w:ins w:id="730" w:author="Drahomíra Pavelková" w:date="2020-08-26T19:03:00Z"/>
          <w:color w:val="000000" w:themeColor="text1"/>
        </w:rPr>
      </w:pPr>
    </w:p>
    <w:p w14:paraId="10A44B83" w14:textId="09F19E42" w:rsidR="000F1E7D" w:rsidRDefault="000F1E7D" w:rsidP="007C0DA2">
      <w:pPr>
        <w:spacing w:after="160" w:line="259" w:lineRule="auto"/>
        <w:rPr>
          <w:ins w:id="731" w:author="Drahomíra Pavelková" w:date="2020-08-26T19:03:00Z"/>
          <w:color w:val="000000" w:themeColor="text1"/>
        </w:rPr>
      </w:pPr>
    </w:p>
    <w:p w14:paraId="15511043" w14:textId="61E99C5A" w:rsidR="000F1E7D" w:rsidRDefault="000F1E7D" w:rsidP="007C0DA2">
      <w:pPr>
        <w:spacing w:after="160" w:line="259" w:lineRule="auto"/>
        <w:rPr>
          <w:ins w:id="732" w:author="Drahomíra Pavelková" w:date="2020-08-26T19:03:00Z"/>
          <w:color w:val="000000" w:themeColor="text1"/>
        </w:rPr>
      </w:pPr>
    </w:p>
    <w:p w14:paraId="5A200382" w14:textId="193371C3" w:rsidR="000F1E7D" w:rsidRDefault="000F1E7D" w:rsidP="007C0DA2">
      <w:pPr>
        <w:spacing w:after="160" w:line="259" w:lineRule="auto"/>
        <w:rPr>
          <w:ins w:id="733" w:author="Drahomíra Pavelková" w:date="2020-08-26T19:03:00Z"/>
          <w:color w:val="000000" w:themeColor="text1"/>
        </w:rPr>
      </w:pPr>
    </w:p>
    <w:p w14:paraId="65A01004" w14:textId="489362E9" w:rsidR="000F1E7D" w:rsidRDefault="000F1E7D" w:rsidP="007C0DA2">
      <w:pPr>
        <w:spacing w:after="160" w:line="259" w:lineRule="auto"/>
        <w:rPr>
          <w:ins w:id="734" w:author="Drahomíra Pavelková" w:date="2020-08-26T19:03:00Z"/>
          <w:color w:val="000000" w:themeColor="text1"/>
        </w:rPr>
      </w:pPr>
    </w:p>
    <w:p w14:paraId="59466F57" w14:textId="7E2A4F9E" w:rsidR="000F1E7D" w:rsidRDefault="000F1E7D" w:rsidP="007C0DA2">
      <w:pPr>
        <w:spacing w:after="160" w:line="259" w:lineRule="auto"/>
        <w:rPr>
          <w:ins w:id="735" w:author="Drahomíra Pavelková" w:date="2020-08-26T19:03:00Z"/>
          <w:color w:val="000000" w:themeColor="text1"/>
        </w:rPr>
      </w:pPr>
    </w:p>
    <w:p w14:paraId="383D59A2" w14:textId="24A471CC" w:rsidR="000F1E7D" w:rsidRDefault="000F1E7D" w:rsidP="007C0DA2">
      <w:pPr>
        <w:spacing w:after="160" w:line="259" w:lineRule="auto"/>
        <w:rPr>
          <w:ins w:id="736" w:author="Drahomíra Pavelková" w:date="2020-08-26T19:03:00Z"/>
          <w:color w:val="000000" w:themeColor="text1"/>
        </w:rPr>
      </w:pPr>
    </w:p>
    <w:p w14:paraId="53AE5FB2" w14:textId="639A1F88" w:rsidR="000F1E7D" w:rsidRDefault="000F1E7D" w:rsidP="007C0DA2">
      <w:pPr>
        <w:spacing w:after="160" w:line="259" w:lineRule="auto"/>
        <w:rPr>
          <w:ins w:id="737" w:author="Drahomíra Pavelková" w:date="2020-08-26T19:03:00Z"/>
          <w:color w:val="000000" w:themeColor="text1"/>
        </w:rPr>
      </w:pPr>
    </w:p>
    <w:p w14:paraId="2AB88584" w14:textId="77777777" w:rsidR="000F1E7D" w:rsidRPr="00073CFE" w:rsidRDefault="000F1E7D"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64C45" w:rsidRPr="00073CFE" w14:paraId="02F1E478" w14:textId="77777777" w:rsidTr="009C099A">
        <w:tc>
          <w:tcPr>
            <w:tcW w:w="9855" w:type="dxa"/>
            <w:gridSpan w:val="8"/>
            <w:tcBorders>
              <w:bottom w:val="double" w:sz="4" w:space="0" w:color="auto"/>
            </w:tcBorders>
            <w:shd w:val="clear" w:color="auto" w:fill="BDD6EE"/>
          </w:tcPr>
          <w:p w14:paraId="36695BC2" w14:textId="77777777" w:rsidR="00C64C45" w:rsidRPr="00073CFE" w:rsidRDefault="00C64C45"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C64C45" w:rsidRPr="00073CFE" w14:paraId="27E5605A" w14:textId="77777777" w:rsidTr="009C099A">
        <w:tc>
          <w:tcPr>
            <w:tcW w:w="3086" w:type="dxa"/>
            <w:tcBorders>
              <w:top w:val="double" w:sz="4" w:space="0" w:color="auto"/>
            </w:tcBorders>
            <w:shd w:val="clear" w:color="auto" w:fill="F7CAAC"/>
          </w:tcPr>
          <w:p w14:paraId="14D679EE" w14:textId="77777777" w:rsidR="00C64C45" w:rsidRPr="00073CFE" w:rsidRDefault="00C64C45"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3106AFF" w14:textId="77777777" w:rsidR="00C64C45" w:rsidRPr="00073CFE" w:rsidRDefault="00C64C45" w:rsidP="009C099A">
            <w:pPr>
              <w:jc w:val="both"/>
              <w:rPr>
                <w:color w:val="000000" w:themeColor="text1"/>
              </w:rPr>
            </w:pPr>
            <w:r w:rsidRPr="00073CFE">
              <w:rPr>
                <w:color w:val="000000" w:themeColor="text1"/>
              </w:rPr>
              <w:t>Risk Management</w:t>
            </w:r>
          </w:p>
        </w:tc>
      </w:tr>
      <w:tr w:rsidR="00C64C45" w:rsidRPr="00073CFE" w14:paraId="2EA97DCB" w14:textId="77777777" w:rsidTr="009C099A">
        <w:tc>
          <w:tcPr>
            <w:tcW w:w="3086" w:type="dxa"/>
            <w:shd w:val="clear" w:color="auto" w:fill="F7CAAC"/>
          </w:tcPr>
          <w:p w14:paraId="25AE1A84" w14:textId="77777777" w:rsidR="00C64C45" w:rsidRPr="00073CFE" w:rsidRDefault="00C64C45" w:rsidP="009C099A">
            <w:pPr>
              <w:jc w:val="both"/>
              <w:rPr>
                <w:b/>
                <w:color w:val="000000" w:themeColor="text1"/>
              </w:rPr>
            </w:pPr>
            <w:r w:rsidRPr="00073CFE">
              <w:rPr>
                <w:b/>
                <w:color w:val="000000" w:themeColor="text1"/>
              </w:rPr>
              <w:t>Typ předmětu</w:t>
            </w:r>
          </w:p>
        </w:tc>
        <w:tc>
          <w:tcPr>
            <w:tcW w:w="3406" w:type="dxa"/>
            <w:gridSpan w:val="4"/>
          </w:tcPr>
          <w:p w14:paraId="233BFED0" w14:textId="77777777" w:rsidR="00C64C45" w:rsidRPr="00073CFE" w:rsidRDefault="00C64C45"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4FAB48A1" w14:textId="77777777" w:rsidR="00C64C45" w:rsidRPr="00073CFE" w:rsidRDefault="00C64C45" w:rsidP="009C099A">
            <w:pPr>
              <w:jc w:val="both"/>
              <w:rPr>
                <w:color w:val="000000" w:themeColor="text1"/>
              </w:rPr>
            </w:pPr>
            <w:r w:rsidRPr="00073CFE">
              <w:rPr>
                <w:b/>
                <w:color w:val="000000" w:themeColor="text1"/>
              </w:rPr>
              <w:t>doporučený ročník / semestr</w:t>
            </w:r>
          </w:p>
        </w:tc>
        <w:tc>
          <w:tcPr>
            <w:tcW w:w="668" w:type="dxa"/>
          </w:tcPr>
          <w:p w14:paraId="790E24DF" w14:textId="77777777" w:rsidR="00C64C45" w:rsidRPr="00073CFE" w:rsidRDefault="00C64C45" w:rsidP="009C099A">
            <w:pPr>
              <w:jc w:val="both"/>
              <w:rPr>
                <w:color w:val="000000" w:themeColor="text1"/>
              </w:rPr>
            </w:pPr>
            <w:r w:rsidRPr="00073CFE">
              <w:rPr>
                <w:color w:val="000000" w:themeColor="text1"/>
              </w:rPr>
              <w:t>1/L</w:t>
            </w:r>
          </w:p>
        </w:tc>
      </w:tr>
      <w:tr w:rsidR="00C64C45" w:rsidRPr="00073CFE" w14:paraId="546FC061" w14:textId="77777777" w:rsidTr="009C099A">
        <w:tc>
          <w:tcPr>
            <w:tcW w:w="3086" w:type="dxa"/>
            <w:shd w:val="clear" w:color="auto" w:fill="F7CAAC"/>
          </w:tcPr>
          <w:p w14:paraId="374B951C" w14:textId="77777777" w:rsidR="00C64C45" w:rsidRPr="00073CFE" w:rsidRDefault="00C64C45" w:rsidP="009C099A">
            <w:pPr>
              <w:jc w:val="both"/>
              <w:rPr>
                <w:b/>
                <w:color w:val="000000" w:themeColor="text1"/>
              </w:rPr>
            </w:pPr>
            <w:r w:rsidRPr="00073CFE">
              <w:rPr>
                <w:b/>
                <w:color w:val="000000" w:themeColor="text1"/>
              </w:rPr>
              <w:t>Rozsah studijního předmětu</w:t>
            </w:r>
          </w:p>
        </w:tc>
        <w:tc>
          <w:tcPr>
            <w:tcW w:w="1701" w:type="dxa"/>
            <w:gridSpan w:val="2"/>
          </w:tcPr>
          <w:p w14:paraId="69A42E22" w14:textId="77777777" w:rsidR="00C64C45" w:rsidRPr="00073CFE" w:rsidRDefault="00C64C45" w:rsidP="009C099A">
            <w:pPr>
              <w:jc w:val="both"/>
              <w:rPr>
                <w:color w:val="000000" w:themeColor="text1"/>
              </w:rPr>
            </w:pPr>
            <w:r w:rsidRPr="00073CFE">
              <w:rPr>
                <w:color w:val="000000" w:themeColor="text1"/>
              </w:rPr>
              <w:t>26p + 13s</w:t>
            </w:r>
          </w:p>
        </w:tc>
        <w:tc>
          <w:tcPr>
            <w:tcW w:w="889" w:type="dxa"/>
            <w:shd w:val="clear" w:color="auto" w:fill="F7CAAC"/>
          </w:tcPr>
          <w:p w14:paraId="5A8ABBD2" w14:textId="77777777" w:rsidR="00C64C45" w:rsidRPr="00073CFE" w:rsidRDefault="00C64C45" w:rsidP="009C099A">
            <w:pPr>
              <w:jc w:val="both"/>
              <w:rPr>
                <w:b/>
                <w:color w:val="000000" w:themeColor="text1"/>
              </w:rPr>
            </w:pPr>
            <w:r w:rsidRPr="00073CFE">
              <w:rPr>
                <w:b/>
                <w:color w:val="000000" w:themeColor="text1"/>
              </w:rPr>
              <w:t xml:space="preserve">hod. </w:t>
            </w:r>
          </w:p>
        </w:tc>
        <w:tc>
          <w:tcPr>
            <w:tcW w:w="816" w:type="dxa"/>
          </w:tcPr>
          <w:p w14:paraId="17544F98" w14:textId="77777777" w:rsidR="00C64C45" w:rsidRPr="00073CFE" w:rsidRDefault="00C64C45" w:rsidP="009C099A">
            <w:pPr>
              <w:jc w:val="both"/>
              <w:rPr>
                <w:color w:val="000000" w:themeColor="text1"/>
              </w:rPr>
            </w:pPr>
            <w:r w:rsidRPr="00073CFE">
              <w:rPr>
                <w:color w:val="000000" w:themeColor="text1"/>
              </w:rPr>
              <w:t>39</w:t>
            </w:r>
          </w:p>
        </w:tc>
        <w:tc>
          <w:tcPr>
            <w:tcW w:w="2156" w:type="dxa"/>
            <w:shd w:val="clear" w:color="auto" w:fill="F7CAAC"/>
          </w:tcPr>
          <w:p w14:paraId="187E27B4" w14:textId="77777777" w:rsidR="00C64C45" w:rsidRPr="00073CFE" w:rsidRDefault="00C64C45" w:rsidP="009C099A">
            <w:pPr>
              <w:jc w:val="both"/>
              <w:rPr>
                <w:b/>
                <w:color w:val="000000" w:themeColor="text1"/>
              </w:rPr>
            </w:pPr>
            <w:r w:rsidRPr="00073CFE">
              <w:rPr>
                <w:b/>
                <w:color w:val="000000" w:themeColor="text1"/>
              </w:rPr>
              <w:t>kreditů</w:t>
            </w:r>
          </w:p>
        </w:tc>
        <w:tc>
          <w:tcPr>
            <w:tcW w:w="1207" w:type="dxa"/>
            <w:gridSpan w:val="2"/>
          </w:tcPr>
          <w:p w14:paraId="3AC5E1AF" w14:textId="77777777" w:rsidR="00C64C45" w:rsidRPr="00073CFE" w:rsidRDefault="00C64C45" w:rsidP="009C099A">
            <w:pPr>
              <w:jc w:val="both"/>
              <w:rPr>
                <w:color w:val="000000" w:themeColor="text1"/>
              </w:rPr>
            </w:pPr>
            <w:r w:rsidRPr="00073CFE">
              <w:rPr>
                <w:color w:val="000000" w:themeColor="text1"/>
              </w:rPr>
              <w:t>4</w:t>
            </w:r>
          </w:p>
        </w:tc>
      </w:tr>
      <w:tr w:rsidR="00C64C45" w:rsidRPr="00073CFE" w14:paraId="54C21247" w14:textId="77777777" w:rsidTr="009C099A">
        <w:tc>
          <w:tcPr>
            <w:tcW w:w="3086" w:type="dxa"/>
            <w:shd w:val="clear" w:color="auto" w:fill="F7CAAC"/>
          </w:tcPr>
          <w:p w14:paraId="5E341FDB" w14:textId="77777777" w:rsidR="00C64C45" w:rsidRPr="00073CFE" w:rsidRDefault="00C64C45" w:rsidP="009C099A">
            <w:pPr>
              <w:jc w:val="both"/>
              <w:rPr>
                <w:b/>
                <w:color w:val="000000" w:themeColor="text1"/>
              </w:rPr>
            </w:pPr>
            <w:r w:rsidRPr="00073CFE">
              <w:rPr>
                <w:b/>
                <w:color w:val="000000" w:themeColor="text1"/>
              </w:rPr>
              <w:t>Prerekvizity, korekvizity, ekvivalence</w:t>
            </w:r>
          </w:p>
        </w:tc>
        <w:tc>
          <w:tcPr>
            <w:tcW w:w="6769" w:type="dxa"/>
            <w:gridSpan w:val="7"/>
          </w:tcPr>
          <w:p w14:paraId="10B6ED80" w14:textId="77777777" w:rsidR="00C64C45" w:rsidRPr="00073CFE" w:rsidRDefault="00C64C45" w:rsidP="009C099A">
            <w:pPr>
              <w:jc w:val="both"/>
              <w:rPr>
                <w:color w:val="000000" w:themeColor="text1"/>
              </w:rPr>
            </w:pPr>
          </w:p>
        </w:tc>
      </w:tr>
      <w:tr w:rsidR="00C64C45" w:rsidRPr="00073CFE" w14:paraId="4D682E5A" w14:textId="77777777" w:rsidTr="009C099A">
        <w:tc>
          <w:tcPr>
            <w:tcW w:w="3086" w:type="dxa"/>
            <w:shd w:val="clear" w:color="auto" w:fill="F7CAAC"/>
          </w:tcPr>
          <w:p w14:paraId="34441246" w14:textId="77777777" w:rsidR="00C64C45" w:rsidRPr="00073CFE" w:rsidRDefault="00C64C45" w:rsidP="009C099A">
            <w:pPr>
              <w:jc w:val="both"/>
              <w:rPr>
                <w:b/>
                <w:color w:val="000000" w:themeColor="text1"/>
              </w:rPr>
            </w:pPr>
            <w:r w:rsidRPr="00073CFE">
              <w:rPr>
                <w:b/>
                <w:color w:val="000000" w:themeColor="text1"/>
              </w:rPr>
              <w:t>Způsob ověření studijních výsledků</w:t>
            </w:r>
          </w:p>
        </w:tc>
        <w:tc>
          <w:tcPr>
            <w:tcW w:w="3406" w:type="dxa"/>
            <w:gridSpan w:val="4"/>
          </w:tcPr>
          <w:p w14:paraId="327DD129" w14:textId="77777777" w:rsidR="00C64C45" w:rsidRPr="00073CFE" w:rsidRDefault="00C64C45" w:rsidP="009C099A">
            <w:pPr>
              <w:jc w:val="both"/>
              <w:rPr>
                <w:color w:val="000000" w:themeColor="text1"/>
              </w:rPr>
            </w:pPr>
            <w:r w:rsidRPr="00073CFE">
              <w:rPr>
                <w:color w:val="000000" w:themeColor="text1"/>
              </w:rPr>
              <w:t>zápočet, zkouška</w:t>
            </w:r>
          </w:p>
        </w:tc>
        <w:tc>
          <w:tcPr>
            <w:tcW w:w="2156" w:type="dxa"/>
            <w:shd w:val="clear" w:color="auto" w:fill="F7CAAC"/>
          </w:tcPr>
          <w:p w14:paraId="1FCDE18C" w14:textId="77777777" w:rsidR="00C64C45" w:rsidRPr="00073CFE" w:rsidRDefault="00C64C45" w:rsidP="009C099A">
            <w:pPr>
              <w:jc w:val="both"/>
              <w:rPr>
                <w:b/>
                <w:color w:val="000000" w:themeColor="text1"/>
              </w:rPr>
            </w:pPr>
            <w:r w:rsidRPr="00073CFE">
              <w:rPr>
                <w:b/>
                <w:color w:val="000000" w:themeColor="text1"/>
              </w:rPr>
              <w:t>Forma výuky</w:t>
            </w:r>
          </w:p>
        </w:tc>
        <w:tc>
          <w:tcPr>
            <w:tcW w:w="1207" w:type="dxa"/>
            <w:gridSpan w:val="2"/>
          </w:tcPr>
          <w:p w14:paraId="38526E8F" w14:textId="77777777" w:rsidR="00C64C45" w:rsidRPr="00073CFE" w:rsidRDefault="00C64C45" w:rsidP="009C099A">
            <w:pPr>
              <w:jc w:val="both"/>
              <w:rPr>
                <w:color w:val="000000" w:themeColor="text1"/>
              </w:rPr>
            </w:pPr>
            <w:r w:rsidRPr="00073CFE">
              <w:rPr>
                <w:color w:val="000000" w:themeColor="text1"/>
              </w:rPr>
              <w:t>přednáška, seminář</w:t>
            </w:r>
          </w:p>
        </w:tc>
      </w:tr>
      <w:tr w:rsidR="00C64C45" w:rsidRPr="00073CFE" w14:paraId="1B3FAA4A" w14:textId="77777777" w:rsidTr="009C099A">
        <w:tc>
          <w:tcPr>
            <w:tcW w:w="3086" w:type="dxa"/>
            <w:shd w:val="clear" w:color="auto" w:fill="F7CAAC"/>
          </w:tcPr>
          <w:p w14:paraId="30C71AB2" w14:textId="77777777" w:rsidR="00C64C45" w:rsidRPr="00073CFE" w:rsidRDefault="00C64C45"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157FCFF" w14:textId="77777777" w:rsidR="00C64C45" w:rsidRPr="00073CFE" w:rsidRDefault="00C64C45" w:rsidP="009C099A">
            <w:pPr>
              <w:jc w:val="both"/>
              <w:rPr>
                <w:color w:val="000000" w:themeColor="text1"/>
              </w:rPr>
            </w:pPr>
            <w:r w:rsidRPr="00073CFE">
              <w:rPr>
                <w:color w:val="000000" w:themeColor="text1"/>
              </w:rPr>
              <w:t>Způsob zakončení předmětu – zápočet, zkouška</w:t>
            </w:r>
          </w:p>
          <w:p w14:paraId="0791B6C8" w14:textId="77777777" w:rsidR="00C64C45" w:rsidRPr="00073CFE" w:rsidRDefault="00C64C45" w:rsidP="009C099A">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7C1DB898" w14:textId="77777777" w:rsidR="00C64C45" w:rsidRPr="00073CFE" w:rsidRDefault="00C64C45" w:rsidP="009C099A">
            <w:pPr>
              <w:jc w:val="both"/>
              <w:rPr>
                <w:color w:val="000000" w:themeColor="text1"/>
              </w:rPr>
            </w:pPr>
            <w:r w:rsidRPr="00073CFE">
              <w:rPr>
                <w:color w:val="000000" w:themeColor="text1"/>
              </w:rPr>
              <w:t>Požadavky na zkoušku - písemný test s maximálním možným počtem dosažitelných bodů 100 musí být napsán alespoň na 60 %.</w:t>
            </w:r>
          </w:p>
        </w:tc>
      </w:tr>
      <w:tr w:rsidR="00C64C45" w:rsidRPr="00073CFE" w14:paraId="36F16ED1" w14:textId="77777777" w:rsidTr="009C099A">
        <w:trPr>
          <w:trHeight w:val="73"/>
        </w:trPr>
        <w:tc>
          <w:tcPr>
            <w:tcW w:w="9855" w:type="dxa"/>
            <w:gridSpan w:val="8"/>
            <w:tcBorders>
              <w:top w:val="nil"/>
            </w:tcBorders>
          </w:tcPr>
          <w:p w14:paraId="74749127" w14:textId="77777777" w:rsidR="00C64C45" w:rsidRPr="00073CFE" w:rsidRDefault="00C64C45" w:rsidP="009C099A">
            <w:pPr>
              <w:jc w:val="both"/>
              <w:rPr>
                <w:color w:val="000000" w:themeColor="text1"/>
              </w:rPr>
            </w:pPr>
          </w:p>
        </w:tc>
      </w:tr>
      <w:tr w:rsidR="00C64C45" w:rsidRPr="00073CFE" w14:paraId="76369534" w14:textId="77777777" w:rsidTr="009C099A">
        <w:trPr>
          <w:trHeight w:val="197"/>
        </w:trPr>
        <w:tc>
          <w:tcPr>
            <w:tcW w:w="3086" w:type="dxa"/>
            <w:tcBorders>
              <w:top w:val="nil"/>
            </w:tcBorders>
            <w:shd w:val="clear" w:color="auto" w:fill="F7CAAC"/>
          </w:tcPr>
          <w:p w14:paraId="67352642" w14:textId="77777777" w:rsidR="00C64C45" w:rsidRPr="00073CFE" w:rsidRDefault="00C64C45"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7D09A61D" w14:textId="77777777" w:rsidR="00C64C45" w:rsidRPr="00073CFE" w:rsidRDefault="00C64C45" w:rsidP="009C099A">
            <w:pPr>
              <w:jc w:val="both"/>
              <w:rPr>
                <w:color w:val="000000" w:themeColor="text1"/>
              </w:rPr>
            </w:pPr>
            <w:r w:rsidRPr="00073CFE">
              <w:rPr>
                <w:color w:val="000000" w:themeColor="text1"/>
              </w:rPr>
              <w:t>Ing. Lubor Homolka, Ph.D.</w:t>
            </w:r>
          </w:p>
        </w:tc>
      </w:tr>
      <w:tr w:rsidR="00C64C45" w:rsidRPr="00073CFE" w14:paraId="0BD11F9C" w14:textId="77777777" w:rsidTr="009C099A">
        <w:trPr>
          <w:trHeight w:val="243"/>
        </w:trPr>
        <w:tc>
          <w:tcPr>
            <w:tcW w:w="3086" w:type="dxa"/>
            <w:tcBorders>
              <w:top w:val="nil"/>
            </w:tcBorders>
            <w:shd w:val="clear" w:color="auto" w:fill="F7CAAC"/>
          </w:tcPr>
          <w:p w14:paraId="2706D0AC" w14:textId="77777777" w:rsidR="00C64C45" w:rsidRPr="00073CFE" w:rsidRDefault="00C64C45"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B8015CC" w14:textId="77777777" w:rsidR="00C64C45" w:rsidRPr="00073CFE" w:rsidRDefault="00C64C45" w:rsidP="009C099A">
            <w:pPr>
              <w:jc w:val="both"/>
              <w:rPr>
                <w:color w:val="000000" w:themeColor="text1"/>
              </w:rPr>
            </w:pPr>
            <w:r w:rsidRPr="00073CFE">
              <w:rPr>
                <w:color w:val="000000" w:themeColor="text1"/>
              </w:rPr>
              <w:t>Garant se podílí na přednášení v rozsahu 60 %, dále stanovuje koncepci seminářů a dohlíží na jejich jednotné vedení.</w:t>
            </w:r>
          </w:p>
        </w:tc>
      </w:tr>
      <w:tr w:rsidR="00C64C45" w:rsidRPr="00073CFE" w14:paraId="28E356FD" w14:textId="77777777" w:rsidTr="009C099A">
        <w:tc>
          <w:tcPr>
            <w:tcW w:w="3086" w:type="dxa"/>
            <w:shd w:val="clear" w:color="auto" w:fill="F7CAAC"/>
          </w:tcPr>
          <w:p w14:paraId="70B657BF" w14:textId="77777777" w:rsidR="00C64C45" w:rsidRPr="00073CFE" w:rsidRDefault="00C64C45"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1E511D72" w14:textId="77777777" w:rsidR="00C64C45" w:rsidRPr="00073CFE" w:rsidRDefault="00C64C45" w:rsidP="009C099A">
            <w:pPr>
              <w:jc w:val="both"/>
              <w:rPr>
                <w:color w:val="000000" w:themeColor="text1"/>
              </w:rPr>
            </w:pPr>
            <w:r w:rsidRPr="00073CFE">
              <w:rPr>
                <w:color w:val="000000" w:themeColor="text1"/>
              </w:rPr>
              <w:t>Ing. Lubor Homolka, Ph.D. – přednášky (60%), Mgr. Alena Kolčavová, Ph.D. – přednášky (40%)</w:t>
            </w:r>
          </w:p>
        </w:tc>
      </w:tr>
      <w:tr w:rsidR="00C64C45" w:rsidRPr="00073CFE" w14:paraId="1B954D75" w14:textId="77777777" w:rsidTr="009C099A">
        <w:trPr>
          <w:trHeight w:val="78"/>
        </w:trPr>
        <w:tc>
          <w:tcPr>
            <w:tcW w:w="9855" w:type="dxa"/>
            <w:gridSpan w:val="8"/>
            <w:tcBorders>
              <w:top w:val="nil"/>
            </w:tcBorders>
          </w:tcPr>
          <w:p w14:paraId="348CE0B5" w14:textId="77777777" w:rsidR="00C64C45" w:rsidRPr="00073CFE" w:rsidRDefault="00C64C45" w:rsidP="009C099A">
            <w:pPr>
              <w:jc w:val="both"/>
              <w:rPr>
                <w:color w:val="000000" w:themeColor="text1"/>
              </w:rPr>
            </w:pPr>
          </w:p>
        </w:tc>
      </w:tr>
      <w:tr w:rsidR="00C64C45" w:rsidRPr="00073CFE" w14:paraId="7013FAB8" w14:textId="77777777" w:rsidTr="009C099A">
        <w:tc>
          <w:tcPr>
            <w:tcW w:w="3086" w:type="dxa"/>
            <w:shd w:val="clear" w:color="auto" w:fill="F7CAAC"/>
          </w:tcPr>
          <w:p w14:paraId="49C942D7" w14:textId="77777777" w:rsidR="00C64C45" w:rsidRPr="00073CFE" w:rsidRDefault="00C64C45"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9161AEE" w14:textId="77777777" w:rsidR="00C64C45" w:rsidRPr="00073CFE" w:rsidRDefault="00C64C45" w:rsidP="009C099A">
            <w:pPr>
              <w:jc w:val="both"/>
              <w:rPr>
                <w:color w:val="000000" w:themeColor="text1"/>
              </w:rPr>
            </w:pPr>
          </w:p>
        </w:tc>
      </w:tr>
      <w:tr w:rsidR="00C64C45" w:rsidRPr="00073CFE" w14:paraId="1CA7EF3F" w14:textId="77777777" w:rsidTr="009C099A">
        <w:trPr>
          <w:trHeight w:val="3938"/>
        </w:trPr>
        <w:tc>
          <w:tcPr>
            <w:tcW w:w="9855" w:type="dxa"/>
            <w:gridSpan w:val="8"/>
            <w:tcBorders>
              <w:top w:val="nil"/>
              <w:bottom w:val="single" w:sz="12" w:space="0" w:color="auto"/>
            </w:tcBorders>
          </w:tcPr>
          <w:p w14:paraId="49865204" w14:textId="77777777" w:rsidR="00C64C45" w:rsidRPr="00073CFE" w:rsidRDefault="00C64C45" w:rsidP="009C099A">
            <w:pPr>
              <w:jc w:val="both"/>
              <w:rPr>
                <w:color w:val="000000" w:themeColor="text1"/>
                <w:shd w:val="clear" w:color="auto" w:fill="FFFFFF"/>
              </w:rPr>
            </w:pPr>
            <w:r w:rsidRPr="00073CFE">
              <w:rPr>
                <w:color w:val="000000" w:themeColor="text1"/>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w:t>
            </w:r>
            <w:r w:rsidR="00A12DCC" w:rsidRPr="00073CFE">
              <w:rPr>
                <w:color w:val="000000" w:themeColor="text1"/>
                <w:shd w:val="clear" w:color="auto" w:fill="FFFFFF"/>
              </w:rPr>
              <w:t>mi</w:t>
            </w:r>
            <w:r w:rsidRPr="00073CFE">
              <w:rPr>
                <w:color w:val="000000" w:themeColor="text1"/>
                <w:shd w:val="clear" w:color="auto" w:fill="FFFFFF"/>
              </w:rPr>
              <w:t xml:space="preserve">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41052FF5"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rizika. Historický vývoj řízení rizika.</w:t>
            </w:r>
          </w:p>
          <w:p w14:paraId="7F0D8EEF"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Moderní nástroje řízení rizik využívající přístupy strojového učení a data miningu.</w:t>
            </w:r>
          </w:p>
          <w:p w14:paraId="46316B39"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Analýza scénářů. Popis neurčitosti pravděpodobnostními modely. Úvod do Monte Carlo simulací.</w:t>
            </w:r>
          </w:p>
          <w:p w14:paraId="70EB420B"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pro řízení finančních rizik, zejména kurzového rizika.</w:t>
            </w:r>
          </w:p>
          <w:p w14:paraId="0C51A61F"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Kvantifikace rizik a tvorba vícekriteriálního matematického modelu.</w:t>
            </w:r>
          </w:p>
          <w:p w14:paraId="335EAC22"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Rozhodovací úlohy v manažerské praxi a jejich klasifikace.</w:t>
            </w:r>
          </w:p>
          <w:p w14:paraId="51FE6905"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a metody na podporu manažerského rozhodování.</w:t>
            </w:r>
          </w:p>
          <w:p w14:paraId="280FC866"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Metody snižování rizika.</w:t>
            </w:r>
          </w:p>
          <w:p w14:paraId="0087B3E5"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Krizový management.</w:t>
            </w:r>
          </w:p>
          <w:p w14:paraId="710D0C90"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Praktické přístupy k řízení rizika.</w:t>
            </w:r>
          </w:p>
        </w:tc>
      </w:tr>
      <w:tr w:rsidR="00C64C45" w:rsidRPr="00073CFE" w14:paraId="24726E0C" w14:textId="77777777" w:rsidTr="009C099A">
        <w:trPr>
          <w:trHeight w:val="265"/>
        </w:trPr>
        <w:tc>
          <w:tcPr>
            <w:tcW w:w="3653" w:type="dxa"/>
            <w:gridSpan w:val="2"/>
            <w:tcBorders>
              <w:top w:val="nil"/>
            </w:tcBorders>
            <w:shd w:val="clear" w:color="auto" w:fill="F7CAAC"/>
          </w:tcPr>
          <w:p w14:paraId="7191F75C" w14:textId="77777777" w:rsidR="00C64C45" w:rsidRPr="00073CFE" w:rsidRDefault="00C64C45"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7CB7C76" w14:textId="77777777" w:rsidR="00C64C45" w:rsidRPr="00073CFE" w:rsidRDefault="00C64C45" w:rsidP="009C099A">
            <w:pPr>
              <w:jc w:val="both"/>
              <w:rPr>
                <w:color w:val="000000" w:themeColor="text1"/>
              </w:rPr>
            </w:pPr>
          </w:p>
        </w:tc>
      </w:tr>
      <w:tr w:rsidR="00C64C45" w:rsidRPr="00073CFE" w14:paraId="0D8D22C8" w14:textId="77777777" w:rsidTr="009C099A">
        <w:trPr>
          <w:trHeight w:val="1497"/>
        </w:trPr>
        <w:tc>
          <w:tcPr>
            <w:tcW w:w="9855" w:type="dxa"/>
            <w:gridSpan w:val="8"/>
            <w:tcBorders>
              <w:top w:val="nil"/>
            </w:tcBorders>
          </w:tcPr>
          <w:p w14:paraId="54F47828" w14:textId="77777777" w:rsidR="00C64C45" w:rsidRPr="00073CFE" w:rsidRDefault="00C64C45" w:rsidP="009C099A">
            <w:pPr>
              <w:jc w:val="both"/>
              <w:rPr>
                <w:b/>
                <w:color w:val="000000" w:themeColor="text1"/>
              </w:rPr>
            </w:pPr>
            <w:r w:rsidRPr="00073CFE">
              <w:rPr>
                <w:b/>
                <w:color w:val="000000" w:themeColor="text1"/>
              </w:rPr>
              <w:t>Povinná literatura</w:t>
            </w:r>
          </w:p>
          <w:p w14:paraId="41B28068" w14:textId="77777777" w:rsidR="00C64C45" w:rsidRPr="00073CFE" w:rsidRDefault="00C64C45" w:rsidP="009C099A">
            <w:pPr>
              <w:jc w:val="both"/>
              <w:rPr>
                <w:rStyle w:val="Hypertextovodkaz"/>
                <w:rFonts w:eastAsia="Calibri"/>
                <w:color w:val="000000" w:themeColor="text1"/>
              </w:rPr>
            </w:pPr>
            <w:r w:rsidRPr="00073CFE">
              <w:rPr>
                <w:color w:val="000000" w:themeColor="text1"/>
              </w:rPr>
              <w:t xml:space="preserve">JAMES, G., WITTEN, D., HASTIE, T., TIBISHIRANI, R. </w:t>
            </w:r>
            <w:r w:rsidRPr="00073CFE">
              <w:rPr>
                <w:i/>
                <w:color w:val="000000" w:themeColor="text1"/>
              </w:rPr>
              <w:t>An introduction to statistical learning: with applications in R.</w:t>
            </w:r>
            <w:r w:rsidRPr="00073CFE">
              <w:rPr>
                <w:color w:val="000000" w:themeColor="text1"/>
              </w:rPr>
              <w:t xml:space="preserve"> New York: Springer, 2015. ISBN 978-1-4614-7138-7. Dostupné z: </w:t>
            </w:r>
            <w:hyperlink r:id="rId22" w:history="1">
              <w:r w:rsidRPr="00073CFE">
                <w:rPr>
                  <w:rStyle w:val="Hypertextovodkaz"/>
                  <w:rFonts w:eastAsia="Calibri"/>
                  <w:color w:val="000000" w:themeColor="text1"/>
                </w:rPr>
                <w:t>http://wwwbcf.usc.edu/~gareth/ISL/</w:t>
              </w:r>
            </w:hyperlink>
            <w:r w:rsidRPr="00073CFE">
              <w:rPr>
                <w:rStyle w:val="Hypertextovodkaz"/>
                <w:rFonts w:eastAsia="Calibri"/>
                <w:color w:val="000000" w:themeColor="text1"/>
              </w:rPr>
              <w:t>.</w:t>
            </w:r>
          </w:p>
          <w:p w14:paraId="77F4E281" w14:textId="77777777" w:rsidR="00C64C45" w:rsidRPr="00073CFE" w:rsidRDefault="00C64C45" w:rsidP="009C099A">
            <w:pPr>
              <w:jc w:val="both"/>
              <w:rPr>
                <w:rStyle w:val="Hypertextovodkaz"/>
                <w:rFonts w:eastAsia="Calibri"/>
                <w:color w:val="000000" w:themeColor="text1"/>
                <w:u w:val="none"/>
              </w:rPr>
            </w:pPr>
            <w:r w:rsidRPr="00073CFE">
              <w:rPr>
                <w:rStyle w:val="Hypertextovodkaz"/>
                <w:rFonts w:eastAsia="Calibri"/>
                <w:color w:val="000000" w:themeColor="text1"/>
                <w:u w:val="none"/>
              </w:rPr>
              <w:t xml:space="preserve">JONES, T. T. </w:t>
            </w:r>
            <w:r w:rsidRPr="00073CFE">
              <w:rPr>
                <w:rStyle w:val="Hypertextovodkaz"/>
                <w:rFonts w:eastAsia="Calibri"/>
                <w:i/>
                <w:color w:val="000000" w:themeColor="text1"/>
                <w:u w:val="none"/>
              </w:rPr>
              <w:t>Business economics and managerial decision making</w:t>
            </w:r>
            <w:r w:rsidRPr="00073CFE">
              <w:rPr>
                <w:rStyle w:val="Hypertextovodkaz"/>
                <w:rFonts w:eastAsia="Calibri"/>
                <w:color w:val="000000" w:themeColor="text1"/>
                <w:u w:val="none"/>
              </w:rPr>
              <w:t>. Southern Gate, Chichester, West Sussex, England: John Wiley, 2004, 570 s. ISBN 0471486744.</w:t>
            </w:r>
          </w:p>
          <w:p w14:paraId="08A26F12" w14:textId="77777777" w:rsidR="00C64C45" w:rsidRPr="00073CFE" w:rsidRDefault="00C64C45" w:rsidP="009C099A">
            <w:pPr>
              <w:jc w:val="both"/>
              <w:rPr>
                <w:color w:val="000000" w:themeColor="text1"/>
              </w:rPr>
            </w:pPr>
            <w:r w:rsidRPr="00073CFE">
              <w:rPr>
                <w:color w:val="000000" w:themeColor="text1"/>
              </w:rPr>
              <w:t xml:space="preserve">WATSON, M., NELSON, D. </w:t>
            </w:r>
            <w:r w:rsidRPr="00073CFE">
              <w:rPr>
                <w:i/>
                <w:color w:val="000000" w:themeColor="text1"/>
              </w:rPr>
              <w:t>Managerial analytics: an applied guide to principles, methods, tools, and best practices.</w:t>
            </w:r>
            <w:r w:rsidRPr="00073CFE">
              <w:rPr>
                <w:color w:val="000000" w:themeColor="text1"/>
              </w:rPr>
              <w:t xml:space="preserve"> Upper Saddle River, New Jersey: Pearson, 2014, 236 s. ISBN 978-0-13340742-6.</w:t>
            </w:r>
          </w:p>
          <w:p w14:paraId="5A8BB0EC" w14:textId="77777777" w:rsidR="00C64C45" w:rsidRPr="00073CFE" w:rsidRDefault="00C64C45" w:rsidP="009C099A">
            <w:pPr>
              <w:jc w:val="both"/>
              <w:rPr>
                <w:b/>
                <w:color w:val="000000" w:themeColor="text1"/>
              </w:rPr>
            </w:pPr>
            <w:r w:rsidRPr="00073CFE">
              <w:rPr>
                <w:b/>
                <w:color w:val="000000" w:themeColor="text1"/>
              </w:rPr>
              <w:t>Doporučená literatura</w:t>
            </w:r>
          </w:p>
          <w:p w14:paraId="3C0F2E18" w14:textId="77777777" w:rsidR="00C64C45" w:rsidRPr="00073CFE" w:rsidRDefault="00C64C45" w:rsidP="009C099A">
            <w:pPr>
              <w:jc w:val="both"/>
              <w:rPr>
                <w:color w:val="000000" w:themeColor="text1"/>
              </w:rPr>
            </w:pPr>
            <w:r w:rsidRPr="00073CFE">
              <w:rPr>
                <w:color w:val="000000" w:themeColor="text1"/>
              </w:rPr>
              <w:t xml:space="preserve">LINDAUER, R. </w:t>
            </w:r>
            <w:r w:rsidRPr="00073CFE">
              <w:rPr>
                <w:i/>
                <w:color w:val="000000" w:themeColor="text1"/>
              </w:rPr>
              <w:t>Modern risk management remarks</w:t>
            </w:r>
            <w:r w:rsidRPr="00073CFE">
              <w:rPr>
                <w:color w:val="000000" w:themeColor="text1"/>
              </w:rPr>
              <w:t>. Prague: Oeconomica, nakladatelství VŠE, 2017, 97 s. ISBN 978-80-245-2206-7.</w:t>
            </w:r>
          </w:p>
          <w:p w14:paraId="2D6818D3" w14:textId="77777777" w:rsidR="00C64C45" w:rsidRPr="00073CFE" w:rsidRDefault="00C64C45" w:rsidP="009C099A">
            <w:pPr>
              <w:jc w:val="both"/>
              <w:rPr>
                <w:color w:val="000000" w:themeColor="text1"/>
              </w:rPr>
            </w:pPr>
            <w:r w:rsidRPr="00073CFE">
              <w:rPr>
                <w:color w:val="000000" w:themeColor="text1"/>
                <w:shd w:val="clear" w:color="auto" w:fill="FFFFFF"/>
              </w:rPr>
              <w:t>WITTEN, I. H. </w:t>
            </w:r>
            <w:r w:rsidRPr="00073CFE">
              <w:rPr>
                <w:i/>
                <w:iCs/>
                <w:color w:val="000000" w:themeColor="text1"/>
                <w:shd w:val="clear" w:color="auto" w:fill="FFFFFF"/>
              </w:rPr>
              <w:t>Data mining: practical machine learning tools and techniques</w:t>
            </w:r>
            <w:r w:rsidRPr="00073CFE">
              <w:rPr>
                <w:color w:val="000000" w:themeColor="text1"/>
                <w:shd w:val="clear" w:color="auto" w:fill="FFFFFF"/>
              </w:rPr>
              <w:t>. Fourth Edition. Amsterdam: Elsevier, 2017. ISBN 9780128042915.</w:t>
            </w:r>
          </w:p>
        </w:tc>
      </w:tr>
      <w:tr w:rsidR="00C64C45" w:rsidRPr="00073CFE" w14:paraId="0628F3D1"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7C1B1C" w14:textId="77777777" w:rsidR="00C64C45" w:rsidRPr="00073CFE" w:rsidRDefault="00C64C45" w:rsidP="009C099A">
            <w:pPr>
              <w:jc w:val="center"/>
              <w:rPr>
                <w:b/>
                <w:color w:val="000000" w:themeColor="text1"/>
              </w:rPr>
            </w:pPr>
            <w:r w:rsidRPr="00073CFE">
              <w:rPr>
                <w:b/>
                <w:color w:val="000000" w:themeColor="text1"/>
              </w:rPr>
              <w:t>Informace ke kombinované nebo distanční formě</w:t>
            </w:r>
          </w:p>
        </w:tc>
      </w:tr>
      <w:tr w:rsidR="00C64C45" w:rsidRPr="00073CFE" w14:paraId="5A42286E" w14:textId="77777777" w:rsidTr="009C099A">
        <w:tc>
          <w:tcPr>
            <w:tcW w:w="4787" w:type="dxa"/>
            <w:gridSpan w:val="3"/>
            <w:tcBorders>
              <w:top w:val="single" w:sz="2" w:space="0" w:color="auto"/>
            </w:tcBorders>
            <w:shd w:val="clear" w:color="auto" w:fill="F7CAAC"/>
          </w:tcPr>
          <w:p w14:paraId="6C1E491A" w14:textId="77777777" w:rsidR="00C64C45" w:rsidRPr="00073CFE" w:rsidRDefault="00C64C45"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0E762C7" w14:textId="77777777" w:rsidR="00C64C45" w:rsidRPr="00073CFE" w:rsidRDefault="00C64C45" w:rsidP="009C099A">
            <w:pPr>
              <w:jc w:val="both"/>
              <w:rPr>
                <w:color w:val="000000" w:themeColor="text1"/>
              </w:rPr>
            </w:pPr>
          </w:p>
        </w:tc>
        <w:tc>
          <w:tcPr>
            <w:tcW w:w="4179" w:type="dxa"/>
            <w:gridSpan w:val="4"/>
            <w:tcBorders>
              <w:top w:val="single" w:sz="2" w:space="0" w:color="auto"/>
            </w:tcBorders>
            <w:shd w:val="clear" w:color="auto" w:fill="F7CAAC"/>
          </w:tcPr>
          <w:p w14:paraId="27C561B5" w14:textId="77777777" w:rsidR="00C64C45" w:rsidRPr="00073CFE" w:rsidRDefault="00C64C45" w:rsidP="009C099A">
            <w:pPr>
              <w:jc w:val="both"/>
              <w:rPr>
                <w:b/>
                <w:color w:val="000000" w:themeColor="text1"/>
              </w:rPr>
            </w:pPr>
            <w:r w:rsidRPr="00073CFE">
              <w:rPr>
                <w:b/>
                <w:color w:val="000000" w:themeColor="text1"/>
              </w:rPr>
              <w:t xml:space="preserve">hodin </w:t>
            </w:r>
          </w:p>
        </w:tc>
      </w:tr>
      <w:tr w:rsidR="00C64C45" w:rsidRPr="00073CFE" w14:paraId="5F8B74E1" w14:textId="77777777" w:rsidTr="009C099A">
        <w:tc>
          <w:tcPr>
            <w:tcW w:w="9855" w:type="dxa"/>
            <w:gridSpan w:val="8"/>
            <w:shd w:val="clear" w:color="auto" w:fill="F7CAAC"/>
          </w:tcPr>
          <w:p w14:paraId="3715EF56" w14:textId="77777777" w:rsidR="00C64C45" w:rsidRPr="00073CFE" w:rsidRDefault="00C64C45" w:rsidP="009C099A">
            <w:pPr>
              <w:jc w:val="both"/>
              <w:rPr>
                <w:b/>
                <w:color w:val="000000" w:themeColor="text1"/>
              </w:rPr>
            </w:pPr>
            <w:r w:rsidRPr="00073CFE">
              <w:rPr>
                <w:b/>
                <w:color w:val="000000" w:themeColor="text1"/>
              </w:rPr>
              <w:t>Informace o způsobu kontaktu s vyučujícím</w:t>
            </w:r>
          </w:p>
        </w:tc>
      </w:tr>
      <w:tr w:rsidR="00C64C45" w:rsidRPr="00073CFE" w14:paraId="6E9B080D" w14:textId="77777777" w:rsidTr="009C099A">
        <w:trPr>
          <w:trHeight w:val="740"/>
        </w:trPr>
        <w:tc>
          <w:tcPr>
            <w:tcW w:w="9855" w:type="dxa"/>
            <w:gridSpan w:val="8"/>
          </w:tcPr>
          <w:p w14:paraId="040FD640" w14:textId="77777777" w:rsidR="00C64C45" w:rsidRPr="00073CFE" w:rsidRDefault="00C64C45"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90BA68" w14:textId="77777777" w:rsidR="00C64C45" w:rsidRPr="00073CFE" w:rsidRDefault="00C64C45" w:rsidP="00C64C45">
      <w:pPr>
        <w:spacing w:after="160" w:line="259" w:lineRule="auto"/>
        <w:rPr>
          <w:color w:val="000000" w:themeColor="text1"/>
        </w:rPr>
      </w:pPr>
    </w:p>
    <w:p w14:paraId="674BFFF8" w14:textId="77777777" w:rsidR="00C64C45" w:rsidRPr="00073CFE" w:rsidRDefault="00C64C45" w:rsidP="007C0DA2">
      <w:pPr>
        <w:spacing w:after="160" w:line="259" w:lineRule="auto"/>
        <w:rPr>
          <w:color w:val="000000" w:themeColor="text1"/>
        </w:rPr>
      </w:pPr>
    </w:p>
    <w:p w14:paraId="69A7C547" w14:textId="77777777" w:rsidR="00C64C45" w:rsidRPr="00073CFE" w:rsidRDefault="00C64C45" w:rsidP="007C0DA2">
      <w:pPr>
        <w:spacing w:after="160" w:line="259" w:lineRule="auto"/>
        <w:rPr>
          <w:color w:val="000000" w:themeColor="text1"/>
        </w:rPr>
      </w:pPr>
    </w:p>
    <w:p w14:paraId="64481C1E" w14:textId="77777777" w:rsidR="00C64C45" w:rsidRPr="00073CFE" w:rsidRDefault="00C64C45" w:rsidP="007C0DA2">
      <w:pPr>
        <w:spacing w:after="160" w:line="259" w:lineRule="auto"/>
        <w:rPr>
          <w:color w:val="000000" w:themeColor="text1"/>
        </w:rPr>
      </w:pPr>
    </w:p>
    <w:p w14:paraId="3D6B973F" w14:textId="77777777" w:rsidR="00C64C45" w:rsidRPr="00073CFE" w:rsidRDefault="00C64C45" w:rsidP="007C0DA2">
      <w:pPr>
        <w:spacing w:after="160" w:line="259" w:lineRule="auto"/>
        <w:rPr>
          <w:color w:val="000000" w:themeColor="text1"/>
        </w:rPr>
      </w:pPr>
    </w:p>
    <w:p w14:paraId="63961863" w14:textId="77777777" w:rsidR="00C64C45" w:rsidRPr="00073CFE" w:rsidRDefault="00C64C45" w:rsidP="007C0DA2">
      <w:pPr>
        <w:spacing w:after="160" w:line="259" w:lineRule="auto"/>
        <w:rPr>
          <w:color w:val="000000" w:themeColor="text1"/>
        </w:rPr>
      </w:pPr>
    </w:p>
    <w:p w14:paraId="10327944" w14:textId="77777777" w:rsidR="00C64C45" w:rsidRPr="00073CFE" w:rsidRDefault="00C64C45" w:rsidP="007C0DA2">
      <w:pPr>
        <w:spacing w:after="160" w:line="259" w:lineRule="auto"/>
        <w:rPr>
          <w:color w:val="000000" w:themeColor="text1"/>
        </w:rPr>
      </w:pPr>
    </w:p>
    <w:p w14:paraId="7B62DD5F" w14:textId="77777777" w:rsidR="00C64C45" w:rsidRPr="00073CFE" w:rsidRDefault="00C64C45" w:rsidP="007C0DA2">
      <w:pPr>
        <w:spacing w:after="160" w:line="259" w:lineRule="auto"/>
        <w:rPr>
          <w:color w:val="000000" w:themeColor="text1"/>
        </w:rPr>
      </w:pPr>
    </w:p>
    <w:p w14:paraId="1AD38425" w14:textId="77777777" w:rsidR="00C64C45" w:rsidRPr="00073CFE" w:rsidRDefault="00C64C45" w:rsidP="007C0DA2">
      <w:pPr>
        <w:spacing w:after="160" w:line="259" w:lineRule="auto"/>
        <w:rPr>
          <w:color w:val="000000" w:themeColor="text1"/>
        </w:rPr>
      </w:pPr>
    </w:p>
    <w:p w14:paraId="3F813205" w14:textId="77777777" w:rsidR="00C64C45" w:rsidRPr="00073CFE" w:rsidRDefault="00C64C45" w:rsidP="007C0DA2">
      <w:pPr>
        <w:spacing w:after="160" w:line="259" w:lineRule="auto"/>
        <w:rPr>
          <w:color w:val="000000" w:themeColor="text1"/>
        </w:rPr>
      </w:pPr>
    </w:p>
    <w:p w14:paraId="5A68B498" w14:textId="77777777" w:rsidR="00C64C45" w:rsidRPr="00073CFE" w:rsidRDefault="00C64C45" w:rsidP="007C0DA2">
      <w:pPr>
        <w:spacing w:after="160" w:line="259" w:lineRule="auto"/>
        <w:rPr>
          <w:color w:val="000000" w:themeColor="text1"/>
        </w:rPr>
      </w:pPr>
    </w:p>
    <w:p w14:paraId="7DE50FB2" w14:textId="77777777" w:rsidR="00C64C45" w:rsidRPr="00073CFE" w:rsidRDefault="00C64C45" w:rsidP="007C0DA2">
      <w:pPr>
        <w:spacing w:after="160" w:line="259" w:lineRule="auto"/>
        <w:rPr>
          <w:color w:val="000000" w:themeColor="text1"/>
        </w:rPr>
      </w:pPr>
    </w:p>
    <w:p w14:paraId="57980FC1" w14:textId="77777777" w:rsidR="00C64C45" w:rsidRPr="00073CFE" w:rsidRDefault="00C64C45" w:rsidP="007C0DA2">
      <w:pPr>
        <w:spacing w:after="160" w:line="259" w:lineRule="auto"/>
        <w:rPr>
          <w:color w:val="000000" w:themeColor="text1"/>
        </w:rPr>
      </w:pPr>
    </w:p>
    <w:p w14:paraId="7FA1551F" w14:textId="77777777" w:rsidR="00C64C45" w:rsidRPr="00073CFE" w:rsidRDefault="00C64C45" w:rsidP="007C0DA2">
      <w:pPr>
        <w:spacing w:after="160" w:line="259" w:lineRule="auto"/>
        <w:rPr>
          <w:color w:val="000000" w:themeColor="text1"/>
        </w:rPr>
      </w:pPr>
    </w:p>
    <w:p w14:paraId="6B4B89AF" w14:textId="77777777" w:rsidR="00C64C45" w:rsidRPr="00073CFE" w:rsidRDefault="00C64C45" w:rsidP="007C0DA2">
      <w:pPr>
        <w:spacing w:after="160" w:line="259" w:lineRule="auto"/>
        <w:rPr>
          <w:color w:val="000000" w:themeColor="text1"/>
        </w:rPr>
      </w:pPr>
    </w:p>
    <w:p w14:paraId="4BEDEF7E" w14:textId="77777777" w:rsidR="00C64C45" w:rsidRPr="00073CFE" w:rsidRDefault="00C64C45" w:rsidP="007C0DA2">
      <w:pPr>
        <w:spacing w:after="160" w:line="259" w:lineRule="auto"/>
        <w:rPr>
          <w:color w:val="000000" w:themeColor="text1"/>
        </w:rPr>
      </w:pPr>
    </w:p>
    <w:p w14:paraId="0209846D" w14:textId="77777777" w:rsidR="00C64C45" w:rsidRPr="00073CFE" w:rsidRDefault="00C64C45" w:rsidP="007C0DA2">
      <w:pPr>
        <w:spacing w:after="160" w:line="259" w:lineRule="auto"/>
        <w:rPr>
          <w:color w:val="000000" w:themeColor="text1"/>
        </w:rPr>
      </w:pPr>
    </w:p>
    <w:p w14:paraId="422A004C" w14:textId="77777777" w:rsidR="00C64C45" w:rsidRPr="00073CFE" w:rsidRDefault="00C64C45" w:rsidP="007C0DA2">
      <w:pPr>
        <w:spacing w:after="160" w:line="259" w:lineRule="auto"/>
        <w:rPr>
          <w:color w:val="000000" w:themeColor="text1"/>
        </w:rPr>
      </w:pPr>
    </w:p>
    <w:p w14:paraId="605A2E04" w14:textId="77777777" w:rsidR="00C64C45" w:rsidRPr="00073CFE" w:rsidRDefault="00C64C45" w:rsidP="007C0DA2">
      <w:pPr>
        <w:spacing w:after="160" w:line="259" w:lineRule="auto"/>
        <w:rPr>
          <w:color w:val="000000" w:themeColor="text1"/>
        </w:rPr>
      </w:pPr>
    </w:p>
    <w:p w14:paraId="7EA42817" w14:textId="77777777" w:rsidR="00C64C45" w:rsidRPr="00073CFE" w:rsidRDefault="00C64C45" w:rsidP="007C0DA2">
      <w:pPr>
        <w:spacing w:after="160" w:line="259" w:lineRule="auto"/>
        <w:rPr>
          <w:color w:val="000000" w:themeColor="text1"/>
        </w:rPr>
      </w:pPr>
    </w:p>
    <w:p w14:paraId="7AA2F5FC" w14:textId="77777777" w:rsidR="00C64C45" w:rsidRPr="00073CFE" w:rsidRDefault="00C64C45" w:rsidP="007C0DA2">
      <w:pPr>
        <w:spacing w:after="160" w:line="259" w:lineRule="auto"/>
        <w:rPr>
          <w:color w:val="000000" w:themeColor="text1"/>
        </w:rPr>
      </w:pPr>
    </w:p>
    <w:p w14:paraId="58C3B9A9" w14:textId="77777777" w:rsidR="00C64C45" w:rsidRPr="00073CFE" w:rsidRDefault="00C64C45" w:rsidP="007C0DA2">
      <w:pPr>
        <w:spacing w:after="160" w:line="259" w:lineRule="auto"/>
        <w:rPr>
          <w:color w:val="000000" w:themeColor="text1"/>
        </w:rPr>
      </w:pPr>
    </w:p>
    <w:p w14:paraId="67B65EA3" w14:textId="77777777" w:rsidR="00C64C45" w:rsidRPr="00073CFE" w:rsidRDefault="00C64C45" w:rsidP="007C0DA2">
      <w:pPr>
        <w:spacing w:after="160" w:line="259" w:lineRule="auto"/>
        <w:rPr>
          <w:color w:val="000000" w:themeColor="text1"/>
        </w:rPr>
      </w:pPr>
    </w:p>
    <w:p w14:paraId="5A596FAD" w14:textId="77777777" w:rsidR="00C64C45" w:rsidRPr="00073CFE" w:rsidRDefault="00C64C45" w:rsidP="007C0DA2">
      <w:pPr>
        <w:spacing w:after="160" w:line="259" w:lineRule="auto"/>
        <w:rPr>
          <w:color w:val="000000" w:themeColor="text1"/>
        </w:rPr>
      </w:pPr>
    </w:p>
    <w:p w14:paraId="341E1F3C" w14:textId="77777777" w:rsidR="00C64C45" w:rsidRPr="00073CFE" w:rsidRDefault="00C64C45" w:rsidP="007C0DA2">
      <w:pPr>
        <w:spacing w:after="160" w:line="259" w:lineRule="auto"/>
        <w:rPr>
          <w:color w:val="000000" w:themeColor="text1"/>
        </w:rPr>
      </w:pPr>
    </w:p>
    <w:p w14:paraId="02A0FD0B" w14:textId="77777777" w:rsidR="00C64C45" w:rsidRPr="00073CFE" w:rsidRDefault="00C64C45" w:rsidP="007C0DA2">
      <w:pPr>
        <w:spacing w:after="160" w:line="259" w:lineRule="auto"/>
        <w:rPr>
          <w:color w:val="000000" w:themeColor="text1"/>
        </w:rPr>
      </w:pPr>
    </w:p>
    <w:p w14:paraId="751843F8" w14:textId="77777777" w:rsidR="00C64C45" w:rsidRPr="00073CFE" w:rsidRDefault="00C64C45" w:rsidP="007C0DA2">
      <w:pPr>
        <w:spacing w:after="160" w:line="259" w:lineRule="auto"/>
        <w:rPr>
          <w:color w:val="000000" w:themeColor="text1"/>
        </w:rPr>
      </w:pPr>
    </w:p>
    <w:p w14:paraId="3EF46B0C" w14:textId="77777777" w:rsidR="00C64C45" w:rsidRPr="00073CFE" w:rsidRDefault="00C64C45" w:rsidP="007C0DA2">
      <w:pPr>
        <w:spacing w:after="160" w:line="259" w:lineRule="auto"/>
        <w:rPr>
          <w:color w:val="000000" w:themeColor="text1"/>
        </w:rPr>
      </w:pPr>
    </w:p>
    <w:p w14:paraId="41BB6FC5" w14:textId="77777777" w:rsidR="00C64C45" w:rsidRPr="00073CFE" w:rsidRDefault="00C64C45" w:rsidP="007C0DA2">
      <w:pPr>
        <w:spacing w:after="160" w:line="259" w:lineRule="auto"/>
        <w:rPr>
          <w:color w:val="000000" w:themeColor="text1"/>
        </w:rPr>
      </w:pPr>
    </w:p>
    <w:p w14:paraId="4EBBAC30" w14:textId="77777777" w:rsidR="00C64C45" w:rsidRPr="00073CFE" w:rsidRDefault="00C64C45" w:rsidP="007C0DA2">
      <w:pPr>
        <w:spacing w:after="160" w:line="259" w:lineRule="auto"/>
        <w:rPr>
          <w:color w:val="000000" w:themeColor="text1"/>
        </w:rPr>
      </w:pPr>
    </w:p>
    <w:p w14:paraId="10C97C31" w14:textId="77777777" w:rsidR="00C64C45" w:rsidRPr="00073CFE" w:rsidRDefault="00C64C45" w:rsidP="007C0DA2">
      <w:pPr>
        <w:spacing w:after="160" w:line="259" w:lineRule="auto"/>
        <w:rPr>
          <w:color w:val="000000" w:themeColor="text1"/>
        </w:rPr>
      </w:pPr>
    </w:p>
    <w:p w14:paraId="1CAE139C" w14:textId="77777777" w:rsidR="00C64C45" w:rsidRPr="00073CFE" w:rsidRDefault="00C64C45"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1737C" w:rsidRPr="00073CFE" w14:paraId="0732F9FB" w14:textId="77777777" w:rsidTr="00717ABE">
        <w:tc>
          <w:tcPr>
            <w:tcW w:w="9855" w:type="dxa"/>
            <w:gridSpan w:val="8"/>
            <w:tcBorders>
              <w:bottom w:val="double" w:sz="4" w:space="0" w:color="auto"/>
            </w:tcBorders>
            <w:shd w:val="clear" w:color="auto" w:fill="BDD6EE"/>
          </w:tcPr>
          <w:p w14:paraId="5D32F6CD" w14:textId="77777777" w:rsidR="0061737C" w:rsidRPr="00073CFE" w:rsidRDefault="0061737C"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61737C" w:rsidRPr="00073CFE" w14:paraId="414ED752" w14:textId="77777777" w:rsidTr="00717ABE">
        <w:tc>
          <w:tcPr>
            <w:tcW w:w="3086" w:type="dxa"/>
            <w:tcBorders>
              <w:top w:val="double" w:sz="4" w:space="0" w:color="auto"/>
            </w:tcBorders>
            <w:shd w:val="clear" w:color="auto" w:fill="F7CAAC"/>
          </w:tcPr>
          <w:p w14:paraId="49ACCE0D" w14:textId="77777777" w:rsidR="0061737C" w:rsidRPr="00073CFE" w:rsidRDefault="0061737C"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569A796" w14:textId="77777777" w:rsidR="0061737C" w:rsidRPr="00073CFE" w:rsidRDefault="0061737C" w:rsidP="00717ABE">
            <w:pPr>
              <w:jc w:val="both"/>
              <w:rPr>
                <w:color w:val="000000" w:themeColor="text1"/>
              </w:rPr>
            </w:pPr>
            <w:r w:rsidRPr="00073CFE">
              <w:rPr>
                <w:color w:val="000000" w:themeColor="text1"/>
              </w:rPr>
              <w:t>Behavioral Finance</w:t>
            </w:r>
          </w:p>
        </w:tc>
      </w:tr>
      <w:tr w:rsidR="0061737C" w:rsidRPr="00073CFE" w14:paraId="727732A7" w14:textId="77777777" w:rsidTr="00717ABE">
        <w:trPr>
          <w:trHeight w:val="249"/>
        </w:trPr>
        <w:tc>
          <w:tcPr>
            <w:tcW w:w="3086" w:type="dxa"/>
            <w:shd w:val="clear" w:color="auto" w:fill="F7CAAC"/>
          </w:tcPr>
          <w:p w14:paraId="08A7369D" w14:textId="77777777" w:rsidR="0061737C" w:rsidRPr="00073CFE" w:rsidRDefault="0061737C" w:rsidP="00717ABE">
            <w:pPr>
              <w:jc w:val="both"/>
              <w:rPr>
                <w:b/>
                <w:color w:val="000000" w:themeColor="text1"/>
              </w:rPr>
            </w:pPr>
            <w:r w:rsidRPr="00073CFE">
              <w:rPr>
                <w:b/>
                <w:color w:val="000000" w:themeColor="text1"/>
              </w:rPr>
              <w:t>Typ předmětu</w:t>
            </w:r>
          </w:p>
        </w:tc>
        <w:tc>
          <w:tcPr>
            <w:tcW w:w="3406" w:type="dxa"/>
            <w:gridSpan w:val="4"/>
          </w:tcPr>
          <w:p w14:paraId="11E6E600" w14:textId="77777777" w:rsidR="0061737C" w:rsidRPr="00073CFE" w:rsidRDefault="0061737C" w:rsidP="00717ABE">
            <w:pPr>
              <w:jc w:val="both"/>
              <w:rPr>
                <w:color w:val="000000" w:themeColor="text1"/>
              </w:rPr>
            </w:pPr>
            <w:r w:rsidRPr="00073CFE">
              <w:rPr>
                <w:color w:val="000000" w:themeColor="text1"/>
              </w:rPr>
              <w:t>P</w:t>
            </w:r>
            <w:r w:rsidR="00F2203A" w:rsidRPr="00073CFE">
              <w:rPr>
                <w:color w:val="000000" w:themeColor="text1"/>
              </w:rPr>
              <w:t>ovinný</w:t>
            </w:r>
            <w:r w:rsidRPr="00073CFE">
              <w:rPr>
                <w:color w:val="000000" w:themeColor="text1"/>
              </w:rPr>
              <w:t xml:space="preserve"> „PZ“</w:t>
            </w:r>
          </w:p>
        </w:tc>
        <w:tc>
          <w:tcPr>
            <w:tcW w:w="2695" w:type="dxa"/>
            <w:gridSpan w:val="2"/>
            <w:shd w:val="clear" w:color="auto" w:fill="F7CAAC"/>
          </w:tcPr>
          <w:p w14:paraId="621253FB" w14:textId="77777777" w:rsidR="0061737C" w:rsidRPr="00073CFE" w:rsidRDefault="0061737C" w:rsidP="00717ABE">
            <w:pPr>
              <w:jc w:val="both"/>
              <w:rPr>
                <w:color w:val="000000" w:themeColor="text1"/>
              </w:rPr>
            </w:pPr>
            <w:r w:rsidRPr="00073CFE">
              <w:rPr>
                <w:b/>
                <w:color w:val="000000" w:themeColor="text1"/>
              </w:rPr>
              <w:t>doporučený ročník / semestr</w:t>
            </w:r>
          </w:p>
        </w:tc>
        <w:tc>
          <w:tcPr>
            <w:tcW w:w="668" w:type="dxa"/>
          </w:tcPr>
          <w:p w14:paraId="742CB70C" w14:textId="77777777" w:rsidR="0061737C" w:rsidRPr="00073CFE" w:rsidRDefault="00BD63FE" w:rsidP="00717ABE">
            <w:pPr>
              <w:jc w:val="both"/>
              <w:rPr>
                <w:color w:val="000000" w:themeColor="text1"/>
              </w:rPr>
            </w:pPr>
            <w:r>
              <w:rPr>
                <w:color w:val="000000" w:themeColor="text1"/>
              </w:rPr>
              <w:t>2/Z</w:t>
            </w:r>
          </w:p>
        </w:tc>
      </w:tr>
      <w:tr w:rsidR="0061737C" w:rsidRPr="00073CFE" w14:paraId="5F1F550B" w14:textId="77777777" w:rsidTr="00717ABE">
        <w:tc>
          <w:tcPr>
            <w:tcW w:w="3086" w:type="dxa"/>
            <w:shd w:val="clear" w:color="auto" w:fill="F7CAAC"/>
          </w:tcPr>
          <w:p w14:paraId="61DF3511" w14:textId="77777777" w:rsidR="0061737C" w:rsidRPr="00073CFE" w:rsidRDefault="0061737C" w:rsidP="00717ABE">
            <w:pPr>
              <w:jc w:val="both"/>
              <w:rPr>
                <w:b/>
                <w:color w:val="000000" w:themeColor="text1"/>
              </w:rPr>
            </w:pPr>
            <w:r w:rsidRPr="00073CFE">
              <w:rPr>
                <w:b/>
                <w:color w:val="000000" w:themeColor="text1"/>
              </w:rPr>
              <w:t>Rozsah studijního předmětu</w:t>
            </w:r>
          </w:p>
        </w:tc>
        <w:tc>
          <w:tcPr>
            <w:tcW w:w="1701" w:type="dxa"/>
            <w:gridSpan w:val="2"/>
          </w:tcPr>
          <w:p w14:paraId="4B03A584" w14:textId="77777777" w:rsidR="0061737C" w:rsidRPr="00073CFE" w:rsidRDefault="0061737C" w:rsidP="00717ABE">
            <w:pPr>
              <w:jc w:val="both"/>
              <w:rPr>
                <w:color w:val="000000" w:themeColor="text1"/>
              </w:rPr>
            </w:pPr>
            <w:r w:rsidRPr="00073CFE">
              <w:rPr>
                <w:color w:val="000000" w:themeColor="text1"/>
              </w:rPr>
              <w:t>13</w:t>
            </w:r>
            <w:r w:rsidR="00F2203A" w:rsidRPr="00073CFE">
              <w:rPr>
                <w:color w:val="000000" w:themeColor="text1"/>
              </w:rPr>
              <w:t>p+</w:t>
            </w:r>
            <w:r w:rsidRPr="00073CFE">
              <w:rPr>
                <w:color w:val="000000" w:themeColor="text1"/>
              </w:rPr>
              <w:t>13s</w:t>
            </w:r>
          </w:p>
        </w:tc>
        <w:tc>
          <w:tcPr>
            <w:tcW w:w="889" w:type="dxa"/>
            <w:shd w:val="clear" w:color="auto" w:fill="F7CAAC"/>
          </w:tcPr>
          <w:p w14:paraId="65F198B6" w14:textId="77777777" w:rsidR="0061737C" w:rsidRPr="00073CFE" w:rsidRDefault="0061737C" w:rsidP="00717ABE">
            <w:pPr>
              <w:jc w:val="both"/>
              <w:rPr>
                <w:b/>
                <w:color w:val="000000" w:themeColor="text1"/>
              </w:rPr>
            </w:pPr>
            <w:r w:rsidRPr="00073CFE">
              <w:rPr>
                <w:b/>
                <w:color w:val="000000" w:themeColor="text1"/>
              </w:rPr>
              <w:t xml:space="preserve">hod. </w:t>
            </w:r>
          </w:p>
        </w:tc>
        <w:tc>
          <w:tcPr>
            <w:tcW w:w="816" w:type="dxa"/>
          </w:tcPr>
          <w:p w14:paraId="007C5D35" w14:textId="77777777" w:rsidR="0061737C" w:rsidRPr="00073CFE" w:rsidRDefault="00B53954" w:rsidP="00717ABE">
            <w:pPr>
              <w:jc w:val="both"/>
              <w:rPr>
                <w:color w:val="000000" w:themeColor="text1"/>
              </w:rPr>
            </w:pPr>
            <w:r w:rsidRPr="00073CFE">
              <w:rPr>
                <w:color w:val="000000" w:themeColor="text1"/>
              </w:rPr>
              <w:t>26</w:t>
            </w:r>
          </w:p>
        </w:tc>
        <w:tc>
          <w:tcPr>
            <w:tcW w:w="2156" w:type="dxa"/>
            <w:shd w:val="clear" w:color="auto" w:fill="F7CAAC"/>
          </w:tcPr>
          <w:p w14:paraId="3E105AA0" w14:textId="77777777" w:rsidR="0061737C" w:rsidRPr="00073CFE" w:rsidRDefault="0061737C" w:rsidP="00717ABE">
            <w:pPr>
              <w:jc w:val="both"/>
              <w:rPr>
                <w:b/>
                <w:color w:val="000000" w:themeColor="text1"/>
              </w:rPr>
            </w:pPr>
            <w:r w:rsidRPr="00073CFE">
              <w:rPr>
                <w:b/>
                <w:color w:val="000000" w:themeColor="text1"/>
              </w:rPr>
              <w:t>kreditů</w:t>
            </w:r>
          </w:p>
        </w:tc>
        <w:tc>
          <w:tcPr>
            <w:tcW w:w="1207" w:type="dxa"/>
            <w:gridSpan w:val="2"/>
          </w:tcPr>
          <w:p w14:paraId="14717196" w14:textId="77777777" w:rsidR="0061737C" w:rsidRPr="00073CFE" w:rsidRDefault="0061737C" w:rsidP="00717ABE">
            <w:pPr>
              <w:jc w:val="both"/>
              <w:rPr>
                <w:color w:val="000000" w:themeColor="text1"/>
              </w:rPr>
            </w:pPr>
            <w:r w:rsidRPr="00073CFE">
              <w:rPr>
                <w:color w:val="000000" w:themeColor="text1"/>
              </w:rPr>
              <w:t>4</w:t>
            </w:r>
          </w:p>
        </w:tc>
      </w:tr>
      <w:tr w:rsidR="0061737C" w:rsidRPr="00073CFE" w14:paraId="4E002902" w14:textId="77777777" w:rsidTr="00717ABE">
        <w:tc>
          <w:tcPr>
            <w:tcW w:w="3086" w:type="dxa"/>
            <w:shd w:val="clear" w:color="auto" w:fill="F7CAAC"/>
          </w:tcPr>
          <w:p w14:paraId="500E60C2" w14:textId="77777777" w:rsidR="0061737C" w:rsidRPr="00073CFE" w:rsidRDefault="0061737C" w:rsidP="00717ABE">
            <w:pPr>
              <w:jc w:val="both"/>
              <w:rPr>
                <w:b/>
                <w:color w:val="000000" w:themeColor="text1"/>
              </w:rPr>
            </w:pPr>
            <w:r w:rsidRPr="00073CFE">
              <w:rPr>
                <w:b/>
                <w:color w:val="000000" w:themeColor="text1"/>
              </w:rPr>
              <w:t>Prerekvizity, korekvizity, ekvivalence</w:t>
            </w:r>
          </w:p>
        </w:tc>
        <w:tc>
          <w:tcPr>
            <w:tcW w:w="6769" w:type="dxa"/>
            <w:gridSpan w:val="7"/>
          </w:tcPr>
          <w:p w14:paraId="52A2E38B" w14:textId="77777777" w:rsidR="0061737C" w:rsidRPr="00073CFE" w:rsidRDefault="0061737C" w:rsidP="00717ABE">
            <w:pPr>
              <w:jc w:val="both"/>
              <w:rPr>
                <w:color w:val="000000" w:themeColor="text1"/>
              </w:rPr>
            </w:pPr>
          </w:p>
        </w:tc>
      </w:tr>
      <w:tr w:rsidR="0061737C" w:rsidRPr="00073CFE" w14:paraId="6B6BF59E" w14:textId="77777777" w:rsidTr="00717ABE">
        <w:tc>
          <w:tcPr>
            <w:tcW w:w="3086" w:type="dxa"/>
            <w:shd w:val="clear" w:color="auto" w:fill="F7CAAC"/>
          </w:tcPr>
          <w:p w14:paraId="7731FF93" w14:textId="77777777" w:rsidR="0061737C" w:rsidRPr="00073CFE" w:rsidRDefault="0061737C" w:rsidP="00717ABE">
            <w:pPr>
              <w:jc w:val="both"/>
              <w:rPr>
                <w:b/>
                <w:color w:val="000000" w:themeColor="text1"/>
              </w:rPr>
            </w:pPr>
            <w:r w:rsidRPr="00073CFE">
              <w:rPr>
                <w:b/>
                <w:color w:val="000000" w:themeColor="text1"/>
              </w:rPr>
              <w:t>Způsob ověření studijních výsledků</w:t>
            </w:r>
          </w:p>
        </w:tc>
        <w:tc>
          <w:tcPr>
            <w:tcW w:w="3406" w:type="dxa"/>
            <w:gridSpan w:val="4"/>
          </w:tcPr>
          <w:p w14:paraId="5426A00A" w14:textId="77777777" w:rsidR="0061737C" w:rsidRPr="00073CFE" w:rsidRDefault="007C1184" w:rsidP="00717ABE">
            <w:pPr>
              <w:jc w:val="both"/>
              <w:rPr>
                <w:color w:val="000000" w:themeColor="text1"/>
                <w:lang w:val="af-ZA"/>
              </w:rPr>
            </w:pPr>
            <w:r w:rsidRPr="00073CFE">
              <w:rPr>
                <w:color w:val="000000" w:themeColor="text1"/>
              </w:rPr>
              <w:t>zápočet, z</w:t>
            </w:r>
            <w:r w:rsidR="0061737C" w:rsidRPr="00073CFE">
              <w:rPr>
                <w:color w:val="000000" w:themeColor="text1"/>
              </w:rPr>
              <w:t>kou</w:t>
            </w:r>
            <w:r w:rsidR="0061737C" w:rsidRPr="00073CFE">
              <w:rPr>
                <w:color w:val="000000" w:themeColor="text1"/>
                <w:lang w:val="af-ZA"/>
              </w:rPr>
              <w:t>ška</w:t>
            </w:r>
          </w:p>
        </w:tc>
        <w:tc>
          <w:tcPr>
            <w:tcW w:w="2156" w:type="dxa"/>
            <w:shd w:val="clear" w:color="auto" w:fill="F7CAAC"/>
          </w:tcPr>
          <w:p w14:paraId="68D6805D" w14:textId="77777777" w:rsidR="0061737C" w:rsidRPr="00073CFE" w:rsidRDefault="0061737C" w:rsidP="00717ABE">
            <w:pPr>
              <w:jc w:val="both"/>
              <w:rPr>
                <w:b/>
                <w:color w:val="000000" w:themeColor="text1"/>
              </w:rPr>
            </w:pPr>
            <w:r w:rsidRPr="00073CFE">
              <w:rPr>
                <w:b/>
                <w:color w:val="000000" w:themeColor="text1"/>
              </w:rPr>
              <w:t>Forma výuky</w:t>
            </w:r>
          </w:p>
        </w:tc>
        <w:tc>
          <w:tcPr>
            <w:tcW w:w="1207" w:type="dxa"/>
            <w:gridSpan w:val="2"/>
          </w:tcPr>
          <w:p w14:paraId="08075CBC" w14:textId="77777777" w:rsidR="0061737C" w:rsidRPr="00073CFE" w:rsidRDefault="00B53954" w:rsidP="00717ABE">
            <w:pPr>
              <w:jc w:val="both"/>
              <w:rPr>
                <w:color w:val="000000" w:themeColor="text1"/>
              </w:rPr>
            </w:pPr>
            <w:r w:rsidRPr="00073CFE">
              <w:rPr>
                <w:color w:val="000000" w:themeColor="text1"/>
              </w:rPr>
              <w:t>p</w:t>
            </w:r>
            <w:r w:rsidR="0061737C" w:rsidRPr="00073CFE">
              <w:rPr>
                <w:color w:val="000000" w:themeColor="text1"/>
              </w:rPr>
              <w:t>řednáška,</w:t>
            </w:r>
          </w:p>
          <w:p w14:paraId="1D7D4FD2" w14:textId="77777777" w:rsidR="0061737C" w:rsidRPr="00073CFE" w:rsidRDefault="0061737C" w:rsidP="00717ABE">
            <w:pPr>
              <w:jc w:val="both"/>
              <w:rPr>
                <w:color w:val="000000" w:themeColor="text1"/>
              </w:rPr>
            </w:pPr>
            <w:r w:rsidRPr="00073CFE">
              <w:rPr>
                <w:color w:val="000000" w:themeColor="text1"/>
              </w:rPr>
              <w:t>seminář</w:t>
            </w:r>
          </w:p>
        </w:tc>
      </w:tr>
      <w:tr w:rsidR="0061737C" w:rsidRPr="00073CFE" w14:paraId="7A2B2732" w14:textId="77777777" w:rsidTr="00717ABE">
        <w:tc>
          <w:tcPr>
            <w:tcW w:w="3086" w:type="dxa"/>
            <w:shd w:val="clear" w:color="auto" w:fill="F7CAAC"/>
          </w:tcPr>
          <w:p w14:paraId="27BA8F6F" w14:textId="77777777" w:rsidR="0061737C" w:rsidRPr="00073CFE" w:rsidRDefault="0061737C"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B1D517E" w14:textId="77777777" w:rsidR="0061737C" w:rsidRPr="00073CFE" w:rsidRDefault="0061737C" w:rsidP="00717ABE">
            <w:pPr>
              <w:jc w:val="both"/>
              <w:rPr>
                <w:color w:val="000000" w:themeColor="text1"/>
              </w:rPr>
            </w:pPr>
            <w:r w:rsidRPr="00073CFE">
              <w:rPr>
                <w:color w:val="000000" w:themeColor="text1"/>
              </w:rPr>
              <w:t xml:space="preserve">Způsob zakončení předmětu – </w:t>
            </w:r>
            <w:r w:rsidR="007C1184" w:rsidRPr="00073CFE">
              <w:rPr>
                <w:color w:val="000000" w:themeColor="text1"/>
              </w:rPr>
              <w:t xml:space="preserve">zápočet, </w:t>
            </w:r>
            <w:r w:rsidRPr="00073CFE">
              <w:rPr>
                <w:color w:val="000000" w:themeColor="text1"/>
              </w:rPr>
              <w:t>zkouška</w:t>
            </w:r>
          </w:p>
          <w:p w14:paraId="6ECC2324" w14:textId="77777777" w:rsidR="0061737C" w:rsidRPr="00073CFE" w:rsidRDefault="0061737C" w:rsidP="00717ABE">
            <w:pPr>
              <w:jc w:val="both"/>
              <w:rPr>
                <w:color w:val="000000" w:themeColor="text1"/>
              </w:rPr>
            </w:pPr>
            <w:r w:rsidRPr="00073CFE">
              <w:rPr>
                <w:color w:val="000000" w:themeColor="text1"/>
              </w:rPr>
              <w:t xml:space="preserve">Požadavky k získání zápočtu: minimálně 80% aktivní účast a akceptace seminární práce, minimálně 60 % bodů ze zápočtového testu </w:t>
            </w:r>
          </w:p>
          <w:p w14:paraId="286D0A26" w14:textId="77777777" w:rsidR="0061737C" w:rsidRPr="00073CFE" w:rsidRDefault="0061737C" w:rsidP="00717ABE">
            <w:pPr>
              <w:jc w:val="both"/>
              <w:rPr>
                <w:rFonts w:ascii="Tahoma" w:hAnsi="Tahoma" w:cs="Tahoma"/>
                <w:color w:val="000000" w:themeColor="text1"/>
                <w:sz w:val="17"/>
                <w:szCs w:val="17"/>
                <w:shd w:val="clear" w:color="auto" w:fill="FFFFFF"/>
              </w:rPr>
            </w:pPr>
            <w:r w:rsidRPr="00073CFE">
              <w:rPr>
                <w:color w:val="000000" w:themeColor="text1"/>
              </w:rPr>
              <w:t>Požadavky k získání zkoušky: zkouška kombinovaná – písemná a ústní část (požadována je minimálně 60% úspěšnost)</w:t>
            </w:r>
          </w:p>
        </w:tc>
      </w:tr>
      <w:tr w:rsidR="0061737C" w:rsidRPr="00073CFE" w14:paraId="5DE1A1D3" w14:textId="77777777" w:rsidTr="00717ABE">
        <w:trPr>
          <w:trHeight w:val="60"/>
        </w:trPr>
        <w:tc>
          <w:tcPr>
            <w:tcW w:w="9855" w:type="dxa"/>
            <w:gridSpan w:val="8"/>
            <w:tcBorders>
              <w:top w:val="nil"/>
            </w:tcBorders>
          </w:tcPr>
          <w:p w14:paraId="648BAFBC" w14:textId="77777777" w:rsidR="0061737C" w:rsidRPr="00073CFE" w:rsidRDefault="0061737C" w:rsidP="00717ABE">
            <w:pPr>
              <w:jc w:val="both"/>
              <w:rPr>
                <w:color w:val="000000" w:themeColor="text1"/>
              </w:rPr>
            </w:pPr>
          </w:p>
        </w:tc>
      </w:tr>
      <w:tr w:rsidR="0061737C" w:rsidRPr="00073CFE" w14:paraId="45A5E8CE" w14:textId="77777777" w:rsidTr="00717ABE">
        <w:trPr>
          <w:trHeight w:val="197"/>
        </w:trPr>
        <w:tc>
          <w:tcPr>
            <w:tcW w:w="3086" w:type="dxa"/>
            <w:tcBorders>
              <w:top w:val="nil"/>
            </w:tcBorders>
            <w:shd w:val="clear" w:color="auto" w:fill="F7CAAC"/>
          </w:tcPr>
          <w:p w14:paraId="340A1663" w14:textId="77777777" w:rsidR="0061737C" w:rsidRPr="00073CFE" w:rsidRDefault="0061737C"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02099BAD" w14:textId="77777777" w:rsidR="0061737C" w:rsidRPr="00073CFE" w:rsidRDefault="0061737C" w:rsidP="00717ABE">
            <w:pPr>
              <w:jc w:val="both"/>
              <w:rPr>
                <w:rFonts w:ascii="Tahoma" w:hAnsi="Tahoma" w:cs="Tahoma"/>
                <w:color w:val="000000" w:themeColor="text1"/>
                <w:sz w:val="17"/>
                <w:szCs w:val="17"/>
                <w:shd w:val="clear" w:color="auto" w:fill="FFFFFF"/>
              </w:rPr>
            </w:pPr>
            <w:r w:rsidRPr="00073CFE">
              <w:rPr>
                <w:color w:val="000000" w:themeColor="text1"/>
              </w:rPr>
              <w:t>Ing. Jana Vychytilová, Ph.D.</w:t>
            </w:r>
          </w:p>
        </w:tc>
      </w:tr>
      <w:tr w:rsidR="0061737C" w:rsidRPr="00073CFE" w14:paraId="5F4FF6E0" w14:textId="77777777" w:rsidTr="00717ABE">
        <w:trPr>
          <w:trHeight w:val="243"/>
        </w:trPr>
        <w:tc>
          <w:tcPr>
            <w:tcW w:w="3086" w:type="dxa"/>
            <w:tcBorders>
              <w:top w:val="nil"/>
            </w:tcBorders>
            <w:shd w:val="clear" w:color="auto" w:fill="F7CAAC"/>
          </w:tcPr>
          <w:p w14:paraId="08E10015" w14:textId="77777777" w:rsidR="0061737C" w:rsidRPr="00073CFE" w:rsidRDefault="0061737C"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3ACCD68F" w14:textId="77777777" w:rsidR="0061737C" w:rsidRPr="00073CFE" w:rsidRDefault="0061737C" w:rsidP="00717ABE">
            <w:pPr>
              <w:jc w:val="both"/>
              <w:rPr>
                <w:color w:val="000000" w:themeColor="text1"/>
              </w:rPr>
            </w:pPr>
            <w:r w:rsidRPr="00073CFE">
              <w:rPr>
                <w:color w:val="000000" w:themeColor="text1"/>
              </w:rPr>
              <w:t>Garant se podílí na výuce v rozsahu 100%, dále stanovuje koncepci seminářů a dohlíží na jejich jednotné vedení.</w:t>
            </w:r>
          </w:p>
        </w:tc>
      </w:tr>
      <w:tr w:rsidR="0061737C" w:rsidRPr="00073CFE" w14:paraId="646ED031" w14:textId="77777777" w:rsidTr="00717ABE">
        <w:tc>
          <w:tcPr>
            <w:tcW w:w="3086" w:type="dxa"/>
            <w:shd w:val="clear" w:color="auto" w:fill="F7CAAC"/>
          </w:tcPr>
          <w:p w14:paraId="19BEE1CB" w14:textId="77777777" w:rsidR="0061737C" w:rsidRPr="00073CFE" w:rsidRDefault="0061737C"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4AE8EA3C" w14:textId="77777777" w:rsidR="0061737C" w:rsidRPr="00073CFE" w:rsidRDefault="0061737C" w:rsidP="00717ABE">
            <w:pPr>
              <w:jc w:val="both"/>
              <w:rPr>
                <w:rFonts w:ascii="Tahoma" w:hAnsi="Tahoma" w:cs="Tahoma"/>
                <w:color w:val="000000" w:themeColor="text1"/>
                <w:sz w:val="17"/>
                <w:szCs w:val="17"/>
                <w:shd w:val="clear" w:color="auto" w:fill="FFFFFF"/>
              </w:rPr>
            </w:pPr>
            <w:r w:rsidRPr="00073CFE">
              <w:rPr>
                <w:color w:val="000000" w:themeColor="text1"/>
              </w:rPr>
              <w:t>Ing. Jana Vychytilová, Ph.D. - semináře (100%)</w:t>
            </w:r>
          </w:p>
        </w:tc>
      </w:tr>
      <w:tr w:rsidR="0061737C" w:rsidRPr="00073CFE" w14:paraId="4C285A3C" w14:textId="77777777" w:rsidTr="00717ABE">
        <w:tc>
          <w:tcPr>
            <w:tcW w:w="3086" w:type="dxa"/>
            <w:shd w:val="clear" w:color="auto" w:fill="F7CAAC"/>
          </w:tcPr>
          <w:p w14:paraId="0A35E42F" w14:textId="77777777" w:rsidR="0061737C" w:rsidRPr="00073CFE" w:rsidRDefault="0061737C"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507FA6A1" w14:textId="77777777" w:rsidR="0061737C" w:rsidRPr="00073CFE" w:rsidRDefault="0061737C" w:rsidP="00717ABE">
            <w:pPr>
              <w:jc w:val="both"/>
              <w:rPr>
                <w:color w:val="000000" w:themeColor="text1"/>
              </w:rPr>
            </w:pPr>
          </w:p>
        </w:tc>
      </w:tr>
      <w:tr w:rsidR="0061737C" w:rsidRPr="00073CFE" w14:paraId="33A82C8B" w14:textId="77777777" w:rsidTr="00717ABE">
        <w:trPr>
          <w:trHeight w:val="850"/>
        </w:trPr>
        <w:tc>
          <w:tcPr>
            <w:tcW w:w="9855" w:type="dxa"/>
            <w:gridSpan w:val="8"/>
            <w:tcBorders>
              <w:top w:val="nil"/>
              <w:bottom w:val="single" w:sz="12" w:space="0" w:color="auto"/>
            </w:tcBorders>
          </w:tcPr>
          <w:p w14:paraId="431A9147" w14:textId="77777777" w:rsidR="00E21C23" w:rsidRPr="00073CFE" w:rsidRDefault="00E21C23" w:rsidP="00E21C23">
            <w:pPr>
              <w:rPr>
                <w:color w:val="000000" w:themeColor="text1"/>
              </w:rPr>
            </w:pPr>
            <w:r w:rsidRPr="00073CFE">
              <w:rPr>
                <w:color w:val="000000" w:themeColor="text1"/>
              </w:rPr>
              <w:t xml:space="preserve">Hlavním cílem kurzu je představit relativně moderní koncept behaviorálních financí v kontrastu s tradičními finančními teoriemi a zkoumat dopady behaviorálních faktorů na investiční rozhodování a následně na tržní anomálie. Behaviorální finance jsou oblastí financí, která je zaměřena na zkoumání psychologických faktorů ovlivňujících vnímání a investiční rozhodování investorů, finančních manažerů a správců portfolií. V širším pojetí se behaviorální finance snaží vysvětlit, proč jednotlivci přijímají rozhodnutí, která dělají, ať už jsou tato rozhodnutí racionální nebo iracionální. Závěr kurzu je věnovám oblasti behaviorálních podnikových financí. </w:t>
            </w:r>
          </w:p>
          <w:p w14:paraId="6D4436B1"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vs. behaviorální finance</w:t>
            </w:r>
          </w:p>
          <w:p w14:paraId="6CF325B3"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Neurofinance, emoční a experimentální finance</w:t>
            </w:r>
          </w:p>
          <w:p w14:paraId="46FA388A"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Psychologie rizika</w:t>
            </w:r>
          </w:p>
          <w:p w14:paraId="0857F15C"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Teorie očekávaného užitku a prospektová teorie </w:t>
            </w:r>
          </w:p>
          <w:p w14:paraId="30D30720"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Kognitivní chyby vs. emoční předpojatost jednotlivců, a ostatní behaviorální biasy</w:t>
            </w:r>
          </w:p>
          <w:p w14:paraId="2AC53303"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Klasifikace investorů v behaviorálním kontextu</w:t>
            </w:r>
          </w:p>
          <w:p w14:paraId="6A42D281"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Individuální vs. institucionální investor v behaviorálním kontextu </w:t>
            </w:r>
          </w:p>
          <w:p w14:paraId="20928598"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Investiční procesy v kontextu behaviorálních financí</w:t>
            </w:r>
          </w:p>
          <w:p w14:paraId="301BCCD2"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Behaviorální aspekty oceňování aktiv </w:t>
            </w:r>
          </w:p>
          <w:p w14:paraId="358D5B66"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Tržní anomálie v kontextu behaviorálních financí</w:t>
            </w:r>
          </w:p>
          <w:p w14:paraId="0AF819FF"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Behaviorální podnikové finance </w:t>
            </w:r>
          </w:p>
          <w:p w14:paraId="6B09F91E"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Rozhodování o financování a investicích v podnicích</w:t>
            </w:r>
          </w:p>
          <w:p w14:paraId="78A6D78D"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Prognózy analytiků v behaviorálním kontextu</w:t>
            </w:r>
          </w:p>
        </w:tc>
      </w:tr>
      <w:tr w:rsidR="0061737C" w:rsidRPr="00073CFE" w14:paraId="649690A2" w14:textId="77777777" w:rsidTr="00717ABE">
        <w:trPr>
          <w:trHeight w:val="265"/>
        </w:trPr>
        <w:tc>
          <w:tcPr>
            <w:tcW w:w="3653" w:type="dxa"/>
            <w:gridSpan w:val="2"/>
            <w:tcBorders>
              <w:top w:val="nil"/>
            </w:tcBorders>
            <w:shd w:val="clear" w:color="auto" w:fill="F7CAAC"/>
          </w:tcPr>
          <w:p w14:paraId="55C18EC3" w14:textId="77777777" w:rsidR="0061737C" w:rsidRPr="00073CFE" w:rsidRDefault="0061737C"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D8EA681" w14:textId="77777777" w:rsidR="0061737C" w:rsidRPr="00073CFE" w:rsidRDefault="0061737C" w:rsidP="00717ABE">
            <w:pPr>
              <w:jc w:val="both"/>
              <w:rPr>
                <w:color w:val="000000" w:themeColor="text1"/>
              </w:rPr>
            </w:pPr>
          </w:p>
        </w:tc>
      </w:tr>
      <w:tr w:rsidR="0061737C" w:rsidRPr="00073CFE" w14:paraId="42D21FFF" w14:textId="77777777" w:rsidTr="00717ABE">
        <w:trPr>
          <w:trHeight w:val="850"/>
        </w:trPr>
        <w:tc>
          <w:tcPr>
            <w:tcW w:w="9855" w:type="dxa"/>
            <w:gridSpan w:val="8"/>
            <w:tcBorders>
              <w:top w:val="nil"/>
            </w:tcBorders>
          </w:tcPr>
          <w:p w14:paraId="7F3774BC" w14:textId="77777777" w:rsidR="0061737C" w:rsidRPr="00073CFE" w:rsidRDefault="0061737C" w:rsidP="00717ABE">
            <w:pPr>
              <w:jc w:val="both"/>
              <w:rPr>
                <w:b/>
                <w:color w:val="000000" w:themeColor="text1"/>
              </w:rPr>
            </w:pPr>
            <w:r w:rsidRPr="00073CFE">
              <w:rPr>
                <w:b/>
                <w:color w:val="000000" w:themeColor="text1"/>
              </w:rPr>
              <w:t>Povinná literatura</w:t>
            </w:r>
          </w:p>
          <w:p w14:paraId="0D8640FE" w14:textId="77777777" w:rsidR="0061737C" w:rsidRPr="00073CFE" w:rsidRDefault="0061737C" w:rsidP="00717ABE">
            <w:pPr>
              <w:rPr>
                <w:rFonts w:eastAsiaTheme="minorHAnsi"/>
                <w:color w:val="000000" w:themeColor="text1"/>
                <w:lang w:val="en-US" w:eastAsia="en-US"/>
              </w:rPr>
            </w:pPr>
            <w:r w:rsidRPr="00073CFE">
              <w:rPr>
                <w:color w:val="000000" w:themeColor="text1"/>
              </w:rPr>
              <w:t>BAKER, H. K</w:t>
            </w:r>
            <w:r w:rsidR="00E21C23" w:rsidRPr="00073CFE">
              <w:rPr>
                <w:color w:val="000000" w:themeColor="text1"/>
              </w:rPr>
              <w:t>.,</w:t>
            </w:r>
            <w:r w:rsidRPr="00073CFE">
              <w:rPr>
                <w:color w:val="000000" w:themeColor="text1"/>
              </w:rPr>
              <w:t xml:space="preserve"> NOFSINGER, J.</w:t>
            </w:r>
            <w:r w:rsidR="00B53954" w:rsidRPr="00073CFE">
              <w:rPr>
                <w:color w:val="000000" w:themeColor="text1"/>
              </w:rPr>
              <w:t xml:space="preserve"> </w:t>
            </w:r>
            <w:r w:rsidR="00E21C23" w:rsidRPr="00073CFE">
              <w:rPr>
                <w:color w:val="000000" w:themeColor="text1"/>
              </w:rPr>
              <w:t>R.</w:t>
            </w:r>
            <w:r w:rsidRPr="00073CFE">
              <w:rPr>
                <w:color w:val="000000" w:themeColor="text1"/>
              </w:rPr>
              <w:t xml:space="preserve"> </w:t>
            </w:r>
            <w:r w:rsidRPr="00073CFE">
              <w:rPr>
                <w:i/>
                <w:color w:val="000000" w:themeColor="text1"/>
              </w:rPr>
              <w:t>Behavioral finance: Investors, Corporations and Markets</w:t>
            </w:r>
            <w:r w:rsidRPr="00073CFE">
              <w:rPr>
                <w:color w:val="000000" w:themeColor="text1"/>
              </w:rPr>
              <w:t xml:space="preserve">. New Jersey: JohnWiley &amp; Sons, Inc., 2010, 757 s. </w:t>
            </w:r>
            <w:r w:rsidRPr="00073CFE">
              <w:rPr>
                <w:rFonts w:eastAsiaTheme="minorHAnsi"/>
                <w:color w:val="000000" w:themeColor="text1"/>
                <w:lang w:val="en-US" w:eastAsia="en-US"/>
              </w:rPr>
              <w:t>ISBN 978-0-470-49911-5.</w:t>
            </w:r>
          </w:p>
          <w:p w14:paraId="72780AF1" w14:textId="77777777" w:rsidR="00E21C23" w:rsidRPr="00073CFE" w:rsidRDefault="00E21C23" w:rsidP="00717ABE">
            <w:pPr>
              <w:rPr>
                <w:color w:val="000000" w:themeColor="text1"/>
                <w:lang w:val="en-US" w:eastAsia="en-US"/>
              </w:rPr>
            </w:pPr>
            <w:r w:rsidRPr="00073CFE">
              <w:rPr>
                <w:color w:val="000000" w:themeColor="text1"/>
                <w:lang w:val="en-US" w:eastAsia="en-US"/>
              </w:rPr>
              <w:t>THALER, R.H., GANSER, L. J. </w:t>
            </w:r>
            <w:r w:rsidRPr="00073CFE">
              <w:rPr>
                <w:i/>
                <w:color w:val="000000" w:themeColor="text1"/>
                <w:lang w:val="en-US" w:eastAsia="en-US"/>
              </w:rPr>
              <w:t>Misbehaving: The making of behavioral economics.</w:t>
            </w:r>
            <w:r w:rsidRPr="00073CFE">
              <w:rPr>
                <w:color w:val="000000" w:themeColor="text1"/>
                <w:lang w:val="en-US" w:eastAsia="en-US"/>
              </w:rPr>
              <w:t xml:space="preserve"> New York: WW Norton, 2015, 432s. ISBN 978-0393352795.</w:t>
            </w:r>
          </w:p>
          <w:p w14:paraId="0248A203" w14:textId="77777777" w:rsidR="0061737C" w:rsidRPr="00073CFE" w:rsidRDefault="0061737C" w:rsidP="00717ABE">
            <w:pPr>
              <w:jc w:val="both"/>
              <w:rPr>
                <w:b/>
                <w:color w:val="000000" w:themeColor="text1"/>
              </w:rPr>
            </w:pPr>
            <w:r w:rsidRPr="00073CFE">
              <w:rPr>
                <w:b/>
                <w:color w:val="000000" w:themeColor="text1"/>
              </w:rPr>
              <w:t>Doporučená literatura</w:t>
            </w:r>
          </w:p>
          <w:p w14:paraId="377BF447" w14:textId="77777777" w:rsidR="00E21C23" w:rsidRPr="00073CFE" w:rsidRDefault="00E21C23" w:rsidP="00E21C23">
            <w:pPr>
              <w:rPr>
                <w:color w:val="000000" w:themeColor="text1"/>
              </w:rPr>
            </w:pPr>
            <w:r w:rsidRPr="00073CFE">
              <w:rPr>
                <w:color w:val="000000" w:themeColor="text1"/>
              </w:rPr>
              <w:t xml:space="preserve">CFA program curriculum 2018: level III. Volume 2, </w:t>
            </w:r>
            <w:r w:rsidRPr="00073CFE">
              <w:rPr>
                <w:i/>
                <w:color w:val="000000" w:themeColor="text1"/>
              </w:rPr>
              <w:t>Behavioral finance, individual investors, and institutional investors</w:t>
            </w:r>
            <w:r w:rsidRPr="00073CFE">
              <w:rPr>
                <w:color w:val="000000" w:themeColor="text1"/>
              </w:rPr>
              <w:t>. Hoboken: Wiley, 2017, 544 s. ISBN 978-1-119396-72-7.</w:t>
            </w:r>
          </w:p>
          <w:p w14:paraId="29572190" w14:textId="77777777" w:rsidR="0061737C" w:rsidRPr="00073CFE" w:rsidRDefault="0061737C" w:rsidP="00717ABE">
            <w:pPr>
              <w:rPr>
                <w:color w:val="000000" w:themeColor="text1"/>
                <w:lang w:val="en-US" w:eastAsia="en-US"/>
              </w:rPr>
            </w:pPr>
            <w:r w:rsidRPr="00073CFE">
              <w:rPr>
                <w:color w:val="000000" w:themeColor="text1"/>
                <w:lang w:val="en-US" w:eastAsia="en-US"/>
              </w:rPr>
              <w:t>THALER, R</w:t>
            </w:r>
            <w:r w:rsidR="00E21C23" w:rsidRPr="00073CFE">
              <w:rPr>
                <w:color w:val="000000" w:themeColor="text1"/>
                <w:lang w:val="en-US" w:eastAsia="en-US"/>
              </w:rPr>
              <w:t>.</w:t>
            </w:r>
            <w:r w:rsidRPr="00073CFE">
              <w:rPr>
                <w:color w:val="000000" w:themeColor="text1"/>
                <w:lang w:val="en-US" w:eastAsia="en-US"/>
              </w:rPr>
              <w:t xml:space="preserve"> H.</w:t>
            </w:r>
            <w:r w:rsidR="00E21C23" w:rsidRPr="00073CFE">
              <w:rPr>
                <w:color w:val="000000" w:themeColor="text1"/>
                <w:lang w:val="en-US" w:eastAsia="en-US"/>
              </w:rPr>
              <w:t>,</w:t>
            </w:r>
            <w:r w:rsidRPr="00073CFE">
              <w:rPr>
                <w:color w:val="000000" w:themeColor="text1"/>
                <w:lang w:val="en-US" w:eastAsia="en-US"/>
              </w:rPr>
              <w:t xml:space="preserve"> SUNSTEIN</w:t>
            </w:r>
            <w:r w:rsidR="00E21C23" w:rsidRPr="00073CFE">
              <w:rPr>
                <w:color w:val="000000" w:themeColor="text1"/>
                <w:lang w:val="en-US" w:eastAsia="en-US"/>
              </w:rPr>
              <w:t>, C.R.</w:t>
            </w:r>
            <w:r w:rsidRPr="00073CFE">
              <w:rPr>
                <w:color w:val="000000" w:themeColor="text1"/>
                <w:lang w:val="en-US" w:eastAsia="en-US"/>
              </w:rPr>
              <w:t> </w:t>
            </w:r>
            <w:r w:rsidRPr="00073CFE">
              <w:rPr>
                <w:i/>
                <w:color w:val="000000" w:themeColor="text1"/>
                <w:lang w:val="en-US" w:eastAsia="en-US"/>
              </w:rPr>
              <w:t>Nudge: improving decisions about health, wealth, and happiness</w:t>
            </w:r>
            <w:r w:rsidRPr="00073CFE">
              <w:rPr>
                <w:color w:val="000000" w:themeColor="text1"/>
                <w:lang w:val="en-US" w:eastAsia="en-US"/>
              </w:rPr>
              <w:t>. New Haven: Yale University Press, 2008, 293 s. ISBN 9780300122237.</w:t>
            </w:r>
          </w:p>
          <w:p w14:paraId="0EAF4CA9" w14:textId="77777777" w:rsidR="0061737C" w:rsidRPr="00073CFE" w:rsidRDefault="0061737C" w:rsidP="00717ABE">
            <w:pPr>
              <w:rPr>
                <w:color w:val="000000" w:themeColor="text1"/>
              </w:rPr>
            </w:pPr>
            <w:r w:rsidRPr="00073CFE">
              <w:rPr>
                <w:color w:val="000000" w:themeColor="text1"/>
              </w:rPr>
              <w:t>KAPLAN, S</w:t>
            </w:r>
            <w:r w:rsidR="00E21C23" w:rsidRPr="00073CFE">
              <w:rPr>
                <w:color w:val="000000" w:themeColor="text1"/>
              </w:rPr>
              <w:t>.</w:t>
            </w:r>
            <w:r w:rsidRPr="00073CFE">
              <w:rPr>
                <w:i/>
                <w:color w:val="000000" w:themeColor="text1"/>
              </w:rPr>
              <w:t xml:space="preserve"> Schweser Notes for the CFA Exam Level III: Ethical and Professional Standards, The Asset Management Industry and Professionalism, and Behavioral Finance. CFA 2019 Program Exam Prep.</w:t>
            </w:r>
            <w:r w:rsidRPr="00073CFE">
              <w:rPr>
                <w:color w:val="000000" w:themeColor="text1"/>
              </w:rPr>
              <w:t xml:space="preserve"> Kaplan</w:t>
            </w:r>
            <w:r w:rsidRPr="00073CFE">
              <w:rPr>
                <w:color w:val="000000" w:themeColor="text1"/>
                <w:lang w:val="en-US" w:eastAsia="en-US"/>
              </w:rPr>
              <w:t xml:space="preserve">, Inc., 2018, 196 s. </w:t>
            </w:r>
            <w:r w:rsidRPr="00073CFE">
              <w:rPr>
                <w:color w:val="000000" w:themeColor="text1"/>
              </w:rPr>
              <w:t>ISBN: 978-1-4754-8100-6.</w:t>
            </w:r>
          </w:p>
          <w:p w14:paraId="761C9D79" w14:textId="77777777" w:rsidR="0061737C" w:rsidRPr="00073CFE" w:rsidRDefault="0061737C" w:rsidP="00717ABE">
            <w:pPr>
              <w:rPr>
                <w:color w:val="000000" w:themeColor="text1"/>
                <w:lang w:val="en-US" w:eastAsia="en-US"/>
              </w:rPr>
            </w:pPr>
          </w:p>
        </w:tc>
      </w:tr>
      <w:tr w:rsidR="0061737C" w:rsidRPr="00073CFE" w14:paraId="4856D319"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2248FD" w14:textId="77777777" w:rsidR="0061737C" w:rsidRPr="00073CFE" w:rsidRDefault="0061737C" w:rsidP="00717ABE">
            <w:pPr>
              <w:jc w:val="center"/>
              <w:rPr>
                <w:b/>
                <w:color w:val="000000" w:themeColor="text1"/>
              </w:rPr>
            </w:pPr>
            <w:r w:rsidRPr="00073CFE">
              <w:rPr>
                <w:b/>
                <w:color w:val="000000" w:themeColor="text1"/>
              </w:rPr>
              <w:t>Informace ke kombinované nebo distanční formě</w:t>
            </w:r>
          </w:p>
        </w:tc>
      </w:tr>
      <w:tr w:rsidR="0061737C" w:rsidRPr="00073CFE" w14:paraId="7B703E0C" w14:textId="77777777" w:rsidTr="00717ABE">
        <w:tc>
          <w:tcPr>
            <w:tcW w:w="4787" w:type="dxa"/>
            <w:gridSpan w:val="3"/>
            <w:tcBorders>
              <w:top w:val="single" w:sz="2" w:space="0" w:color="auto"/>
            </w:tcBorders>
            <w:shd w:val="clear" w:color="auto" w:fill="F7CAAC"/>
          </w:tcPr>
          <w:p w14:paraId="45ED40F8" w14:textId="77777777" w:rsidR="0061737C" w:rsidRPr="00073CFE" w:rsidRDefault="0061737C"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9E25099" w14:textId="77777777" w:rsidR="0061737C" w:rsidRPr="00073CFE" w:rsidRDefault="0061737C" w:rsidP="00717ABE">
            <w:pPr>
              <w:jc w:val="both"/>
              <w:rPr>
                <w:color w:val="000000" w:themeColor="text1"/>
              </w:rPr>
            </w:pPr>
          </w:p>
        </w:tc>
        <w:tc>
          <w:tcPr>
            <w:tcW w:w="4179" w:type="dxa"/>
            <w:gridSpan w:val="4"/>
            <w:tcBorders>
              <w:top w:val="single" w:sz="2" w:space="0" w:color="auto"/>
            </w:tcBorders>
            <w:shd w:val="clear" w:color="auto" w:fill="F7CAAC"/>
          </w:tcPr>
          <w:p w14:paraId="3A3AC3A4" w14:textId="77777777" w:rsidR="0061737C" w:rsidRPr="00073CFE" w:rsidRDefault="0061737C" w:rsidP="00717ABE">
            <w:pPr>
              <w:jc w:val="both"/>
              <w:rPr>
                <w:b/>
                <w:color w:val="000000" w:themeColor="text1"/>
              </w:rPr>
            </w:pPr>
            <w:r w:rsidRPr="00073CFE">
              <w:rPr>
                <w:b/>
                <w:color w:val="000000" w:themeColor="text1"/>
              </w:rPr>
              <w:t xml:space="preserve">hodin </w:t>
            </w:r>
          </w:p>
        </w:tc>
      </w:tr>
      <w:tr w:rsidR="0061737C" w:rsidRPr="00073CFE" w14:paraId="28F11B41" w14:textId="77777777" w:rsidTr="00717ABE">
        <w:tc>
          <w:tcPr>
            <w:tcW w:w="9855" w:type="dxa"/>
            <w:gridSpan w:val="8"/>
            <w:shd w:val="clear" w:color="auto" w:fill="F7CAAC"/>
          </w:tcPr>
          <w:p w14:paraId="1C09398A" w14:textId="77777777" w:rsidR="0061737C" w:rsidRPr="00073CFE" w:rsidRDefault="0061737C" w:rsidP="00717ABE">
            <w:pPr>
              <w:jc w:val="both"/>
              <w:rPr>
                <w:b/>
                <w:color w:val="000000" w:themeColor="text1"/>
              </w:rPr>
            </w:pPr>
            <w:r w:rsidRPr="00073CFE">
              <w:rPr>
                <w:b/>
                <w:color w:val="000000" w:themeColor="text1"/>
              </w:rPr>
              <w:t>Informace o způsobu kontaktu s vyučujícím</w:t>
            </w:r>
          </w:p>
        </w:tc>
      </w:tr>
      <w:tr w:rsidR="0061737C" w:rsidRPr="00073CFE" w14:paraId="18421E95" w14:textId="77777777" w:rsidTr="00717ABE">
        <w:trPr>
          <w:trHeight w:val="708"/>
        </w:trPr>
        <w:tc>
          <w:tcPr>
            <w:tcW w:w="9855" w:type="dxa"/>
            <w:gridSpan w:val="8"/>
          </w:tcPr>
          <w:p w14:paraId="44AF6853" w14:textId="77777777" w:rsidR="0061737C" w:rsidRPr="00073CFE" w:rsidRDefault="0061737C"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9BF938" w14:textId="77777777" w:rsidR="0019170E" w:rsidRPr="00073CFE" w:rsidRDefault="0019170E" w:rsidP="0019170E">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170E" w:rsidRPr="00073CFE" w14:paraId="53F4A7A0" w14:textId="77777777" w:rsidTr="00D32862">
        <w:tc>
          <w:tcPr>
            <w:tcW w:w="9855" w:type="dxa"/>
            <w:gridSpan w:val="8"/>
            <w:tcBorders>
              <w:bottom w:val="double" w:sz="4" w:space="0" w:color="auto"/>
            </w:tcBorders>
            <w:shd w:val="clear" w:color="auto" w:fill="BDD6EE"/>
          </w:tcPr>
          <w:p w14:paraId="69B4B0EF" w14:textId="77777777" w:rsidR="0019170E" w:rsidRPr="00073CFE" w:rsidRDefault="0019170E" w:rsidP="00D32862">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9170E" w:rsidRPr="00073CFE" w14:paraId="3F794426" w14:textId="77777777" w:rsidTr="00D32862">
        <w:tc>
          <w:tcPr>
            <w:tcW w:w="3086" w:type="dxa"/>
            <w:tcBorders>
              <w:top w:val="double" w:sz="4" w:space="0" w:color="auto"/>
            </w:tcBorders>
            <w:shd w:val="clear" w:color="auto" w:fill="F7CAAC"/>
          </w:tcPr>
          <w:p w14:paraId="6BCF870E" w14:textId="77777777" w:rsidR="0019170E" w:rsidRPr="00073CFE" w:rsidRDefault="0019170E" w:rsidP="00D32862">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137D0D70" w14:textId="77777777" w:rsidR="0019170E" w:rsidRPr="00073CFE" w:rsidRDefault="0019170E" w:rsidP="00D32862">
            <w:pPr>
              <w:jc w:val="both"/>
              <w:rPr>
                <w:color w:val="000000" w:themeColor="text1"/>
              </w:rPr>
            </w:pPr>
            <w:r w:rsidRPr="00073CFE">
              <w:rPr>
                <w:color w:val="000000" w:themeColor="text1"/>
              </w:rPr>
              <w:t>Digital Economy</w:t>
            </w:r>
          </w:p>
        </w:tc>
      </w:tr>
      <w:tr w:rsidR="0019170E" w:rsidRPr="00073CFE" w14:paraId="000D4A2E" w14:textId="77777777" w:rsidTr="00D32862">
        <w:trPr>
          <w:trHeight w:val="249"/>
        </w:trPr>
        <w:tc>
          <w:tcPr>
            <w:tcW w:w="3086" w:type="dxa"/>
            <w:shd w:val="clear" w:color="auto" w:fill="F7CAAC"/>
          </w:tcPr>
          <w:p w14:paraId="2A384411" w14:textId="77777777" w:rsidR="0019170E" w:rsidRPr="00073CFE" w:rsidRDefault="0019170E" w:rsidP="00D32862">
            <w:pPr>
              <w:jc w:val="both"/>
              <w:rPr>
                <w:b/>
                <w:color w:val="000000" w:themeColor="text1"/>
              </w:rPr>
            </w:pPr>
            <w:r w:rsidRPr="00073CFE">
              <w:rPr>
                <w:b/>
                <w:color w:val="000000" w:themeColor="text1"/>
              </w:rPr>
              <w:t>Typ předmětu</w:t>
            </w:r>
          </w:p>
        </w:tc>
        <w:tc>
          <w:tcPr>
            <w:tcW w:w="3406" w:type="dxa"/>
            <w:gridSpan w:val="4"/>
          </w:tcPr>
          <w:p w14:paraId="4B9806FC" w14:textId="77777777" w:rsidR="0019170E" w:rsidRPr="00073CFE" w:rsidRDefault="0019170E" w:rsidP="00D32862">
            <w:pPr>
              <w:jc w:val="both"/>
              <w:rPr>
                <w:color w:val="000000" w:themeColor="text1"/>
              </w:rPr>
            </w:pPr>
            <w:r w:rsidRPr="00073CFE">
              <w:rPr>
                <w:color w:val="000000" w:themeColor="text1"/>
              </w:rPr>
              <w:t>povinn</w:t>
            </w:r>
            <w:r w:rsidR="00E1386E" w:rsidRPr="00073CFE">
              <w:rPr>
                <w:color w:val="000000" w:themeColor="text1"/>
              </w:rPr>
              <w:t>ý</w:t>
            </w:r>
          </w:p>
        </w:tc>
        <w:tc>
          <w:tcPr>
            <w:tcW w:w="2695" w:type="dxa"/>
            <w:gridSpan w:val="2"/>
            <w:shd w:val="clear" w:color="auto" w:fill="F7CAAC"/>
          </w:tcPr>
          <w:p w14:paraId="2250BDFA" w14:textId="77777777" w:rsidR="0019170E" w:rsidRPr="00073CFE" w:rsidRDefault="0019170E" w:rsidP="00D32862">
            <w:pPr>
              <w:jc w:val="both"/>
              <w:rPr>
                <w:color w:val="000000" w:themeColor="text1"/>
              </w:rPr>
            </w:pPr>
            <w:r w:rsidRPr="00073CFE">
              <w:rPr>
                <w:b/>
                <w:color w:val="000000" w:themeColor="text1"/>
              </w:rPr>
              <w:t>doporučený ročník / semestr</w:t>
            </w:r>
          </w:p>
        </w:tc>
        <w:tc>
          <w:tcPr>
            <w:tcW w:w="668" w:type="dxa"/>
          </w:tcPr>
          <w:p w14:paraId="0E94DDCA" w14:textId="77777777" w:rsidR="0019170E" w:rsidRPr="00073CFE" w:rsidRDefault="0019170E" w:rsidP="00D32862">
            <w:pPr>
              <w:jc w:val="both"/>
              <w:rPr>
                <w:color w:val="000000" w:themeColor="text1"/>
              </w:rPr>
            </w:pPr>
            <w:r w:rsidRPr="00073CFE">
              <w:rPr>
                <w:color w:val="000000" w:themeColor="text1"/>
              </w:rPr>
              <w:t>2/Z</w:t>
            </w:r>
          </w:p>
        </w:tc>
      </w:tr>
      <w:tr w:rsidR="0019170E" w:rsidRPr="00073CFE" w14:paraId="7F53B1DD" w14:textId="77777777" w:rsidTr="00D32862">
        <w:tc>
          <w:tcPr>
            <w:tcW w:w="3086" w:type="dxa"/>
            <w:shd w:val="clear" w:color="auto" w:fill="F7CAAC"/>
          </w:tcPr>
          <w:p w14:paraId="18E3783E" w14:textId="77777777" w:rsidR="0019170E" w:rsidRPr="00073CFE" w:rsidRDefault="0019170E" w:rsidP="00D32862">
            <w:pPr>
              <w:jc w:val="both"/>
              <w:rPr>
                <w:b/>
                <w:color w:val="000000" w:themeColor="text1"/>
              </w:rPr>
            </w:pPr>
            <w:r w:rsidRPr="00073CFE">
              <w:rPr>
                <w:b/>
                <w:color w:val="000000" w:themeColor="text1"/>
              </w:rPr>
              <w:t>Rozsah studijního předmětu</w:t>
            </w:r>
          </w:p>
        </w:tc>
        <w:tc>
          <w:tcPr>
            <w:tcW w:w="1701" w:type="dxa"/>
            <w:gridSpan w:val="2"/>
          </w:tcPr>
          <w:p w14:paraId="69889879" w14:textId="77777777" w:rsidR="0019170E" w:rsidRPr="00073CFE" w:rsidRDefault="0019170E" w:rsidP="00D32862">
            <w:pPr>
              <w:jc w:val="both"/>
              <w:rPr>
                <w:color w:val="000000" w:themeColor="text1"/>
              </w:rPr>
            </w:pPr>
            <w:r w:rsidRPr="00073CFE">
              <w:rPr>
                <w:color w:val="000000" w:themeColor="text1"/>
              </w:rPr>
              <w:t>26p</w:t>
            </w:r>
          </w:p>
        </w:tc>
        <w:tc>
          <w:tcPr>
            <w:tcW w:w="889" w:type="dxa"/>
            <w:shd w:val="clear" w:color="auto" w:fill="F7CAAC"/>
          </w:tcPr>
          <w:p w14:paraId="384E3910" w14:textId="77777777" w:rsidR="0019170E" w:rsidRPr="00073CFE" w:rsidRDefault="0019170E" w:rsidP="00D32862">
            <w:pPr>
              <w:jc w:val="both"/>
              <w:rPr>
                <w:b/>
                <w:color w:val="000000" w:themeColor="text1"/>
              </w:rPr>
            </w:pPr>
            <w:r w:rsidRPr="00073CFE">
              <w:rPr>
                <w:b/>
                <w:color w:val="000000" w:themeColor="text1"/>
              </w:rPr>
              <w:t xml:space="preserve">hod. </w:t>
            </w:r>
          </w:p>
        </w:tc>
        <w:tc>
          <w:tcPr>
            <w:tcW w:w="816" w:type="dxa"/>
          </w:tcPr>
          <w:p w14:paraId="2BEFD9AE" w14:textId="77777777" w:rsidR="0019170E" w:rsidRPr="00073CFE" w:rsidRDefault="0019170E" w:rsidP="00D32862">
            <w:pPr>
              <w:jc w:val="both"/>
              <w:rPr>
                <w:color w:val="000000" w:themeColor="text1"/>
              </w:rPr>
            </w:pPr>
            <w:r w:rsidRPr="00073CFE">
              <w:rPr>
                <w:color w:val="000000" w:themeColor="text1"/>
              </w:rPr>
              <w:t>26</w:t>
            </w:r>
          </w:p>
        </w:tc>
        <w:tc>
          <w:tcPr>
            <w:tcW w:w="2156" w:type="dxa"/>
            <w:shd w:val="clear" w:color="auto" w:fill="F7CAAC"/>
          </w:tcPr>
          <w:p w14:paraId="2B7EAAE6" w14:textId="77777777" w:rsidR="0019170E" w:rsidRPr="00073CFE" w:rsidRDefault="0019170E" w:rsidP="00D32862">
            <w:pPr>
              <w:jc w:val="both"/>
              <w:rPr>
                <w:b/>
                <w:color w:val="000000" w:themeColor="text1"/>
              </w:rPr>
            </w:pPr>
            <w:r w:rsidRPr="00073CFE">
              <w:rPr>
                <w:b/>
                <w:color w:val="000000" w:themeColor="text1"/>
              </w:rPr>
              <w:t>kreditů</w:t>
            </w:r>
          </w:p>
        </w:tc>
        <w:tc>
          <w:tcPr>
            <w:tcW w:w="1207" w:type="dxa"/>
            <w:gridSpan w:val="2"/>
          </w:tcPr>
          <w:p w14:paraId="356F065B" w14:textId="77777777" w:rsidR="0019170E" w:rsidRPr="00073CFE" w:rsidRDefault="0019170E" w:rsidP="00D32862">
            <w:pPr>
              <w:jc w:val="both"/>
              <w:rPr>
                <w:color w:val="000000" w:themeColor="text1"/>
              </w:rPr>
            </w:pPr>
            <w:r w:rsidRPr="00073CFE">
              <w:rPr>
                <w:color w:val="000000" w:themeColor="text1"/>
              </w:rPr>
              <w:t>3</w:t>
            </w:r>
          </w:p>
        </w:tc>
      </w:tr>
      <w:tr w:rsidR="0019170E" w:rsidRPr="00073CFE" w14:paraId="06A144D3" w14:textId="77777777" w:rsidTr="00D32862">
        <w:tc>
          <w:tcPr>
            <w:tcW w:w="3086" w:type="dxa"/>
            <w:shd w:val="clear" w:color="auto" w:fill="F7CAAC"/>
          </w:tcPr>
          <w:p w14:paraId="48DB5F33" w14:textId="77777777" w:rsidR="0019170E" w:rsidRPr="00073CFE" w:rsidRDefault="0019170E" w:rsidP="00D32862">
            <w:pPr>
              <w:jc w:val="both"/>
              <w:rPr>
                <w:b/>
                <w:color w:val="000000" w:themeColor="text1"/>
                <w:sz w:val="22"/>
              </w:rPr>
            </w:pPr>
            <w:r w:rsidRPr="00073CFE">
              <w:rPr>
                <w:b/>
                <w:color w:val="000000" w:themeColor="text1"/>
              </w:rPr>
              <w:t>Prerekvizity, korekvizity, ekvivalence</w:t>
            </w:r>
          </w:p>
        </w:tc>
        <w:tc>
          <w:tcPr>
            <w:tcW w:w="6769" w:type="dxa"/>
            <w:gridSpan w:val="7"/>
          </w:tcPr>
          <w:p w14:paraId="22E0015E" w14:textId="77777777" w:rsidR="0019170E" w:rsidRPr="00073CFE" w:rsidRDefault="0019170E" w:rsidP="00D32862">
            <w:pPr>
              <w:jc w:val="both"/>
              <w:rPr>
                <w:color w:val="000000" w:themeColor="text1"/>
              </w:rPr>
            </w:pPr>
          </w:p>
        </w:tc>
      </w:tr>
      <w:tr w:rsidR="0019170E" w:rsidRPr="00073CFE" w14:paraId="32A58A6D" w14:textId="77777777" w:rsidTr="00D32862">
        <w:tc>
          <w:tcPr>
            <w:tcW w:w="3086" w:type="dxa"/>
            <w:shd w:val="clear" w:color="auto" w:fill="F7CAAC"/>
          </w:tcPr>
          <w:p w14:paraId="73DA05AD" w14:textId="77777777" w:rsidR="0019170E" w:rsidRPr="00073CFE" w:rsidRDefault="0019170E" w:rsidP="00D32862">
            <w:pPr>
              <w:jc w:val="both"/>
              <w:rPr>
                <w:b/>
                <w:color w:val="000000" w:themeColor="text1"/>
              </w:rPr>
            </w:pPr>
            <w:r w:rsidRPr="00073CFE">
              <w:rPr>
                <w:b/>
                <w:color w:val="000000" w:themeColor="text1"/>
              </w:rPr>
              <w:t>Způsob ověření studijních výsledků</w:t>
            </w:r>
          </w:p>
        </w:tc>
        <w:tc>
          <w:tcPr>
            <w:tcW w:w="3406" w:type="dxa"/>
            <w:gridSpan w:val="4"/>
          </w:tcPr>
          <w:p w14:paraId="0E18B270" w14:textId="77777777" w:rsidR="0019170E" w:rsidRPr="00073CFE" w:rsidRDefault="0019170E" w:rsidP="00D32862">
            <w:pPr>
              <w:jc w:val="both"/>
              <w:rPr>
                <w:color w:val="000000" w:themeColor="text1"/>
              </w:rPr>
            </w:pPr>
            <w:r w:rsidRPr="00073CFE">
              <w:rPr>
                <w:color w:val="000000" w:themeColor="text1"/>
              </w:rPr>
              <w:t>zápočet, zkouška</w:t>
            </w:r>
          </w:p>
        </w:tc>
        <w:tc>
          <w:tcPr>
            <w:tcW w:w="2156" w:type="dxa"/>
            <w:shd w:val="clear" w:color="auto" w:fill="F7CAAC"/>
          </w:tcPr>
          <w:p w14:paraId="64823E70" w14:textId="77777777" w:rsidR="0019170E" w:rsidRPr="00073CFE" w:rsidRDefault="0019170E" w:rsidP="00D32862">
            <w:pPr>
              <w:jc w:val="both"/>
              <w:rPr>
                <w:b/>
                <w:color w:val="000000" w:themeColor="text1"/>
              </w:rPr>
            </w:pPr>
            <w:r w:rsidRPr="00073CFE">
              <w:rPr>
                <w:b/>
                <w:color w:val="000000" w:themeColor="text1"/>
              </w:rPr>
              <w:t>Forma výuky</w:t>
            </w:r>
          </w:p>
        </w:tc>
        <w:tc>
          <w:tcPr>
            <w:tcW w:w="1207" w:type="dxa"/>
            <w:gridSpan w:val="2"/>
          </w:tcPr>
          <w:p w14:paraId="73A24106" w14:textId="77777777" w:rsidR="0019170E" w:rsidRPr="00073CFE" w:rsidRDefault="00B53954" w:rsidP="00D32862">
            <w:pPr>
              <w:jc w:val="both"/>
              <w:rPr>
                <w:color w:val="000000" w:themeColor="text1"/>
              </w:rPr>
            </w:pPr>
            <w:r w:rsidRPr="00073CFE">
              <w:rPr>
                <w:color w:val="000000" w:themeColor="text1"/>
              </w:rPr>
              <w:t>p</w:t>
            </w:r>
            <w:r w:rsidR="0019170E" w:rsidRPr="00073CFE">
              <w:rPr>
                <w:color w:val="000000" w:themeColor="text1"/>
              </w:rPr>
              <w:t>řednáška</w:t>
            </w:r>
          </w:p>
        </w:tc>
      </w:tr>
      <w:tr w:rsidR="00073CFE" w:rsidRPr="00073CFE" w14:paraId="17DBF74F" w14:textId="77777777" w:rsidTr="00D32862">
        <w:tc>
          <w:tcPr>
            <w:tcW w:w="3086" w:type="dxa"/>
            <w:shd w:val="clear" w:color="auto" w:fill="F7CAAC"/>
          </w:tcPr>
          <w:p w14:paraId="13BC4C32" w14:textId="77777777" w:rsidR="0019170E" w:rsidRPr="00073CFE" w:rsidRDefault="0019170E" w:rsidP="00D32862">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9C3D06A" w14:textId="77777777" w:rsidR="0019170E" w:rsidRPr="00073CFE" w:rsidRDefault="0019170E" w:rsidP="00D32862">
            <w:pPr>
              <w:jc w:val="both"/>
              <w:rPr>
                <w:color w:val="000000" w:themeColor="text1"/>
              </w:rPr>
            </w:pPr>
            <w:r w:rsidRPr="00073CFE">
              <w:rPr>
                <w:color w:val="000000" w:themeColor="text1"/>
              </w:rPr>
              <w:t>Způsob zakončení předmětu – zápočet, zkouška</w:t>
            </w:r>
          </w:p>
          <w:p w14:paraId="281F3977" w14:textId="77777777" w:rsidR="0019170E" w:rsidRPr="00073CFE" w:rsidRDefault="0019170E" w:rsidP="00D32862">
            <w:pPr>
              <w:jc w:val="both"/>
              <w:rPr>
                <w:color w:val="000000" w:themeColor="text1"/>
              </w:rPr>
            </w:pPr>
            <w:r w:rsidRPr="00073CFE">
              <w:rPr>
                <w:color w:val="000000" w:themeColor="text1"/>
              </w:rPr>
              <w:t xml:space="preserve">Požadavky na zápočet - vypracování seminární práce dle požadavků vyučujícího, 80% aktivní účast na </w:t>
            </w:r>
            <w:r w:rsidR="00B53954" w:rsidRPr="00073CFE">
              <w:rPr>
                <w:color w:val="000000" w:themeColor="text1"/>
              </w:rPr>
              <w:t>výuce</w:t>
            </w:r>
            <w:r w:rsidRPr="00073CFE">
              <w:rPr>
                <w:color w:val="000000" w:themeColor="text1"/>
              </w:rPr>
              <w:t>.</w:t>
            </w:r>
          </w:p>
          <w:p w14:paraId="50EC6498" w14:textId="77777777" w:rsidR="0019170E" w:rsidRPr="00073CFE" w:rsidRDefault="0019170E" w:rsidP="00B53954">
            <w:pPr>
              <w:jc w:val="both"/>
              <w:rPr>
                <w:color w:val="000000" w:themeColor="text1"/>
              </w:rPr>
            </w:pPr>
            <w:r w:rsidRPr="00073CFE">
              <w:rPr>
                <w:color w:val="000000" w:themeColor="text1"/>
              </w:rPr>
              <w:t xml:space="preserve">Požadavky na zkoušku - písemný test s maximálním možným počtem dosažitelných bodů 100 musí být napsán alespoň na 60 %, následuje ústní zkouška v rozsahu znalostí </w:t>
            </w:r>
            <w:r w:rsidR="00B53954" w:rsidRPr="00073CFE">
              <w:rPr>
                <w:color w:val="000000" w:themeColor="text1"/>
              </w:rPr>
              <w:t xml:space="preserve">z </w:t>
            </w:r>
            <w:r w:rsidRPr="00073CFE">
              <w:rPr>
                <w:color w:val="000000" w:themeColor="text1"/>
              </w:rPr>
              <w:t>přednášek.</w:t>
            </w:r>
          </w:p>
        </w:tc>
      </w:tr>
      <w:tr w:rsidR="0019170E" w:rsidRPr="00073CFE" w14:paraId="02E57160" w14:textId="77777777" w:rsidTr="00D32862">
        <w:trPr>
          <w:trHeight w:val="118"/>
        </w:trPr>
        <w:tc>
          <w:tcPr>
            <w:tcW w:w="9855" w:type="dxa"/>
            <w:gridSpan w:val="8"/>
            <w:tcBorders>
              <w:top w:val="nil"/>
            </w:tcBorders>
          </w:tcPr>
          <w:p w14:paraId="6CAB4E3D" w14:textId="77777777" w:rsidR="0019170E" w:rsidRPr="00073CFE" w:rsidRDefault="0019170E" w:rsidP="00D32862">
            <w:pPr>
              <w:jc w:val="both"/>
              <w:rPr>
                <w:color w:val="000000" w:themeColor="text1"/>
              </w:rPr>
            </w:pPr>
          </w:p>
        </w:tc>
      </w:tr>
      <w:tr w:rsidR="0019170E" w:rsidRPr="00073CFE" w14:paraId="45692FFA" w14:textId="77777777" w:rsidTr="00D32862">
        <w:trPr>
          <w:trHeight w:val="197"/>
        </w:trPr>
        <w:tc>
          <w:tcPr>
            <w:tcW w:w="3086" w:type="dxa"/>
            <w:tcBorders>
              <w:top w:val="nil"/>
            </w:tcBorders>
            <w:shd w:val="clear" w:color="auto" w:fill="F7CAAC"/>
          </w:tcPr>
          <w:p w14:paraId="373B230D" w14:textId="77777777" w:rsidR="0019170E" w:rsidRPr="00073CFE" w:rsidRDefault="0019170E" w:rsidP="00D32862">
            <w:pPr>
              <w:jc w:val="both"/>
              <w:rPr>
                <w:b/>
                <w:color w:val="000000" w:themeColor="text1"/>
              </w:rPr>
            </w:pPr>
            <w:r w:rsidRPr="00073CFE">
              <w:rPr>
                <w:b/>
                <w:color w:val="000000" w:themeColor="text1"/>
              </w:rPr>
              <w:t>Garant předmětu</w:t>
            </w:r>
          </w:p>
        </w:tc>
        <w:tc>
          <w:tcPr>
            <w:tcW w:w="6769" w:type="dxa"/>
            <w:gridSpan w:val="7"/>
            <w:tcBorders>
              <w:top w:val="nil"/>
            </w:tcBorders>
          </w:tcPr>
          <w:p w14:paraId="72BC85E2" w14:textId="77777777" w:rsidR="0019170E" w:rsidRPr="00073CFE" w:rsidRDefault="0019170E" w:rsidP="00D32862">
            <w:pPr>
              <w:jc w:val="both"/>
              <w:rPr>
                <w:color w:val="000000" w:themeColor="text1"/>
              </w:rPr>
            </w:pPr>
            <w:r w:rsidRPr="00073CFE">
              <w:rPr>
                <w:color w:val="000000" w:themeColor="text1"/>
              </w:rPr>
              <w:t>Ing. Martin Mikeska, Ph.D.</w:t>
            </w:r>
          </w:p>
        </w:tc>
      </w:tr>
      <w:tr w:rsidR="00073CFE" w:rsidRPr="00073CFE" w14:paraId="2128EA1A" w14:textId="77777777" w:rsidTr="00D32862">
        <w:trPr>
          <w:trHeight w:val="243"/>
        </w:trPr>
        <w:tc>
          <w:tcPr>
            <w:tcW w:w="3086" w:type="dxa"/>
            <w:tcBorders>
              <w:top w:val="nil"/>
            </w:tcBorders>
            <w:shd w:val="clear" w:color="auto" w:fill="F7CAAC"/>
          </w:tcPr>
          <w:p w14:paraId="6F6273D7" w14:textId="77777777" w:rsidR="0019170E" w:rsidRPr="00073CFE" w:rsidRDefault="0019170E" w:rsidP="00D32862">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F030022" w14:textId="77777777" w:rsidR="0019170E" w:rsidRPr="00073CFE" w:rsidRDefault="0019170E" w:rsidP="00B53954">
            <w:pPr>
              <w:jc w:val="both"/>
              <w:rPr>
                <w:color w:val="000000" w:themeColor="text1"/>
              </w:rPr>
            </w:pPr>
            <w:r w:rsidRPr="00073CFE">
              <w:rPr>
                <w:color w:val="000000" w:themeColor="text1"/>
              </w:rPr>
              <w:t xml:space="preserve">Garant se podílí na přednášení v rozsahu </w:t>
            </w:r>
            <w:r w:rsidR="00B53954" w:rsidRPr="00073CFE">
              <w:rPr>
                <w:color w:val="000000" w:themeColor="text1"/>
              </w:rPr>
              <w:t>10</w:t>
            </w:r>
            <w:r w:rsidRPr="00073CFE">
              <w:rPr>
                <w:color w:val="000000" w:themeColor="text1"/>
              </w:rPr>
              <w:t>0 %, dále stanovuje koncepci cvičení a dohlíží na jejich jednotné vedení.</w:t>
            </w:r>
          </w:p>
        </w:tc>
      </w:tr>
      <w:tr w:rsidR="0019170E" w:rsidRPr="00073CFE" w14:paraId="7F6168A8" w14:textId="77777777" w:rsidTr="00D32862">
        <w:tc>
          <w:tcPr>
            <w:tcW w:w="3086" w:type="dxa"/>
            <w:shd w:val="clear" w:color="auto" w:fill="F7CAAC"/>
          </w:tcPr>
          <w:p w14:paraId="39A9A171" w14:textId="77777777" w:rsidR="0019170E" w:rsidRPr="00073CFE" w:rsidRDefault="0019170E" w:rsidP="00D32862">
            <w:pPr>
              <w:jc w:val="both"/>
              <w:rPr>
                <w:b/>
                <w:color w:val="000000" w:themeColor="text1"/>
              </w:rPr>
            </w:pPr>
            <w:r w:rsidRPr="00073CFE">
              <w:rPr>
                <w:b/>
                <w:color w:val="000000" w:themeColor="text1"/>
              </w:rPr>
              <w:t>Vyučující</w:t>
            </w:r>
          </w:p>
        </w:tc>
        <w:tc>
          <w:tcPr>
            <w:tcW w:w="6769" w:type="dxa"/>
            <w:gridSpan w:val="7"/>
            <w:tcBorders>
              <w:bottom w:val="nil"/>
            </w:tcBorders>
          </w:tcPr>
          <w:p w14:paraId="3BA33628" w14:textId="77777777" w:rsidR="0019170E" w:rsidRPr="00073CFE" w:rsidRDefault="0019170E" w:rsidP="00D32862">
            <w:pPr>
              <w:jc w:val="both"/>
              <w:rPr>
                <w:color w:val="000000" w:themeColor="text1"/>
              </w:rPr>
            </w:pPr>
            <w:r w:rsidRPr="00073CFE">
              <w:rPr>
                <w:color w:val="000000" w:themeColor="text1"/>
              </w:rPr>
              <w:t>Ing. Martin Mikeska, Ph.D.</w:t>
            </w:r>
            <w:r w:rsidR="00B53954" w:rsidRPr="00073CFE">
              <w:rPr>
                <w:color w:val="000000" w:themeColor="text1"/>
              </w:rPr>
              <w:t xml:space="preserve"> – přednášky (100%)</w:t>
            </w:r>
          </w:p>
        </w:tc>
      </w:tr>
      <w:tr w:rsidR="0019170E" w:rsidRPr="00073CFE" w14:paraId="2549EE8D" w14:textId="77777777" w:rsidTr="00D32862">
        <w:trPr>
          <w:trHeight w:val="206"/>
        </w:trPr>
        <w:tc>
          <w:tcPr>
            <w:tcW w:w="9855" w:type="dxa"/>
            <w:gridSpan w:val="8"/>
            <w:tcBorders>
              <w:top w:val="nil"/>
            </w:tcBorders>
          </w:tcPr>
          <w:p w14:paraId="56F8E3D9" w14:textId="77777777" w:rsidR="0019170E" w:rsidRPr="00073CFE" w:rsidRDefault="0019170E" w:rsidP="00D32862">
            <w:pPr>
              <w:jc w:val="both"/>
              <w:rPr>
                <w:color w:val="000000" w:themeColor="text1"/>
              </w:rPr>
            </w:pPr>
          </w:p>
        </w:tc>
      </w:tr>
      <w:tr w:rsidR="0019170E" w:rsidRPr="00073CFE" w14:paraId="3348CB47" w14:textId="77777777" w:rsidTr="00D32862">
        <w:tc>
          <w:tcPr>
            <w:tcW w:w="3086" w:type="dxa"/>
            <w:shd w:val="clear" w:color="auto" w:fill="F7CAAC"/>
          </w:tcPr>
          <w:p w14:paraId="20514E39" w14:textId="77777777" w:rsidR="0019170E" w:rsidRPr="00073CFE" w:rsidRDefault="0019170E" w:rsidP="00D32862">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A32A09E" w14:textId="77777777" w:rsidR="0019170E" w:rsidRPr="00073CFE" w:rsidRDefault="0019170E" w:rsidP="00D32862">
            <w:pPr>
              <w:jc w:val="both"/>
              <w:rPr>
                <w:color w:val="000000" w:themeColor="text1"/>
              </w:rPr>
            </w:pPr>
          </w:p>
        </w:tc>
      </w:tr>
      <w:tr w:rsidR="0019170E" w:rsidRPr="00073CFE" w14:paraId="14ACB60B" w14:textId="77777777" w:rsidTr="00D32862">
        <w:trPr>
          <w:trHeight w:val="4409"/>
        </w:trPr>
        <w:tc>
          <w:tcPr>
            <w:tcW w:w="9855" w:type="dxa"/>
            <w:gridSpan w:val="8"/>
            <w:tcBorders>
              <w:top w:val="nil"/>
              <w:bottom w:val="single" w:sz="12" w:space="0" w:color="auto"/>
            </w:tcBorders>
          </w:tcPr>
          <w:p w14:paraId="0AAB42A1" w14:textId="77777777" w:rsidR="0019170E" w:rsidRPr="00073CFE" w:rsidRDefault="0019170E" w:rsidP="00D32862">
            <w:pPr>
              <w:rPr>
                <w:color w:val="000000" w:themeColor="text1"/>
              </w:rPr>
            </w:pPr>
            <w:r w:rsidRPr="00073CFE">
              <w:rPr>
                <w:color w:val="000000" w:themeColor="text1"/>
              </w:rPr>
              <w:t>Cílem předmětu je seznámit studenty s principy fungování novodobého fenoménu známého jako digitální ekonomika. Předmět se zabývá současnými ekonomickými trendy, aplikuje teorie ekonomické hodnoty na hospodářské a industriální cykly. Zabývá se přijetím a odmítnutím disruptivních technologií a jejich přidanou hodnotou k hospodářskému růstu a HDP vybraných ekonomik. Samotná tvorba technostruktury přináší růst dalších, do té doby neznámých odvětví, nabízejících nové příležitosti na trhu práce. Přelévání technologií přenáší prosperitu a blahobyt do ekonomiky napříč celou globální ekonomikou, a to prostřednictvím jak nových finančních nástrojů, měn a kryptoměn, tak prostřednictvím nových ekonomických modelů, které pomáhají vytvářet nový globální ekonomický ekosystém.</w:t>
            </w:r>
          </w:p>
          <w:p w14:paraId="6727DA2D" w14:textId="77777777" w:rsidR="0019170E" w:rsidRPr="00073CFE" w:rsidRDefault="0019170E" w:rsidP="00896B4C">
            <w:pPr>
              <w:pStyle w:val="Odstavecseseznamem"/>
              <w:numPr>
                <w:ilvl w:val="0"/>
                <w:numId w:val="6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Definice digitální ekonomiky</w:t>
            </w:r>
          </w:p>
          <w:p w14:paraId="7EE9D952"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hodnota, hospodářské a industriální cykly</w:t>
            </w:r>
          </w:p>
          <w:p w14:paraId="6C430AFC"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Disruptivní technologie a jejich přidaná hodnota k produktu</w:t>
            </w:r>
          </w:p>
          <w:p w14:paraId="63094A7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Technologický pokrok a hospodářský růst</w:t>
            </w:r>
          </w:p>
          <w:p w14:paraId="767AF792"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Budování technostruktury a nových odvětví</w:t>
            </w:r>
          </w:p>
          <w:p w14:paraId="6678804B"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trh práce a jeho vývoj</w:t>
            </w:r>
          </w:p>
          <w:p w14:paraId="37DE9896"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Spillover efekty technologického pokroku </w:t>
            </w:r>
          </w:p>
          <w:p w14:paraId="71907613"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Ekonomický blahobyt a prosperita spotřebitelů</w:t>
            </w:r>
          </w:p>
          <w:p w14:paraId="4E0EB0F6"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přidaná hodnota a produkce producentů</w:t>
            </w:r>
          </w:p>
          <w:p w14:paraId="24A7A32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finanční systémy, směna, měna a kryptoměny</w:t>
            </w:r>
          </w:p>
          <w:p w14:paraId="4E2B34E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Nové ekonomické modely, hospodářské efekty čtvrté průmyslové revoluce </w:t>
            </w:r>
          </w:p>
          <w:p w14:paraId="6A99A064"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Globální digitální ekonomický ekosystém</w:t>
            </w:r>
          </w:p>
          <w:p w14:paraId="22AAFCB0" w14:textId="77777777" w:rsidR="0019170E" w:rsidRPr="00073CFE" w:rsidRDefault="0019170E" w:rsidP="00D32862">
            <w:pPr>
              <w:rPr>
                <w:color w:val="000000" w:themeColor="text1"/>
              </w:rPr>
            </w:pPr>
          </w:p>
        </w:tc>
      </w:tr>
      <w:tr w:rsidR="0019170E" w:rsidRPr="00073CFE" w14:paraId="5A7BC5E8" w14:textId="77777777" w:rsidTr="00D32862">
        <w:trPr>
          <w:trHeight w:val="265"/>
        </w:trPr>
        <w:tc>
          <w:tcPr>
            <w:tcW w:w="3653" w:type="dxa"/>
            <w:gridSpan w:val="2"/>
            <w:tcBorders>
              <w:top w:val="nil"/>
            </w:tcBorders>
            <w:shd w:val="clear" w:color="auto" w:fill="F7CAAC"/>
          </w:tcPr>
          <w:p w14:paraId="40D09020" w14:textId="77777777" w:rsidR="0019170E" w:rsidRPr="00073CFE" w:rsidRDefault="0019170E" w:rsidP="00D32862">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C35E415" w14:textId="77777777" w:rsidR="0019170E" w:rsidRPr="00073CFE" w:rsidRDefault="0019170E" w:rsidP="00D32862">
            <w:pPr>
              <w:jc w:val="both"/>
              <w:rPr>
                <w:color w:val="000000" w:themeColor="text1"/>
              </w:rPr>
            </w:pPr>
          </w:p>
        </w:tc>
      </w:tr>
      <w:tr w:rsidR="0019170E" w:rsidRPr="00073CFE" w14:paraId="3EEB5E7F" w14:textId="77777777" w:rsidTr="00D32862">
        <w:trPr>
          <w:trHeight w:val="1497"/>
        </w:trPr>
        <w:tc>
          <w:tcPr>
            <w:tcW w:w="9855" w:type="dxa"/>
            <w:gridSpan w:val="8"/>
            <w:tcBorders>
              <w:top w:val="nil"/>
            </w:tcBorders>
          </w:tcPr>
          <w:p w14:paraId="59642BAC" w14:textId="77777777" w:rsidR="0019170E" w:rsidRPr="00073CFE" w:rsidRDefault="0019170E" w:rsidP="00D32862">
            <w:pPr>
              <w:jc w:val="both"/>
              <w:rPr>
                <w:b/>
                <w:color w:val="000000" w:themeColor="text1"/>
              </w:rPr>
            </w:pPr>
            <w:r w:rsidRPr="00073CFE">
              <w:rPr>
                <w:b/>
                <w:color w:val="000000" w:themeColor="text1"/>
              </w:rPr>
              <w:t>Povinná literatura</w:t>
            </w:r>
          </w:p>
          <w:p w14:paraId="72EC4FE1" w14:textId="77777777" w:rsidR="0019170E" w:rsidRPr="00073CFE" w:rsidRDefault="0019170E" w:rsidP="00D32862">
            <w:pPr>
              <w:jc w:val="both"/>
              <w:rPr>
                <w:color w:val="000000" w:themeColor="text1"/>
              </w:rPr>
            </w:pPr>
            <w:r w:rsidRPr="00073CFE">
              <w:rPr>
                <w:color w:val="000000" w:themeColor="text1"/>
              </w:rPr>
              <w:t xml:space="preserve">TAPSCOTT, D. </w:t>
            </w:r>
            <w:r w:rsidRPr="00073CFE">
              <w:rPr>
                <w:i/>
                <w:iCs/>
                <w:color w:val="000000" w:themeColor="text1"/>
              </w:rPr>
              <w:t>The digital economy: rethinking promise and peril in the age of networked intelligence</w:t>
            </w:r>
            <w:r w:rsidRPr="00073CFE">
              <w:rPr>
                <w:color w:val="000000" w:themeColor="text1"/>
              </w:rPr>
              <w:t>. 20th anniversary edition. New York: McGraw-Hill, 2015. ISBN 978-0-07-183555-8.</w:t>
            </w:r>
          </w:p>
          <w:p w14:paraId="6EC1683E" w14:textId="77777777" w:rsidR="0019170E" w:rsidRPr="00073CFE" w:rsidRDefault="0019170E" w:rsidP="00D32862">
            <w:pPr>
              <w:rPr>
                <w:color w:val="000000" w:themeColor="text1"/>
              </w:rPr>
            </w:pPr>
            <w:r w:rsidRPr="00073CFE">
              <w:rPr>
                <w:color w:val="000000" w:themeColor="text1"/>
              </w:rPr>
              <w:t xml:space="preserve">SCHWAB, K. </w:t>
            </w:r>
            <w:r w:rsidRPr="00073CFE">
              <w:rPr>
                <w:i/>
                <w:iCs/>
                <w:color w:val="000000" w:themeColor="text1"/>
              </w:rPr>
              <w:t>The fourth industrial revolution</w:t>
            </w:r>
            <w:r w:rsidRPr="00073CFE">
              <w:rPr>
                <w:color w:val="000000" w:themeColor="text1"/>
              </w:rPr>
              <w:t>. New York: Crown Business, [2016]. ISBN 978-1-5247-5886-8.</w:t>
            </w:r>
          </w:p>
          <w:p w14:paraId="0CC8F5F5" w14:textId="77777777" w:rsidR="0019170E" w:rsidRPr="00073CFE" w:rsidRDefault="0019170E" w:rsidP="00D32862">
            <w:pPr>
              <w:jc w:val="both"/>
              <w:rPr>
                <w:color w:val="000000" w:themeColor="text1"/>
              </w:rPr>
            </w:pPr>
            <w:r w:rsidRPr="00073CFE">
              <w:rPr>
                <w:color w:val="000000" w:themeColor="text1"/>
              </w:rPr>
              <w:t xml:space="preserve">Measuring the Digital Economy: A New Perspective. </w:t>
            </w:r>
            <w:r w:rsidRPr="00073CFE">
              <w:rPr>
                <w:i/>
                <w:iCs/>
                <w:color w:val="000000" w:themeColor="text1"/>
              </w:rPr>
              <w:t>OECDiLibrary</w:t>
            </w:r>
            <w:r w:rsidRPr="00073CFE">
              <w:rPr>
                <w:color w:val="000000" w:themeColor="text1"/>
              </w:rPr>
              <w:t xml:space="preserve"> [online]. 8.12.2014 [cit. 2018-10-23]. Dostupné z: </w:t>
            </w:r>
            <w:hyperlink r:id="rId23" w:history="1">
              <w:r w:rsidRPr="00073CFE">
                <w:rPr>
                  <w:rStyle w:val="Hypertextovodkaz"/>
                  <w:color w:val="000000" w:themeColor="text1"/>
                </w:rPr>
                <w:t>https://www.oecd-ilibrary.org/science-and-technology/measuring-the-digital-economy_9789264221796-en</w:t>
              </w:r>
            </w:hyperlink>
          </w:p>
          <w:p w14:paraId="14906CFB" w14:textId="77777777" w:rsidR="0019170E" w:rsidRPr="00073CFE" w:rsidRDefault="0019170E" w:rsidP="00D32862">
            <w:pPr>
              <w:jc w:val="both"/>
              <w:rPr>
                <w:color w:val="000000" w:themeColor="text1"/>
              </w:rPr>
            </w:pPr>
            <w:r w:rsidRPr="00073CFE">
              <w:rPr>
                <w:color w:val="000000" w:themeColor="text1"/>
              </w:rPr>
              <w:t xml:space="preserve">HUIBREGTSE, S., SOOD, A. </w:t>
            </w:r>
            <w:r w:rsidRPr="00073CFE">
              <w:rPr>
                <w:i/>
                <w:iCs/>
                <w:color w:val="000000" w:themeColor="text1"/>
              </w:rPr>
              <w:t>Digital Economy Handbook 2016: Tax, Transfer Pricing and other Legal Acpects of Business Configurations</w:t>
            </w:r>
            <w:r w:rsidRPr="00073CFE">
              <w:rPr>
                <w:color w:val="000000" w:themeColor="text1"/>
              </w:rPr>
              <w:t>. Transfer Pricing Technologies BV., 2016. ISBN 9781523892464.</w:t>
            </w:r>
          </w:p>
          <w:p w14:paraId="03B19CC6" w14:textId="77777777" w:rsidR="0019170E" w:rsidRPr="00073CFE" w:rsidRDefault="0019170E" w:rsidP="00D32862">
            <w:pPr>
              <w:jc w:val="both"/>
              <w:rPr>
                <w:b/>
                <w:color w:val="000000" w:themeColor="text1"/>
              </w:rPr>
            </w:pPr>
            <w:r w:rsidRPr="00073CFE">
              <w:rPr>
                <w:b/>
                <w:color w:val="000000" w:themeColor="text1"/>
              </w:rPr>
              <w:t>Doporučená literatura</w:t>
            </w:r>
          </w:p>
          <w:p w14:paraId="4FD80543" w14:textId="77777777" w:rsidR="0019170E" w:rsidRPr="00073CFE" w:rsidRDefault="0019170E" w:rsidP="00D32862">
            <w:pPr>
              <w:jc w:val="both"/>
              <w:rPr>
                <w:color w:val="000000" w:themeColor="text1"/>
              </w:rPr>
            </w:pPr>
            <w:r w:rsidRPr="00073CFE">
              <w:rPr>
                <w:color w:val="000000" w:themeColor="text1"/>
              </w:rPr>
              <w:t xml:space="preserve">HOLROYD, C., COATES, K. </w:t>
            </w:r>
            <w:r w:rsidRPr="00073CFE">
              <w:rPr>
                <w:i/>
                <w:iCs/>
                <w:color w:val="000000" w:themeColor="text1"/>
              </w:rPr>
              <w:t>The global digital economy: a comparative policy analysis</w:t>
            </w:r>
            <w:r w:rsidRPr="00073CFE">
              <w:rPr>
                <w:color w:val="000000" w:themeColor="text1"/>
              </w:rPr>
              <w:t>. Amherst, NY: Cambria Press, 2015. ISBN 978-1-60497-891-9.</w:t>
            </w:r>
          </w:p>
          <w:p w14:paraId="2D4EB10F" w14:textId="77777777" w:rsidR="0019170E" w:rsidRPr="00073CFE" w:rsidRDefault="0019170E" w:rsidP="00D32862">
            <w:pPr>
              <w:jc w:val="both"/>
              <w:rPr>
                <w:color w:val="000000" w:themeColor="text1"/>
              </w:rPr>
            </w:pPr>
            <w:r w:rsidRPr="00073CFE">
              <w:rPr>
                <w:color w:val="000000" w:themeColor="text1"/>
              </w:rPr>
              <w:t xml:space="preserve">JOHANSSON, B., KARLSSON, C., STOUGH, R. </w:t>
            </w:r>
            <w:r w:rsidRPr="00073CFE">
              <w:rPr>
                <w:i/>
                <w:iCs/>
                <w:color w:val="000000" w:themeColor="text1"/>
              </w:rPr>
              <w:t>The emerging digital economy: entrepreneurship, clusters, and policy</w:t>
            </w:r>
            <w:r w:rsidRPr="00073CFE">
              <w:rPr>
                <w:color w:val="000000" w:themeColor="text1"/>
              </w:rPr>
              <w:t>. New York: Springer, c2006. ISBN 354034487X.</w:t>
            </w:r>
          </w:p>
        </w:tc>
      </w:tr>
      <w:tr w:rsidR="0019170E" w:rsidRPr="00073CFE" w14:paraId="7DC77A58" w14:textId="77777777" w:rsidTr="00D3286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950401" w14:textId="77777777" w:rsidR="0019170E" w:rsidRPr="00073CFE" w:rsidRDefault="0019170E" w:rsidP="00D32862">
            <w:pPr>
              <w:jc w:val="center"/>
              <w:rPr>
                <w:b/>
                <w:color w:val="000000" w:themeColor="text1"/>
              </w:rPr>
            </w:pPr>
            <w:r w:rsidRPr="00073CFE">
              <w:rPr>
                <w:b/>
                <w:color w:val="000000" w:themeColor="text1"/>
              </w:rPr>
              <w:t>Informace ke kombinované nebo distanční formě</w:t>
            </w:r>
          </w:p>
        </w:tc>
      </w:tr>
      <w:tr w:rsidR="0019170E" w:rsidRPr="00073CFE" w14:paraId="2FF01569" w14:textId="77777777" w:rsidTr="00D32862">
        <w:tc>
          <w:tcPr>
            <w:tcW w:w="4787" w:type="dxa"/>
            <w:gridSpan w:val="3"/>
            <w:tcBorders>
              <w:top w:val="single" w:sz="2" w:space="0" w:color="auto"/>
            </w:tcBorders>
            <w:shd w:val="clear" w:color="auto" w:fill="F7CAAC"/>
          </w:tcPr>
          <w:p w14:paraId="68AD75F5" w14:textId="77777777" w:rsidR="0019170E" w:rsidRPr="00073CFE" w:rsidRDefault="0019170E" w:rsidP="00D32862">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19318BC" w14:textId="77777777" w:rsidR="0019170E" w:rsidRPr="00073CFE" w:rsidRDefault="0019170E" w:rsidP="00D32862">
            <w:pPr>
              <w:jc w:val="both"/>
              <w:rPr>
                <w:color w:val="000000" w:themeColor="text1"/>
              </w:rPr>
            </w:pPr>
          </w:p>
        </w:tc>
        <w:tc>
          <w:tcPr>
            <w:tcW w:w="4179" w:type="dxa"/>
            <w:gridSpan w:val="4"/>
            <w:tcBorders>
              <w:top w:val="single" w:sz="2" w:space="0" w:color="auto"/>
            </w:tcBorders>
            <w:shd w:val="clear" w:color="auto" w:fill="F7CAAC"/>
          </w:tcPr>
          <w:p w14:paraId="6328D13E" w14:textId="77777777" w:rsidR="0019170E" w:rsidRPr="00073CFE" w:rsidRDefault="0019170E" w:rsidP="00D32862">
            <w:pPr>
              <w:jc w:val="both"/>
              <w:rPr>
                <w:b/>
                <w:color w:val="000000" w:themeColor="text1"/>
              </w:rPr>
            </w:pPr>
            <w:r w:rsidRPr="00073CFE">
              <w:rPr>
                <w:b/>
                <w:color w:val="000000" w:themeColor="text1"/>
              </w:rPr>
              <w:t xml:space="preserve">hodin </w:t>
            </w:r>
          </w:p>
        </w:tc>
      </w:tr>
      <w:tr w:rsidR="0019170E" w:rsidRPr="00073CFE" w14:paraId="3E612DFD" w14:textId="77777777" w:rsidTr="00D32862">
        <w:tc>
          <w:tcPr>
            <w:tcW w:w="9855" w:type="dxa"/>
            <w:gridSpan w:val="8"/>
            <w:shd w:val="clear" w:color="auto" w:fill="F7CAAC"/>
          </w:tcPr>
          <w:p w14:paraId="2872277A" w14:textId="77777777" w:rsidR="0019170E" w:rsidRPr="00073CFE" w:rsidRDefault="0019170E" w:rsidP="00D32862">
            <w:pPr>
              <w:jc w:val="both"/>
              <w:rPr>
                <w:b/>
                <w:color w:val="000000" w:themeColor="text1"/>
              </w:rPr>
            </w:pPr>
            <w:r w:rsidRPr="00073CFE">
              <w:rPr>
                <w:b/>
                <w:color w:val="000000" w:themeColor="text1"/>
              </w:rPr>
              <w:t>Informace o způsobu kontaktu s vyučujícím</w:t>
            </w:r>
          </w:p>
        </w:tc>
      </w:tr>
      <w:tr w:rsidR="0019170E" w:rsidRPr="00073CFE" w14:paraId="525C548C" w14:textId="77777777" w:rsidTr="00D32862">
        <w:trPr>
          <w:trHeight w:val="1373"/>
        </w:trPr>
        <w:tc>
          <w:tcPr>
            <w:tcW w:w="9855" w:type="dxa"/>
            <w:gridSpan w:val="8"/>
          </w:tcPr>
          <w:p w14:paraId="312E255E" w14:textId="77777777" w:rsidR="0019170E" w:rsidRPr="00073CFE" w:rsidRDefault="0019170E" w:rsidP="00D32862">
            <w:pPr>
              <w:jc w:val="both"/>
              <w:rPr>
                <w:color w:val="000000" w:themeColor="text1"/>
              </w:rPr>
            </w:pPr>
            <w:r w:rsidRPr="00073CFE">
              <w:rPr>
                <w:color w:val="000000" w:themeColor="text1"/>
              </w:rPr>
              <w:t xml:space="preserve">Podle Vnitřního předpisu FaME má každý akademický pracovník stanoveny konzultační hodiny v rozsahu 2h týdně. Dále je možno komunikovat s vyučujícím prostřednictvím e-mailu nebo v rámci LMS Moodle, </w:t>
            </w:r>
            <w:r w:rsidR="00765E19">
              <w:rPr>
                <w:color w:val="000000" w:themeColor="text1"/>
              </w:rPr>
              <w:t>ve kterém jsou připraveny všechn</w:t>
            </w:r>
            <w:r w:rsidRPr="00073CFE">
              <w:rPr>
                <w:color w:val="000000" w:themeColor="text1"/>
              </w:rPr>
              <w:t>y předměty Fakulty managementu a ekonomiky.</w:t>
            </w:r>
          </w:p>
        </w:tc>
      </w:tr>
    </w:tbl>
    <w:p w14:paraId="3B24710D" w14:textId="77777777" w:rsidR="0019170E" w:rsidRPr="00073CFE" w:rsidRDefault="0019170E" w:rsidP="0019170E">
      <w:pPr>
        <w:rPr>
          <w:color w:val="000000" w:themeColor="text1"/>
        </w:rPr>
      </w:pPr>
    </w:p>
    <w:p w14:paraId="0011D2AC" w14:textId="77777777" w:rsidR="0019170E" w:rsidRPr="00073CFE" w:rsidRDefault="0019170E" w:rsidP="0019170E">
      <w:pPr>
        <w:spacing w:after="160" w:line="259" w:lineRule="auto"/>
        <w:rPr>
          <w:color w:val="000000" w:themeColor="text1"/>
        </w:rPr>
      </w:pPr>
    </w:p>
    <w:p w14:paraId="46CBC6E2" w14:textId="77777777" w:rsidR="00291686" w:rsidRPr="00073CFE" w:rsidRDefault="00291686" w:rsidP="005801F1">
      <w:pPr>
        <w:spacing w:after="160" w:line="259" w:lineRule="auto"/>
        <w:rPr>
          <w:color w:val="000000" w:themeColor="text1"/>
        </w:rPr>
      </w:pPr>
    </w:p>
    <w:p w14:paraId="1299A100" w14:textId="7753E87B" w:rsidR="00291686" w:rsidRDefault="00291686" w:rsidP="005801F1">
      <w:pPr>
        <w:spacing w:after="160" w:line="259" w:lineRule="auto"/>
        <w:rPr>
          <w:ins w:id="738" w:author="Drahomíra Pavelková" w:date="2020-08-26T19:06:00Z"/>
          <w:color w:val="000000" w:themeColor="text1"/>
        </w:rPr>
      </w:pPr>
    </w:p>
    <w:p w14:paraId="690A9F48" w14:textId="578D7CE0" w:rsidR="002362EF" w:rsidRDefault="002362EF" w:rsidP="005801F1">
      <w:pPr>
        <w:spacing w:after="160" w:line="259" w:lineRule="auto"/>
        <w:rPr>
          <w:ins w:id="739" w:author="Drahomíra Pavelková" w:date="2020-08-26T19:06:00Z"/>
          <w:color w:val="000000" w:themeColor="text1"/>
        </w:rPr>
      </w:pPr>
    </w:p>
    <w:p w14:paraId="69FC708B" w14:textId="1476762A" w:rsidR="002362EF" w:rsidRDefault="002362EF" w:rsidP="005801F1">
      <w:pPr>
        <w:spacing w:after="160" w:line="259" w:lineRule="auto"/>
        <w:rPr>
          <w:ins w:id="740" w:author="Drahomíra Pavelková" w:date="2020-08-26T19:06:00Z"/>
          <w:color w:val="000000" w:themeColor="text1"/>
        </w:rPr>
      </w:pPr>
    </w:p>
    <w:p w14:paraId="1F9FF1CA" w14:textId="560BA5A1" w:rsidR="002362EF" w:rsidRDefault="002362EF" w:rsidP="005801F1">
      <w:pPr>
        <w:spacing w:after="160" w:line="259" w:lineRule="auto"/>
        <w:rPr>
          <w:ins w:id="741" w:author="Drahomíra Pavelková" w:date="2020-08-26T19:06:00Z"/>
          <w:color w:val="000000" w:themeColor="text1"/>
        </w:rPr>
      </w:pPr>
    </w:p>
    <w:p w14:paraId="17DDE3C3" w14:textId="36777440" w:rsidR="002362EF" w:rsidRDefault="002362EF" w:rsidP="005801F1">
      <w:pPr>
        <w:spacing w:after="160" w:line="259" w:lineRule="auto"/>
        <w:rPr>
          <w:ins w:id="742" w:author="Drahomíra Pavelková" w:date="2020-08-26T19:06:00Z"/>
          <w:color w:val="000000" w:themeColor="text1"/>
        </w:rPr>
      </w:pPr>
    </w:p>
    <w:p w14:paraId="1FB38EDF" w14:textId="467CCFC3" w:rsidR="002362EF" w:rsidRDefault="002362EF" w:rsidP="005801F1">
      <w:pPr>
        <w:spacing w:after="160" w:line="259" w:lineRule="auto"/>
        <w:rPr>
          <w:ins w:id="743" w:author="Drahomíra Pavelková" w:date="2020-08-26T19:06:00Z"/>
          <w:color w:val="000000" w:themeColor="text1"/>
        </w:rPr>
      </w:pPr>
    </w:p>
    <w:p w14:paraId="3D3B4202" w14:textId="25601C39" w:rsidR="002362EF" w:rsidRDefault="002362EF" w:rsidP="005801F1">
      <w:pPr>
        <w:spacing w:after="160" w:line="259" w:lineRule="auto"/>
        <w:rPr>
          <w:ins w:id="744" w:author="Drahomíra Pavelková" w:date="2020-08-26T19:06:00Z"/>
          <w:color w:val="000000" w:themeColor="text1"/>
        </w:rPr>
      </w:pPr>
    </w:p>
    <w:p w14:paraId="732773D9" w14:textId="4B942E10" w:rsidR="002362EF" w:rsidRDefault="002362EF" w:rsidP="005801F1">
      <w:pPr>
        <w:spacing w:after="160" w:line="259" w:lineRule="auto"/>
        <w:rPr>
          <w:ins w:id="745" w:author="Drahomíra Pavelková" w:date="2020-08-26T19:06:00Z"/>
          <w:color w:val="000000" w:themeColor="text1"/>
        </w:rPr>
      </w:pPr>
    </w:p>
    <w:p w14:paraId="0EB7FAC0" w14:textId="431B508C" w:rsidR="002362EF" w:rsidRDefault="002362EF" w:rsidP="005801F1">
      <w:pPr>
        <w:spacing w:after="160" w:line="259" w:lineRule="auto"/>
        <w:rPr>
          <w:ins w:id="746" w:author="Drahomíra Pavelková" w:date="2020-08-26T19:06:00Z"/>
          <w:color w:val="000000" w:themeColor="text1"/>
        </w:rPr>
      </w:pPr>
    </w:p>
    <w:p w14:paraId="09EDD890" w14:textId="0499CDA7" w:rsidR="002362EF" w:rsidRDefault="002362EF" w:rsidP="005801F1">
      <w:pPr>
        <w:spacing w:after="160" w:line="259" w:lineRule="auto"/>
        <w:rPr>
          <w:ins w:id="747" w:author="Drahomíra Pavelková" w:date="2020-08-26T19:06:00Z"/>
          <w:color w:val="000000" w:themeColor="text1"/>
        </w:rPr>
      </w:pPr>
    </w:p>
    <w:p w14:paraId="1B734222" w14:textId="2FBCCA40" w:rsidR="002362EF" w:rsidRDefault="002362EF" w:rsidP="005801F1">
      <w:pPr>
        <w:spacing w:after="160" w:line="259" w:lineRule="auto"/>
        <w:rPr>
          <w:ins w:id="748" w:author="Drahomíra Pavelková" w:date="2020-08-26T19:06:00Z"/>
          <w:color w:val="000000" w:themeColor="text1"/>
        </w:rPr>
      </w:pPr>
    </w:p>
    <w:p w14:paraId="78A7C00E" w14:textId="567FCBE0" w:rsidR="002362EF" w:rsidRDefault="002362EF" w:rsidP="005801F1">
      <w:pPr>
        <w:spacing w:after="160" w:line="259" w:lineRule="auto"/>
        <w:rPr>
          <w:ins w:id="749" w:author="Drahomíra Pavelková" w:date="2020-08-26T19:06:00Z"/>
          <w:color w:val="000000" w:themeColor="text1"/>
        </w:rPr>
      </w:pPr>
    </w:p>
    <w:p w14:paraId="7FBD34B3" w14:textId="189BBF8D" w:rsidR="002362EF" w:rsidRDefault="002362EF" w:rsidP="005801F1">
      <w:pPr>
        <w:spacing w:after="160" w:line="259" w:lineRule="auto"/>
        <w:rPr>
          <w:ins w:id="750" w:author="Drahomíra Pavelková" w:date="2020-08-26T19:06:00Z"/>
          <w:color w:val="000000" w:themeColor="text1"/>
        </w:rPr>
      </w:pPr>
    </w:p>
    <w:p w14:paraId="2A1035E7" w14:textId="4AF0A2CD" w:rsidR="002362EF" w:rsidRDefault="002362EF" w:rsidP="005801F1">
      <w:pPr>
        <w:spacing w:after="160" w:line="259" w:lineRule="auto"/>
        <w:rPr>
          <w:ins w:id="751" w:author="Drahomíra Pavelková" w:date="2020-08-26T19:06:00Z"/>
          <w:color w:val="000000" w:themeColor="text1"/>
        </w:rPr>
      </w:pPr>
    </w:p>
    <w:p w14:paraId="0CA2820B" w14:textId="5163A53B" w:rsidR="002362EF" w:rsidRDefault="002362EF" w:rsidP="005801F1">
      <w:pPr>
        <w:spacing w:after="160" w:line="259" w:lineRule="auto"/>
        <w:rPr>
          <w:ins w:id="752" w:author="Drahomíra Pavelková" w:date="2020-08-26T19:06:00Z"/>
          <w:color w:val="000000" w:themeColor="text1"/>
        </w:rPr>
      </w:pPr>
    </w:p>
    <w:p w14:paraId="76C69BFA" w14:textId="3C5AB3F7" w:rsidR="002362EF" w:rsidRDefault="002362EF" w:rsidP="005801F1">
      <w:pPr>
        <w:spacing w:after="160" w:line="259" w:lineRule="auto"/>
        <w:rPr>
          <w:ins w:id="753" w:author="Drahomíra Pavelková" w:date="2020-08-26T19:06:00Z"/>
          <w:color w:val="000000" w:themeColor="text1"/>
        </w:rPr>
      </w:pPr>
    </w:p>
    <w:p w14:paraId="7EB6E52A" w14:textId="498285AD" w:rsidR="002362EF" w:rsidRDefault="002362EF" w:rsidP="005801F1">
      <w:pPr>
        <w:spacing w:after="160" w:line="259" w:lineRule="auto"/>
        <w:rPr>
          <w:ins w:id="754" w:author="Drahomíra Pavelková" w:date="2020-08-26T19:06:00Z"/>
          <w:color w:val="000000" w:themeColor="text1"/>
        </w:rPr>
      </w:pPr>
    </w:p>
    <w:p w14:paraId="2F4F1CC8" w14:textId="091003D2" w:rsidR="002362EF" w:rsidRDefault="002362EF" w:rsidP="005801F1">
      <w:pPr>
        <w:spacing w:after="160" w:line="259" w:lineRule="auto"/>
        <w:rPr>
          <w:ins w:id="755" w:author="Drahomíra Pavelková" w:date="2020-08-26T19:06:00Z"/>
          <w:color w:val="000000" w:themeColor="text1"/>
        </w:rPr>
      </w:pPr>
    </w:p>
    <w:p w14:paraId="466F36A0" w14:textId="338F7FD4" w:rsidR="002362EF" w:rsidRDefault="002362EF" w:rsidP="005801F1">
      <w:pPr>
        <w:spacing w:after="160" w:line="259" w:lineRule="auto"/>
        <w:rPr>
          <w:ins w:id="756" w:author="Drahomíra Pavelková" w:date="2020-08-26T19:06:00Z"/>
          <w:color w:val="000000" w:themeColor="text1"/>
        </w:rPr>
      </w:pPr>
    </w:p>
    <w:p w14:paraId="2327AA7B" w14:textId="43C3E895" w:rsidR="002362EF" w:rsidRDefault="002362EF" w:rsidP="005801F1">
      <w:pPr>
        <w:spacing w:after="160" w:line="259" w:lineRule="auto"/>
        <w:rPr>
          <w:ins w:id="757" w:author="Drahomíra Pavelková" w:date="2020-08-26T19:06:00Z"/>
          <w:color w:val="000000" w:themeColor="text1"/>
        </w:rPr>
      </w:pPr>
    </w:p>
    <w:p w14:paraId="4DBE62F0" w14:textId="1BE65D9E" w:rsidR="002362EF" w:rsidRDefault="002362EF" w:rsidP="005801F1">
      <w:pPr>
        <w:spacing w:after="160" w:line="259" w:lineRule="auto"/>
        <w:rPr>
          <w:ins w:id="758" w:author="Drahomíra Pavelková" w:date="2020-08-26T19:06:00Z"/>
          <w:color w:val="000000" w:themeColor="text1"/>
        </w:rPr>
      </w:pPr>
    </w:p>
    <w:p w14:paraId="6FA2345D" w14:textId="3CBFB5F1" w:rsidR="002362EF" w:rsidRDefault="002362EF" w:rsidP="005801F1">
      <w:pPr>
        <w:spacing w:after="160" w:line="259" w:lineRule="auto"/>
        <w:rPr>
          <w:ins w:id="759" w:author="Drahomíra Pavelková" w:date="2020-08-26T19:06:00Z"/>
          <w:color w:val="000000" w:themeColor="text1"/>
        </w:rPr>
      </w:pPr>
    </w:p>
    <w:p w14:paraId="21B3B698" w14:textId="7F74E743" w:rsidR="002362EF" w:rsidRDefault="002362EF" w:rsidP="005801F1">
      <w:pPr>
        <w:spacing w:after="160" w:line="259" w:lineRule="auto"/>
        <w:rPr>
          <w:ins w:id="760" w:author="Drahomíra Pavelková" w:date="2020-08-26T19:06:00Z"/>
          <w:color w:val="000000" w:themeColor="text1"/>
        </w:rPr>
      </w:pPr>
    </w:p>
    <w:p w14:paraId="42D90221" w14:textId="1A339185" w:rsidR="002362EF" w:rsidRDefault="002362EF" w:rsidP="005801F1">
      <w:pPr>
        <w:spacing w:after="160" w:line="259" w:lineRule="auto"/>
        <w:rPr>
          <w:ins w:id="761" w:author="Drahomíra Pavelková" w:date="2020-08-26T19:06:00Z"/>
          <w:color w:val="000000" w:themeColor="text1"/>
        </w:rPr>
      </w:pPr>
    </w:p>
    <w:p w14:paraId="47625383" w14:textId="222AAB46" w:rsidR="002362EF" w:rsidRDefault="002362EF" w:rsidP="005801F1">
      <w:pPr>
        <w:spacing w:after="160" w:line="259" w:lineRule="auto"/>
        <w:rPr>
          <w:ins w:id="762" w:author="Drahomíra Pavelková" w:date="2020-08-26T19:06:00Z"/>
          <w:color w:val="000000" w:themeColor="text1"/>
        </w:rPr>
      </w:pPr>
    </w:p>
    <w:p w14:paraId="59F9585F" w14:textId="77777777" w:rsidR="002362EF" w:rsidRDefault="002362EF" w:rsidP="005801F1">
      <w:pPr>
        <w:spacing w:after="160" w:line="259" w:lineRule="auto"/>
        <w:rPr>
          <w:ins w:id="763" w:author="Drahomíra Pavelková" w:date="2020-08-26T19:06:00Z"/>
          <w:color w:val="000000" w:themeColor="text1"/>
        </w:rPr>
      </w:pPr>
    </w:p>
    <w:p w14:paraId="2B143A04" w14:textId="420270B0" w:rsidR="002362EF" w:rsidRDefault="002362EF" w:rsidP="005801F1">
      <w:pPr>
        <w:spacing w:after="160" w:line="259" w:lineRule="auto"/>
        <w:rPr>
          <w:ins w:id="764" w:author="Drahomíra Pavelková" w:date="2020-08-26T19:06:00Z"/>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62EF" w:rsidRPr="00073CFE" w14:paraId="6E334674" w14:textId="77777777" w:rsidTr="004E190C">
        <w:tc>
          <w:tcPr>
            <w:tcW w:w="9855" w:type="dxa"/>
            <w:gridSpan w:val="8"/>
            <w:tcBorders>
              <w:bottom w:val="double" w:sz="4" w:space="0" w:color="auto"/>
            </w:tcBorders>
            <w:shd w:val="clear" w:color="auto" w:fill="BDD6EE"/>
          </w:tcPr>
          <w:p w14:paraId="7A88D3D3" w14:textId="77777777" w:rsidR="002362EF" w:rsidRPr="00073CFE" w:rsidRDefault="002362EF" w:rsidP="004E190C">
            <w:pPr>
              <w:jc w:val="both"/>
              <w:rPr>
                <w:moveTo w:id="765" w:author="Drahomíra Pavelková" w:date="2020-08-26T19:06:00Z"/>
                <w:b/>
                <w:color w:val="000000" w:themeColor="text1"/>
                <w:sz w:val="28"/>
              </w:rPr>
            </w:pPr>
            <w:moveToRangeStart w:id="766" w:author="Drahomíra Pavelková" w:date="2020-08-26T19:06:00Z" w:name="move49361191"/>
            <w:moveTo w:id="767" w:author="Drahomíra Pavelková" w:date="2020-08-26T19:06:00Z">
              <w:r w:rsidRPr="00073CFE">
                <w:rPr>
                  <w:color w:val="000000" w:themeColor="text1"/>
                </w:rPr>
                <w:br w:type="page"/>
              </w:r>
              <w:r w:rsidRPr="00073CFE">
                <w:rPr>
                  <w:b/>
                  <w:color w:val="000000" w:themeColor="text1"/>
                  <w:sz w:val="28"/>
                </w:rPr>
                <w:t>B-III – Charakteristika studijního předmětu</w:t>
              </w:r>
            </w:moveTo>
          </w:p>
        </w:tc>
      </w:tr>
      <w:tr w:rsidR="002362EF" w:rsidRPr="00073CFE" w14:paraId="6BED7C42" w14:textId="77777777" w:rsidTr="004E190C">
        <w:tc>
          <w:tcPr>
            <w:tcW w:w="3086" w:type="dxa"/>
            <w:tcBorders>
              <w:top w:val="double" w:sz="4" w:space="0" w:color="auto"/>
            </w:tcBorders>
            <w:shd w:val="clear" w:color="auto" w:fill="F7CAAC"/>
          </w:tcPr>
          <w:p w14:paraId="4022B345" w14:textId="77777777" w:rsidR="002362EF" w:rsidRPr="00073CFE" w:rsidRDefault="002362EF" w:rsidP="004E190C">
            <w:pPr>
              <w:jc w:val="both"/>
              <w:rPr>
                <w:moveTo w:id="768" w:author="Drahomíra Pavelková" w:date="2020-08-26T19:06:00Z"/>
                <w:b/>
                <w:color w:val="000000" w:themeColor="text1"/>
              </w:rPr>
            </w:pPr>
            <w:moveTo w:id="769" w:author="Drahomíra Pavelková" w:date="2020-08-26T19:06:00Z">
              <w:r w:rsidRPr="00073CFE">
                <w:rPr>
                  <w:b/>
                  <w:color w:val="000000" w:themeColor="text1"/>
                </w:rPr>
                <w:t>Název studijního předmětu</w:t>
              </w:r>
            </w:moveTo>
          </w:p>
        </w:tc>
        <w:tc>
          <w:tcPr>
            <w:tcW w:w="6769" w:type="dxa"/>
            <w:gridSpan w:val="7"/>
            <w:tcBorders>
              <w:top w:val="double" w:sz="4" w:space="0" w:color="auto"/>
            </w:tcBorders>
          </w:tcPr>
          <w:p w14:paraId="0E4443E6" w14:textId="77777777" w:rsidR="002362EF" w:rsidRPr="00073CFE" w:rsidRDefault="002362EF" w:rsidP="004E190C">
            <w:pPr>
              <w:jc w:val="both"/>
              <w:rPr>
                <w:moveTo w:id="770" w:author="Drahomíra Pavelková" w:date="2020-08-26T19:06:00Z"/>
                <w:color w:val="000000" w:themeColor="text1"/>
              </w:rPr>
            </w:pPr>
            <w:moveTo w:id="771" w:author="Drahomíra Pavelková" w:date="2020-08-26T19:06:00Z">
              <w:r w:rsidRPr="00073CFE">
                <w:rPr>
                  <w:color w:val="000000" w:themeColor="text1"/>
                </w:rPr>
                <w:t>Financial Lab</w:t>
              </w:r>
            </w:moveTo>
          </w:p>
        </w:tc>
      </w:tr>
      <w:tr w:rsidR="002362EF" w:rsidRPr="00073CFE" w14:paraId="59B566D1" w14:textId="77777777" w:rsidTr="004E190C">
        <w:trPr>
          <w:trHeight w:val="249"/>
        </w:trPr>
        <w:tc>
          <w:tcPr>
            <w:tcW w:w="3086" w:type="dxa"/>
            <w:shd w:val="clear" w:color="auto" w:fill="F7CAAC"/>
          </w:tcPr>
          <w:p w14:paraId="10C4E88A" w14:textId="77777777" w:rsidR="002362EF" w:rsidRPr="00073CFE" w:rsidRDefault="002362EF" w:rsidP="004E190C">
            <w:pPr>
              <w:jc w:val="both"/>
              <w:rPr>
                <w:moveTo w:id="772" w:author="Drahomíra Pavelková" w:date="2020-08-26T19:06:00Z"/>
                <w:b/>
                <w:color w:val="000000" w:themeColor="text1"/>
              </w:rPr>
            </w:pPr>
            <w:moveTo w:id="773" w:author="Drahomíra Pavelková" w:date="2020-08-26T19:06:00Z">
              <w:r w:rsidRPr="00073CFE">
                <w:rPr>
                  <w:b/>
                  <w:color w:val="000000" w:themeColor="text1"/>
                </w:rPr>
                <w:t>Typ předmětu</w:t>
              </w:r>
            </w:moveTo>
          </w:p>
        </w:tc>
        <w:tc>
          <w:tcPr>
            <w:tcW w:w="3406" w:type="dxa"/>
            <w:gridSpan w:val="4"/>
          </w:tcPr>
          <w:p w14:paraId="6D19B3A6" w14:textId="4DC01A57" w:rsidR="002362EF" w:rsidRPr="00073CFE" w:rsidRDefault="002362EF" w:rsidP="004E190C">
            <w:pPr>
              <w:jc w:val="both"/>
              <w:rPr>
                <w:moveTo w:id="774" w:author="Drahomíra Pavelková" w:date="2020-08-26T19:06:00Z"/>
                <w:color w:val="000000" w:themeColor="text1"/>
              </w:rPr>
            </w:pPr>
            <w:moveTo w:id="775" w:author="Drahomíra Pavelková" w:date="2020-08-26T19:06:00Z">
              <w:r w:rsidRPr="00073CFE">
                <w:rPr>
                  <w:color w:val="000000" w:themeColor="text1"/>
                </w:rPr>
                <w:t>Povinn</w:t>
              </w:r>
            </w:moveTo>
            <w:ins w:id="776" w:author="Drahomíra Pavelková" w:date="2020-08-26T19:06:00Z">
              <w:r>
                <w:rPr>
                  <w:color w:val="000000" w:themeColor="text1"/>
                </w:rPr>
                <w:t>ý</w:t>
              </w:r>
            </w:ins>
            <w:moveTo w:id="777" w:author="Drahomíra Pavelková" w:date="2020-08-26T19:06:00Z">
              <w:del w:id="778" w:author="Drahomíra Pavelková" w:date="2020-08-26T19:06:00Z">
                <w:r w:rsidRPr="00073CFE" w:rsidDel="002362EF">
                  <w:rPr>
                    <w:color w:val="000000" w:themeColor="text1"/>
                  </w:rPr>
                  <w:delText>ě volitelný</w:delText>
                </w:r>
              </w:del>
              <w:r w:rsidRPr="00073CFE">
                <w:rPr>
                  <w:color w:val="000000" w:themeColor="text1"/>
                </w:rPr>
                <w:t xml:space="preserve"> „P</w:t>
              </w:r>
              <w:del w:id="779" w:author="Drahomíra Pavelková" w:date="2020-08-26T19:06:00Z">
                <w:r w:rsidRPr="00073CFE" w:rsidDel="002362EF">
                  <w:rPr>
                    <w:color w:val="000000" w:themeColor="text1"/>
                  </w:rPr>
                  <w:delText>V</w:delText>
                </w:r>
              </w:del>
              <w:r w:rsidRPr="00073CFE">
                <w:rPr>
                  <w:color w:val="000000" w:themeColor="text1"/>
                </w:rPr>
                <w:t>“</w:t>
              </w:r>
            </w:moveTo>
          </w:p>
        </w:tc>
        <w:tc>
          <w:tcPr>
            <w:tcW w:w="2695" w:type="dxa"/>
            <w:gridSpan w:val="2"/>
            <w:shd w:val="clear" w:color="auto" w:fill="F7CAAC"/>
          </w:tcPr>
          <w:p w14:paraId="0E0DC604" w14:textId="77777777" w:rsidR="002362EF" w:rsidRPr="00073CFE" w:rsidRDefault="002362EF" w:rsidP="004E190C">
            <w:pPr>
              <w:jc w:val="both"/>
              <w:rPr>
                <w:moveTo w:id="780" w:author="Drahomíra Pavelková" w:date="2020-08-26T19:06:00Z"/>
                <w:color w:val="000000" w:themeColor="text1"/>
              </w:rPr>
            </w:pPr>
            <w:moveTo w:id="781" w:author="Drahomíra Pavelková" w:date="2020-08-26T19:06:00Z">
              <w:r w:rsidRPr="00073CFE">
                <w:rPr>
                  <w:b/>
                  <w:color w:val="000000" w:themeColor="text1"/>
                </w:rPr>
                <w:t>doporučený ročník / semestr</w:t>
              </w:r>
            </w:moveTo>
          </w:p>
        </w:tc>
        <w:tc>
          <w:tcPr>
            <w:tcW w:w="668" w:type="dxa"/>
          </w:tcPr>
          <w:p w14:paraId="417251B5" w14:textId="77777777" w:rsidR="002362EF" w:rsidRPr="00073CFE" w:rsidRDefault="002362EF" w:rsidP="004E190C">
            <w:pPr>
              <w:jc w:val="both"/>
              <w:rPr>
                <w:moveTo w:id="782" w:author="Drahomíra Pavelková" w:date="2020-08-26T19:06:00Z"/>
                <w:color w:val="000000" w:themeColor="text1"/>
              </w:rPr>
            </w:pPr>
            <w:moveTo w:id="783" w:author="Drahomíra Pavelková" w:date="2020-08-26T19:06:00Z">
              <w:r w:rsidRPr="00073CFE">
                <w:rPr>
                  <w:color w:val="000000" w:themeColor="text1"/>
                </w:rPr>
                <w:t>2/Z</w:t>
              </w:r>
            </w:moveTo>
          </w:p>
        </w:tc>
      </w:tr>
      <w:tr w:rsidR="002362EF" w:rsidRPr="00073CFE" w14:paraId="5CAF1076" w14:textId="77777777" w:rsidTr="004E190C">
        <w:tc>
          <w:tcPr>
            <w:tcW w:w="3086" w:type="dxa"/>
            <w:shd w:val="clear" w:color="auto" w:fill="F7CAAC"/>
          </w:tcPr>
          <w:p w14:paraId="1F364681" w14:textId="77777777" w:rsidR="002362EF" w:rsidRPr="00073CFE" w:rsidRDefault="002362EF" w:rsidP="004E190C">
            <w:pPr>
              <w:jc w:val="both"/>
              <w:rPr>
                <w:moveTo w:id="784" w:author="Drahomíra Pavelková" w:date="2020-08-26T19:06:00Z"/>
                <w:b/>
                <w:color w:val="000000" w:themeColor="text1"/>
              </w:rPr>
            </w:pPr>
            <w:moveTo w:id="785" w:author="Drahomíra Pavelková" w:date="2020-08-26T19:06:00Z">
              <w:r w:rsidRPr="00073CFE">
                <w:rPr>
                  <w:b/>
                  <w:color w:val="000000" w:themeColor="text1"/>
                </w:rPr>
                <w:t>Rozsah studijního předmětu</w:t>
              </w:r>
            </w:moveTo>
          </w:p>
        </w:tc>
        <w:tc>
          <w:tcPr>
            <w:tcW w:w="1701" w:type="dxa"/>
            <w:gridSpan w:val="2"/>
          </w:tcPr>
          <w:p w14:paraId="003B8FE5" w14:textId="1DB2D1F9" w:rsidR="002362EF" w:rsidRPr="00073CFE" w:rsidRDefault="002362EF" w:rsidP="004E190C">
            <w:pPr>
              <w:jc w:val="both"/>
              <w:rPr>
                <w:moveTo w:id="786" w:author="Drahomíra Pavelková" w:date="2020-08-26T19:06:00Z"/>
                <w:color w:val="000000" w:themeColor="text1"/>
              </w:rPr>
            </w:pPr>
            <w:ins w:id="787" w:author="Drahomíra Pavelková" w:date="2020-08-26T19:09:00Z">
              <w:r>
                <w:rPr>
                  <w:color w:val="000000" w:themeColor="text1"/>
                </w:rPr>
                <w:t>39</w:t>
              </w:r>
            </w:ins>
            <w:moveTo w:id="788" w:author="Drahomíra Pavelková" w:date="2020-08-26T19:06:00Z">
              <w:del w:id="789" w:author="Drahomíra Pavelková" w:date="2020-08-26T19:09:00Z">
                <w:r w:rsidRPr="00073CFE" w:rsidDel="002362EF">
                  <w:rPr>
                    <w:color w:val="000000" w:themeColor="text1"/>
                  </w:rPr>
                  <w:delText>26</w:delText>
                </w:r>
              </w:del>
              <w:r w:rsidRPr="00073CFE">
                <w:rPr>
                  <w:color w:val="000000" w:themeColor="text1"/>
                </w:rPr>
                <w:t>s</w:t>
              </w:r>
            </w:moveTo>
          </w:p>
        </w:tc>
        <w:tc>
          <w:tcPr>
            <w:tcW w:w="889" w:type="dxa"/>
            <w:shd w:val="clear" w:color="auto" w:fill="F7CAAC"/>
          </w:tcPr>
          <w:p w14:paraId="080BED2E" w14:textId="77777777" w:rsidR="002362EF" w:rsidRPr="00073CFE" w:rsidRDefault="002362EF" w:rsidP="004E190C">
            <w:pPr>
              <w:jc w:val="both"/>
              <w:rPr>
                <w:moveTo w:id="790" w:author="Drahomíra Pavelková" w:date="2020-08-26T19:06:00Z"/>
                <w:b/>
                <w:color w:val="000000" w:themeColor="text1"/>
              </w:rPr>
            </w:pPr>
            <w:moveTo w:id="791" w:author="Drahomíra Pavelková" w:date="2020-08-26T19:06:00Z">
              <w:r w:rsidRPr="00073CFE">
                <w:rPr>
                  <w:b/>
                  <w:color w:val="000000" w:themeColor="text1"/>
                </w:rPr>
                <w:t xml:space="preserve">hod. </w:t>
              </w:r>
            </w:moveTo>
          </w:p>
        </w:tc>
        <w:tc>
          <w:tcPr>
            <w:tcW w:w="816" w:type="dxa"/>
          </w:tcPr>
          <w:p w14:paraId="4C96BEE6" w14:textId="2F04E10A" w:rsidR="002362EF" w:rsidRPr="00073CFE" w:rsidRDefault="002362EF" w:rsidP="004E190C">
            <w:pPr>
              <w:jc w:val="both"/>
              <w:rPr>
                <w:moveTo w:id="792" w:author="Drahomíra Pavelková" w:date="2020-08-26T19:06:00Z"/>
                <w:color w:val="000000" w:themeColor="text1"/>
              </w:rPr>
            </w:pPr>
            <w:ins w:id="793" w:author="Drahomíra Pavelková" w:date="2020-08-26T19:09:00Z">
              <w:r>
                <w:rPr>
                  <w:color w:val="000000" w:themeColor="text1"/>
                </w:rPr>
                <w:t>39</w:t>
              </w:r>
            </w:ins>
            <w:moveTo w:id="794" w:author="Drahomíra Pavelková" w:date="2020-08-26T19:06:00Z">
              <w:del w:id="795" w:author="Drahomíra Pavelková" w:date="2020-08-26T19:09:00Z">
                <w:r w:rsidRPr="00073CFE" w:rsidDel="002362EF">
                  <w:rPr>
                    <w:color w:val="000000" w:themeColor="text1"/>
                  </w:rPr>
                  <w:delText>26</w:delText>
                </w:r>
              </w:del>
            </w:moveTo>
          </w:p>
        </w:tc>
        <w:tc>
          <w:tcPr>
            <w:tcW w:w="2156" w:type="dxa"/>
            <w:shd w:val="clear" w:color="auto" w:fill="F7CAAC"/>
          </w:tcPr>
          <w:p w14:paraId="4E2666D2" w14:textId="77777777" w:rsidR="002362EF" w:rsidRPr="00073CFE" w:rsidRDefault="002362EF" w:rsidP="004E190C">
            <w:pPr>
              <w:jc w:val="both"/>
              <w:rPr>
                <w:moveTo w:id="796" w:author="Drahomíra Pavelková" w:date="2020-08-26T19:06:00Z"/>
                <w:b/>
                <w:color w:val="000000" w:themeColor="text1"/>
              </w:rPr>
            </w:pPr>
            <w:moveTo w:id="797" w:author="Drahomíra Pavelková" w:date="2020-08-26T19:06:00Z">
              <w:r w:rsidRPr="00073CFE">
                <w:rPr>
                  <w:b/>
                  <w:color w:val="000000" w:themeColor="text1"/>
                </w:rPr>
                <w:t>kreditů</w:t>
              </w:r>
            </w:moveTo>
          </w:p>
        </w:tc>
        <w:tc>
          <w:tcPr>
            <w:tcW w:w="1207" w:type="dxa"/>
            <w:gridSpan w:val="2"/>
          </w:tcPr>
          <w:p w14:paraId="324358B6" w14:textId="71F9ECFD" w:rsidR="002362EF" w:rsidRPr="00073CFE" w:rsidRDefault="002362EF" w:rsidP="004E190C">
            <w:pPr>
              <w:jc w:val="both"/>
              <w:rPr>
                <w:moveTo w:id="798" w:author="Drahomíra Pavelková" w:date="2020-08-26T19:06:00Z"/>
                <w:color w:val="000000" w:themeColor="text1"/>
              </w:rPr>
            </w:pPr>
            <w:ins w:id="799" w:author="Drahomíra Pavelková" w:date="2020-08-26T19:09:00Z">
              <w:r>
                <w:rPr>
                  <w:color w:val="000000" w:themeColor="text1"/>
                </w:rPr>
                <w:t>5</w:t>
              </w:r>
            </w:ins>
            <w:moveTo w:id="800" w:author="Drahomíra Pavelková" w:date="2020-08-26T19:06:00Z">
              <w:del w:id="801" w:author="Drahomíra Pavelková" w:date="2020-08-26T19:09:00Z">
                <w:r w:rsidRPr="00073CFE" w:rsidDel="002362EF">
                  <w:rPr>
                    <w:color w:val="000000" w:themeColor="text1"/>
                  </w:rPr>
                  <w:delText>3</w:delText>
                </w:r>
              </w:del>
            </w:moveTo>
          </w:p>
        </w:tc>
      </w:tr>
      <w:tr w:rsidR="002362EF" w:rsidRPr="00073CFE" w14:paraId="616FC71B" w14:textId="77777777" w:rsidTr="004E190C">
        <w:tc>
          <w:tcPr>
            <w:tcW w:w="3086" w:type="dxa"/>
            <w:shd w:val="clear" w:color="auto" w:fill="F7CAAC"/>
          </w:tcPr>
          <w:p w14:paraId="4317709C" w14:textId="77777777" w:rsidR="002362EF" w:rsidRPr="00073CFE" w:rsidRDefault="002362EF" w:rsidP="004E190C">
            <w:pPr>
              <w:jc w:val="both"/>
              <w:rPr>
                <w:moveTo w:id="802" w:author="Drahomíra Pavelková" w:date="2020-08-26T19:06:00Z"/>
                <w:b/>
                <w:color w:val="000000" w:themeColor="text1"/>
              </w:rPr>
            </w:pPr>
            <w:moveTo w:id="803" w:author="Drahomíra Pavelková" w:date="2020-08-26T19:06:00Z">
              <w:r w:rsidRPr="00073CFE">
                <w:rPr>
                  <w:b/>
                  <w:color w:val="000000" w:themeColor="text1"/>
                </w:rPr>
                <w:t>Prerekvizity, korekvizity, ekvivalence</w:t>
              </w:r>
            </w:moveTo>
          </w:p>
        </w:tc>
        <w:tc>
          <w:tcPr>
            <w:tcW w:w="6769" w:type="dxa"/>
            <w:gridSpan w:val="7"/>
          </w:tcPr>
          <w:p w14:paraId="7547E02B" w14:textId="77777777" w:rsidR="002362EF" w:rsidRPr="00073CFE" w:rsidRDefault="002362EF" w:rsidP="004E190C">
            <w:pPr>
              <w:jc w:val="both"/>
              <w:rPr>
                <w:moveTo w:id="804" w:author="Drahomíra Pavelková" w:date="2020-08-26T19:06:00Z"/>
                <w:color w:val="000000" w:themeColor="text1"/>
              </w:rPr>
            </w:pPr>
          </w:p>
        </w:tc>
      </w:tr>
      <w:tr w:rsidR="002362EF" w:rsidRPr="00073CFE" w14:paraId="6F45A997" w14:textId="77777777" w:rsidTr="004E190C">
        <w:tc>
          <w:tcPr>
            <w:tcW w:w="3086" w:type="dxa"/>
            <w:shd w:val="clear" w:color="auto" w:fill="F7CAAC"/>
          </w:tcPr>
          <w:p w14:paraId="18364FD2" w14:textId="77777777" w:rsidR="002362EF" w:rsidRPr="00073CFE" w:rsidRDefault="002362EF" w:rsidP="004E190C">
            <w:pPr>
              <w:jc w:val="both"/>
              <w:rPr>
                <w:moveTo w:id="805" w:author="Drahomíra Pavelková" w:date="2020-08-26T19:06:00Z"/>
                <w:b/>
                <w:color w:val="000000" w:themeColor="text1"/>
              </w:rPr>
            </w:pPr>
            <w:moveTo w:id="806" w:author="Drahomíra Pavelková" w:date="2020-08-26T19:06:00Z">
              <w:r w:rsidRPr="00073CFE">
                <w:rPr>
                  <w:b/>
                  <w:color w:val="000000" w:themeColor="text1"/>
                </w:rPr>
                <w:t>Způsob ověření studijních výsledků</w:t>
              </w:r>
            </w:moveTo>
          </w:p>
        </w:tc>
        <w:tc>
          <w:tcPr>
            <w:tcW w:w="3406" w:type="dxa"/>
            <w:gridSpan w:val="4"/>
          </w:tcPr>
          <w:p w14:paraId="76A0EC2D" w14:textId="77777777" w:rsidR="002362EF" w:rsidRPr="00073CFE" w:rsidRDefault="002362EF" w:rsidP="004E190C">
            <w:pPr>
              <w:jc w:val="both"/>
              <w:rPr>
                <w:moveTo w:id="807" w:author="Drahomíra Pavelková" w:date="2020-08-26T19:06:00Z"/>
                <w:color w:val="000000" w:themeColor="text1"/>
              </w:rPr>
            </w:pPr>
            <w:moveTo w:id="808" w:author="Drahomíra Pavelková" w:date="2020-08-26T19:06:00Z">
              <w:r w:rsidRPr="00073CFE">
                <w:rPr>
                  <w:color w:val="000000" w:themeColor="text1"/>
                </w:rPr>
                <w:t>klasifikovaný zápočet</w:t>
              </w:r>
            </w:moveTo>
          </w:p>
        </w:tc>
        <w:tc>
          <w:tcPr>
            <w:tcW w:w="2156" w:type="dxa"/>
            <w:shd w:val="clear" w:color="auto" w:fill="F7CAAC"/>
          </w:tcPr>
          <w:p w14:paraId="16915FBA" w14:textId="77777777" w:rsidR="002362EF" w:rsidRPr="00073CFE" w:rsidRDefault="002362EF" w:rsidP="004E190C">
            <w:pPr>
              <w:jc w:val="both"/>
              <w:rPr>
                <w:moveTo w:id="809" w:author="Drahomíra Pavelková" w:date="2020-08-26T19:06:00Z"/>
                <w:b/>
                <w:color w:val="000000" w:themeColor="text1"/>
              </w:rPr>
            </w:pPr>
            <w:moveTo w:id="810" w:author="Drahomíra Pavelková" w:date="2020-08-26T19:06:00Z">
              <w:r w:rsidRPr="00073CFE">
                <w:rPr>
                  <w:b/>
                  <w:color w:val="000000" w:themeColor="text1"/>
                </w:rPr>
                <w:t>Forma výuky</w:t>
              </w:r>
            </w:moveTo>
          </w:p>
        </w:tc>
        <w:tc>
          <w:tcPr>
            <w:tcW w:w="1207" w:type="dxa"/>
            <w:gridSpan w:val="2"/>
          </w:tcPr>
          <w:p w14:paraId="62123344" w14:textId="77777777" w:rsidR="002362EF" w:rsidRPr="00073CFE" w:rsidRDefault="002362EF" w:rsidP="004E190C">
            <w:pPr>
              <w:jc w:val="both"/>
              <w:rPr>
                <w:moveTo w:id="811" w:author="Drahomíra Pavelková" w:date="2020-08-26T19:06:00Z"/>
                <w:color w:val="000000" w:themeColor="text1"/>
              </w:rPr>
            </w:pPr>
            <w:moveTo w:id="812" w:author="Drahomíra Pavelková" w:date="2020-08-26T19:06:00Z">
              <w:r w:rsidRPr="00073CFE">
                <w:rPr>
                  <w:color w:val="000000" w:themeColor="text1"/>
                </w:rPr>
                <w:t>seminář</w:t>
              </w:r>
            </w:moveTo>
          </w:p>
        </w:tc>
      </w:tr>
      <w:tr w:rsidR="002362EF" w:rsidRPr="00073CFE" w14:paraId="32838585" w14:textId="77777777" w:rsidTr="004E190C">
        <w:tc>
          <w:tcPr>
            <w:tcW w:w="3086" w:type="dxa"/>
            <w:shd w:val="clear" w:color="auto" w:fill="F7CAAC"/>
          </w:tcPr>
          <w:p w14:paraId="5E8809A7" w14:textId="77777777" w:rsidR="002362EF" w:rsidRPr="00073CFE" w:rsidRDefault="002362EF" w:rsidP="004E190C">
            <w:pPr>
              <w:jc w:val="both"/>
              <w:rPr>
                <w:moveTo w:id="813" w:author="Drahomíra Pavelková" w:date="2020-08-26T19:06:00Z"/>
                <w:b/>
                <w:color w:val="000000" w:themeColor="text1"/>
              </w:rPr>
            </w:pPr>
            <w:moveTo w:id="814" w:author="Drahomíra Pavelková" w:date="2020-08-26T19:06:00Z">
              <w:r w:rsidRPr="00073CFE">
                <w:rPr>
                  <w:b/>
                  <w:color w:val="000000" w:themeColor="text1"/>
                </w:rPr>
                <w:t>Forma způsobu ověření studijních výsledků a další požadavky na studenta</w:t>
              </w:r>
            </w:moveTo>
          </w:p>
        </w:tc>
        <w:tc>
          <w:tcPr>
            <w:tcW w:w="6769" w:type="dxa"/>
            <w:gridSpan w:val="7"/>
            <w:tcBorders>
              <w:bottom w:val="nil"/>
            </w:tcBorders>
          </w:tcPr>
          <w:p w14:paraId="23E738FE" w14:textId="77777777" w:rsidR="002362EF" w:rsidRPr="00073CFE" w:rsidRDefault="002362EF" w:rsidP="004E190C">
            <w:pPr>
              <w:jc w:val="both"/>
              <w:rPr>
                <w:moveTo w:id="815" w:author="Drahomíra Pavelková" w:date="2020-08-26T19:06:00Z"/>
                <w:color w:val="000000" w:themeColor="text1"/>
              </w:rPr>
            </w:pPr>
            <w:moveTo w:id="816" w:author="Drahomíra Pavelková" w:date="2020-08-26T19:06:00Z">
              <w:r w:rsidRPr="00073CFE">
                <w:rPr>
                  <w:color w:val="000000" w:themeColor="text1"/>
                </w:rPr>
                <w:t>Způsob zakončení předmětu – klasifikovaný zápočet</w:t>
              </w:r>
            </w:moveTo>
          </w:p>
          <w:p w14:paraId="78821C45" w14:textId="77777777" w:rsidR="002362EF" w:rsidRPr="00073CFE" w:rsidRDefault="002362EF" w:rsidP="004E190C">
            <w:pPr>
              <w:jc w:val="both"/>
              <w:rPr>
                <w:moveTo w:id="817" w:author="Drahomíra Pavelková" w:date="2020-08-26T19:06:00Z"/>
                <w:rFonts w:ascii="Tahoma" w:hAnsi="Tahoma" w:cs="Tahoma"/>
                <w:color w:val="000000" w:themeColor="text1"/>
                <w:sz w:val="17"/>
                <w:szCs w:val="17"/>
                <w:shd w:val="clear" w:color="auto" w:fill="FFFFFF"/>
              </w:rPr>
            </w:pPr>
            <w:moveTo w:id="818" w:author="Drahomíra Pavelková" w:date="2020-08-26T19:06:00Z">
              <w:r w:rsidRPr="00073CFE">
                <w:rPr>
                  <w:color w:val="000000" w:themeColor="text1"/>
                </w:rPr>
                <w:t>Požadavky na klasifikovaný zápočet: minimálně 80% aktivní účast, vypracování a obhajoba výzkumné zprávy (reportu)</w:t>
              </w:r>
            </w:moveTo>
          </w:p>
        </w:tc>
      </w:tr>
      <w:tr w:rsidR="002362EF" w:rsidRPr="00073CFE" w14:paraId="4CBED7A4" w14:textId="77777777" w:rsidTr="004E190C">
        <w:trPr>
          <w:trHeight w:val="60"/>
        </w:trPr>
        <w:tc>
          <w:tcPr>
            <w:tcW w:w="9855" w:type="dxa"/>
            <w:gridSpan w:val="8"/>
            <w:tcBorders>
              <w:top w:val="nil"/>
            </w:tcBorders>
          </w:tcPr>
          <w:p w14:paraId="7AA5FBEE" w14:textId="77777777" w:rsidR="002362EF" w:rsidRPr="00073CFE" w:rsidRDefault="002362EF" w:rsidP="004E190C">
            <w:pPr>
              <w:jc w:val="both"/>
              <w:rPr>
                <w:moveTo w:id="819" w:author="Drahomíra Pavelková" w:date="2020-08-26T19:06:00Z"/>
                <w:color w:val="000000" w:themeColor="text1"/>
              </w:rPr>
            </w:pPr>
          </w:p>
        </w:tc>
      </w:tr>
      <w:tr w:rsidR="002362EF" w:rsidRPr="00073CFE" w14:paraId="5900B186" w14:textId="77777777" w:rsidTr="004E190C">
        <w:trPr>
          <w:trHeight w:val="197"/>
        </w:trPr>
        <w:tc>
          <w:tcPr>
            <w:tcW w:w="3086" w:type="dxa"/>
            <w:tcBorders>
              <w:top w:val="nil"/>
            </w:tcBorders>
            <w:shd w:val="clear" w:color="auto" w:fill="F7CAAC"/>
          </w:tcPr>
          <w:p w14:paraId="506383EC" w14:textId="77777777" w:rsidR="002362EF" w:rsidRPr="00073CFE" w:rsidRDefault="002362EF" w:rsidP="004E190C">
            <w:pPr>
              <w:jc w:val="both"/>
              <w:rPr>
                <w:moveTo w:id="820" w:author="Drahomíra Pavelková" w:date="2020-08-26T19:06:00Z"/>
                <w:b/>
                <w:color w:val="000000" w:themeColor="text1"/>
              </w:rPr>
            </w:pPr>
            <w:moveTo w:id="821" w:author="Drahomíra Pavelková" w:date="2020-08-26T19:06:00Z">
              <w:r w:rsidRPr="00073CFE">
                <w:rPr>
                  <w:b/>
                  <w:color w:val="000000" w:themeColor="text1"/>
                </w:rPr>
                <w:t>Garant předmětu</w:t>
              </w:r>
            </w:moveTo>
          </w:p>
        </w:tc>
        <w:tc>
          <w:tcPr>
            <w:tcW w:w="6769" w:type="dxa"/>
            <w:gridSpan w:val="7"/>
            <w:tcBorders>
              <w:top w:val="nil"/>
            </w:tcBorders>
          </w:tcPr>
          <w:p w14:paraId="14C8CA4E" w14:textId="77777777" w:rsidR="002362EF" w:rsidRPr="00073CFE" w:rsidRDefault="002362EF" w:rsidP="004E190C">
            <w:pPr>
              <w:jc w:val="both"/>
              <w:rPr>
                <w:moveTo w:id="822" w:author="Drahomíra Pavelková" w:date="2020-08-26T19:06:00Z"/>
                <w:color w:val="000000" w:themeColor="text1"/>
              </w:rPr>
            </w:pPr>
            <w:moveTo w:id="823" w:author="Drahomíra Pavelková" w:date="2020-08-26T19:06:00Z">
              <w:r w:rsidRPr="00073CFE">
                <w:rPr>
                  <w:color w:val="000000" w:themeColor="text1"/>
                </w:rPr>
                <w:t>prof. Dr. Ing. Drahomíra Pavelková</w:t>
              </w:r>
            </w:moveTo>
          </w:p>
          <w:p w14:paraId="7605D671" w14:textId="77777777" w:rsidR="002362EF" w:rsidRPr="00073CFE" w:rsidRDefault="002362EF" w:rsidP="004E190C">
            <w:pPr>
              <w:jc w:val="both"/>
              <w:rPr>
                <w:moveTo w:id="824" w:author="Drahomíra Pavelková" w:date="2020-08-26T19:06:00Z"/>
                <w:color w:val="000000" w:themeColor="text1"/>
              </w:rPr>
            </w:pPr>
          </w:p>
        </w:tc>
      </w:tr>
      <w:tr w:rsidR="002362EF" w:rsidRPr="00073CFE" w14:paraId="2F1C416E" w14:textId="77777777" w:rsidTr="004E190C">
        <w:trPr>
          <w:trHeight w:val="243"/>
        </w:trPr>
        <w:tc>
          <w:tcPr>
            <w:tcW w:w="3086" w:type="dxa"/>
            <w:tcBorders>
              <w:top w:val="nil"/>
            </w:tcBorders>
            <w:shd w:val="clear" w:color="auto" w:fill="F7CAAC"/>
          </w:tcPr>
          <w:p w14:paraId="0AA740EB" w14:textId="77777777" w:rsidR="002362EF" w:rsidRPr="00073CFE" w:rsidRDefault="002362EF" w:rsidP="004E190C">
            <w:pPr>
              <w:jc w:val="both"/>
              <w:rPr>
                <w:moveTo w:id="825" w:author="Drahomíra Pavelková" w:date="2020-08-26T19:06:00Z"/>
                <w:b/>
                <w:color w:val="000000" w:themeColor="text1"/>
              </w:rPr>
            </w:pPr>
            <w:moveTo w:id="826" w:author="Drahomíra Pavelková" w:date="2020-08-26T19:06:00Z">
              <w:r w:rsidRPr="00073CFE">
                <w:rPr>
                  <w:b/>
                  <w:color w:val="000000" w:themeColor="text1"/>
                </w:rPr>
                <w:t>Zapojení garanta do výuky předmětu</w:t>
              </w:r>
            </w:moveTo>
          </w:p>
        </w:tc>
        <w:tc>
          <w:tcPr>
            <w:tcW w:w="6769" w:type="dxa"/>
            <w:gridSpan w:val="7"/>
            <w:tcBorders>
              <w:top w:val="nil"/>
            </w:tcBorders>
          </w:tcPr>
          <w:p w14:paraId="4D7225AD" w14:textId="77777777" w:rsidR="002362EF" w:rsidRPr="00073CFE" w:rsidRDefault="002362EF" w:rsidP="004E190C">
            <w:pPr>
              <w:jc w:val="both"/>
              <w:rPr>
                <w:moveTo w:id="827" w:author="Drahomíra Pavelková" w:date="2020-08-26T19:06:00Z"/>
                <w:color w:val="000000" w:themeColor="text1"/>
              </w:rPr>
            </w:pPr>
            <w:moveTo w:id="828" w:author="Drahomíra Pavelková" w:date="2020-08-26T19:06:00Z">
              <w:r w:rsidRPr="00073CFE">
                <w:rPr>
                  <w:color w:val="000000" w:themeColor="text1"/>
                </w:rPr>
                <w:t>Garant se podílí na výuce v rozsahu 30 %, dále stanovuje koncepci seminářů a dohlíží na jejich jednotné vedení.</w:t>
              </w:r>
            </w:moveTo>
          </w:p>
        </w:tc>
      </w:tr>
      <w:tr w:rsidR="002362EF" w:rsidRPr="00073CFE" w14:paraId="200C8C66" w14:textId="77777777" w:rsidTr="004E190C">
        <w:tc>
          <w:tcPr>
            <w:tcW w:w="3086" w:type="dxa"/>
            <w:shd w:val="clear" w:color="auto" w:fill="F7CAAC"/>
          </w:tcPr>
          <w:p w14:paraId="6A06DBCB" w14:textId="77777777" w:rsidR="002362EF" w:rsidRPr="00073CFE" w:rsidRDefault="002362EF" w:rsidP="004E190C">
            <w:pPr>
              <w:jc w:val="both"/>
              <w:rPr>
                <w:moveTo w:id="829" w:author="Drahomíra Pavelková" w:date="2020-08-26T19:06:00Z"/>
                <w:b/>
                <w:color w:val="000000" w:themeColor="text1"/>
              </w:rPr>
            </w:pPr>
            <w:moveTo w:id="830" w:author="Drahomíra Pavelková" w:date="2020-08-26T19:06:00Z">
              <w:r w:rsidRPr="00073CFE">
                <w:rPr>
                  <w:b/>
                  <w:color w:val="000000" w:themeColor="text1"/>
                </w:rPr>
                <w:t>Vyučující</w:t>
              </w:r>
            </w:moveTo>
          </w:p>
        </w:tc>
        <w:tc>
          <w:tcPr>
            <w:tcW w:w="6769" w:type="dxa"/>
            <w:gridSpan w:val="7"/>
            <w:tcBorders>
              <w:bottom w:val="nil"/>
            </w:tcBorders>
          </w:tcPr>
          <w:p w14:paraId="242AFBD9" w14:textId="77777777" w:rsidR="002362EF" w:rsidRPr="00073CFE" w:rsidRDefault="002362EF" w:rsidP="004E190C">
            <w:pPr>
              <w:jc w:val="both"/>
              <w:rPr>
                <w:moveTo w:id="831" w:author="Drahomíra Pavelková" w:date="2020-08-26T19:06:00Z"/>
                <w:rFonts w:ascii="Tahoma" w:hAnsi="Tahoma" w:cs="Tahoma"/>
                <w:color w:val="000000" w:themeColor="text1"/>
                <w:sz w:val="17"/>
                <w:szCs w:val="17"/>
                <w:shd w:val="clear" w:color="auto" w:fill="FFFFFF"/>
              </w:rPr>
            </w:pPr>
            <w:moveTo w:id="832" w:author="Drahomíra Pavelková" w:date="2020-08-26T19:06:00Z">
              <w:r w:rsidRPr="00073CFE">
                <w:rPr>
                  <w:color w:val="000000" w:themeColor="text1"/>
                </w:rPr>
                <w:t>prof. Dr. Ing. Drahomíra Pavelková – semináře (30%), Ing. Jana Vychytilová, Ph.D – semináře (70%)</w:t>
              </w:r>
            </w:moveTo>
          </w:p>
        </w:tc>
      </w:tr>
      <w:tr w:rsidR="002362EF" w:rsidRPr="00073CFE" w14:paraId="00EEBCC9" w14:textId="77777777" w:rsidTr="004E190C">
        <w:trPr>
          <w:trHeight w:val="60"/>
        </w:trPr>
        <w:tc>
          <w:tcPr>
            <w:tcW w:w="9855" w:type="dxa"/>
            <w:gridSpan w:val="8"/>
            <w:tcBorders>
              <w:top w:val="nil"/>
            </w:tcBorders>
          </w:tcPr>
          <w:p w14:paraId="1C72F35B" w14:textId="77777777" w:rsidR="002362EF" w:rsidRPr="00073CFE" w:rsidRDefault="002362EF" w:rsidP="004E190C">
            <w:pPr>
              <w:jc w:val="both"/>
              <w:rPr>
                <w:moveTo w:id="833" w:author="Drahomíra Pavelková" w:date="2020-08-26T19:06:00Z"/>
                <w:color w:val="000000" w:themeColor="text1"/>
              </w:rPr>
            </w:pPr>
          </w:p>
        </w:tc>
      </w:tr>
      <w:tr w:rsidR="002362EF" w:rsidRPr="00073CFE" w14:paraId="6923074B" w14:textId="77777777" w:rsidTr="004E190C">
        <w:tc>
          <w:tcPr>
            <w:tcW w:w="3086" w:type="dxa"/>
            <w:shd w:val="clear" w:color="auto" w:fill="F7CAAC"/>
          </w:tcPr>
          <w:p w14:paraId="61CD0C83" w14:textId="77777777" w:rsidR="002362EF" w:rsidRPr="00073CFE" w:rsidRDefault="002362EF" w:rsidP="004E190C">
            <w:pPr>
              <w:jc w:val="both"/>
              <w:rPr>
                <w:moveTo w:id="834" w:author="Drahomíra Pavelková" w:date="2020-08-26T19:06:00Z"/>
                <w:b/>
                <w:color w:val="000000" w:themeColor="text1"/>
              </w:rPr>
            </w:pPr>
            <w:moveTo w:id="835" w:author="Drahomíra Pavelková" w:date="2020-08-26T19:06:00Z">
              <w:r w:rsidRPr="00073CFE">
                <w:rPr>
                  <w:b/>
                  <w:color w:val="000000" w:themeColor="text1"/>
                </w:rPr>
                <w:t>Stručná anotace předmětu</w:t>
              </w:r>
            </w:moveTo>
          </w:p>
        </w:tc>
        <w:tc>
          <w:tcPr>
            <w:tcW w:w="6769" w:type="dxa"/>
            <w:gridSpan w:val="7"/>
            <w:tcBorders>
              <w:bottom w:val="nil"/>
            </w:tcBorders>
          </w:tcPr>
          <w:p w14:paraId="1265DEDA" w14:textId="77777777" w:rsidR="002362EF" w:rsidRPr="00073CFE" w:rsidRDefault="002362EF" w:rsidP="004E190C">
            <w:pPr>
              <w:jc w:val="both"/>
              <w:rPr>
                <w:moveTo w:id="836" w:author="Drahomíra Pavelková" w:date="2020-08-26T19:06:00Z"/>
                <w:color w:val="000000" w:themeColor="text1"/>
              </w:rPr>
            </w:pPr>
          </w:p>
        </w:tc>
      </w:tr>
      <w:tr w:rsidR="002362EF" w:rsidRPr="00073CFE" w14:paraId="189A0ED2" w14:textId="77777777" w:rsidTr="004E190C">
        <w:trPr>
          <w:trHeight w:val="3938"/>
        </w:trPr>
        <w:tc>
          <w:tcPr>
            <w:tcW w:w="9855" w:type="dxa"/>
            <w:gridSpan w:val="8"/>
            <w:tcBorders>
              <w:top w:val="nil"/>
              <w:bottom w:val="single" w:sz="12" w:space="0" w:color="auto"/>
            </w:tcBorders>
          </w:tcPr>
          <w:p w14:paraId="7FDBA7A0" w14:textId="77777777" w:rsidR="002362EF" w:rsidRPr="00073CFE" w:rsidRDefault="002362EF" w:rsidP="004E190C">
            <w:pPr>
              <w:jc w:val="both"/>
              <w:rPr>
                <w:moveTo w:id="837" w:author="Drahomíra Pavelková" w:date="2020-08-26T19:06:00Z"/>
                <w:color w:val="000000" w:themeColor="text1"/>
              </w:rPr>
            </w:pPr>
            <w:moveTo w:id="838" w:author="Drahomíra Pavelková" w:date="2020-08-26T19:06:00Z">
              <w:r w:rsidRPr="00073CFE">
                <w:rPr>
                  <w:color w:val="000000" w:themeColor="text1"/>
                </w:rPr>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Financial Lab a případná účast v soutěži CFA RC je jedinečnou šancí pro studenty vyzkoušet si oceňování konkrétní společnosti na trhu v praxi.</w:t>
              </w:r>
            </w:moveTo>
          </w:p>
          <w:p w14:paraId="28BAAE18" w14:textId="77777777" w:rsidR="002362EF" w:rsidRPr="00073CFE" w:rsidRDefault="002362EF" w:rsidP="004E190C">
            <w:pPr>
              <w:pStyle w:val="Odstavecseseznamem"/>
              <w:numPr>
                <w:ilvl w:val="0"/>
                <w:numId w:val="59"/>
              </w:numPr>
              <w:ind w:left="250" w:hanging="250"/>
              <w:jc w:val="both"/>
              <w:rPr>
                <w:moveTo w:id="839" w:author="Drahomíra Pavelková" w:date="2020-08-26T19:06:00Z"/>
                <w:rFonts w:ascii="Times New Roman" w:eastAsia="Times New Roman" w:hAnsi="Times New Roman"/>
                <w:color w:val="000000" w:themeColor="text1"/>
                <w:sz w:val="20"/>
                <w:szCs w:val="20"/>
                <w:lang w:eastAsia="cs-CZ"/>
              </w:rPr>
            </w:pPr>
            <w:moveTo w:id="840" w:author="Drahomíra Pavelková" w:date="2020-08-26T19:06:00Z">
              <w:r w:rsidRPr="00073CFE">
                <w:rPr>
                  <w:rFonts w:ascii="Times New Roman" w:eastAsia="Times New Roman" w:hAnsi="Times New Roman"/>
                  <w:color w:val="000000" w:themeColor="text1"/>
                  <w:sz w:val="20"/>
                  <w:szCs w:val="20"/>
                  <w:lang w:eastAsia="cs-CZ"/>
                </w:rPr>
                <w:t>Úvod do kurzu</w:t>
              </w:r>
            </w:moveTo>
          </w:p>
          <w:p w14:paraId="1CB5AA0F" w14:textId="77777777" w:rsidR="002362EF" w:rsidRPr="00073CFE" w:rsidRDefault="002362EF" w:rsidP="004E190C">
            <w:pPr>
              <w:pStyle w:val="Odstavecseseznamem"/>
              <w:numPr>
                <w:ilvl w:val="0"/>
                <w:numId w:val="59"/>
              </w:numPr>
              <w:ind w:left="250" w:hanging="250"/>
              <w:jc w:val="both"/>
              <w:rPr>
                <w:moveTo w:id="841" w:author="Drahomíra Pavelková" w:date="2020-08-26T19:06:00Z"/>
                <w:rFonts w:ascii="Times New Roman" w:eastAsia="Times New Roman" w:hAnsi="Times New Roman"/>
                <w:color w:val="000000" w:themeColor="text1"/>
                <w:sz w:val="20"/>
                <w:szCs w:val="20"/>
                <w:lang w:eastAsia="cs-CZ"/>
              </w:rPr>
            </w:pPr>
            <w:moveTo w:id="842" w:author="Drahomíra Pavelková" w:date="2020-08-26T19:06:00Z">
              <w:r w:rsidRPr="00073CFE">
                <w:rPr>
                  <w:rFonts w:ascii="Times New Roman" w:eastAsia="Times New Roman" w:hAnsi="Times New Roman"/>
                  <w:color w:val="000000" w:themeColor="text1"/>
                  <w:sz w:val="20"/>
                  <w:szCs w:val="20"/>
                  <w:lang w:eastAsia="cs-CZ"/>
                </w:rPr>
                <w:t>Finanční reporting a hlavní části výzkumné zprávy- equity reportu I</w:t>
              </w:r>
            </w:moveTo>
          </w:p>
          <w:p w14:paraId="0049C50A" w14:textId="77777777" w:rsidR="002362EF" w:rsidRPr="00073CFE" w:rsidRDefault="002362EF" w:rsidP="004E190C">
            <w:pPr>
              <w:pStyle w:val="Odstavecseseznamem"/>
              <w:numPr>
                <w:ilvl w:val="0"/>
                <w:numId w:val="59"/>
              </w:numPr>
              <w:ind w:left="250" w:hanging="250"/>
              <w:jc w:val="both"/>
              <w:rPr>
                <w:moveTo w:id="843" w:author="Drahomíra Pavelková" w:date="2020-08-26T19:06:00Z"/>
                <w:rFonts w:ascii="Times New Roman" w:eastAsia="Times New Roman" w:hAnsi="Times New Roman"/>
                <w:color w:val="000000" w:themeColor="text1"/>
                <w:sz w:val="20"/>
                <w:szCs w:val="20"/>
                <w:lang w:eastAsia="cs-CZ"/>
              </w:rPr>
            </w:pPr>
            <w:moveTo w:id="844" w:author="Drahomíra Pavelková" w:date="2020-08-26T19:06:00Z">
              <w:r w:rsidRPr="00073CFE">
                <w:rPr>
                  <w:rFonts w:ascii="Times New Roman" w:eastAsia="Times New Roman" w:hAnsi="Times New Roman"/>
                  <w:color w:val="000000" w:themeColor="text1"/>
                  <w:sz w:val="20"/>
                  <w:szCs w:val="20"/>
                  <w:lang w:eastAsia="cs-CZ"/>
                </w:rPr>
                <w:t>Finanční reporting a hlavní části výzkumné zprávy- equity reportu II</w:t>
              </w:r>
            </w:moveTo>
          </w:p>
          <w:p w14:paraId="2918BDF7" w14:textId="77777777" w:rsidR="002362EF" w:rsidRPr="00073CFE" w:rsidRDefault="002362EF" w:rsidP="004E190C">
            <w:pPr>
              <w:pStyle w:val="Odstavecseseznamem"/>
              <w:numPr>
                <w:ilvl w:val="0"/>
                <w:numId w:val="59"/>
              </w:numPr>
              <w:ind w:left="250" w:hanging="250"/>
              <w:jc w:val="both"/>
              <w:rPr>
                <w:moveTo w:id="845" w:author="Drahomíra Pavelková" w:date="2020-08-26T19:06:00Z"/>
                <w:rFonts w:ascii="Times New Roman" w:eastAsia="Times New Roman" w:hAnsi="Times New Roman"/>
                <w:color w:val="000000" w:themeColor="text1"/>
                <w:sz w:val="20"/>
                <w:szCs w:val="20"/>
                <w:lang w:eastAsia="cs-CZ"/>
              </w:rPr>
            </w:pPr>
            <w:moveTo w:id="846" w:author="Drahomíra Pavelková" w:date="2020-08-26T19:06:00Z">
              <w:r w:rsidRPr="00073CFE">
                <w:rPr>
                  <w:rFonts w:ascii="Times New Roman" w:eastAsia="Times New Roman" w:hAnsi="Times New Roman"/>
                  <w:color w:val="000000" w:themeColor="text1"/>
                  <w:sz w:val="20"/>
                  <w:szCs w:val="20"/>
                  <w:lang w:eastAsia="cs-CZ"/>
                </w:rPr>
                <w:t>Makroekonomická analýza</w:t>
              </w:r>
            </w:moveTo>
          </w:p>
          <w:p w14:paraId="353C8273" w14:textId="77777777" w:rsidR="002362EF" w:rsidRPr="00073CFE" w:rsidRDefault="002362EF" w:rsidP="004E190C">
            <w:pPr>
              <w:pStyle w:val="Odstavecseseznamem"/>
              <w:numPr>
                <w:ilvl w:val="0"/>
                <w:numId w:val="59"/>
              </w:numPr>
              <w:ind w:left="250" w:hanging="250"/>
              <w:jc w:val="both"/>
              <w:rPr>
                <w:moveTo w:id="847" w:author="Drahomíra Pavelková" w:date="2020-08-26T19:06:00Z"/>
                <w:rFonts w:ascii="Times New Roman" w:eastAsia="Times New Roman" w:hAnsi="Times New Roman"/>
                <w:color w:val="000000" w:themeColor="text1"/>
                <w:sz w:val="20"/>
                <w:szCs w:val="20"/>
                <w:lang w:eastAsia="cs-CZ"/>
              </w:rPr>
            </w:pPr>
            <w:moveTo w:id="848" w:author="Drahomíra Pavelková" w:date="2020-08-26T19:06:00Z">
              <w:r w:rsidRPr="00073CFE">
                <w:rPr>
                  <w:rFonts w:ascii="Times New Roman" w:eastAsia="Times New Roman" w:hAnsi="Times New Roman"/>
                  <w:color w:val="000000" w:themeColor="text1"/>
                  <w:sz w:val="20"/>
                  <w:szCs w:val="20"/>
                  <w:lang w:eastAsia="cs-CZ"/>
                </w:rPr>
                <w:t>Sektorová analýza a konkurenční analýza sektoru</w:t>
              </w:r>
            </w:moveTo>
          </w:p>
          <w:p w14:paraId="6D655635" w14:textId="77777777" w:rsidR="002362EF" w:rsidRPr="00073CFE" w:rsidRDefault="002362EF" w:rsidP="004E190C">
            <w:pPr>
              <w:pStyle w:val="Odstavecseseznamem"/>
              <w:numPr>
                <w:ilvl w:val="0"/>
                <w:numId w:val="59"/>
              </w:numPr>
              <w:ind w:left="250" w:hanging="250"/>
              <w:jc w:val="both"/>
              <w:rPr>
                <w:moveTo w:id="849" w:author="Drahomíra Pavelková" w:date="2020-08-26T19:06:00Z"/>
                <w:rFonts w:ascii="Times New Roman" w:eastAsia="Times New Roman" w:hAnsi="Times New Roman"/>
                <w:color w:val="000000" w:themeColor="text1"/>
                <w:sz w:val="20"/>
                <w:szCs w:val="20"/>
                <w:lang w:eastAsia="cs-CZ"/>
              </w:rPr>
            </w:pPr>
            <w:moveTo w:id="850" w:author="Drahomíra Pavelková" w:date="2020-08-26T19:06:00Z">
              <w:r w:rsidRPr="00073CFE">
                <w:rPr>
                  <w:rFonts w:ascii="Times New Roman" w:eastAsia="Times New Roman" w:hAnsi="Times New Roman"/>
                  <w:color w:val="000000" w:themeColor="text1"/>
                  <w:sz w:val="20"/>
                  <w:szCs w:val="20"/>
                  <w:lang w:eastAsia="cs-CZ"/>
                </w:rPr>
                <w:t>Finanční analýza I. - Analýza historické finanční výkonnosti z účetních závěrek podle IFRS</w:t>
              </w:r>
            </w:moveTo>
          </w:p>
          <w:p w14:paraId="63A926B0" w14:textId="77777777" w:rsidR="002362EF" w:rsidRPr="00073CFE" w:rsidRDefault="002362EF" w:rsidP="004E190C">
            <w:pPr>
              <w:pStyle w:val="Odstavecseseznamem"/>
              <w:numPr>
                <w:ilvl w:val="0"/>
                <w:numId w:val="59"/>
              </w:numPr>
              <w:ind w:left="250" w:hanging="250"/>
              <w:jc w:val="both"/>
              <w:rPr>
                <w:moveTo w:id="851" w:author="Drahomíra Pavelková" w:date="2020-08-26T19:06:00Z"/>
                <w:rFonts w:ascii="Times New Roman" w:eastAsia="Times New Roman" w:hAnsi="Times New Roman"/>
                <w:color w:val="000000" w:themeColor="text1"/>
                <w:sz w:val="20"/>
                <w:szCs w:val="20"/>
                <w:lang w:eastAsia="cs-CZ"/>
              </w:rPr>
            </w:pPr>
            <w:moveTo w:id="852" w:author="Drahomíra Pavelková" w:date="2020-08-26T19:06:00Z">
              <w:r w:rsidRPr="00073CFE">
                <w:rPr>
                  <w:rFonts w:ascii="Times New Roman" w:eastAsia="Times New Roman" w:hAnsi="Times New Roman"/>
                  <w:color w:val="000000" w:themeColor="text1"/>
                  <w:sz w:val="20"/>
                  <w:szCs w:val="20"/>
                  <w:lang w:eastAsia="cs-CZ"/>
                </w:rPr>
                <w:t>Finanční analýza II - finanční modelování budoucích cash flows</w:t>
              </w:r>
            </w:moveTo>
          </w:p>
          <w:p w14:paraId="6B3E1C74" w14:textId="77777777" w:rsidR="002362EF" w:rsidRPr="00073CFE" w:rsidRDefault="002362EF" w:rsidP="004E190C">
            <w:pPr>
              <w:pStyle w:val="Odstavecseseznamem"/>
              <w:numPr>
                <w:ilvl w:val="0"/>
                <w:numId w:val="59"/>
              </w:numPr>
              <w:ind w:left="250" w:hanging="250"/>
              <w:jc w:val="both"/>
              <w:rPr>
                <w:moveTo w:id="853" w:author="Drahomíra Pavelková" w:date="2020-08-26T19:06:00Z"/>
                <w:rFonts w:ascii="Times New Roman" w:eastAsia="Times New Roman" w:hAnsi="Times New Roman"/>
                <w:color w:val="000000" w:themeColor="text1"/>
                <w:sz w:val="20"/>
                <w:szCs w:val="20"/>
                <w:lang w:eastAsia="cs-CZ"/>
              </w:rPr>
            </w:pPr>
            <w:moveTo w:id="854" w:author="Drahomíra Pavelková" w:date="2020-08-26T19:06:00Z">
              <w:r w:rsidRPr="00073CFE">
                <w:rPr>
                  <w:rFonts w:ascii="Times New Roman" w:eastAsia="Times New Roman" w:hAnsi="Times New Roman"/>
                  <w:color w:val="000000" w:themeColor="text1"/>
                  <w:sz w:val="20"/>
                  <w:szCs w:val="20"/>
                  <w:lang w:eastAsia="cs-CZ"/>
                </w:rPr>
                <w:t>Metriky a vzorce oceňování I. - modely relativního ocenění akcií</w:t>
              </w:r>
            </w:moveTo>
          </w:p>
          <w:p w14:paraId="48D68B45" w14:textId="77777777" w:rsidR="002362EF" w:rsidRPr="00073CFE" w:rsidRDefault="002362EF" w:rsidP="004E190C">
            <w:pPr>
              <w:pStyle w:val="Odstavecseseznamem"/>
              <w:numPr>
                <w:ilvl w:val="0"/>
                <w:numId w:val="59"/>
              </w:numPr>
              <w:ind w:left="250" w:hanging="250"/>
              <w:jc w:val="both"/>
              <w:rPr>
                <w:moveTo w:id="855" w:author="Drahomíra Pavelková" w:date="2020-08-26T19:06:00Z"/>
                <w:rFonts w:ascii="Times New Roman" w:eastAsia="Times New Roman" w:hAnsi="Times New Roman"/>
                <w:color w:val="000000" w:themeColor="text1"/>
                <w:sz w:val="20"/>
                <w:szCs w:val="20"/>
                <w:lang w:eastAsia="cs-CZ"/>
              </w:rPr>
            </w:pPr>
            <w:moveTo w:id="856" w:author="Drahomíra Pavelková" w:date="2020-08-26T19:06:00Z">
              <w:r w:rsidRPr="00073CFE">
                <w:rPr>
                  <w:rFonts w:ascii="Times New Roman" w:eastAsia="Times New Roman" w:hAnsi="Times New Roman"/>
                  <w:color w:val="000000" w:themeColor="text1"/>
                  <w:sz w:val="20"/>
                  <w:szCs w:val="20"/>
                  <w:lang w:eastAsia="cs-CZ"/>
                </w:rPr>
                <w:t>Metriky a vzorce oceňování společnosti II. - modely absolutního ocenění akcií, citlivostní analýza cílové ceny a simulace Monte Carlo</w:t>
              </w:r>
            </w:moveTo>
          </w:p>
          <w:p w14:paraId="69A9BD17" w14:textId="77777777" w:rsidR="002362EF" w:rsidRPr="00073CFE" w:rsidRDefault="002362EF" w:rsidP="004E190C">
            <w:pPr>
              <w:pStyle w:val="Odstavecseseznamem"/>
              <w:numPr>
                <w:ilvl w:val="0"/>
                <w:numId w:val="59"/>
              </w:numPr>
              <w:ind w:left="250" w:hanging="250"/>
              <w:jc w:val="both"/>
              <w:rPr>
                <w:moveTo w:id="857" w:author="Drahomíra Pavelková" w:date="2020-08-26T19:06:00Z"/>
                <w:rFonts w:ascii="Times New Roman" w:eastAsia="Times New Roman" w:hAnsi="Times New Roman"/>
                <w:color w:val="000000" w:themeColor="text1"/>
                <w:sz w:val="20"/>
                <w:szCs w:val="20"/>
                <w:lang w:eastAsia="cs-CZ"/>
              </w:rPr>
            </w:pPr>
            <w:moveTo w:id="858" w:author="Drahomíra Pavelková" w:date="2020-08-26T19:06:00Z">
              <w:r w:rsidRPr="00073CFE">
                <w:rPr>
                  <w:rFonts w:ascii="Times New Roman" w:eastAsia="Times New Roman" w:hAnsi="Times New Roman"/>
                  <w:color w:val="000000" w:themeColor="text1"/>
                  <w:sz w:val="20"/>
                  <w:szCs w:val="20"/>
                  <w:lang w:eastAsia="cs-CZ"/>
                </w:rPr>
                <w:t>Základní informace vs. podrobný popis společnosti, analýza řízení a vedení společnosti. Investiční rizika &amp; investiční souhrn</w:t>
              </w:r>
            </w:moveTo>
          </w:p>
          <w:p w14:paraId="2FC81231" w14:textId="77777777" w:rsidR="002362EF" w:rsidRPr="00073CFE" w:rsidRDefault="002362EF" w:rsidP="004E190C">
            <w:pPr>
              <w:pStyle w:val="Odstavecseseznamem"/>
              <w:numPr>
                <w:ilvl w:val="0"/>
                <w:numId w:val="59"/>
              </w:numPr>
              <w:ind w:left="250" w:hanging="250"/>
              <w:jc w:val="both"/>
              <w:rPr>
                <w:moveTo w:id="859" w:author="Drahomíra Pavelková" w:date="2020-08-26T19:06:00Z"/>
                <w:rFonts w:ascii="Times New Roman" w:eastAsia="Times New Roman" w:hAnsi="Times New Roman"/>
                <w:color w:val="000000" w:themeColor="text1"/>
                <w:sz w:val="20"/>
                <w:szCs w:val="20"/>
                <w:lang w:eastAsia="cs-CZ"/>
              </w:rPr>
            </w:pPr>
            <w:moveTo w:id="860" w:author="Drahomíra Pavelková" w:date="2020-08-26T19:06:00Z">
              <w:r w:rsidRPr="00073CFE">
                <w:rPr>
                  <w:rFonts w:ascii="Times New Roman" w:eastAsia="Times New Roman" w:hAnsi="Times New Roman"/>
                  <w:color w:val="000000" w:themeColor="text1"/>
                  <w:sz w:val="20"/>
                  <w:szCs w:val="20"/>
                  <w:lang w:eastAsia="cs-CZ"/>
                </w:rPr>
                <w:t>Závěr kurzu. Jak zlepšit psaní equity reportu a prezentační dovednosti?</w:t>
              </w:r>
            </w:moveTo>
          </w:p>
          <w:p w14:paraId="296EBECA" w14:textId="77777777" w:rsidR="002362EF" w:rsidRPr="00073CFE" w:rsidRDefault="002362EF" w:rsidP="004E190C">
            <w:pPr>
              <w:pStyle w:val="Odstavecseseznamem"/>
              <w:numPr>
                <w:ilvl w:val="0"/>
                <w:numId w:val="59"/>
              </w:numPr>
              <w:ind w:left="250" w:hanging="250"/>
              <w:jc w:val="both"/>
              <w:rPr>
                <w:moveTo w:id="861" w:author="Drahomíra Pavelková" w:date="2020-08-26T19:06:00Z"/>
                <w:rFonts w:ascii="Times New Roman" w:eastAsia="Times New Roman" w:hAnsi="Times New Roman"/>
                <w:color w:val="000000" w:themeColor="text1"/>
                <w:sz w:val="20"/>
                <w:szCs w:val="20"/>
                <w:lang w:eastAsia="cs-CZ"/>
              </w:rPr>
            </w:pPr>
            <w:moveTo w:id="862" w:author="Drahomíra Pavelková" w:date="2020-08-26T19:06:00Z">
              <w:r w:rsidRPr="00073CFE">
                <w:rPr>
                  <w:rFonts w:ascii="Times New Roman" w:eastAsia="Times New Roman" w:hAnsi="Times New Roman"/>
                  <w:color w:val="000000" w:themeColor="text1"/>
                  <w:sz w:val="20"/>
                  <w:szCs w:val="20"/>
                  <w:lang w:eastAsia="cs-CZ"/>
                </w:rPr>
                <w:t>Obhajoba výzkumných zpráv studentů</w:t>
              </w:r>
            </w:moveTo>
          </w:p>
        </w:tc>
      </w:tr>
      <w:tr w:rsidR="002362EF" w:rsidRPr="00073CFE" w14:paraId="3E1DD116" w14:textId="77777777" w:rsidTr="004E190C">
        <w:trPr>
          <w:trHeight w:val="265"/>
        </w:trPr>
        <w:tc>
          <w:tcPr>
            <w:tcW w:w="3653" w:type="dxa"/>
            <w:gridSpan w:val="2"/>
            <w:tcBorders>
              <w:top w:val="nil"/>
            </w:tcBorders>
            <w:shd w:val="clear" w:color="auto" w:fill="F7CAAC"/>
          </w:tcPr>
          <w:p w14:paraId="6937540C" w14:textId="77777777" w:rsidR="002362EF" w:rsidRPr="00073CFE" w:rsidRDefault="002362EF" w:rsidP="004E190C">
            <w:pPr>
              <w:jc w:val="both"/>
              <w:rPr>
                <w:moveTo w:id="863" w:author="Drahomíra Pavelková" w:date="2020-08-26T19:06:00Z"/>
                <w:color w:val="000000" w:themeColor="text1"/>
              </w:rPr>
            </w:pPr>
            <w:moveTo w:id="864" w:author="Drahomíra Pavelková" w:date="2020-08-26T19:06:00Z">
              <w:r w:rsidRPr="00073CFE">
                <w:rPr>
                  <w:b/>
                  <w:color w:val="000000" w:themeColor="text1"/>
                </w:rPr>
                <w:t>Studijní literatura a studijní pomůcky</w:t>
              </w:r>
            </w:moveTo>
          </w:p>
        </w:tc>
        <w:tc>
          <w:tcPr>
            <w:tcW w:w="6202" w:type="dxa"/>
            <w:gridSpan w:val="6"/>
            <w:tcBorders>
              <w:top w:val="nil"/>
              <w:bottom w:val="nil"/>
            </w:tcBorders>
          </w:tcPr>
          <w:p w14:paraId="0AA02E53" w14:textId="77777777" w:rsidR="002362EF" w:rsidRPr="00073CFE" w:rsidRDefault="002362EF" w:rsidP="004E190C">
            <w:pPr>
              <w:jc w:val="both"/>
              <w:rPr>
                <w:moveTo w:id="865" w:author="Drahomíra Pavelková" w:date="2020-08-26T19:06:00Z"/>
                <w:color w:val="000000" w:themeColor="text1"/>
              </w:rPr>
            </w:pPr>
          </w:p>
        </w:tc>
      </w:tr>
      <w:tr w:rsidR="002362EF" w:rsidRPr="00073CFE" w14:paraId="6381C645" w14:textId="77777777" w:rsidTr="004E190C">
        <w:trPr>
          <w:trHeight w:val="836"/>
        </w:trPr>
        <w:tc>
          <w:tcPr>
            <w:tcW w:w="9855" w:type="dxa"/>
            <w:gridSpan w:val="8"/>
            <w:tcBorders>
              <w:top w:val="nil"/>
            </w:tcBorders>
          </w:tcPr>
          <w:p w14:paraId="18EB15E8" w14:textId="77777777" w:rsidR="002362EF" w:rsidRPr="00073CFE" w:rsidRDefault="002362EF" w:rsidP="004E190C">
            <w:pPr>
              <w:jc w:val="both"/>
              <w:rPr>
                <w:moveTo w:id="866" w:author="Drahomíra Pavelková" w:date="2020-08-26T19:06:00Z"/>
                <w:b/>
                <w:color w:val="000000" w:themeColor="text1"/>
              </w:rPr>
            </w:pPr>
            <w:moveTo w:id="867" w:author="Drahomíra Pavelková" w:date="2020-08-26T19:06:00Z">
              <w:r w:rsidRPr="00073CFE">
                <w:rPr>
                  <w:b/>
                  <w:color w:val="000000" w:themeColor="text1"/>
                </w:rPr>
                <w:t>Povinná literatura</w:t>
              </w:r>
            </w:moveTo>
          </w:p>
          <w:p w14:paraId="0DB421C0" w14:textId="77777777" w:rsidR="002362EF" w:rsidRPr="00073CFE" w:rsidRDefault="002362EF" w:rsidP="004E190C">
            <w:pPr>
              <w:jc w:val="both"/>
              <w:rPr>
                <w:moveTo w:id="868" w:author="Drahomíra Pavelková" w:date="2020-08-26T19:06:00Z"/>
                <w:b/>
                <w:color w:val="000000" w:themeColor="text1"/>
              </w:rPr>
            </w:pPr>
            <w:moveTo w:id="869" w:author="Drahomíra Pavelková" w:date="2020-08-26T19:06:00Z">
              <w:r w:rsidRPr="00073CFE">
                <w:rPr>
                  <w:color w:val="000000" w:themeColor="text1"/>
                  <w:lang w:val="en-US" w:eastAsia="en-US"/>
                </w:rPr>
                <w:t>BREALEY, R. A., S. C. MYERS a F. ALLEN.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moveTo>
          </w:p>
          <w:p w14:paraId="527F8CA1" w14:textId="77777777" w:rsidR="002362EF" w:rsidRDefault="002362EF" w:rsidP="004E190C">
            <w:pPr>
              <w:jc w:val="both"/>
              <w:rPr>
                <w:moveTo w:id="870" w:author="Drahomíra Pavelková" w:date="2020-08-26T19:06:00Z"/>
              </w:rPr>
            </w:pPr>
            <w:moveTo w:id="871" w:author="Drahomíra Pavelková" w:date="2020-08-26T19:06:00Z">
              <w:r w:rsidRPr="00B246CF">
                <w:t xml:space="preserve">Studijní opory e-learningového kurzu na LMS Moodle dostupné na </w:t>
              </w:r>
              <w:r>
                <w:fldChar w:fldCharType="begin"/>
              </w:r>
              <w:r>
                <w:instrText xml:space="preserve"> HYPERLINK "https://moodle.utb.cz/login/index.php" </w:instrText>
              </w:r>
              <w:r>
                <w:fldChar w:fldCharType="separate"/>
              </w:r>
              <w:r>
                <w:rPr>
                  <w:rStyle w:val="Hypertextovodkaz"/>
                </w:rPr>
                <w:t>https://moodle.utb.cz/login/index.php</w:t>
              </w:r>
              <w:r>
                <w:rPr>
                  <w:rStyle w:val="Hypertextovodkaz"/>
                </w:rPr>
                <w:fldChar w:fldCharType="end"/>
              </w:r>
            </w:moveTo>
          </w:p>
          <w:p w14:paraId="0242DA14" w14:textId="77777777" w:rsidR="002362EF" w:rsidRPr="00073CFE" w:rsidRDefault="002362EF" w:rsidP="004E190C">
            <w:pPr>
              <w:jc w:val="both"/>
              <w:rPr>
                <w:moveTo w:id="872" w:author="Drahomíra Pavelková" w:date="2020-08-26T19:06:00Z"/>
                <w:b/>
                <w:color w:val="000000" w:themeColor="text1"/>
              </w:rPr>
            </w:pPr>
            <w:moveTo w:id="873" w:author="Drahomíra Pavelková" w:date="2020-08-26T19:06:00Z">
              <w:r w:rsidRPr="00073CFE">
                <w:rPr>
                  <w:b/>
                  <w:color w:val="000000" w:themeColor="text1"/>
                </w:rPr>
                <w:t>Doporučená literatura</w:t>
              </w:r>
            </w:moveTo>
          </w:p>
          <w:p w14:paraId="59B4DFB8" w14:textId="77777777" w:rsidR="002362EF" w:rsidRPr="00073CFE" w:rsidRDefault="002362EF" w:rsidP="004E190C">
            <w:pPr>
              <w:jc w:val="both"/>
              <w:rPr>
                <w:moveTo w:id="874" w:author="Drahomíra Pavelková" w:date="2020-08-26T19:06:00Z"/>
                <w:b/>
                <w:color w:val="000000" w:themeColor="text1"/>
              </w:rPr>
            </w:pPr>
            <w:moveTo w:id="875" w:author="Drahomíra Pavelková" w:date="2020-08-26T19:06:00Z">
              <w:r w:rsidRPr="00073CFE">
                <w:rPr>
                  <w:color w:val="000000" w:themeColor="text1"/>
                  <w:lang w:val="en-US" w:eastAsia="en-US"/>
                </w:rPr>
                <w:t>CLAYMAN, M. R., FRIDSON, M. S., TROUGHTON, G. H. </w:t>
              </w:r>
              <w:r w:rsidRPr="00073CFE">
                <w:rPr>
                  <w:i/>
                  <w:iCs/>
                  <w:color w:val="000000" w:themeColor="text1"/>
                  <w:lang w:val="en-US" w:eastAsia="en-US"/>
                </w:rPr>
                <w:t>Corporate finance: A practical approach</w:t>
              </w:r>
              <w:r w:rsidRPr="00073CFE">
                <w:rPr>
                  <w:color w:val="000000" w:themeColor="text1"/>
                  <w:lang w:val="en-US" w:eastAsia="en-US"/>
                </w:rPr>
                <w:t>. Hoboken: Wiley, 2012, 528 s. ISBN 978-1-118-10537-5. </w:t>
              </w:r>
            </w:moveTo>
          </w:p>
          <w:p w14:paraId="0AF7875E" w14:textId="77777777" w:rsidR="002362EF" w:rsidRPr="00073CFE" w:rsidRDefault="002362EF" w:rsidP="004E190C">
            <w:pPr>
              <w:jc w:val="both"/>
              <w:rPr>
                <w:moveTo w:id="876" w:author="Drahomíra Pavelková" w:date="2020-08-26T19:06:00Z"/>
                <w:b/>
                <w:color w:val="000000" w:themeColor="text1"/>
              </w:rPr>
            </w:pPr>
            <w:moveTo w:id="877" w:author="Drahomíra Pavelková" w:date="2020-08-26T19:06:00Z">
              <w:r w:rsidRPr="00073CFE">
                <w:rPr>
                  <w:color w:val="000000" w:themeColor="text1"/>
                  <w:lang w:val="en-US" w:eastAsia="en-US"/>
                </w:rPr>
                <w:t>DAMODARAN, A. </w:t>
              </w:r>
              <w:r w:rsidRPr="00073CFE">
                <w:rPr>
                  <w:i/>
                  <w:iCs/>
                  <w:color w:val="000000" w:themeColor="text1"/>
                  <w:lang w:val="en-US" w:eastAsia="en-US"/>
                </w:rPr>
                <w:t>Investment valuation: tools and techniques for determining the value of any asset</w:t>
              </w:r>
              <w:r w:rsidRPr="00073CFE">
                <w:rPr>
                  <w:color w:val="000000" w:themeColor="text1"/>
                  <w:lang w:val="en-US" w:eastAsia="en-US"/>
                </w:rPr>
                <w:t>. Hoboken: Wiley, 2012, 992 s. ISBN 978-1-118-01152-2. </w:t>
              </w:r>
            </w:moveTo>
          </w:p>
          <w:p w14:paraId="5510CC62" w14:textId="77777777" w:rsidR="002362EF" w:rsidRPr="00073CFE" w:rsidRDefault="002362EF" w:rsidP="004E190C">
            <w:pPr>
              <w:jc w:val="both"/>
              <w:rPr>
                <w:moveTo w:id="878" w:author="Drahomíra Pavelková" w:date="2020-08-26T19:06:00Z"/>
                <w:color w:val="000000" w:themeColor="text1"/>
                <w:lang w:val="en-US" w:eastAsia="en-US"/>
              </w:rPr>
            </w:pPr>
            <w:moveTo w:id="879" w:author="Drahomíra Pavelková" w:date="2020-08-26T19:06:00Z">
              <w:r w:rsidRPr="00073CFE">
                <w:rPr>
                  <w:color w:val="000000" w:themeColor="text1"/>
                  <w:lang w:val="en-US" w:eastAsia="en-US"/>
                </w:rPr>
                <w:t>DAMODARAN, A. </w:t>
              </w:r>
              <w:r w:rsidRPr="00073CFE">
                <w:rPr>
                  <w:i/>
                  <w:iCs/>
                  <w:color w:val="000000" w:themeColor="text1"/>
                  <w:lang w:val="en-US" w:eastAsia="en-US"/>
                </w:rPr>
                <w:t>Applied corporate finance. 4th ed</w:t>
              </w:r>
              <w:r w:rsidRPr="00073CFE">
                <w:rPr>
                  <w:color w:val="000000" w:themeColor="text1"/>
                  <w:lang w:val="en-US" w:eastAsia="en-US"/>
                </w:rPr>
                <w:t>. Hoboken: Wiley, 2014, 656 s. ISBN 978-1-118-80893-1. </w:t>
              </w:r>
            </w:moveTo>
          </w:p>
          <w:p w14:paraId="007D9E07" w14:textId="77777777" w:rsidR="002362EF" w:rsidRPr="00073CFE" w:rsidRDefault="002362EF" w:rsidP="004E190C">
            <w:pPr>
              <w:jc w:val="both"/>
              <w:rPr>
                <w:moveTo w:id="880" w:author="Drahomíra Pavelková" w:date="2020-08-26T19:06:00Z"/>
                <w:color w:val="000000" w:themeColor="text1"/>
                <w:lang w:val="en-US" w:eastAsia="en-US"/>
              </w:rPr>
            </w:pPr>
            <w:moveTo w:id="881" w:author="Drahomíra Pavelková" w:date="2020-08-26T19:06:00Z">
              <w:r w:rsidRPr="00073CFE">
                <w:rPr>
                  <w:color w:val="000000" w:themeColor="text1"/>
                  <w:lang w:val="en-US" w:eastAsia="en-US"/>
                </w:rPr>
                <w:t>DEFUSCO, R. A., MCLEAVY, D. W., PINTO, J. E., RUNKLE, E.D., a ANSON, M. J. 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moveTo>
          </w:p>
          <w:p w14:paraId="6E241E86" w14:textId="77777777" w:rsidR="002362EF" w:rsidRPr="00073CFE" w:rsidRDefault="002362EF" w:rsidP="004E190C">
            <w:pPr>
              <w:jc w:val="both"/>
              <w:rPr>
                <w:moveTo w:id="882" w:author="Drahomíra Pavelková" w:date="2020-08-26T19:06:00Z"/>
                <w:b/>
                <w:color w:val="000000" w:themeColor="text1"/>
              </w:rPr>
            </w:pPr>
            <w:moveTo w:id="883" w:author="Drahomíra Pavelková" w:date="2020-08-26T19:06:00Z">
              <w:r w:rsidRPr="00073CFE">
                <w:rPr>
                  <w:color w:val="000000" w:themeColor="text1"/>
                  <w:lang w:val="en-US" w:eastAsia="en-US"/>
                </w:rPr>
                <w:t>PINTO, J. E., HENRY, E., ROBINSON, T. R., STOWE, J. D. </w:t>
              </w:r>
              <w:r w:rsidRPr="00073CFE">
                <w:rPr>
                  <w:i/>
                  <w:iCs/>
                  <w:color w:val="000000" w:themeColor="text1"/>
                  <w:lang w:val="en-US" w:eastAsia="en-US"/>
                </w:rPr>
                <w:t>Equity asset valuation: Workbook. 3rd ed.</w:t>
              </w:r>
              <w:r w:rsidRPr="00073CFE">
                <w:rPr>
                  <w:color w:val="000000" w:themeColor="text1"/>
                  <w:lang w:val="en-US" w:eastAsia="en-US"/>
                </w:rPr>
                <w:t>. Hoboken: Wiley, 2015, 624 s. ISBN 978-1-119-10426-1. </w:t>
              </w:r>
            </w:moveTo>
          </w:p>
          <w:p w14:paraId="7AB3EC6B" w14:textId="77777777" w:rsidR="002362EF" w:rsidRPr="00073CFE" w:rsidRDefault="002362EF" w:rsidP="004E190C">
            <w:pPr>
              <w:jc w:val="both"/>
              <w:rPr>
                <w:moveTo w:id="884" w:author="Drahomíra Pavelková" w:date="2020-08-26T19:06:00Z"/>
                <w:b/>
                <w:color w:val="000000" w:themeColor="text1"/>
              </w:rPr>
            </w:pPr>
            <w:moveTo w:id="885" w:author="Drahomíra Pavelková" w:date="2020-08-26T19:06:00Z">
              <w:r w:rsidRPr="00073CFE">
                <w:rPr>
                  <w:color w:val="000000" w:themeColor="text1"/>
                  <w:lang w:val="en-US" w:eastAsia="en-US"/>
                </w:rPr>
                <w:t>ROBINSON, T. R., HENRY, E., PIRIE, W. L., BROIHAHN, M. A. </w:t>
              </w:r>
              <w:r w:rsidRPr="00073CFE">
                <w:rPr>
                  <w:i/>
                  <w:iCs/>
                  <w:color w:val="000000" w:themeColor="text1"/>
                  <w:lang w:val="en-US" w:eastAsia="en-US"/>
                </w:rPr>
                <w:t>International statement analysis: Workbook. 3rd ed</w:t>
              </w:r>
              <w:r w:rsidRPr="00073CFE">
                <w:rPr>
                  <w:color w:val="000000" w:themeColor="text1"/>
                  <w:lang w:val="en-US" w:eastAsia="en-US"/>
                </w:rPr>
                <w:t>. Hoboken: Wiley, 2015, 1072 s. ISBN 978-1-118-99948-6. </w:t>
              </w:r>
            </w:moveTo>
          </w:p>
        </w:tc>
      </w:tr>
      <w:tr w:rsidR="002362EF" w:rsidRPr="00073CFE" w14:paraId="11CDCDEB" w14:textId="77777777" w:rsidTr="004E19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03995" w14:textId="77777777" w:rsidR="002362EF" w:rsidRPr="00073CFE" w:rsidRDefault="002362EF" w:rsidP="004E190C">
            <w:pPr>
              <w:jc w:val="center"/>
              <w:rPr>
                <w:moveTo w:id="886" w:author="Drahomíra Pavelková" w:date="2020-08-26T19:06:00Z"/>
                <w:b/>
                <w:color w:val="000000" w:themeColor="text1"/>
              </w:rPr>
            </w:pPr>
            <w:moveTo w:id="887" w:author="Drahomíra Pavelková" w:date="2020-08-26T19:06:00Z">
              <w:r w:rsidRPr="00073CFE">
                <w:rPr>
                  <w:b/>
                  <w:color w:val="000000" w:themeColor="text1"/>
                </w:rPr>
                <w:t>Informace ke kombinované nebo distanční formě</w:t>
              </w:r>
            </w:moveTo>
          </w:p>
        </w:tc>
      </w:tr>
      <w:tr w:rsidR="002362EF" w:rsidRPr="00073CFE" w14:paraId="542FFC8E" w14:textId="77777777" w:rsidTr="004E190C">
        <w:tc>
          <w:tcPr>
            <w:tcW w:w="4787" w:type="dxa"/>
            <w:gridSpan w:val="3"/>
            <w:tcBorders>
              <w:top w:val="single" w:sz="2" w:space="0" w:color="auto"/>
            </w:tcBorders>
            <w:shd w:val="clear" w:color="auto" w:fill="F7CAAC"/>
          </w:tcPr>
          <w:p w14:paraId="1F615A1C" w14:textId="77777777" w:rsidR="002362EF" w:rsidRPr="00073CFE" w:rsidRDefault="002362EF" w:rsidP="004E190C">
            <w:pPr>
              <w:jc w:val="both"/>
              <w:rPr>
                <w:moveTo w:id="888" w:author="Drahomíra Pavelková" w:date="2020-08-26T19:06:00Z"/>
                <w:color w:val="000000" w:themeColor="text1"/>
              </w:rPr>
            </w:pPr>
            <w:moveTo w:id="889" w:author="Drahomíra Pavelková" w:date="2020-08-26T19:06:00Z">
              <w:r w:rsidRPr="00073CFE">
                <w:rPr>
                  <w:b/>
                  <w:color w:val="000000" w:themeColor="text1"/>
                </w:rPr>
                <w:t>Rozsah konzultací (soustředění)</w:t>
              </w:r>
            </w:moveTo>
          </w:p>
        </w:tc>
        <w:tc>
          <w:tcPr>
            <w:tcW w:w="889" w:type="dxa"/>
            <w:tcBorders>
              <w:top w:val="single" w:sz="2" w:space="0" w:color="auto"/>
            </w:tcBorders>
          </w:tcPr>
          <w:p w14:paraId="74CA9E50" w14:textId="77777777" w:rsidR="002362EF" w:rsidRPr="00073CFE" w:rsidRDefault="002362EF" w:rsidP="004E190C">
            <w:pPr>
              <w:jc w:val="both"/>
              <w:rPr>
                <w:moveTo w:id="890" w:author="Drahomíra Pavelková" w:date="2020-08-26T19:06:00Z"/>
                <w:color w:val="000000" w:themeColor="text1"/>
              </w:rPr>
            </w:pPr>
          </w:p>
        </w:tc>
        <w:tc>
          <w:tcPr>
            <w:tcW w:w="4179" w:type="dxa"/>
            <w:gridSpan w:val="4"/>
            <w:tcBorders>
              <w:top w:val="single" w:sz="2" w:space="0" w:color="auto"/>
            </w:tcBorders>
            <w:shd w:val="clear" w:color="auto" w:fill="F7CAAC"/>
          </w:tcPr>
          <w:p w14:paraId="1C286178" w14:textId="77777777" w:rsidR="002362EF" w:rsidRPr="00073CFE" w:rsidRDefault="002362EF" w:rsidP="004E190C">
            <w:pPr>
              <w:jc w:val="both"/>
              <w:rPr>
                <w:moveTo w:id="891" w:author="Drahomíra Pavelková" w:date="2020-08-26T19:06:00Z"/>
                <w:b/>
                <w:color w:val="000000" w:themeColor="text1"/>
              </w:rPr>
            </w:pPr>
            <w:moveTo w:id="892" w:author="Drahomíra Pavelková" w:date="2020-08-26T19:06:00Z">
              <w:r w:rsidRPr="00073CFE">
                <w:rPr>
                  <w:b/>
                  <w:color w:val="000000" w:themeColor="text1"/>
                </w:rPr>
                <w:t xml:space="preserve">hodin </w:t>
              </w:r>
            </w:moveTo>
          </w:p>
        </w:tc>
      </w:tr>
      <w:tr w:rsidR="002362EF" w:rsidRPr="00073CFE" w14:paraId="10AF30F5" w14:textId="77777777" w:rsidTr="004E190C">
        <w:tc>
          <w:tcPr>
            <w:tcW w:w="9855" w:type="dxa"/>
            <w:gridSpan w:val="8"/>
            <w:shd w:val="clear" w:color="auto" w:fill="F7CAAC"/>
          </w:tcPr>
          <w:p w14:paraId="4FF8A3C2" w14:textId="77777777" w:rsidR="002362EF" w:rsidRPr="00073CFE" w:rsidRDefault="002362EF" w:rsidP="004E190C">
            <w:pPr>
              <w:jc w:val="both"/>
              <w:rPr>
                <w:moveTo w:id="893" w:author="Drahomíra Pavelková" w:date="2020-08-26T19:06:00Z"/>
                <w:b/>
                <w:color w:val="000000" w:themeColor="text1"/>
              </w:rPr>
            </w:pPr>
            <w:moveTo w:id="894" w:author="Drahomíra Pavelková" w:date="2020-08-26T19:06:00Z">
              <w:r w:rsidRPr="00073CFE">
                <w:rPr>
                  <w:b/>
                  <w:color w:val="000000" w:themeColor="text1"/>
                </w:rPr>
                <w:t>Informace o způsobu kontaktu s vyučujícím</w:t>
              </w:r>
            </w:moveTo>
          </w:p>
        </w:tc>
      </w:tr>
      <w:tr w:rsidR="002362EF" w:rsidRPr="00073CFE" w14:paraId="10E85C93" w14:textId="77777777" w:rsidTr="004E190C">
        <w:trPr>
          <w:trHeight w:val="708"/>
        </w:trPr>
        <w:tc>
          <w:tcPr>
            <w:tcW w:w="9855" w:type="dxa"/>
            <w:gridSpan w:val="8"/>
          </w:tcPr>
          <w:p w14:paraId="2BF5D490" w14:textId="77777777" w:rsidR="002362EF" w:rsidRPr="00073CFE" w:rsidRDefault="002362EF" w:rsidP="004E190C">
            <w:pPr>
              <w:jc w:val="both"/>
              <w:rPr>
                <w:moveTo w:id="895" w:author="Drahomíra Pavelková" w:date="2020-08-26T19:06:00Z"/>
                <w:color w:val="000000" w:themeColor="text1"/>
              </w:rPr>
            </w:pPr>
            <w:moveTo w:id="896" w:author="Drahomíra Pavelková" w:date="2020-08-26T19:06:00Z">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3D343916" w14:textId="77777777" w:rsidR="002362EF" w:rsidRPr="00073CFE" w:rsidRDefault="002362EF" w:rsidP="002362EF">
      <w:pPr>
        <w:rPr>
          <w:moveTo w:id="897" w:author="Drahomíra Pavelková" w:date="2020-08-26T19:06:00Z"/>
          <w:color w:val="000000" w:themeColor="text1"/>
        </w:rPr>
      </w:pPr>
    </w:p>
    <w:p w14:paraId="177ED7FD" w14:textId="77777777" w:rsidR="002362EF" w:rsidRPr="00073CFE" w:rsidRDefault="002362EF" w:rsidP="002362EF">
      <w:pPr>
        <w:rPr>
          <w:moveTo w:id="898" w:author="Drahomíra Pavelková" w:date="2020-08-26T19:06:00Z"/>
          <w:color w:val="000000" w:themeColor="text1"/>
        </w:rPr>
      </w:pPr>
    </w:p>
    <w:p w14:paraId="7830B3F6" w14:textId="77777777" w:rsidR="002362EF" w:rsidRPr="00073CFE" w:rsidRDefault="002362EF" w:rsidP="002362EF">
      <w:pPr>
        <w:rPr>
          <w:moveTo w:id="899" w:author="Drahomíra Pavelková" w:date="2020-08-26T19:06:00Z"/>
          <w:color w:val="000000" w:themeColor="text1"/>
        </w:rPr>
      </w:pPr>
    </w:p>
    <w:moveToRangeEnd w:id="766"/>
    <w:p w14:paraId="72A9E37B" w14:textId="77777777" w:rsidR="002362EF" w:rsidRPr="00073CFE" w:rsidRDefault="002362EF" w:rsidP="005801F1">
      <w:pPr>
        <w:spacing w:after="160" w:line="259" w:lineRule="auto"/>
        <w:rPr>
          <w:color w:val="000000" w:themeColor="text1"/>
        </w:rPr>
      </w:pPr>
    </w:p>
    <w:p w14:paraId="2AC23666" w14:textId="77777777" w:rsidR="00291686" w:rsidRPr="00073CFE" w:rsidRDefault="00291686" w:rsidP="005801F1">
      <w:pPr>
        <w:spacing w:after="160" w:line="259" w:lineRule="auto"/>
        <w:rPr>
          <w:color w:val="000000" w:themeColor="text1"/>
        </w:rPr>
      </w:pPr>
    </w:p>
    <w:p w14:paraId="77AD9FC6" w14:textId="77777777" w:rsidR="00291686" w:rsidRPr="00073CFE" w:rsidRDefault="00291686" w:rsidP="005801F1">
      <w:pPr>
        <w:spacing w:after="160" w:line="259" w:lineRule="auto"/>
        <w:rPr>
          <w:color w:val="000000" w:themeColor="text1"/>
        </w:rPr>
      </w:pPr>
    </w:p>
    <w:p w14:paraId="5AD75C06" w14:textId="77777777" w:rsidR="00291686" w:rsidRPr="00073CFE" w:rsidRDefault="00291686" w:rsidP="005801F1">
      <w:pPr>
        <w:spacing w:after="160" w:line="259" w:lineRule="auto"/>
        <w:rPr>
          <w:color w:val="000000" w:themeColor="text1"/>
        </w:rPr>
      </w:pPr>
    </w:p>
    <w:p w14:paraId="12F23E01" w14:textId="77777777" w:rsidR="00291686" w:rsidRPr="00073CFE" w:rsidRDefault="00291686" w:rsidP="005801F1">
      <w:pPr>
        <w:spacing w:after="160" w:line="259" w:lineRule="auto"/>
        <w:rPr>
          <w:color w:val="000000" w:themeColor="text1"/>
        </w:rPr>
      </w:pPr>
    </w:p>
    <w:p w14:paraId="72416E73" w14:textId="77777777" w:rsidR="00291686" w:rsidRPr="00073CFE" w:rsidRDefault="00291686" w:rsidP="005801F1">
      <w:pPr>
        <w:spacing w:after="160" w:line="259" w:lineRule="auto"/>
        <w:rPr>
          <w:color w:val="000000" w:themeColor="text1"/>
        </w:rPr>
      </w:pPr>
    </w:p>
    <w:p w14:paraId="5337138F" w14:textId="77777777" w:rsidR="00291686" w:rsidRPr="00073CFE" w:rsidRDefault="00291686" w:rsidP="005801F1">
      <w:pPr>
        <w:spacing w:after="160" w:line="259" w:lineRule="auto"/>
        <w:rPr>
          <w:color w:val="000000" w:themeColor="text1"/>
        </w:rPr>
      </w:pPr>
    </w:p>
    <w:p w14:paraId="02F63071" w14:textId="77777777" w:rsidR="00291686" w:rsidRPr="00073CFE" w:rsidRDefault="00291686" w:rsidP="005801F1">
      <w:pPr>
        <w:spacing w:after="160" w:line="259" w:lineRule="auto"/>
        <w:rPr>
          <w:color w:val="000000" w:themeColor="text1"/>
        </w:rPr>
      </w:pPr>
    </w:p>
    <w:p w14:paraId="39AD0A36" w14:textId="77777777" w:rsidR="00291686" w:rsidRPr="00073CFE" w:rsidRDefault="00291686" w:rsidP="005801F1">
      <w:pPr>
        <w:spacing w:after="160" w:line="259" w:lineRule="auto"/>
        <w:rPr>
          <w:color w:val="000000" w:themeColor="text1"/>
        </w:rPr>
      </w:pPr>
    </w:p>
    <w:p w14:paraId="3E6D8513" w14:textId="77777777" w:rsidR="00291686" w:rsidRPr="00073CFE" w:rsidRDefault="00291686" w:rsidP="005801F1">
      <w:pPr>
        <w:spacing w:after="160" w:line="259" w:lineRule="auto"/>
        <w:rPr>
          <w:color w:val="000000" w:themeColor="text1"/>
        </w:rPr>
      </w:pPr>
    </w:p>
    <w:p w14:paraId="0A96F103" w14:textId="77777777" w:rsidR="00291686" w:rsidRPr="00073CFE" w:rsidRDefault="00291686" w:rsidP="005801F1">
      <w:pPr>
        <w:spacing w:after="160" w:line="259" w:lineRule="auto"/>
        <w:rPr>
          <w:color w:val="000000" w:themeColor="text1"/>
        </w:rPr>
      </w:pPr>
    </w:p>
    <w:p w14:paraId="5BA8C206" w14:textId="77777777" w:rsidR="00291686" w:rsidRPr="00073CFE" w:rsidRDefault="00291686" w:rsidP="005801F1">
      <w:pPr>
        <w:spacing w:after="160" w:line="259" w:lineRule="auto"/>
        <w:rPr>
          <w:color w:val="000000" w:themeColor="text1"/>
        </w:rPr>
      </w:pPr>
    </w:p>
    <w:p w14:paraId="74285A63" w14:textId="77777777" w:rsidR="00291686" w:rsidRPr="00073CFE" w:rsidRDefault="00291686" w:rsidP="005801F1">
      <w:pPr>
        <w:spacing w:after="160" w:line="259" w:lineRule="auto"/>
        <w:rPr>
          <w:color w:val="000000" w:themeColor="text1"/>
        </w:rPr>
      </w:pPr>
    </w:p>
    <w:p w14:paraId="4B206B9E" w14:textId="77777777" w:rsidR="00291686" w:rsidRPr="00073CFE" w:rsidRDefault="00291686" w:rsidP="005801F1">
      <w:pPr>
        <w:spacing w:after="160" w:line="259" w:lineRule="auto"/>
        <w:rPr>
          <w:color w:val="000000" w:themeColor="text1"/>
        </w:rPr>
      </w:pPr>
    </w:p>
    <w:p w14:paraId="35CD7CB8" w14:textId="77777777" w:rsidR="00291686" w:rsidRPr="00073CFE" w:rsidRDefault="00291686" w:rsidP="005801F1">
      <w:pPr>
        <w:spacing w:after="160" w:line="259" w:lineRule="auto"/>
        <w:rPr>
          <w:color w:val="000000" w:themeColor="text1"/>
        </w:rPr>
      </w:pPr>
    </w:p>
    <w:p w14:paraId="27365D09" w14:textId="77777777" w:rsidR="00291686" w:rsidRPr="00073CFE" w:rsidRDefault="00291686" w:rsidP="005801F1">
      <w:pPr>
        <w:spacing w:after="160" w:line="259" w:lineRule="auto"/>
        <w:rPr>
          <w:color w:val="000000" w:themeColor="text1"/>
        </w:rPr>
      </w:pPr>
    </w:p>
    <w:p w14:paraId="6B9BF2F7" w14:textId="77777777" w:rsidR="00291686" w:rsidRPr="00073CFE" w:rsidRDefault="00291686" w:rsidP="005801F1">
      <w:pPr>
        <w:spacing w:after="160" w:line="259" w:lineRule="auto"/>
        <w:rPr>
          <w:color w:val="000000" w:themeColor="text1"/>
        </w:rPr>
      </w:pPr>
    </w:p>
    <w:p w14:paraId="58C4DF9F" w14:textId="77777777" w:rsidR="00291686" w:rsidRPr="00073CFE" w:rsidRDefault="00291686" w:rsidP="005801F1">
      <w:pPr>
        <w:spacing w:after="160" w:line="259" w:lineRule="auto"/>
        <w:rPr>
          <w:color w:val="000000" w:themeColor="text1"/>
        </w:rPr>
      </w:pPr>
    </w:p>
    <w:p w14:paraId="13C3B433" w14:textId="77777777" w:rsidR="00291686" w:rsidRPr="00073CFE" w:rsidRDefault="00291686" w:rsidP="005801F1">
      <w:pPr>
        <w:spacing w:after="160" w:line="259" w:lineRule="auto"/>
        <w:rPr>
          <w:color w:val="000000" w:themeColor="text1"/>
        </w:rPr>
      </w:pPr>
    </w:p>
    <w:p w14:paraId="55E4CF69" w14:textId="77777777" w:rsidR="00291686" w:rsidRPr="00073CFE" w:rsidRDefault="00291686" w:rsidP="005801F1">
      <w:pPr>
        <w:spacing w:after="160" w:line="259" w:lineRule="auto"/>
        <w:rPr>
          <w:color w:val="000000" w:themeColor="text1"/>
        </w:rPr>
      </w:pPr>
    </w:p>
    <w:p w14:paraId="45F5C28A" w14:textId="77777777" w:rsidR="00291686" w:rsidRPr="00073CFE" w:rsidRDefault="00291686" w:rsidP="005801F1">
      <w:pPr>
        <w:spacing w:after="160" w:line="259" w:lineRule="auto"/>
        <w:rPr>
          <w:color w:val="000000" w:themeColor="text1"/>
        </w:rPr>
      </w:pPr>
    </w:p>
    <w:p w14:paraId="00350858" w14:textId="77777777" w:rsidR="00291686" w:rsidRPr="00073CFE" w:rsidRDefault="00291686" w:rsidP="005801F1">
      <w:pPr>
        <w:spacing w:after="160" w:line="259" w:lineRule="auto"/>
        <w:rPr>
          <w:color w:val="000000" w:themeColor="text1"/>
        </w:rPr>
      </w:pPr>
    </w:p>
    <w:p w14:paraId="0D8DD424" w14:textId="77777777" w:rsidR="00291686" w:rsidRPr="00073CFE" w:rsidRDefault="00291686" w:rsidP="005801F1">
      <w:pPr>
        <w:spacing w:after="160" w:line="259" w:lineRule="auto"/>
        <w:rPr>
          <w:color w:val="000000" w:themeColor="text1"/>
        </w:rPr>
      </w:pPr>
    </w:p>
    <w:p w14:paraId="15101717" w14:textId="77777777" w:rsidR="00291686" w:rsidRPr="00073CFE" w:rsidRDefault="00291686" w:rsidP="005801F1">
      <w:pPr>
        <w:spacing w:after="160" w:line="259" w:lineRule="auto"/>
        <w:rPr>
          <w:color w:val="000000" w:themeColor="text1"/>
        </w:rPr>
      </w:pPr>
    </w:p>
    <w:p w14:paraId="25527D11" w14:textId="77777777" w:rsidR="00291686" w:rsidRPr="00073CFE" w:rsidRDefault="00291686" w:rsidP="005801F1">
      <w:pPr>
        <w:spacing w:after="160" w:line="259" w:lineRule="auto"/>
        <w:rPr>
          <w:color w:val="000000" w:themeColor="text1"/>
        </w:rPr>
      </w:pPr>
    </w:p>
    <w:p w14:paraId="6894CB8C" w14:textId="77777777" w:rsidR="00291686" w:rsidRPr="00073CFE" w:rsidRDefault="00291686" w:rsidP="005801F1">
      <w:pPr>
        <w:spacing w:after="160" w:line="259" w:lineRule="auto"/>
        <w:rPr>
          <w:color w:val="000000" w:themeColor="text1"/>
        </w:rPr>
      </w:pPr>
    </w:p>
    <w:p w14:paraId="2F51AC20" w14:textId="77777777" w:rsidR="00291686" w:rsidRPr="00073CFE" w:rsidRDefault="00291686" w:rsidP="005801F1">
      <w:pPr>
        <w:spacing w:after="160" w:line="259" w:lineRule="auto"/>
        <w:rPr>
          <w:color w:val="000000" w:themeColor="text1"/>
        </w:rPr>
      </w:pPr>
    </w:p>
    <w:p w14:paraId="6B452189" w14:textId="77777777" w:rsidR="00291686" w:rsidRPr="00073CFE" w:rsidDel="002362EF" w:rsidRDefault="00291686" w:rsidP="005801F1">
      <w:pPr>
        <w:spacing w:after="160" w:line="259" w:lineRule="auto"/>
        <w:rPr>
          <w:del w:id="900" w:author="Drahomíra Pavelková" w:date="2020-08-26T19:06:00Z"/>
          <w:color w:val="000000" w:themeColor="text1"/>
        </w:rPr>
      </w:pPr>
    </w:p>
    <w:p w14:paraId="562483C6" w14:textId="77777777" w:rsidR="000116E1" w:rsidRPr="00073CFE" w:rsidRDefault="000116E1" w:rsidP="00291686">
      <w:pPr>
        <w:rPr>
          <w:color w:val="000000" w:themeColor="text1"/>
        </w:rPr>
      </w:pPr>
    </w:p>
    <w:p w14:paraId="51E01846" w14:textId="77777777" w:rsidR="000116E1" w:rsidRPr="00073CFE" w:rsidRDefault="000116E1" w:rsidP="00291686">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16E1" w:rsidRPr="00073CFE" w14:paraId="0B82C31D" w14:textId="77777777" w:rsidTr="00717ABE">
        <w:tc>
          <w:tcPr>
            <w:tcW w:w="9855" w:type="dxa"/>
            <w:gridSpan w:val="8"/>
            <w:tcBorders>
              <w:bottom w:val="double" w:sz="4" w:space="0" w:color="auto"/>
            </w:tcBorders>
            <w:shd w:val="clear" w:color="auto" w:fill="BDD6EE"/>
          </w:tcPr>
          <w:p w14:paraId="1D100B00" w14:textId="77777777" w:rsidR="000116E1" w:rsidRPr="00073CFE" w:rsidRDefault="000116E1"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116E1" w:rsidRPr="00073CFE" w14:paraId="59E594FF" w14:textId="77777777" w:rsidTr="00717ABE">
        <w:tc>
          <w:tcPr>
            <w:tcW w:w="3086" w:type="dxa"/>
            <w:tcBorders>
              <w:top w:val="double" w:sz="4" w:space="0" w:color="auto"/>
            </w:tcBorders>
            <w:shd w:val="clear" w:color="auto" w:fill="F7CAAC"/>
          </w:tcPr>
          <w:p w14:paraId="3283E748" w14:textId="77777777" w:rsidR="000116E1" w:rsidRPr="00073CFE" w:rsidRDefault="000116E1"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94C9465" w14:textId="77777777" w:rsidR="000116E1" w:rsidRPr="00073CFE" w:rsidRDefault="000116E1" w:rsidP="00717ABE">
            <w:pPr>
              <w:jc w:val="both"/>
              <w:rPr>
                <w:color w:val="000000" w:themeColor="text1"/>
              </w:rPr>
            </w:pPr>
            <w:r w:rsidRPr="00073CFE">
              <w:rPr>
                <w:color w:val="000000" w:themeColor="text1"/>
              </w:rPr>
              <w:t>Financial Technologies and Applications</w:t>
            </w:r>
          </w:p>
        </w:tc>
      </w:tr>
      <w:tr w:rsidR="000116E1" w:rsidRPr="00073CFE" w14:paraId="64CD3A44" w14:textId="77777777" w:rsidTr="00717ABE">
        <w:trPr>
          <w:trHeight w:val="249"/>
        </w:trPr>
        <w:tc>
          <w:tcPr>
            <w:tcW w:w="3086" w:type="dxa"/>
            <w:shd w:val="clear" w:color="auto" w:fill="F7CAAC"/>
          </w:tcPr>
          <w:p w14:paraId="5791DE37" w14:textId="77777777" w:rsidR="000116E1" w:rsidRPr="00073CFE" w:rsidRDefault="000116E1" w:rsidP="00717ABE">
            <w:pPr>
              <w:jc w:val="both"/>
              <w:rPr>
                <w:b/>
                <w:color w:val="000000" w:themeColor="text1"/>
              </w:rPr>
            </w:pPr>
            <w:r w:rsidRPr="00073CFE">
              <w:rPr>
                <w:b/>
                <w:color w:val="000000" w:themeColor="text1"/>
              </w:rPr>
              <w:t>Typ předmětu</w:t>
            </w:r>
          </w:p>
        </w:tc>
        <w:tc>
          <w:tcPr>
            <w:tcW w:w="3406" w:type="dxa"/>
            <w:gridSpan w:val="4"/>
          </w:tcPr>
          <w:p w14:paraId="1206CD2F" w14:textId="77777777" w:rsidR="000116E1" w:rsidRPr="00073CFE" w:rsidRDefault="000116E1" w:rsidP="00717ABE">
            <w:pPr>
              <w:jc w:val="both"/>
              <w:rPr>
                <w:color w:val="000000" w:themeColor="text1"/>
              </w:rPr>
            </w:pPr>
            <w:r w:rsidRPr="00073CFE">
              <w:rPr>
                <w:color w:val="000000" w:themeColor="text1"/>
              </w:rPr>
              <w:t>povinný „PZ“</w:t>
            </w:r>
          </w:p>
        </w:tc>
        <w:tc>
          <w:tcPr>
            <w:tcW w:w="2695" w:type="dxa"/>
            <w:gridSpan w:val="2"/>
            <w:shd w:val="clear" w:color="auto" w:fill="F7CAAC"/>
          </w:tcPr>
          <w:p w14:paraId="29FA3873" w14:textId="77777777" w:rsidR="000116E1" w:rsidRPr="00073CFE" w:rsidRDefault="000116E1" w:rsidP="00717ABE">
            <w:pPr>
              <w:jc w:val="both"/>
              <w:rPr>
                <w:color w:val="000000" w:themeColor="text1"/>
              </w:rPr>
            </w:pPr>
            <w:r w:rsidRPr="00073CFE">
              <w:rPr>
                <w:b/>
                <w:color w:val="000000" w:themeColor="text1"/>
              </w:rPr>
              <w:t>doporučený ročník / semestr</w:t>
            </w:r>
          </w:p>
        </w:tc>
        <w:tc>
          <w:tcPr>
            <w:tcW w:w="668" w:type="dxa"/>
          </w:tcPr>
          <w:p w14:paraId="7F546C57" w14:textId="77777777" w:rsidR="000116E1" w:rsidRPr="00073CFE" w:rsidRDefault="000116E1" w:rsidP="00717ABE">
            <w:pPr>
              <w:jc w:val="both"/>
              <w:rPr>
                <w:color w:val="000000" w:themeColor="text1"/>
              </w:rPr>
            </w:pPr>
            <w:r w:rsidRPr="00073CFE">
              <w:rPr>
                <w:color w:val="000000" w:themeColor="text1"/>
              </w:rPr>
              <w:t>2/Z</w:t>
            </w:r>
          </w:p>
        </w:tc>
      </w:tr>
      <w:tr w:rsidR="000116E1" w:rsidRPr="00073CFE" w14:paraId="59788262" w14:textId="77777777" w:rsidTr="00717ABE">
        <w:tc>
          <w:tcPr>
            <w:tcW w:w="3086" w:type="dxa"/>
            <w:shd w:val="clear" w:color="auto" w:fill="F7CAAC"/>
          </w:tcPr>
          <w:p w14:paraId="30413BDD" w14:textId="77777777" w:rsidR="000116E1" w:rsidRPr="00073CFE" w:rsidRDefault="000116E1" w:rsidP="00717ABE">
            <w:pPr>
              <w:jc w:val="both"/>
              <w:rPr>
                <w:b/>
                <w:color w:val="000000" w:themeColor="text1"/>
              </w:rPr>
            </w:pPr>
            <w:r w:rsidRPr="00073CFE">
              <w:rPr>
                <w:b/>
                <w:color w:val="000000" w:themeColor="text1"/>
              </w:rPr>
              <w:t>Rozsah studijního předmětu</w:t>
            </w:r>
          </w:p>
        </w:tc>
        <w:tc>
          <w:tcPr>
            <w:tcW w:w="1701" w:type="dxa"/>
            <w:gridSpan w:val="2"/>
          </w:tcPr>
          <w:p w14:paraId="51A25C1C" w14:textId="77777777" w:rsidR="000116E1" w:rsidRPr="00073CFE" w:rsidRDefault="000116E1" w:rsidP="00717ABE">
            <w:pPr>
              <w:jc w:val="both"/>
              <w:rPr>
                <w:color w:val="000000" w:themeColor="text1"/>
              </w:rPr>
            </w:pPr>
            <w:r w:rsidRPr="00073CFE">
              <w:rPr>
                <w:color w:val="000000" w:themeColor="text1"/>
              </w:rPr>
              <w:t>26p + 26s</w:t>
            </w:r>
          </w:p>
        </w:tc>
        <w:tc>
          <w:tcPr>
            <w:tcW w:w="889" w:type="dxa"/>
            <w:shd w:val="clear" w:color="auto" w:fill="F7CAAC"/>
          </w:tcPr>
          <w:p w14:paraId="5CB47B4E" w14:textId="77777777" w:rsidR="000116E1" w:rsidRPr="00073CFE" w:rsidRDefault="000116E1" w:rsidP="00717ABE">
            <w:pPr>
              <w:jc w:val="both"/>
              <w:rPr>
                <w:b/>
                <w:color w:val="000000" w:themeColor="text1"/>
              </w:rPr>
            </w:pPr>
            <w:r w:rsidRPr="00073CFE">
              <w:rPr>
                <w:b/>
                <w:color w:val="000000" w:themeColor="text1"/>
              </w:rPr>
              <w:t xml:space="preserve">hod. </w:t>
            </w:r>
          </w:p>
        </w:tc>
        <w:tc>
          <w:tcPr>
            <w:tcW w:w="816" w:type="dxa"/>
          </w:tcPr>
          <w:p w14:paraId="12EB5713" w14:textId="77777777" w:rsidR="000116E1" w:rsidRPr="00073CFE" w:rsidRDefault="000116E1" w:rsidP="00717ABE">
            <w:pPr>
              <w:jc w:val="both"/>
              <w:rPr>
                <w:color w:val="000000" w:themeColor="text1"/>
              </w:rPr>
            </w:pPr>
            <w:r w:rsidRPr="00073CFE">
              <w:rPr>
                <w:color w:val="000000" w:themeColor="text1"/>
              </w:rPr>
              <w:t>52</w:t>
            </w:r>
          </w:p>
        </w:tc>
        <w:tc>
          <w:tcPr>
            <w:tcW w:w="2156" w:type="dxa"/>
            <w:shd w:val="clear" w:color="auto" w:fill="F7CAAC"/>
          </w:tcPr>
          <w:p w14:paraId="6978316B" w14:textId="77777777" w:rsidR="000116E1" w:rsidRPr="00073CFE" w:rsidRDefault="000116E1" w:rsidP="00717ABE">
            <w:pPr>
              <w:jc w:val="both"/>
              <w:rPr>
                <w:b/>
                <w:color w:val="000000" w:themeColor="text1"/>
              </w:rPr>
            </w:pPr>
            <w:r w:rsidRPr="00073CFE">
              <w:rPr>
                <w:b/>
                <w:color w:val="000000" w:themeColor="text1"/>
              </w:rPr>
              <w:t>kreditů</w:t>
            </w:r>
          </w:p>
        </w:tc>
        <w:tc>
          <w:tcPr>
            <w:tcW w:w="1207" w:type="dxa"/>
            <w:gridSpan w:val="2"/>
          </w:tcPr>
          <w:p w14:paraId="430CB495" w14:textId="77777777" w:rsidR="000116E1" w:rsidRPr="00073CFE" w:rsidRDefault="000116E1" w:rsidP="00717ABE">
            <w:pPr>
              <w:jc w:val="both"/>
              <w:rPr>
                <w:color w:val="000000" w:themeColor="text1"/>
              </w:rPr>
            </w:pPr>
            <w:r w:rsidRPr="00073CFE">
              <w:rPr>
                <w:color w:val="000000" w:themeColor="text1"/>
              </w:rPr>
              <w:t>5</w:t>
            </w:r>
          </w:p>
        </w:tc>
      </w:tr>
      <w:tr w:rsidR="000116E1" w:rsidRPr="00073CFE" w14:paraId="08F8AB59" w14:textId="77777777" w:rsidTr="00717ABE">
        <w:tc>
          <w:tcPr>
            <w:tcW w:w="3086" w:type="dxa"/>
            <w:shd w:val="clear" w:color="auto" w:fill="F7CAAC"/>
          </w:tcPr>
          <w:p w14:paraId="7F2EC3A9" w14:textId="77777777" w:rsidR="000116E1" w:rsidRPr="00073CFE" w:rsidRDefault="000116E1" w:rsidP="00717ABE">
            <w:pPr>
              <w:jc w:val="both"/>
              <w:rPr>
                <w:b/>
                <w:color w:val="000000" w:themeColor="text1"/>
              </w:rPr>
            </w:pPr>
            <w:r w:rsidRPr="00073CFE">
              <w:rPr>
                <w:b/>
                <w:color w:val="000000" w:themeColor="text1"/>
              </w:rPr>
              <w:t>Prerekvizity, korekvizity, ekvivalence</w:t>
            </w:r>
          </w:p>
        </w:tc>
        <w:tc>
          <w:tcPr>
            <w:tcW w:w="6769" w:type="dxa"/>
            <w:gridSpan w:val="7"/>
          </w:tcPr>
          <w:p w14:paraId="40153756" w14:textId="77777777" w:rsidR="000116E1" w:rsidRPr="00073CFE" w:rsidRDefault="000116E1" w:rsidP="00717ABE">
            <w:pPr>
              <w:jc w:val="both"/>
              <w:rPr>
                <w:color w:val="000000" w:themeColor="text1"/>
              </w:rPr>
            </w:pPr>
          </w:p>
        </w:tc>
      </w:tr>
      <w:tr w:rsidR="000116E1" w:rsidRPr="00073CFE" w14:paraId="322B5E5A" w14:textId="77777777" w:rsidTr="00717ABE">
        <w:tc>
          <w:tcPr>
            <w:tcW w:w="3086" w:type="dxa"/>
            <w:shd w:val="clear" w:color="auto" w:fill="F7CAAC"/>
          </w:tcPr>
          <w:p w14:paraId="46D22549" w14:textId="77777777" w:rsidR="000116E1" w:rsidRPr="00073CFE" w:rsidRDefault="000116E1" w:rsidP="00717ABE">
            <w:pPr>
              <w:jc w:val="both"/>
              <w:rPr>
                <w:b/>
                <w:color w:val="000000" w:themeColor="text1"/>
              </w:rPr>
            </w:pPr>
            <w:r w:rsidRPr="00073CFE">
              <w:rPr>
                <w:b/>
                <w:color w:val="000000" w:themeColor="text1"/>
              </w:rPr>
              <w:t>Způsob ověření studijních výsledků</w:t>
            </w:r>
          </w:p>
        </w:tc>
        <w:tc>
          <w:tcPr>
            <w:tcW w:w="3406" w:type="dxa"/>
            <w:gridSpan w:val="4"/>
          </w:tcPr>
          <w:p w14:paraId="06ED44F4" w14:textId="77777777" w:rsidR="000116E1" w:rsidRPr="00073CFE" w:rsidRDefault="000116E1" w:rsidP="00717ABE">
            <w:pPr>
              <w:jc w:val="both"/>
              <w:rPr>
                <w:color w:val="000000" w:themeColor="text1"/>
              </w:rPr>
            </w:pPr>
            <w:r w:rsidRPr="00073CFE">
              <w:rPr>
                <w:color w:val="000000" w:themeColor="text1"/>
              </w:rPr>
              <w:t>zápočet, zkouška</w:t>
            </w:r>
          </w:p>
        </w:tc>
        <w:tc>
          <w:tcPr>
            <w:tcW w:w="2156" w:type="dxa"/>
            <w:shd w:val="clear" w:color="auto" w:fill="F7CAAC"/>
          </w:tcPr>
          <w:p w14:paraId="577AF98A" w14:textId="77777777" w:rsidR="000116E1" w:rsidRPr="00073CFE" w:rsidRDefault="000116E1" w:rsidP="00717ABE">
            <w:pPr>
              <w:jc w:val="both"/>
              <w:rPr>
                <w:b/>
                <w:color w:val="000000" w:themeColor="text1"/>
              </w:rPr>
            </w:pPr>
            <w:r w:rsidRPr="00073CFE">
              <w:rPr>
                <w:b/>
                <w:color w:val="000000" w:themeColor="text1"/>
              </w:rPr>
              <w:t>Forma výuky</w:t>
            </w:r>
          </w:p>
        </w:tc>
        <w:tc>
          <w:tcPr>
            <w:tcW w:w="1207" w:type="dxa"/>
            <w:gridSpan w:val="2"/>
          </w:tcPr>
          <w:p w14:paraId="23C4061D" w14:textId="77777777" w:rsidR="000116E1" w:rsidRPr="00073CFE" w:rsidRDefault="000116E1" w:rsidP="00717ABE">
            <w:pPr>
              <w:jc w:val="both"/>
              <w:rPr>
                <w:color w:val="000000" w:themeColor="text1"/>
              </w:rPr>
            </w:pPr>
            <w:r w:rsidRPr="00073CFE">
              <w:rPr>
                <w:color w:val="000000" w:themeColor="text1"/>
              </w:rPr>
              <w:t>přednáška, seminář</w:t>
            </w:r>
          </w:p>
        </w:tc>
      </w:tr>
      <w:tr w:rsidR="000116E1" w:rsidRPr="00073CFE" w14:paraId="68C19F67" w14:textId="77777777" w:rsidTr="00717ABE">
        <w:tc>
          <w:tcPr>
            <w:tcW w:w="3086" w:type="dxa"/>
            <w:shd w:val="clear" w:color="auto" w:fill="F7CAAC"/>
          </w:tcPr>
          <w:p w14:paraId="44CF780A" w14:textId="77777777" w:rsidR="000116E1" w:rsidRPr="00073CFE" w:rsidRDefault="000116E1"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63CED33" w14:textId="77777777" w:rsidR="000116E1" w:rsidRPr="00073CFE" w:rsidRDefault="000116E1" w:rsidP="00717ABE">
            <w:pPr>
              <w:rPr>
                <w:color w:val="000000" w:themeColor="text1"/>
              </w:rPr>
            </w:pPr>
            <w:r w:rsidRPr="00073CFE">
              <w:rPr>
                <w:color w:val="000000" w:themeColor="text1"/>
              </w:rPr>
              <w:t>Způsob zakončení předmětu – zápočet, zkouška</w:t>
            </w:r>
          </w:p>
          <w:p w14:paraId="4A64A800" w14:textId="77777777" w:rsidR="000116E1" w:rsidRPr="00073CFE" w:rsidRDefault="000116E1" w:rsidP="00717ABE">
            <w:pPr>
              <w:jc w:val="both"/>
              <w:rPr>
                <w:color w:val="000000" w:themeColor="text1"/>
              </w:rPr>
            </w:pPr>
            <w:r w:rsidRPr="00073CFE">
              <w:rPr>
                <w:color w:val="000000" w:themeColor="text1"/>
              </w:rPr>
              <w:t>Požadavky k zápočtu: vypracování eseje</w:t>
            </w:r>
          </w:p>
          <w:p w14:paraId="128DE61D" w14:textId="77777777" w:rsidR="000116E1" w:rsidRPr="00073CFE" w:rsidRDefault="000116E1" w:rsidP="00717ABE">
            <w:pPr>
              <w:jc w:val="both"/>
              <w:rPr>
                <w:color w:val="000000" w:themeColor="text1"/>
                <w:highlight w:val="yellow"/>
              </w:rPr>
            </w:pPr>
            <w:r w:rsidRPr="00073CFE">
              <w:rPr>
                <w:color w:val="000000" w:themeColor="text1"/>
              </w:rPr>
              <w:t>Požadavky ke zkoušce: úspěšné absolvování písemného testu (získání min. 60 % bodů)</w:t>
            </w:r>
          </w:p>
        </w:tc>
      </w:tr>
      <w:tr w:rsidR="000116E1" w:rsidRPr="00073CFE" w14:paraId="7F95785A" w14:textId="77777777" w:rsidTr="00717ABE">
        <w:trPr>
          <w:trHeight w:val="250"/>
        </w:trPr>
        <w:tc>
          <w:tcPr>
            <w:tcW w:w="9855" w:type="dxa"/>
            <w:gridSpan w:val="8"/>
            <w:tcBorders>
              <w:top w:val="nil"/>
            </w:tcBorders>
          </w:tcPr>
          <w:p w14:paraId="670D2D73" w14:textId="77777777" w:rsidR="000116E1" w:rsidRPr="00073CFE" w:rsidRDefault="000116E1" w:rsidP="00717ABE">
            <w:pPr>
              <w:jc w:val="both"/>
              <w:rPr>
                <w:color w:val="000000" w:themeColor="text1"/>
              </w:rPr>
            </w:pPr>
          </w:p>
        </w:tc>
      </w:tr>
      <w:tr w:rsidR="000116E1" w:rsidRPr="00073CFE" w14:paraId="537E8F0B" w14:textId="77777777" w:rsidTr="00717ABE">
        <w:trPr>
          <w:trHeight w:val="197"/>
        </w:trPr>
        <w:tc>
          <w:tcPr>
            <w:tcW w:w="3086" w:type="dxa"/>
            <w:tcBorders>
              <w:top w:val="nil"/>
            </w:tcBorders>
            <w:shd w:val="clear" w:color="auto" w:fill="F7CAAC"/>
          </w:tcPr>
          <w:p w14:paraId="24372443" w14:textId="77777777" w:rsidR="000116E1" w:rsidRPr="00073CFE" w:rsidRDefault="000116E1"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7276D2B6" w14:textId="77777777" w:rsidR="000116E1" w:rsidRPr="00073CFE" w:rsidRDefault="000116E1" w:rsidP="00717ABE">
            <w:pPr>
              <w:jc w:val="both"/>
              <w:rPr>
                <w:color w:val="000000" w:themeColor="text1"/>
              </w:rPr>
            </w:pPr>
            <w:r w:rsidRPr="00073CFE">
              <w:rPr>
                <w:color w:val="000000" w:themeColor="text1"/>
              </w:rPr>
              <w:t>Ing. Mojmír Hampl, MSc. Ph.D.</w:t>
            </w:r>
          </w:p>
        </w:tc>
      </w:tr>
      <w:tr w:rsidR="000116E1" w:rsidRPr="00073CFE" w14:paraId="48779D89" w14:textId="77777777" w:rsidTr="00717ABE">
        <w:trPr>
          <w:trHeight w:val="243"/>
        </w:trPr>
        <w:tc>
          <w:tcPr>
            <w:tcW w:w="3086" w:type="dxa"/>
            <w:tcBorders>
              <w:top w:val="nil"/>
            </w:tcBorders>
            <w:shd w:val="clear" w:color="auto" w:fill="F7CAAC"/>
          </w:tcPr>
          <w:p w14:paraId="39428DCF" w14:textId="77777777" w:rsidR="000116E1" w:rsidRPr="00073CFE" w:rsidRDefault="000116E1"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9471EDB" w14:textId="77777777" w:rsidR="000116E1" w:rsidRPr="00073CFE" w:rsidRDefault="000116E1" w:rsidP="00717ABE">
            <w:pPr>
              <w:jc w:val="both"/>
              <w:rPr>
                <w:color w:val="000000" w:themeColor="text1"/>
              </w:rPr>
            </w:pPr>
            <w:r w:rsidRPr="00073CFE">
              <w:rPr>
                <w:color w:val="000000" w:themeColor="text1"/>
              </w:rPr>
              <w:t>Garant se podílí v rozsahu 50%, stanovuje koncepci přednášek a seminářů a dohlíží na jejich jednotné vedení.</w:t>
            </w:r>
          </w:p>
        </w:tc>
      </w:tr>
      <w:tr w:rsidR="000116E1" w:rsidRPr="00073CFE" w14:paraId="5F778370" w14:textId="77777777" w:rsidTr="00717ABE">
        <w:tc>
          <w:tcPr>
            <w:tcW w:w="3086" w:type="dxa"/>
            <w:shd w:val="clear" w:color="auto" w:fill="F7CAAC"/>
          </w:tcPr>
          <w:p w14:paraId="2FE372C7" w14:textId="77777777" w:rsidR="000116E1" w:rsidRPr="00073CFE" w:rsidRDefault="000116E1"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43B7063F" w14:textId="77777777" w:rsidR="000116E1" w:rsidRPr="00073CFE" w:rsidRDefault="000116E1" w:rsidP="00717ABE">
            <w:pPr>
              <w:jc w:val="both"/>
              <w:rPr>
                <w:color w:val="000000" w:themeColor="text1"/>
              </w:rPr>
            </w:pPr>
            <w:r w:rsidRPr="00073CFE">
              <w:rPr>
                <w:color w:val="000000" w:themeColor="text1"/>
              </w:rPr>
              <w:t>Ing. Mojmír Hampl, MSc. Ph.D. – přednášející (50%), prof. Dr. Ing. Drahomíra Pavelková – přednášející (50%)</w:t>
            </w:r>
          </w:p>
        </w:tc>
      </w:tr>
      <w:tr w:rsidR="000116E1" w:rsidRPr="00073CFE" w14:paraId="4CDECF47" w14:textId="77777777" w:rsidTr="00717ABE">
        <w:trPr>
          <w:trHeight w:val="70"/>
        </w:trPr>
        <w:tc>
          <w:tcPr>
            <w:tcW w:w="9855" w:type="dxa"/>
            <w:gridSpan w:val="8"/>
            <w:tcBorders>
              <w:top w:val="nil"/>
            </w:tcBorders>
          </w:tcPr>
          <w:p w14:paraId="06FA56C1" w14:textId="77777777" w:rsidR="000116E1" w:rsidRPr="00073CFE" w:rsidRDefault="000116E1" w:rsidP="00717ABE">
            <w:pPr>
              <w:jc w:val="both"/>
              <w:rPr>
                <w:color w:val="000000" w:themeColor="text1"/>
              </w:rPr>
            </w:pPr>
          </w:p>
        </w:tc>
      </w:tr>
      <w:tr w:rsidR="000116E1" w:rsidRPr="00073CFE" w14:paraId="352AB0D2" w14:textId="77777777" w:rsidTr="00717ABE">
        <w:tc>
          <w:tcPr>
            <w:tcW w:w="3086" w:type="dxa"/>
            <w:shd w:val="clear" w:color="auto" w:fill="F7CAAC"/>
          </w:tcPr>
          <w:p w14:paraId="1AC2B43B" w14:textId="77777777" w:rsidR="000116E1" w:rsidRPr="00073CFE" w:rsidRDefault="000116E1"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A890251" w14:textId="77777777" w:rsidR="000116E1" w:rsidRPr="00073CFE" w:rsidRDefault="000116E1" w:rsidP="00717ABE">
            <w:pPr>
              <w:jc w:val="both"/>
              <w:rPr>
                <w:color w:val="000000" w:themeColor="text1"/>
              </w:rPr>
            </w:pPr>
          </w:p>
        </w:tc>
      </w:tr>
      <w:tr w:rsidR="000116E1" w:rsidRPr="00073CFE" w14:paraId="3BABAB50" w14:textId="77777777" w:rsidTr="00717ABE">
        <w:trPr>
          <w:trHeight w:val="3471"/>
        </w:trPr>
        <w:tc>
          <w:tcPr>
            <w:tcW w:w="9855" w:type="dxa"/>
            <w:gridSpan w:val="8"/>
            <w:tcBorders>
              <w:top w:val="nil"/>
              <w:bottom w:val="single" w:sz="12" w:space="0" w:color="auto"/>
            </w:tcBorders>
          </w:tcPr>
          <w:p w14:paraId="41CE487F" w14:textId="77777777" w:rsidR="000116E1" w:rsidRPr="00073CFE" w:rsidRDefault="000116E1" w:rsidP="00717ABE">
            <w:pPr>
              <w:jc w:val="both"/>
              <w:rPr>
                <w:color w:val="000000" w:themeColor="text1"/>
              </w:rPr>
            </w:pPr>
            <w:r w:rsidRPr="00073CFE">
              <w:rPr>
                <w:color w:val="000000" w:themeColor="text1"/>
              </w:rPr>
              <w:t>Cílem kurzu je seznámit studenty s nejnovějšími trendy v oblasti finančních technologií a finančních inovací a s jejich dopady na fungování bank, peněžního systému a celé oblasti finančního zprostředkování.</w:t>
            </w:r>
          </w:p>
          <w:p w14:paraId="21C012AB" w14:textId="77777777" w:rsidR="000116E1" w:rsidRPr="00073CFE" w:rsidRDefault="000116E1" w:rsidP="00717ABE">
            <w:pPr>
              <w:jc w:val="both"/>
              <w:rPr>
                <w:iCs/>
                <w:color w:val="000000" w:themeColor="text1"/>
              </w:rPr>
            </w:pPr>
            <w:r w:rsidRPr="00073CFE">
              <w:rPr>
                <w:color w:val="000000" w:themeColor="text1"/>
              </w:rPr>
              <w:t>Studentům bude představena celá oblast inovací (</w:t>
            </w:r>
            <w:r w:rsidRPr="00073CFE">
              <w:rPr>
                <w:iCs/>
                <w:color w:val="000000" w:themeColor="text1"/>
              </w:rPr>
              <w:t xml:space="preserve">primárně blockchain, nebo obecněji distributed ledger technology - DLT). Budou vysvětleny koncepční a technické silné a slabé stránky těchto alternativních řešení a traktovány odlišnosti v platebních, vypořádacích a zúčtovacích a obecně ekonomických parametrech těchto systémů oproti systémům tradičním. </w:t>
            </w:r>
          </w:p>
          <w:p w14:paraId="6098FE7D" w14:textId="77777777" w:rsidR="000116E1" w:rsidRPr="00073CFE" w:rsidRDefault="000116E1" w:rsidP="00717ABE">
            <w:pPr>
              <w:jc w:val="both"/>
              <w:rPr>
                <w:iCs/>
                <w:color w:val="000000" w:themeColor="text1"/>
              </w:rPr>
            </w:pPr>
            <w:r w:rsidRPr="00073CFE">
              <w:rPr>
                <w:iCs/>
                <w:color w:val="000000" w:themeColor="text1"/>
              </w:rPr>
              <w:t>Dále bude komplementárně diskutována oblast inovací směřujících k evolučním či revolučním změnám v rámci stávajícího finančního systému (zejména v oblasti platebního styku, kontroly nad účty, využívaní dat klientů, poskytování půjček či správy aktiv) a rovněž oblast regulatoriky související s oblastí FinTech a to jak</w:t>
            </w:r>
            <w:r w:rsidRPr="00073CFE">
              <w:rPr>
                <w:color w:val="000000" w:themeColor="text1"/>
              </w:rPr>
              <w:t xml:space="preserve"> na úrovni EU, tak na úrovni FSB/G20, tedy na platformě celosvětové. Cílem předmětu je rovněž představit studentům konkrétní případy aplikací finančních technologií v oblastech bankovnictví, řízení osobních financí a podnikové praxe. Absolventi předmětu získají přehled o možnostech a rizicích vyplývajících z využívání finančních</w:t>
            </w:r>
            <w:r w:rsidRPr="00073CFE">
              <w:rPr>
                <w:rStyle w:val="apple-converted-space"/>
                <w:color w:val="000000" w:themeColor="text1"/>
              </w:rPr>
              <w:t> </w:t>
            </w:r>
            <w:r w:rsidRPr="00073CFE">
              <w:rPr>
                <w:color w:val="000000" w:themeColor="text1"/>
                <w:shd w:val="clear" w:color="auto" w:fill="FFFFFF"/>
              </w:rPr>
              <w:t>technologií</w:t>
            </w:r>
            <w:r w:rsidRPr="00073CFE">
              <w:rPr>
                <w:color w:val="000000" w:themeColor="text1"/>
              </w:rPr>
              <w:t xml:space="preserve">. Tyto poznatky bude možné aplikovat </w:t>
            </w:r>
            <w:r w:rsidRPr="00073CFE">
              <w:rPr>
                <w:iCs/>
                <w:color w:val="000000" w:themeColor="text1"/>
              </w:rPr>
              <w:t>jak v osobní a podnikové praxi, tak v začátcích vlastního podnikání.</w:t>
            </w:r>
          </w:p>
          <w:p w14:paraId="6867EF7A"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Blockchain jako technologický základ Bitcoinu a jeho unikátnost a replikovatelnost.</w:t>
            </w:r>
          </w:p>
          <w:p w14:paraId="765B1500"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Aplikace konceptu DLT uvnitř i mimo oblast kryptoaktiv.</w:t>
            </w:r>
          </w:p>
          <w:p w14:paraId="1F41A09B"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Vysvětlení konceptu elektronických peněz v kontextu regulatoriky EU a v kontextu existujících platebních systémů – definice elektronických peněz jako digitálního ekvivalentu skutečných peněz. </w:t>
            </w:r>
          </w:p>
          <w:p w14:paraId="33BB1AAC"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Porovnání centralizovaných (PayPal, WebMoney) a decentralizovaných systémů. </w:t>
            </w:r>
          </w:p>
          <w:p w14:paraId="2BFB1373"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Regulace, povolování a registrace institucí elektronických peněz v ČR/EU.  </w:t>
            </w:r>
          </w:p>
          <w:p w14:paraId="5A25E9E2" w14:textId="77777777" w:rsidR="000116E1" w:rsidRPr="00073CFE" w:rsidRDefault="000116E1" w:rsidP="00896B4C">
            <w:pPr>
              <w:pStyle w:val="Odstavecseseznamem"/>
              <w:numPr>
                <w:ilvl w:val="0"/>
                <w:numId w:val="53"/>
              </w:numPr>
              <w:spacing w:after="0"/>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CBDC: koncept Central Bank Digital Money, důvody vzniku a zásadní odlišnost od konceptů elektronických peněz a kryptoměn/kryptoaktiv. </w:t>
            </w:r>
          </w:p>
          <w:p w14:paraId="7B8A6B66" w14:textId="77777777" w:rsidR="000116E1" w:rsidRPr="00073CFE" w:rsidRDefault="000116E1" w:rsidP="00896B4C">
            <w:pPr>
              <w:pStyle w:val="Odstavecseseznamem"/>
              <w:numPr>
                <w:ilvl w:val="0"/>
                <w:numId w:val="53"/>
              </w:numPr>
              <w:spacing w:after="0"/>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Finanční technologie v tradičních finančních službách – alternativní systémy pro obchodování měn, pro platební styk a poskytování úvěrů. Finanční technologie v podnikové praxi.</w:t>
            </w:r>
          </w:p>
          <w:p w14:paraId="08472244" w14:textId="77777777" w:rsidR="000116E1" w:rsidRPr="00073CFE" w:rsidRDefault="000116E1" w:rsidP="00896B4C">
            <w:pPr>
              <w:pStyle w:val="Odstavecseseznamem"/>
              <w:numPr>
                <w:ilvl w:val="0"/>
                <w:numId w:val="53"/>
              </w:numPr>
              <w:spacing w:after="0"/>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Nástroje pro řízení finančních rizik.</w:t>
            </w:r>
          </w:p>
          <w:p w14:paraId="2BFA4812" w14:textId="77777777" w:rsidR="000116E1" w:rsidRPr="00073CFE" w:rsidRDefault="000116E1" w:rsidP="00896B4C">
            <w:pPr>
              <w:pStyle w:val="Odstavecseseznamem"/>
              <w:numPr>
                <w:ilvl w:val="0"/>
                <w:numId w:val="53"/>
              </w:numPr>
              <w:spacing w:after="0"/>
              <w:ind w:left="245" w:hanging="245"/>
              <w:jc w:val="both"/>
              <w:rPr>
                <w:color w:val="000000" w:themeColor="text1"/>
              </w:rPr>
            </w:pPr>
            <w:r w:rsidRPr="00073CFE">
              <w:rPr>
                <w:rFonts w:ascii="Times New Roman" w:eastAsia="Times New Roman" w:hAnsi="Times New Roman"/>
                <w:iCs/>
                <w:color w:val="000000" w:themeColor="text1"/>
                <w:sz w:val="20"/>
                <w:szCs w:val="20"/>
                <w:lang w:eastAsia="cs-CZ"/>
              </w:rPr>
              <w:t>Aplikace finančních technologií – případové studie.</w:t>
            </w:r>
          </w:p>
        </w:tc>
      </w:tr>
      <w:tr w:rsidR="000116E1" w:rsidRPr="00073CFE" w14:paraId="4E54A0F6" w14:textId="77777777" w:rsidTr="00717ABE">
        <w:trPr>
          <w:trHeight w:val="265"/>
        </w:trPr>
        <w:tc>
          <w:tcPr>
            <w:tcW w:w="3653" w:type="dxa"/>
            <w:gridSpan w:val="2"/>
            <w:tcBorders>
              <w:top w:val="nil"/>
            </w:tcBorders>
            <w:shd w:val="clear" w:color="auto" w:fill="F7CAAC"/>
          </w:tcPr>
          <w:p w14:paraId="43D7EE8F" w14:textId="77777777" w:rsidR="000116E1" w:rsidRPr="00073CFE" w:rsidRDefault="000116E1"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4DE7BD43" w14:textId="77777777" w:rsidR="000116E1" w:rsidRPr="00073CFE" w:rsidRDefault="000116E1" w:rsidP="00717ABE">
            <w:pPr>
              <w:jc w:val="both"/>
              <w:rPr>
                <w:color w:val="000000" w:themeColor="text1"/>
              </w:rPr>
            </w:pPr>
          </w:p>
        </w:tc>
      </w:tr>
      <w:tr w:rsidR="000116E1" w:rsidRPr="00073CFE" w14:paraId="53FDD1CB" w14:textId="77777777" w:rsidTr="00717ABE">
        <w:trPr>
          <w:trHeight w:val="694"/>
        </w:trPr>
        <w:tc>
          <w:tcPr>
            <w:tcW w:w="9855" w:type="dxa"/>
            <w:gridSpan w:val="8"/>
            <w:tcBorders>
              <w:top w:val="nil"/>
            </w:tcBorders>
          </w:tcPr>
          <w:p w14:paraId="1FAFCD3E" w14:textId="77777777" w:rsidR="000116E1" w:rsidRPr="00073CFE" w:rsidRDefault="000116E1" w:rsidP="000116E1">
            <w:pPr>
              <w:ind w:left="360" w:hanging="360"/>
              <w:rPr>
                <w:b/>
                <w:color w:val="000000" w:themeColor="text1"/>
              </w:rPr>
            </w:pPr>
            <w:r w:rsidRPr="00073CFE">
              <w:rPr>
                <w:b/>
                <w:color w:val="000000" w:themeColor="text1"/>
              </w:rPr>
              <w:t>Povinná literatura</w:t>
            </w:r>
          </w:p>
          <w:p w14:paraId="36618F21" w14:textId="77777777" w:rsidR="000116E1" w:rsidRPr="00073CFE" w:rsidRDefault="000116E1" w:rsidP="00896B4C">
            <w:pPr>
              <w:numPr>
                <w:ilvl w:val="0"/>
                <w:numId w:val="54"/>
              </w:numPr>
              <w:ind w:left="0"/>
              <w:rPr>
                <w:color w:val="000000" w:themeColor="text1"/>
              </w:rPr>
            </w:pPr>
            <w:r w:rsidRPr="00073CFE">
              <w:rPr>
                <w:color w:val="000000" w:themeColor="text1"/>
              </w:rPr>
              <w:t xml:space="preserve">ARSLANIAN, H., FISCHER, F. </w:t>
            </w:r>
            <w:r w:rsidRPr="00073CFE">
              <w:rPr>
                <w:i/>
                <w:iCs/>
                <w:color w:val="000000" w:themeColor="text1"/>
              </w:rPr>
              <w:t xml:space="preserve">The Future of Finance: The Impact of FinTech, AI, and Crypto on Financial Services. </w:t>
            </w:r>
            <w:r w:rsidRPr="00073CFE">
              <w:rPr>
                <w:color w:val="000000" w:themeColor="text1"/>
                <w:shd w:val="clear" w:color="auto" w:fill="FFFFFF"/>
              </w:rPr>
              <w:t xml:space="preserve">Palgrave Macmillan, 2019.  </w:t>
            </w:r>
            <w:r w:rsidRPr="00073CFE">
              <w:rPr>
                <w:color w:val="000000" w:themeColor="text1"/>
              </w:rPr>
              <w:t>ISBN-10:</w:t>
            </w:r>
            <w:r w:rsidRPr="00073CFE">
              <w:rPr>
                <w:rStyle w:val="apple-converted-space"/>
                <w:color w:val="000000" w:themeColor="text1"/>
              </w:rPr>
              <w:t> </w:t>
            </w:r>
            <w:r w:rsidRPr="00073CFE">
              <w:rPr>
                <w:color w:val="000000" w:themeColor="text1"/>
              </w:rPr>
              <w:t>3030145328. ISBN-13:</w:t>
            </w:r>
            <w:r w:rsidRPr="00073CFE">
              <w:rPr>
                <w:rStyle w:val="apple-converted-space"/>
                <w:color w:val="000000" w:themeColor="text1"/>
              </w:rPr>
              <w:t> </w:t>
            </w:r>
            <w:r w:rsidRPr="00073CFE">
              <w:rPr>
                <w:color w:val="000000" w:themeColor="text1"/>
              </w:rPr>
              <w:t>978-3030145323</w:t>
            </w:r>
            <w:r w:rsidR="00031A3B" w:rsidRPr="00073CFE">
              <w:rPr>
                <w:color w:val="000000" w:themeColor="text1"/>
              </w:rPr>
              <w:t>.</w:t>
            </w:r>
          </w:p>
          <w:p w14:paraId="57BCA307"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rStyle w:val="a-size-large"/>
                <w:b w:val="0"/>
                <w:bCs w:val="0"/>
                <w:color w:val="000000" w:themeColor="text1"/>
                <w:sz w:val="20"/>
                <w:szCs w:val="20"/>
              </w:rPr>
              <w:t xml:space="preserve">LIERMANN, V., STEGMANN, C. </w:t>
            </w:r>
            <w:r w:rsidRPr="00073CFE">
              <w:rPr>
                <w:rStyle w:val="a-size-large"/>
                <w:b w:val="0"/>
                <w:bCs w:val="0"/>
                <w:i/>
                <w:iCs/>
                <w:color w:val="000000" w:themeColor="text1"/>
                <w:sz w:val="20"/>
                <w:szCs w:val="20"/>
              </w:rPr>
              <w:t>The Impact of Digital Transformation and FinTech on the Finance Professional.</w:t>
            </w:r>
            <w:r w:rsidRPr="00073CFE">
              <w:rPr>
                <w:rStyle w:val="a-size-large"/>
                <w:b w:val="0"/>
                <w:bCs w:val="0"/>
                <w:color w:val="000000" w:themeColor="text1"/>
                <w:sz w:val="20"/>
                <w:szCs w:val="20"/>
              </w:rPr>
              <w:t xml:space="preserve"> </w:t>
            </w:r>
            <w:r w:rsidRPr="00073CFE">
              <w:rPr>
                <w:b w:val="0"/>
                <w:bCs w:val="0"/>
                <w:color w:val="000000" w:themeColor="text1"/>
                <w:sz w:val="20"/>
                <w:szCs w:val="20"/>
                <w:shd w:val="clear" w:color="auto" w:fill="FFFFFF"/>
              </w:rPr>
              <w:t xml:space="preserve">Palgrave Macmillan, 2019. </w:t>
            </w:r>
            <w:r w:rsidRPr="00073CFE">
              <w:rPr>
                <w:b w:val="0"/>
                <w:bCs w:val="0"/>
                <w:color w:val="000000" w:themeColor="text1"/>
                <w:sz w:val="20"/>
                <w:szCs w:val="20"/>
              </w:rPr>
              <w:t>ISBN-10:</w:t>
            </w:r>
            <w:r w:rsidRPr="00073CFE">
              <w:rPr>
                <w:rStyle w:val="apple-converted-space"/>
                <w:b w:val="0"/>
                <w:bCs w:val="0"/>
                <w:color w:val="000000" w:themeColor="text1"/>
                <w:sz w:val="20"/>
                <w:szCs w:val="20"/>
              </w:rPr>
              <w:t> </w:t>
            </w:r>
            <w:r w:rsidRPr="00073CFE">
              <w:rPr>
                <w:b w:val="0"/>
                <w:bCs w:val="0"/>
                <w:color w:val="000000" w:themeColor="text1"/>
                <w:sz w:val="20"/>
                <w:szCs w:val="20"/>
              </w:rPr>
              <w:t>3030237184. ISBN-13:</w:t>
            </w:r>
            <w:r w:rsidRPr="00073CFE">
              <w:rPr>
                <w:rStyle w:val="apple-converted-space"/>
                <w:b w:val="0"/>
                <w:bCs w:val="0"/>
                <w:color w:val="000000" w:themeColor="text1"/>
                <w:sz w:val="20"/>
                <w:szCs w:val="20"/>
              </w:rPr>
              <w:t> </w:t>
            </w:r>
            <w:r w:rsidRPr="00073CFE">
              <w:rPr>
                <w:b w:val="0"/>
                <w:bCs w:val="0"/>
                <w:color w:val="000000" w:themeColor="text1"/>
                <w:sz w:val="20"/>
                <w:szCs w:val="20"/>
              </w:rPr>
              <w:t>978-3030237189</w:t>
            </w:r>
            <w:r w:rsidR="00031A3B" w:rsidRPr="00073CFE">
              <w:rPr>
                <w:b w:val="0"/>
                <w:bCs w:val="0"/>
                <w:color w:val="000000" w:themeColor="text1"/>
                <w:sz w:val="20"/>
                <w:szCs w:val="20"/>
              </w:rPr>
              <w:t>.</w:t>
            </w:r>
          </w:p>
          <w:p w14:paraId="7AC72CAA"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b w:val="0"/>
                <w:bCs w:val="0"/>
                <w:color w:val="000000" w:themeColor="text1"/>
                <w:sz w:val="20"/>
                <w:szCs w:val="20"/>
                <w:shd w:val="clear" w:color="auto" w:fill="FFFFFF"/>
              </w:rPr>
              <w:t>Communication from the Commission to the European Parliament, the Council, the European Central Bank, the European Economic and Social Committee and the Committee of the Regions FinTech Action plan: For a more competitive and innovative European financial sector</w:t>
            </w:r>
            <w:r w:rsidRPr="00073CFE">
              <w:rPr>
                <w:b w:val="0"/>
                <w:bCs w:val="0"/>
                <w:i/>
                <w:color w:val="000000" w:themeColor="text1"/>
                <w:sz w:val="20"/>
                <w:szCs w:val="20"/>
              </w:rPr>
              <w:t xml:space="preserve"> COM/2018/0109, 2018 </w:t>
            </w:r>
            <w:r w:rsidRPr="00073CFE">
              <w:rPr>
                <w:b w:val="0"/>
                <w:bCs w:val="0"/>
                <w:color w:val="000000" w:themeColor="text1"/>
                <w:sz w:val="20"/>
                <w:szCs w:val="20"/>
              </w:rPr>
              <w:t>(</w:t>
            </w:r>
            <w:hyperlink r:id="rId24" w:history="1">
              <w:r w:rsidRPr="00073CFE">
                <w:rPr>
                  <w:rStyle w:val="Hypertextovodkaz"/>
                  <w:rFonts w:eastAsiaTheme="majorEastAsia"/>
                  <w:b w:val="0"/>
                  <w:bCs w:val="0"/>
                  <w:color w:val="000000" w:themeColor="text1"/>
                  <w:sz w:val="20"/>
                  <w:szCs w:val="20"/>
                </w:rPr>
                <w:t>https://eur-lex.europa.eu/legal-content/EN/TXT/?uri=CELEX:52018DC0109</w:t>
              </w:r>
            </w:hyperlink>
            <w:r w:rsidRPr="00073CFE">
              <w:rPr>
                <w:b w:val="0"/>
                <w:bCs w:val="0"/>
                <w:color w:val="000000" w:themeColor="text1"/>
                <w:sz w:val="20"/>
                <w:szCs w:val="20"/>
              </w:rPr>
              <w:t>)</w:t>
            </w:r>
          </w:p>
          <w:p w14:paraId="46096FE4" w14:textId="77777777" w:rsidR="000116E1" w:rsidRPr="00073CFE" w:rsidRDefault="000116E1" w:rsidP="000116E1">
            <w:pPr>
              <w:pStyle w:val="Nadpis1"/>
              <w:spacing w:before="0" w:beforeAutospacing="0" w:after="0" w:afterAutospacing="0"/>
              <w:rPr>
                <w:bCs w:val="0"/>
                <w:color w:val="000000" w:themeColor="text1"/>
                <w:kern w:val="0"/>
                <w:sz w:val="20"/>
                <w:szCs w:val="20"/>
              </w:rPr>
            </w:pPr>
            <w:r w:rsidRPr="00073CFE">
              <w:rPr>
                <w:bCs w:val="0"/>
                <w:color w:val="000000" w:themeColor="text1"/>
                <w:kern w:val="0"/>
                <w:sz w:val="20"/>
                <w:szCs w:val="20"/>
              </w:rPr>
              <w:t>Doporučená literatura</w:t>
            </w:r>
          </w:p>
          <w:p w14:paraId="73165AA9"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rStyle w:val="a-size-large"/>
                <w:b w:val="0"/>
                <w:bCs w:val="0"/>
                <w:color w:val="000000" w:themeColor="text1"/>
                <w:sz w:val="20"/>
                <w:szCs w:val="20"/>
              </w:rPr>
              <w:t>TANDA, A., SCHENA, C.</w:t>
            </w:r>
            <w:r w:rsidR="00031A3B" w:rsidRPr="00073CFE">
              <w:rPr>
                <w:rStyle w:val="a-size-large"/>
                <w:b w:val="0"/>
                <w:bCs w:val="0"/>
                <w:color w:val="000000" w:themeColor="text1"/>
                <w:sz w:val="20"/>
                <w:szCs w:val="20"/>
              </w:rPr>
              <w:t xml:space="preserve"> </w:t>
            </w:r>
            <w:r w:rsidRPr="00073CFE">
              <w:rPr>
                <w:rStyle w:val="a-size-large"/>
                <w:b w:val="0"/>
                <w:bCs w:val="0"/>
                <w:color w:val="000000" w:themeColor="text1"/>
                <w:sz w:val="20"/>
                <w:szCs w:val="20"/>
              </w:rPr>
              <w:t xml:space="preserve">M. </w:t>
            </w:r>
            <w:r w:rsidRPr="00073CFE">
              <w:rPr>
                <w:rStyle w:val="a-size-large"/>
                <w:b w:val="0"/>
                <w:bCs w:val="0"/>
                <w:i/>
                <w:iCs/>
                <w:color w:val="000000" w:themeColor="text1"/>
                <w:sz w:val="20"/>
                <w:szCs w:val="20"/>
              </w:rPr>
              <w:t>FinTech, BigTech and Banks: Digitalisation and Its Impact on Banking Business Models.</w:t>
            </w:r>
            <w:r w:rsidRPr="00073CFE">
              <w:rPr>
                <w:rStyle w:val="a-size-large"/>
                <w:b w:val="0"/>
                <w:bCs w:val="0"/>
                <w:color w:val="000000" w:themeColor="text1"/>
                <w:sz w:val="20"/>
                <w:szCs w:val="20"/>
              </w:rPr>
              <w:t xml:space="preserve"> </w:t>
            </w:r>
            <w:r w:rsidRPr="00073CFE">
              <w:rPr>
                <w:b w:val="0"/>
                <w:bCs w:val="0"/>
                <w:color w:val="000000" w:themeColor="text1"/>
                <w:sz w:val="20"/>
                <w:szCs w:val="20"/>
              </w:rPr>
              <w:t>Palgrave Pivot, 2019. ISBN-10:</w:t>
            </w:r>
            <w:r w:rsidRPr="00073CFE">
              <w:rPr>
                <w:rStyle w:val="apple-converted-space"/>
                <w:b w:val="0"/>
                <w:bCs w:val="0"/>
                <w:color w:val="000000" w:themeColor="text1"/>
                <w:sz w:val="20"/>
                <w:szCs w:val="20"/>
              </w:rPr>
              <w:t> </w:t>
            </w:r>
            <w:r w:rsidRPr="00073CFE">
              <w:rPr>
                <w:b w:val="0"/>
                <w:bCs w:val="0"/>
                <w:color w:val="000000" w:themeColor="text1"/>
                <w:sz w:val="20"/>
                <w:szCs w:val="20"/>
              </w:rPr>
              <w:t>3030224252. ISBN-13:</w:t>
            </w:r>
            <w:r w:rsidRPr="00073CFE">
              <w:rPr>
                <w:rStyle w:val="apple-converted-space"/>
                <w:b w:val="0"/>
                <w:bCs w:val="0"/>
                <w:color w:val="000000" w:themeColor="text1"/>
                <w:sz w:val="20"/>
                <w:szCs w:val="20"/>
              </w:rPr>
              <w:t> </w:t>
            </w:r>
            <w:r w:rsidRPr="00073CFE">
              <w:rPr>
                <w:b w:val="0"/>
                <w:bCs w:val="0"/>
                <w:color w:val="000000" w:themeColor="text1"/>
                <w:sz w:val="20"/>
                <w:szCs w:val="20"/>
              </w:rPr>
              <w:t>978-3030224257</w:t>
            </w:r>
            <w:r w:rsidR="00031A3B" w:rsidRPr="00073CFE">
              <w:rPr>
                <w:b w:val="0"/>
                <w:bCs w:val="0"/>
                <w:color w:val="000000" w:themeColor="text1"/>
                <w:sz w:val="20"/>
                <w:szCs w:val="20"/>
              </w:rPr>
              <w:t>.</w:t>
            </w:r>
          </w:p>
          <w:p w14:paraId="3BA1079F"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b w:val="0"/>
                <w:bCs w:val="0"/>
                <w:color w:val="000000" w:themeColor="text1"/>
                <w:sz w:val="20"/>
                <w:szCs w:val="20"/>
              </w:rPr>
              <w:t xml:space="preserve">TAPSCOTT, D., TAPSCOTT. A. </w:t>
            </w:r>
            <w:r w:rsidRPr="00073CFE">
              <w:rPr>
                <w:b w:val="0"/>
                <w:bCs w:val="0"/>
                <w:i/>
                <w:iCs/>
                <w:color w:val="000000" w:themeColor="text1"/>
                <w:sz w:val="20"/>
                <w:szCs w:val="20"/>
              </w:rPr>
              <w:t>Blockchain Revolution</w:t>
            </w:r>
            <w:r w:rsidRPr="00073CFE">
              <w:rPr>
                <w:b w:val="0"/>
                <w:bCs w:val="0"/>
                <w:color w:val="000000" w:themeColor="text1"/>
                <w:sz w:val="20"/>
                <w:szCs w:val="20"/>
              </w:rPr>
              <w:t xml:space="preserve">, Penguin Books, London, 2018, s. 432, ISBN </w:t>
            </w:r>
            <w:r w:rsidRPr="00073CFE">
              <w:rPr>
                <w:b w:val="0"/>
                <w:bCs w:val="0"/>
                <w:color w:val="000000" w:themeColor="text1"/>
                <w:sz w:val="20"/>
                <w:szCs w:val="20"/>
                <w:shd w:val="clear" w:color="auto" w:fill="FFFFFF"/>
              </w:rPr>
              <w:t>978-0241237861.</w:t>
            </w:r>
          </w:p>
          <w:p w14:paraId="2BAE2CEA" w14:textId="77777777" w:rsidR="000116E1" w:rsidRPr="00073CFE" w:rsidRDefault="000116E1" w:rsidP="000116E1">
            <w:pPr>
              <w:jc w:val="both"/>
              <w:rPr>
                <w:color w:val="000000" w:themeColor="text1"/>
              </w:rPr>
            </w:pPr>
            <w:r w:rsidRPr="00073CFE">
              <w:rPr>
                <w:color w:val="000000" w:themeColor="text1"/>
              </w:rPr>
              <w:t xml:space="preserve">European Banking Authority: </w:t>
            </w:r>
            <w:r w:rsidRPr="00073CFE">
              <w:rPr>
                <w:i/>
                <w:iCs/>
                <w:color w:val="000000" w:themeColor="text1"/>
              </w:rPr>
              <w:t>Report on the impact of FinTech on incumbent credit institutions' business models</w:t>
            </w:r>
            <w:r w:rsidR="00275C8A" w:rsidRPr="00073CFE">
              <w:rPr>
                <w:color w:val="000000" w:themeColor="text1"/>
              </w:rPr>
              <w:t>.</w:t>
            </w:r>
            <w:r w:rsidRPr="00073CFE">
              <w:rPr>
                <w:color w:val="000000" w:themeColor="text1"/>
              </w:rPr>
              <w:t xml:space="preserve"> </w:t>
            </w:r>
            <w:hyperlink r:id="rId25" w:history="1">
              <w:r w:rsidRPr="00073CFE">
                <w:rPr>
                  <w:rStyle w:val="Hypertextovodkaz"/>
                  <w:rFonts w:eastAsiaTheme="majorEastAsia"/>
                  <w:color w:val="000000" w:themeColor="text1"/>
                </w:rPr>
                <w:t>https://eba.europa.eu/-/eba-assesses-risks-and-opportunities-from-fintech-and-its-impact-on-incumbents-business-models</w:t>
              </w:r>
            </w:hyperlink>
            <w:r w:rsidRPr="00073CFE">
              <w:rPr>
                <w:color w:val="000000" w:themeColor="text1"/>
              </w:rPr>
              <w:t>, 2018.</w:t>
            </w:r>
          </w:p>
        </w:tc>
      </w:tr>
      <w:tr w:rsidR="000116E1" w:rsidRPr="00073CFE" w14:paraId="2939C6FA"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6628D8" w14:textId="77777777" w:rsidR="000116E1" w:rsidRPr="00073CFE" w:rsidRDefault="000116E1" w:rsidP="00717ABE">
            <w:pPr>
              <w:jc w:val="center"/>
              <w:rPr>
                <w:b/>
                <w:color w:val="000000" w:themeColor="text1"/>
              </w:rPr>
            </w:pPr>
            <w:r w:rsidRPr="00073CFE">
              <w:rPr>
                <w:b/>
                <w:color w:val="000000" w:themeColor="text1"/>
              </w:rPr>
              <w:t>Informace ke kombinované nebo distanční formě</w:t>
            </w:r>
          </w:p>
        </w:tc>
      </w:tr>
      <w:tr w:rsidR="000116E1" w:rsidRPr="00073CFE" w14:paraId="6C24F808" w14:textId="77777777" w:rsidTr="00717ABE">
        <w:tc>
          <w:tcPr>
            <w:tcW w:w="4787" w:type="dxa"/>
            <w:gridSpan w:val="3"/>
            <w:tcBorders>
              <w:top w:val="single" w:sz="2" w:space="0" w:color="auto"/>
            </w:tcBorders>
            <w:shd w:val="clear" w:color="auto" w:fill="F7CAAC"/>
          </w:tcPr>
          <w:p w14:paraId="28933CDD" w14:textId="77777777" w:rsidR="000116E1" w:rsidRPr="00073CFE" w:rsidRDefault="000116E1"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392AE2C" w14:textId="77777777" w:rsidR="000116E1" w:rsidRPr="00073CFE" w:rsidRDefault="000116E1" w:rsidP="00717ABE">
            <w:pPr>
              <w:jc w:val="both"/>
              <w:rPr>
                <w:color w:val="000000" w:themeColor="text1"/>
              </w:rPr>
            </w:pPr>
          </w:p>
        </w:tc>
        <w:tc>
          <w:tcPr>
            <w:tcW w:w="4179" w:type="dxa"/>
            <w:gridSpan w:val="4"/>
            <w:tcBorders>
              <w:top w:val="single" w:sz="2" w:space="0" w:color="auto"/>
            </w:tcBorders>
            <w:shd w:val="clear" w:color="auto" w:fill="F7CAAC"/>
          </w:tcPr>
          <w:p w14:paraId="1D309731" w14:textId="77777777" w:rsidR="000116E1" w:rsidRPr="00073CFE" w:rsidRDefault="000116E1" w:rsidP="00717ABE">
            <w:pPr>
              <w:jc w:val="both"/>
              <w:rPr>
                <w:b/>
                <w:color w:val="000000" w:themeColor="text1"/>
              </w:rPr>
            </w:pPr>
            <w:r w:rsidRPr="00073CFE">
              <w:rPr>
                <w:b/>
                <w:color w:val="000000" w:themeColor="text1"/>
              </w:rPr>
              <w:t xml:space="preserve">hodin </w:t>
            </w:r>
          </w:p>
        </w:tc>
      </w:tr>
      <w:tr w:rsidR="000116E1" w:rsidRPr="00073CFE" w14:paraId="45F8CDC8" w14:textId="77777777" w:rsidTr="00717ABE">
        <w:tc>
          <w:tcPr>
            <w:tcW w:w="9855" w:type="dxa"/>
            <w:gridSpan w:val="8"/>
            <w:shd w:val="clear" w:color="auto" w:fill="F7CAAC"/>
          </w:tcPr>
          <w:p w14:paraId="614C44D0" w14:textId="77777777" w:rsidR="000116E1" w:rsidRPr="00073CFE" w:rsidRDefault="000116E1" w:rsidP="00717ABE">
            <w:pPr>
              <w:jc w:val="both"/>
              <w:rPr>
                <w:b/>
                <w:color w:val="000000" w:themeColor="text1"/>
              </w:rPr>
            </w:pPr>
            <w:r w:rsidRPr="00073CFE">
              <w:rPr>
                <w:b/>
                <w:color w:val="000000" w:themeColor="text1"/>
              </w:rPr>
              <w:t>Informace o způsobu kontaktu s vyučujícím</w:t>
            </w:r>
          </w:p>
        </w:tc>
      </w:tr>
      <w:tr w:rsidR="000116E1" w:rsidRPr="00073CFE" w14:paraId="68A8AC01" w14:textId="77777777" w:rsidTr="00717ABE">
        <w:trPr>
          <w:trHeight w:val="723"/>
        </w:trPr>
        <w:tc>
          <w:tcPr>
            <w:tcW w:w="9855" w:type="dxa"/>
            <w:gridSpan w:val="8"/>
          </w:tcPr>
          <w:p w14:paraId="74FB52E9" w14:textId="77777777" w:rsidR="000116E1" w:rsidRPr="00073CFE" w:rsidRDefault="000116E1"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DB89D7" w14:textId="77777777" w:rsidR="000116E1" w:rsidRPr="00073CFE" w:rsidRDefault="000116E1" w:rsidP="000116E1">
      <w:pPr>
        <w:rPr>
          <w:color w:val="000000" w:themeColor="text1"/>
        </w:rPr>
      </w:pPr>
    </w:p>
    <w:p w14:paraId="6643D106" w14:textId="77777777" w:rsidR="0049133D" w:rsidRPr="00073CFE" w:rsidRDefault="0049133D" w:rsidP="000116E1">
      <w:pPr>
        <w:rPr>
          <w:color w:val="000000" w:themeColor="text1"/>
        </w:rPr>
      </w:pPr>
    </w:p>
    <w:p w14:paraId="52B6BDCD" w14:textId="77777777" w:rsidR="0049133D" w:rsidRPr="00073CFE" w:rsidRDefault="0049133D" w:rsidP="000116E1">
      <w:pPr>
        <w:rPr>
          <w:color w:val="000000" w:themeColor="text1"/>
        </w:rPr>
      </w:pPr>
    </w:p>
    <w:p w14:paraId="479C4D85" w14:textId="77777777" w:rsidR="0049133D" w:rsidRPr="00073CFE" w:rsidRDefault="0049133D" w:rsidP="000116E1">
      <w:pPr>
        <w:rPr>
          <w:color w:val="000000" w:themeColor="text1"/>
        </w:rPr>
      </w:pPr>
    </w:p>
    <w:p w14:paraId="5256BE4F" w14:textId="77777777" w:rsidR="0049133D" w:rsidRPr="00073CFE" w:rsidRDefault="0049133D" w:rsidP="000116E1">
      <w:pPr>
        <w:rPr>
          <w:color w:val="000000" w:themeColor="text1"/>
        </w:rPr>
      </w:pPr>
    </w:p>
    <w:p w14:paraId="64CFB21E" w14:textId="77777777" w:rsidR="0049133D" w:rsidRPr="00073CFE" w:rsidRDefault="0049133D" w:rsidP="000116E1">
      <w:pPr>
        <w:rPr>
          <w:color w:val="000000" w:themeColor="text1"/>
        </w:rPr>
      </w:pPr>
    </w:p>
    <w:p w14:paraId="0EF10570" w14:textId="77777777" w:rsidR="0049133D" w:rsidRPr="00073CFE" w:rsidRDefault="0049133D" w:rsidP="000116E1">
      <w:pPr>
        <w:rPr>
          <w:color w:val="000000" w:themeColor="text1"/>
        </w:rPr>
      </w:pPr>
    </w:p>
    <w:p w14:paraId="4F6A59AD" w14:textId="77777777" w:rsidR="0049133D" w:rsidRPr="00073CFE" w:rsidRDefault="0049133D" w:rsidP="000116E1">
      <w:pPr>
        <w:rPr>
          <w:color w:val="000000" w:themeColor="text1"/>
        </w:rPr>
      </w:pPr>
    </w:p>
    <w:p w14:paraId="3DFF2055" w14:textId="77777777" w:rsidR="0049133D" w:rsidRPr="00073CFE" w:rsidRDefault="0049133D" w:rsidP="000116E1">
      <w:pPr>
        <w:rPr>
          <w:color w:val="000000" w:themeColor="text1"/>
        </w:rPr>
      </w:pPr>
    </w:p>
    <w:p w14:paraId="7F883896" w14:textId="77777777" w:rsidR="0049133D" w:rsidRPr="00073CFE" w:rsidRDefault="0049133D" w:rsidP="000116E1">
      <w:pPr>
        <w:rPr>
          <w:color w:val="000000" w:themeColor="text1"/>
        </w:rPr>
      </w:pPr>
    </w:p>
    <w:p w14:paraId="27EFDF49" w14:textId="77777777" w:rsidR="0049133D" w:rsidRPr="00073CFE" w:rsidRDefault="0049133D" w:rsidP="000116E1">
      <w:pPr>
        <w:rPr>
          <w:color w:val="000000" w:themeColor="text1"/>
        </w:rPr>
      </w:pPr>
    </w:p>
    <w:p w14:paraId="3855B2AF" w14:textId="77777777" w:rsidR="0049133D" w:rsidRPr="00073CFE" w:rsidRDefault="0049133D" w:rsidP="000116E1">
      <w:pPr>
        <w:rPr>
          <w:color w:val="000000" w:themeColor="text1"/>
        </w:rPr>
      </w:pPr>
    </w:p>
    <w:p w14:paraId="4AB4C222" w14:textId="77777777" w:rsidR="0049133D" w:rsidRPr="00073CFE" w:rsidRDefault="0049133D" w:rsidP="000116E1">
      <w:pPr>
        <w:rPr>
          <w:color w:val="000000" w:themeColor="text1"/>
        </w:rPr>
      </w:pPr>
    </w:p>
    <w:p w14:paraId="13887509" w14:textId="77777777" w:rsidR="0049133D" w:rsidRPr="00073CFE" w:rsidRDefault="0049133D" w:rsidP="000116E1">
      <w:pPr>
        <w:rPr>
          <w:color w:val="000000" w:themeColor="text1"/>
        </w:rPr>
      </w:pPr>
    </w:p>
    <w:p w14:paraId="74FE9636" w14:textId="77777777" w:rsidR="0049133D" w:rsidRPr="00073CFE" w:rsidRDefault="0049133D" w:rsidP="000116E1">
      <w:pPr>
        <w:rPr>
          <w:color w:val="000000" w:themeColor="text1"/>
        </w:rPr>
      </w:pPr>
    </w:p>
    <w:p w14:paraId="65D57B71" w14:textId="77777777" w:rsidR="0049133D" w:rsidRPr="00073CFE" w:rsidRDefault="0049133D" w:rsidP="000116E1">
      <w:pPr>
        <w:rPr>
          <w:color w:val="000000" w:themeColor="text1"/>
        </w:rPr>
      </w:pPr>
    </w:p>
    <w:p w14:paraId="49ED988F" w14:textId="77777777" w:rsidR="0049133D" w:rsidRPr="00073CFE" w:rsidRDefault="0049133D" w:rsidP="000116E1">
      <w:pPr>
        <w:rPr>
          <w:color w:val="000000" w:themeColor="text1"/>
        </w:rPr>
      </w:pPr>
    </w:p>
    <w:p w14:paraId="3B027F1D" w14:textId="77777777" w:rsidR="0049133D" w:rsidRPr="00073CFE" w:rsidRDefault="0049133D" w:rsidP="000116E1">
      <w:pPr>
        <w:rPr>
          <w:color w:val="000000" w:themeColor="text1"/>
        </w:rPr>
      </w:pPr>
    </w:p>
    <w:p w14:paraId="69D35B37" w14:textId="77777777" w:rsidR="0049133D" w:rsidRPr="00073CFE" w:rsidRDefault="0049133D" w:rsidP="000116E1">
      <w:pPr>
        <w:rPr>
          <w:color w:val="000000" w:themeColor="text1"/>
        </w:rPr>
      </w:pPr>
    </w:p>
    <w:p w14:paraId="6C5F4B75" w14:textId="77777777" w:rsidR="0049133D" w:rsidRPr="00073CFE" w:rsidRDefault="0049133D" w:rsidP="000116E1">
      <w:pPr>
        <w:rPr>
          <w:color w:val="000000" w:themeColor="text1"/>
        </w:rPr>
      </w:pPr>
    </w:p>
    <w:p w14:paraId="1EDEB8B9" w14:textId="77777777" w:rsidR="0049133D" w:rsidRPr="00073CFE" w:rsidRDefault="0049133D" w:rsidP="000116E1">
      <w:pPr>
        <w:rPr>
          <w:color w:val="000000" w:themeColor="text1"/>
        </w:rPr>
      </w:pPr>
    </w:p>
    <w:p w14:paraId="6161565D" w14:textId="77777777" w:rsidR="0049133D" w:rsidRPr="00073CFE" w:rsidRDefault="0049133D" w:rsidP="000116E1">
      <w:pPr>
        <w:rPr>
          <w:color w:val="000000" w:themeColor="text1"/>
        </w:rPr>
      </w:pPr>
    </w:p>
    <w:p w14:paraId="6E3B20B9" w14:textId="77777777" w:rsidR="0049133D" w:rsidRPr="00073CFE" w:rsidRDefault="0049133D" w:rsidP="000116E1">
      <w:pPr>
        <w:rPr>
          <w:color w:val="000000" w:themeColor="text1"/>
        </w:rPr>
      </w:pPr>
    </w:p>
    <w:p w14:paraId="6D634B78" w14:textId="77777777" w:rsidR="0049133D" w:rsidRPr="00073CFE" w:rsidRDefault="0049133D" w:rsidP="000116E1">
      <w:pPr>
        <w:rPr>
          <w:color w:val="000000" w:themeColor="text1"/>
        </w:rPr>
      </w:pPr>
    </w:p>
    <w:p w14:paraId="15533AF3" w14:textId="77777777" w:rsidR="0049133D" w:rsidRPr="00073CFE" w:rsidRDefault="0049133D" w:rsidP="000116E1">
      <w:pPr>
        <w:rPr>
          <w:color w:val="000000" w:themeColor="text1"/>
        </w:rPr>
      </w:pPr>
    </w:p>
    <w:p w14:paraId="35093599" w14:textId="77777777" w:rsidR="0049133D" w:rsidRPr="00073CFE" w:rsidRDefault="0049133D" w:rsidP="000116E1">
      <w:pPr>
        <w:rPr>
          <w:color w:val="000000" w:themeColor="text1"/>
        </w:rPr>
      </w:pPr>
    </w:p>
    <w:p w14:paraId="3D5A06B3" w14:textId="77777777" w:rsidR="0049133D" w:rsidRPr="00073CFE" w:rsidRDefault="0049133D" w:rsidP="000116E1">
      <w:pPr>
        <w:rPr>
          <w:color w:val="000000" w:themeColor="text1"/>
        </w:rPr>
      </w:pPr>
    </w:p>
    <w:p w14:paraId="41BFCBE2" w14:textId="77777777" w:rsidR="0049133D" w:rsidRPr="00073CFE" w:rsidRDefault="0049133D" w:rsidP="000116E1">
      <w:pPr>
        <w:rPr>
          <w:color w:val="000000" w:themeColor="text1"/>
        </w:rPr>
      </w:pPr>
    </w:p>
    <w:p w14:paraId="75FD622F" w14:textId="77777777" w:rsidR="0049133D" w:rsidRPr="00073CFE" w:rsidRDefault="0049133D" w:rsidP="000116E1">
      <w:pPr>
        <w:rPr>
          <w:color w:val="000000" w:themeColor="text1"/>
        </w:rPr>
      </w:pPr>
    </w:p>
    <w:p w14:paraId="14AC910D" w14:textId="77777777" w:rsidR="0049133D" w:rsidRPr="00073CFE" w:rsidRDefault="0049133D" w:rsidP="000116E1">
      <w:pPr>
        <w:rPr>
          <w:color w:val="000000" w:themeColor="text1"/>
        </w:rPr>
      </w:pPr>
    </w:p>
    <w:p w14:paraId="3B454975" w14:textId="77777777" w:rsidR="0049133D" w:rsidRPr="00073CFE" w:rsidRDefault="0049133D" w:rsidP="000116E1">
      <w:pPr>
        <w:rPr>
          <w:color w:val="000000" w:themeColor="text1"/>
        </w:rPr>
      </w:pPr>
    </w:p>
    <w:p w14:paraId="6C1FEE02" w14:textId="77777777" w:rsidR="0049133D" w:rsidRPr="00073CFE" w:rsidRDefault="0049133D" w:rsidP="000116E1">
      <w:pPr>
        <w:rPr>
          <w:color w:val="000000" w:themeColor="text1"/>
        </w:rPr>
      </w:pPr>
    </w:p>
    <w:p w14:paraId="1FFAC122" w14:textId="77777777" w:rsidR="0049133D" w:rsidRPr="00073CFE" w:rsidRDefault="0049133D" w:rsidP="000116E1">
      <w:pPr>
        <w:rPr>
          <w:color w:val="000000" w:themeColor="text1"/>
        </w:rPr>
      </w:pPr>
    </w:p>
    <w:p w14:paraId="71CFF94F" w14:textId="77777777" w:rsidR="0049133D" w:rsidRPr="00073CFE" w:rsidRDefault="0049133D" w:rsidP="000116E1">
      <w:pPr>
        <w:rPr>
          <w:color w:val="000000" w:themeColor="text1"/>
        </w:rPr>
      </w:pPr>
    </w:p>
    <w:p w14:paraId="529C423C" w14:textId="77777777" w:rsidR="0049133D" w:rsidRPr="00073CFE" w:rsidRDefault="0049133D" w:rsidP="000116E1">
      <w:pPr>
        <w:rPr>
          <w:color w:val="000000" w:themeColor="text1"/>
        </w:rPr>
      </w:pPr>
    </w:p>
    <w:p w14:paraId="4FA5DF6C" w14:textId="77777777" w:rsidR="0049133D" w:rsidRPr="00073CFE" w:rsidRDefault="0049133D" w:rsidP="000116E1">
      <w:pPr>
        <w:rPr>
          <w:color w:val="000000" w:themeColor="text1"/>
        </w:rPr>
      </w:pPr>
    </w:p>
    <w:p w14:paraId="29791418" w14:textId="77777777" w:rsidR="0049133D" w:rsidRPr="00073CFE" w:rsidRDefault="0049133D" w:rsidP="000116E1">
      <w:pPr>
        <w:rPr>
          <w:color w:val="000000" w:themeColor="text1"/>
        </w:rPr>
      </w:pPr>
    </w:p>
    <w:p w14:paraId="250498BD" w14:textId="77777777" w:rsidR="0049133D" w:rsidRPr="00073CFE" w:rsidRDefault="0049133D" w:rsidP="000116E1">
      <w:pPr>
        <w:rPr>
          <w:color w:val="000000" w:themeColor="text1"/>
        </w:rPr>
      </w:pPr>
    </w:p>
    <w:p w14:paraId="3C645118" w14:textId="77777777" w:rsidR="0049133D" w:rsidRPr="00073CFE" w:rsidRDefault="0049133D" w:rsidP="000116E1">
      <w:pPr>
        <w:rPr>
          <w:color w:val="000000" w:themeColor="text1"/>
        </w:rPr>
      </w:pPr>
    </w:p>
    <w:p w14:paraId="6F87D5AA" w14:textId="77777777" w:rsidR="0049133D" w:rsidRPr="00073CFE" w:rsidRDefault="0049133D" w:rsidP="000116E1">
      <w:pPr>
        <w:rPr>
          <w:color w:val="000000" w:themeColor="text1"/>
        </w:rPr>
      </w:pPr>
    </w:p>
    <w:p w14:paraId="491CD3B1" w14:textId="77777777" w:rsidR="0049133D" w:rsidRPr="00073CFE" w:rsidRDefault="0049133D" w:rsidP="000116E1">
      <w:pPr>
        <w:rPr>
          <w:color w:val="000000" w:themeColor="text1"/>
        </w:rPr>
      </w:pPr>
    </w:p>
    <w:p w14:paraId="71F20DBB" w14:textId="77777777" w:rsidR="0049133D" w:rsidRPr="00073CFE" w:rsidRDefault="0049133D" w:rsidP="000116E1">
      <w:pPr>
        <w:rPr>
          <w:color w:val="000000" w:themeColor="text1"/>
        </w:rPr>
      </w:pPr>
    </w:p>
    <w:p w14:paraId="6E05B65E" w14:textId="77777777" w:rsidR="0049133D" w:rsidRPr="00073CFE" w:rsidRDefault="0049133D" w:rsidP="000116E1">
      <w:pPr>
        <w:rPr>
          <w:color w:val="000000" w:themeColor="text1"/>
        </w:rPr>
      </w:pPr>
    </w:p>
    <w:p w14:paraId="6C3222AA" w14:textId="77777777" w:rsidR="0049133D" w:rsidRPr="00073CFE" w:rsidRDefault="0049133D" w:rsidP="000116E1">
      <w:pPr>
        <w:rPr>
          <w:color w:val="000000" w:themeColor="text1"/>
        </w:rPr>
      </w:pPr>
    </w:p>
    <w:p w14:paraId="5A68D0F6" w14:textId="77777777" w:rsidR="0049133D" w:rsidRPr="00073CFE" w:rsidRDefault="0049133D" w:rsidP="000116E1">
      <w:pPr>
        <w:rPr>
          <w:color w:val="000000" w:themeColor="text1"/>
        </w:rPr>
      </w:pPr>
    </w:p>
    <w:p w14:paraId="02255B4B" w14:textId="77777777" w:rsidR="0049133D" w:rsidRPr="00073CFE" w:rsidRDefault="0049133D" w:rsidP="000116E1">
      <w:pPr>
        <w:rPr>
          <w:color w:val="000000" w:themeColor="text1"/>
        </w:rPr>
      </w:pPr>
    </w:p>
    <w:p w14:paraId="6E2BEB44" w14:textId="77777777" w:rsidR="0049133D" w:rsidRPr="00073CFE" w:rsidRDefault="0049133D" w:rsidP="000116E1">
      <w:pPr>
        <w:rPr>
          <w:color w:val="000000" w:themeColor="text1"/>
        </w:rPr>
      </w:pPr>
    </w:p>
    <w:p w14:paraId="25ED7130" w14:textId="77777777" w:rsidR="006055AB" w:rsidRPr="00073CFE" w:rsidRDefault="006055AB" w:rsidP="006055AB">
      <w:pPr>
        <w:spacing w:after="160" w:line="259" w:lineRule="auto"/>
        <w:jc w:val="center"/>
        <w:rPr>
          <w:b/>
          <w:bCs/>
          <w:color w:val="000000" w:themeColor="text1"/>
          <w:sz w:val="52"/>
          <w:szCs w:val="52"/>
        </w:rPr>
      </w:pPr>
    </w:p>
    <w:p w14:paraId="211C14FB" w14:textId="77777777" w:rsidR="006055AB" w:rsidRPr="00073CFE" w:rsidRDefault="006055AB" w:rsidP="006055AB">
      <w:pPr>
        <w:spacing w:after="160" w:line="259" w:lineRule="auto"/>
        <w:jc w:val="center"/>
        <w:rPr>
          <w:b/>
          <w:bCs/>
          <w:color w:val="000000" w:themeColor="text1"/>
          <w:sz w:val="52"/>
          <w:szCs w:val="52"/>
        </w:rPr>
      </w:pPr>
    </w:p>
    <w:p w14:paraId="4D5DB328" w14:textId="77777777" w:rsidR="006055AB" w:rsidRPr="00073CFE" w:rsidRDefault="006055AB" w:rsidP="006055AB">
      <w:pPr>
        <w:spacing w:after="160" w:line="259" w:lineRule="auto"/>
        <w:jc w:val="center"/>
        <w:rPr>
          <w:b/>
          <w:bCs/>
          <w:color w:val="000000" w:themeColor="text1"/>
          <w:sz w:val="52"/>
          <w:szCs w:val="52"/>
        </w:rPr>
      </w:pPr>
    </w:p>
    <w:p w14:paraId="1EAED46F" w14:textId="77777777" w:rsidR="006055AB" w:rsidRPr="00073CFE" w:rsidRDefault="006055AB" w:rsidP="006055AB">
      <w:pPr>
        <w:spacing w:after="160" w:line="259" w:lineRule="auto"/>
        <w:jc w:val="center"/>
        <w:rPr>
          <w:b/>
          <w:bCs/>
          <w:color w:val="000000" w:themeColor="text1"/>
          <w:sz w:val="52"/>
          <w:szCs w:val="52"/>
        </w:rPr>
      </w:pPr>
    </w:p>
    <w:p w14:paraId="34186411" w14:textId="77777777" w:rsidR="006055AB" w:rsidRPr="00073CFE" w:rsidRDefault="006055AB" w:rsidP="006055AB">
      <w:pPr>
        <w:spacing w:after="160" w:line="259" w:lineRule="auto"/>
        <w:jc w:val="center"/>
        <w:rPr>
          <w:b/>
          <w:bCs/>
          <w:color w:val="000000" w:themeColor="text1"/>
          <w:sz w:val="52"/>
          <w:szCs w:val="52"/>
        </w:rPr>
      </w:pPr>
    </w:p>
    <w:p w14:paraId="26C3AD6E" w14:textId="77777777" w:rsidR="00E1386E" w:rsidRPr="00073CFE" w:rsidRDefault="00E1386E" w:rsidP="006055AB">
      <w:pPr>
        <w:spacing w:after="160" w:line="259" w:lineRule="auto"/>
        <w:jc w:val="center"/>
        <w:rPr>
          <w:b/>
          <w:bCs/>
          <w:color w:val="000000" w:themeColor="text1"/>
          <w:sz w:val="52"/>
          <w:szCs w:val="52"/>
        </w:rPr>
      </w:pPr>
    </w:p>
    <w:p w14:paraId="3BE112DA" w14:textId="77777777" w:rsidR="00E1386E" w:rsidRPr="00073CFE" w:rsidRDefault="00E1386E" w:rsidP="006055AB">
      <w:pPr>
        <w:spacing w:after="160" w:line="259" w:lineRule="auto"/>
        <w:jc w:val="center"/>
        <w:rPr>
          <w:b/>
          <w:bCs/>
          <w:color w:val="000000" w:themeColor="text1"/>
          <w:sz w:val="52"/>
          <w:szCs w:val="52"/>
        </w:rPr>
      </w:pPr>
    </w:p>
    <w:p w14:paraId="449D1062" w14:textId="77777777" w:rsidR="00E1386E" w:rsidRPr="00073CFE" w:rsidRDefault="00E1386E" w:rsidP="006055AB">
      <w:pPr>
        <w:spacing w:after="160" w:line="259" w:lineRule="auto"/>
        <w:jc w:val="center"/>
        <w:rPr>
          <w:b/>
          <w:bCs/>
          <w:color w:val="000000" w:themeColor="text1"/>
          <w:sz w:val="52"/>
          <w:szCs w:val="52"/>
        </w:rPr>
      </w:pPr>
    </w:p>
    <w:p w14:paraId="588A5B9D" w14:textId="77777777" w:rsidR="009E3BB7" w:rsidRPr="00073CFE" w:rsidRDefault="009E3BB7" w:rsidP="006055AB">
      <w:pPr>
        <w:spacing w:after="160" w:line="259" w:lineRule="auto"/>
        <w:jc w:val="center"/>
        <w:rPr>
          <w:color w:val="000000" w:themeColor="text1"/>
        </w:rPr>
      </w:pPr>
      <w:r w:rsidRPr="00073CFE">
        <w:rPr>
          <w:b/>
          <w:bCs/>
          <w:color w:val="000000" w:themeColor="text1"/>
          <w:sz w:val="52"/>
          <w:szCs w:val="52"/>
        </w:rPr>
        <w:t xml:space="preserve">Povinně volitelné předměty specializace </w:t>
      </w:r>
      <w:r w:rsidR="00DC4B13" w:rsidRPr="00073CFE">
        <w:rPr>
          <w:b/>
          <w:bCs/>
          <w:color w:val="000000" w:themeColor="text1"/>
          <w:sz w:val="52"/>
          <w:szCs w:val="52"/>
        </w:rPr>
        <w:t>Corporate Finance</w:t>
      </w:r>
    </w:p>
    <w:p w14:paraId="4EE971F9" w14:textId="77777777" w:rsidR="005801F1" w:rsidRPr="00073CFE" w:rsidRDefault="005801F1" w:rsidP="005801F1">
      <w:pPr>
        <w:spacing w:after="160" w:line="259" w:lineRule="auto"/>
        <w:rPr>
          <w:color w:val="000000" w:themeColor="text1"/>
        </w:rPr>
      </w:pPr>
    </w:p>
    <w:p w14:paraId="6CC6326C" w14:textId="77777777" w:rsidR="006055AB" w:rsidRPr="00073CFE" w:rsidRDefault="006055AB" w:rsidP="005801F1">
      <w:pPr>
        <w:spacing w:after="160" w:line="259" w:lineRule="auto"/>
        <w:rPr>
          <w:color w:val="000000" w:themeColor="text1"/>
        </w:rPr>
      </w:pPr>
    </w:p>
    <w:p w14:paraId="0A8958B1" w14:textId="77777777" w:rsidR="006055AB" w:rsidRPr="00073CFE" w:rsidRDefault="006055AB" w:rsidP="005801F1">
      <w:pPr>
        <w:spacing w:after="160" w:line="259" w:lineRule="auto"/>
        <w:rPr>
          <w:color w:val="000000" w:themeColor="text1"/>
        </w:rPr>
      </w:pPr>
    </w:p>
    <w:p w14:paraId="521C30BA" w14:textId="77777777" w:rsidR="006055AB" w:rsidRPr="00073CFE" w:rsidRDefault="006055AB" w:rsidP="005801F1">
      <w:pPr>
        <w:spacing w:after="160" w:line="259" w:lineRule="auto"/>
        <w:rPr>
          <w:color w:val="000000" w:themeColor="text1"/>
        </w:rPr>
      </w:pPr>
    </w:p>
    <w:p w14:paraId="1E8632C7" w14:textId="77777777" w:rsidR="006055AB" w:rsidRPr="00073CFE" w:rsidRDefault="006055AB" w:rsidP="005801F1">
      <w:pPr>
        <w:spacing w:after="160" w:line="259" w:lineRule="auto"/>
        <w:rPr>
          <w:color w:val="000000" w:themeColor="text1"/>
        </w:rPr>
      </w:pPr>
    </w:p>
    <w:p w14:paraId="1D56C2A7" w14:textId="77777777" w:rsidR="006055AB" w:rsidRPr="00073CFE" w:rsidRDefault="006055AB" w:rsidP="005801F1">
      <w:pPr>
        <w:spacing w:after="160" w:line="259" w:lineRule="auto"/>
        <w:rPr>
          <w:color w:val="000000" w:themeColor="text1"/>
        </w:rPr>
      </w:pPr>
    </w:p>
    <w:p w14:paraId="247649A6" w14:textId="77777777" w:rsidR="006055AB" w:rsidRPr="00073CFE" w:rsidRDefault="006055AB" w:rsidP="005801F1">
      <w:pPr>
        <w:spacing w:after="160" w:line="259" w:lineRule="auto"/>
        <w:rPr>
          <w:color w:val="000000" w:themeColor="text1"/>
        </w:rPr>
      </w:pPr>
    </w:p>
    <w:p w14:paraId="68F43BFF" w14:textId="77777777" w:rsidR="006055AB" w:rsidRPr="00073CFE" w:rsidRDefault="006055AB" w:rsidP="005801F1">
      <w:pPr>
        <w:spacing w:after="160" w:line="259" w:lineRule="auto"/>
        <w:rPr>
          <w:color w:val="000000" w:themeColor="text1"/>
        </w:rPr>
      </w:pPr>
    </w:p>
    <w:p w14:paraId="7CAE858B" w14:textId="77777777" w:rsidR="006055AB" w:rsidRPr="00073CFE" w:rsidRDefault="006055AB" w:rsidP="005801F1">
      <w:pPr>
        <w:spacing w:after="160" w:line="259" w:lineRule="auto"/>
        <w:rPr>
          <w:color w:val="000000" w:themeColor="text1"/>
        </w:rPr>
      </w:pPr>
    </w:p>
    <w:p w14:paraId="4E461284" w14:textId="77777777" w:rsidR="006055AB" w:rsidRPr="00073CFE" w:rsidRDefault="006055AB" w:rsidP="005801F1">
      <w:pPr>
        <w:spacing w:after="160" w:line="259" w:lineRule="auto"/>
        <w:rPr>
          <w:color w:val="000000" w:themeColor="text1"/>
        </w:rPr>
      </w:pPr>
    </w:p>
    <w:p w14:paraId="714136E1" w14:textId="77777777" w:rsidR="006055AB" w:rsidRPr="00073CFE" w:rsidRDefault="006055AB" w:rsidP="005801F1">
      <w:pPr>
        <w:spacing w:after="160" w:line="259" w:lineRule="auto"/>
        <w:rPr>
          <w:color w:val="000000" w:themeColor="text1"/>
        </w:rPr>
      </w:pPr>
    </w:p>
    <w:p w14:paraId="6DE34946" w14:textId="77777777" w:rsidR="006055AB" w:rsidRPr="00073CFE" w:rsidRDefault="006055AB" w:rsidP="005801F1">
      <w:pPr>
        <w:spacing w:after="160" w:line="259" w:lineRule="auto"/>
        <w:rPr>
          <w:color w:val="000000" w:themeColor="text1"/>
        </w:rPr>
      </w:pPr>
    </w:p>
    <w:p w14:paraId="437F063B" w14:textId="77777777" w:rsidR="006055AB" w:rsidRPr="00073CFE" w:rsidRDefault="006055AB" w:rsidP="005801F1">
      <w:pPr>
        <w:spacing w:after="160" w:line="259" w:lineRule="auto"/>
        <w:rPr>
          <w:color w:val="000000" w:themeColor="text1"/>
        </w:rPr>
      </w:pPr>
    </w:p>
    <w:p w14:paraId="7B1ECC63" w14:textId="77777777" w:rsidR="006055AB" w:rsidRPr="00073CFE" w:rsidRDefault="006055AB" w:rsidP="005801F1">
      <w:pPr>
        <w:spacing w:after="160" w:line="259" w:lineRule="auto"/>
        <w:rPr>
          <w:color w:val="000000" w:themeColor="text1"/>
        </w:rPr>
      </w:pPr>
    </w:p>
    <w:p w14:paraId="6793F2B1" w14:textId="77777777" w:rsidR="005801F1" w:rsidRPr="00073CFE" w:rsidRDefault="005801F1" w:rsidP="005801F1">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01F1" w:rsidRPr="00073CFE" w14:paraId="6BCF149C" w14:textId="77777777" w:rsidTr="005148C4">
        <w:tc>
          <w:tcPr>
            <w:tcW w:w="9855" w:type="dxa"/>
            <w:gridSpan w:val="8"/>
            <w:tcBorders>
              <w:bottom w:val="double" w:sz="4" w:space="0" w:color="auto"/>
            </w:tcBorders>
            <w:shd w:val="clear" w:color="auto" w:fill="BDD6EE"/>
          </w:tcPr>
          <w:p w14:paraId="31D24C8A" w14:textId="77777777" w:rsidR="005801F1" w:rsidRPr="00073CFE" w:rsidRDefault="005801F1"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801F1" w:rsidRPr="00073CFE" w14:paraId="73751DC4" w14:textId="77777777" w:rsidTr="005148C4">
        <w:tc>
          <w:tcPr>
            <w:tcW w:w="3086" w:type="dxa"/>
            <w:tcBorders>
              <w:top w:val="double" w:sz="4" w:space="0" w:color="auto"/>
            </w:tcBorders>
            <w:shd w:val="clear" w:color="auto" w:fill="F7CAAC"/>
          </w:tcPr>
          <w:p w14:paraId="025693A5" w14:textId="77777777" w:rsidR="005801F1" w:rsidRPr="00073CFE" w:rsidRDefault="005801F1" w:rsidP="005148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E6AD4DE" w14:textId="77777777" w:rsidR="005801F1" w:rsidRPr="00073CFE" w:rsidRDefault="005801F1" w:rsidP="005148C4">
            <w:pPr>
              <w:jc w:val="both"/>
              <w:rPr>
                <w:color w:val="000000" w:themeColor="text1"/>
              </w:rPr>
            </w:pPr>
            <w:r w:rsidRPr="00073CFE">
              <w:rPr>
                <w:color w:val="000000" w:themeColor="text1"/>
              </w:rPr>
              <w:t>Risk Management</w:t>
            </w:r>
          </w:p>
        </w:tc>
      </w:tr>
      <w:tr w:rsidR="005801F1" w:rsidRPr="00073CFE" w14:paraId="0AAD8834" w14:textId="77777777" w:rsidTr="005148C4">
        <w:tc>
          <w:tcPr>
            <w:tcW w:w="3086" w:type="dxa"/>
            <w:shd w:val="clear" w:color="auto" w:fill="F7CAAC"/>
          </w:tcPr>
          <w:p w14:paraId="6F03E63B" w14:textId="77777777" w:rsidR="005801F1" w:rsidRPr="00073CFE" w:rsidRDefault="005801F1" w:rsidP="005148C4">
            <w:pPr>
              <w:jc w:val="both"/>
              <w:rPr>
                <w:b/>
                <w:color w:val="000000" w:themeColor="text1"/>
              </w:rPr>
            </w:pPr>
            <w:r w:rsidRPr="00073CFE">
              <w:rPr>
                <w:b/>
                <w:color w:val="000000" w:themeColor="text1"/>
              </w:rPr>
              <w:t>Typ předmětu</w:t>
            </w:r>
          </w:p>
        </w:tc>
        <w:tc>
          <w:tcPr>
            <w:tcW w:w="3406" w:type="dxa"/>
            <w:gridSpan w:val="4"/>
          </w:tcPr>
          <w:p w14:paraId="03A4535B" w14:textId="77777777" w:rsidR="005801F1" w:rsidRPr="00073CFE" w:rsidRDefault="00A73654" w:rsidP="005148C4">
            <w:pPr>
              <w:jc w:val="both"/>
              <w:rPr>
                <w:color w:val="000000" w:themeColor="text1"/>
              </w:rPr>
            </w:pPr>
            <w:r w:rsidRPr="00073CFE">
              <w:rPr>
                <w:color w:val="000000" w:themeColor="text1"/>
              </w:rPr>
              <w:t>P</w:t>
            </w:r>
            <w:r w:rsidR="005801F1" w:rsidRPr="00073CFE">
              <w:rPr>
                <w:color w:val="000000" w:themeColor="text1"/>
              </w:rPr>
              <w:t>ovinn</w:t>
            </w:r>
            <w:r w:rsidRPr="00073CFE">
              <w:rPr>
                <w:color w:val="000000" w:themeColor="text1"/>
              </w:rPr>
              <w:t>ě volitelný</w:t>
            </w:r>
            <w:r w:rsidR="005801F1" w:rsidRPr="00073CFE">
              <w:rPr>
                <w:color w:val="000000" w:themeColor="text1"/>
              </w:rPr>
              <w:t xml:space="preserve"> „P</w:t>
            </w:r>
            <w:r w:rsidRPr="00073CFE">
              <w:rPr>
                <w:color w:val="000000" w:themeColor="text1"/>
              </w:rPr>
              <w:t>V</w:t>
            </w:r>
            <w:r w:rsidR="005801F1" w:rsidRPr="00073CFE">
              <w:rPr>
                <w:color w:val="000000" w:themeColor="text1"/>
              </w:rPr>
              <w:t>“</w:t>
            </w:r>
          </w:p>
        </w:tc>
        <w:tc>
          <w:tcPr>
            <w:tcW w:w="2695" w:type="dxa"/>
            <w:gridSpan w:val="2"/>
            <w:shd w:val="clear" w:color="auto" w:fill="F7CAAC"/>
          </w:tcPr>
          <w:p w14:paraId="521E8F84" w14:textId="77777777" w:rsidR="005801F1" w:rsidRPr="00073CFE" w:rsidRDefault="005801F1" w:rsidP="005148C4">
            <w:pPr>
              <w:jc w:val="both"/>
              <w:rPr>
                <w:color w:val="000000" w:themeColor="text1"/>
              </w:rPr>
            </w:pPr>
            <w:r w:rsidRPr="00073CFE">
              <w:rPr>
                <w:b/>
                <w:color w:val="000000" w:themeColor="text1"/>
              </w:rPr>
              <w:t>doporučený ročník / semestr</w:t>
            </w:r>
          </w:p>
        </w:tc>
        <w:tc>
          <w:tcPr>
            <w:tcW w:w="668" w:type="dxa"/>
          </w:tcPr>
          <w:p w14:paraId="7974A366" w14:textId="77777777" w:rsidR="005801F1" w:rsidRPr="00073CFE" w:rsidRDefault="005801F1" w:rsidP="005148C4">
            <w:pPr>
              <w:jc w:val="both"/>
              <w:rPr>
                <w:color w:val="000000" w:themeColor="text1"/>
              </w:rPr>
            </w:pPr>
            <w:r w:rsidRPr="00073CFE">
              <w:rPr>
                <w:color w:val="000000" w:themeColor="text1"/>
              </w:rPr>
              <w:t>1/L</w:t>
            </w:r>
          </w:p>
        </w:tc>
      </w:tr>
      <w:tr w:rsidR="005801F1" w:rsidRPr="00073CFE" w14:paraId="0A9EBB08" w14:textId="77777777" w:rsidTr="005148C4">
        <w:tc>
          <w:tcPr>
            <w:tcW w:w="3086" w:type="dxa"/>
            <w:shd w:val="clear" w:color="auto" w:fill="F7CAAC"/>
          </w:tcPr>
          <w:p w14:paraId="3E4EE804" w14:textId="77777777" w:rsidR="005801F1" w:rsidRPr="00073CFE" w:rsidRDefault="005801F1" w:rsidP="005148C4">
            <w:pPr>
              <w:jc w:val="both"/>
              <w:rPr>
                <w:b/>
                <w:color w:val="000000" w:themeColor="text1"/>
              </w:rPr>
            </w:pPr>
            <w:r w:rsidRPr="00073CFE">
              <w:rPr>
                <w:b/>
                <w:color w:val="000000" w:themeColor="text1"/>
              </w:rPr>
              <w:t>Rozsah studijního předmětu</w:t>
            </w:r>
          </w:p>
        </w:tc>
        <w:tc>
          <w:tcPr>
            <w:tcW w:w="1701" w:type="dxa"/>
            <w:gridSpan w:val="2"/>
          </w:tcPr>
          <w:p w14:paraId="7427B2F9" w14:textId="77777777" w:rsidR="005801F1" w:rsidRPr="00073CFE" w:rsidRDefault="005801F1" w:rsidP="005148C4">
            <w:pPr>
              <w:jc w:val="both"/>
              <w:rPr>
                <w:color w:val="000000" w:themeColor="text1"/>
              </w:rPr>
            </w:pPr>
            <w:r w:rsidRPr="00073CFE">
              <w:rPr>
                <w:color w:val="000000" w:themeColor="text1"/>
              </w:rPr>
              <w:t>26p + 13s</w:t>
            </w:r>
          </w:p>
        </w:tc>
        <w:tc>
          <w:tcPr>
            <w:tcW w:w="889" w:type="dxa"/>
            <w:shd w:val="clear" w:color="auto" w:fill="F7CAAC"/>
          </w:tcPr>
          <w:p w14:paraId="3209EC46" w14:textId="77777777" w:rsidR="005801F1" w:rsidRPr="00073CFE" w:rsidRDefault="005801F1" w:rsidP="005148C4">
            <w:pPr>
              <w:jc w:val="both"/>
              <w:rPr>
                <w:b/>
                <w:color w:val="000000" w:themeColor="text1"/>
              </w:rPr>
            </w:pPr>
            <w:r w:rsidRPr="00073CFE">
              <w:rPr>
                <w:b/>
                <w:color w:val="000000" w:themeColor="text1"/>
              </w:rPr>
              <w:t xml:space="preserve">hod. </w:t>
            </w:r>
          </w:p>
        </w:tc>
        <w:tc>
          <w:tcPr>
            <w:tcW w:w="816" w:type="dxa"/>
          </w:tcPr>
          <w:p w14:paraId="41BA0FF9" w14:textId="77777777" w:rsidR="005801F1" w:rsidRPr="00073CFE" w:rsidRDefault="005801F1" w:rsidP="005148C4">
            <w:pPr>
              <w:jc w:val="both"/>
              <w:rPr>
                <w:color w:val="000000" w:themeColor="text1"/>
              </w:rPr>
            </w:pPr>
            <w:r w:rsidRPr="00073CFE">
              <w:rPr>
                <w:color w:val="000000" w:themeColor="text1"/>
              </w:rPr>
              <w:t>39</w:t>
            </w:r>
          </w:p>
        </w:tc>
        <w:tc>
          <w:tcPr>
            <w:tcW w:w="2156" w:type="dxa"/>
            <w:shd w:val="clear" w:color="auto" w:fill="F7CAAC"/>
          </w:tcPr>
          <w:p w14:paraId="1A03956E" w14:textId="77777777" w:rsidR="005801F1" w:rsidRPr="00073CFE" w:rsidRDefault="005801F1" w:rsidP="005148C4">
            <w:pPr>
              <w:jc w:val="both"/>
              <w:rPr>
                <w:b/>
                <w:color w:val="000000" w:themeColor="text1"/>
              </w:rPr>
            </w:pPr>
            <w:r w:rsidRPr="00073CFE">
              <w:rPr>
                <w:b/>
                <w:color w:val="000000" w:themeColor="text1"/>
              </w:rPr>
              <w:t>kreditů</w:t>
            </w:r>
          </w:p>
        </w:tc>
        <w:tc>
          <w:tcPr>
            <w:tcW w:w="1207" w:type="dxa"/>
            <w:gridSpan w:val="2"/>
          </w:tcPr>
          <w:p w14:paraId="16886BDD" w14:textId="77777777" w:rsidR="005801F1" w:rsidRPr="00073CFE" w:rsidRDefault="005801F1" w:rsidP="005148C4">
            <w:pPr>
              <w:jc w:val="both"/>
              <w:rPr>
                <w:color w:val="000000" w:themeColor="text1"/>
              </w:rPr>
            </w:pPr>
            <w:r w:rsidRPr="00073CFE">
              <w:rPr>
                <w:color w:val="000000" w:themeColor="text1"/>
              </w:rPr>
              <w:t>4</w:t>
            </w:r>
          </w:p>
        </w:tc>
      </w:tr>
      <w:tr w:rsidR="005801F1" w:rsidRPr="00073CFE" w14:paraId="1DEEF331" w14:textId="77777777" w:rsidTr="005148C4">
        <w:tc>
          <w:tcPr>
            <w:tcW w:w="3086" w:type="dxa"/>
            <w:shd w:val="clear" w:color="auto" w:fill="F7CAAC"/>
          </w:tcPr>
          <w:p w14:paraId="0679C8CC" w14:textId="77777777" w:rsidR="005801F1" w:rsidRPr="00073CFE" w:rsidRDefault="005801F1" w:rsidP="005148C4">
            <w:pPr>
              <w:jc w:val="both"/>
              <w:rPr>
                <w:b/>
                <w:color w:val="000000" w:themeColor="text1"/>
              </w:rPr>
            </w:pPr>
            <w:r w:rsidRPr="00073CFE">
              <w:rPr>
                <w:b/>
                <w:color w:val="000000" w:themeColor="text1"/>
              </w:rPr>
              <w:t>Prerekvizity, korekvizity, ekvivalence</w:t>
            </w:r>
          </w:p>
        </w:tc>
        <w:tc>
          <w:tcPr>
            <w:tcW w:w="6769" w:type="dxa"/>
            <w:gridSpan w:val="7"/>
          </w:tcPr>
          <w:p w14:paraId="0918F801" w14:textId="77777777" w:rsidR="005801F1" w:rsidRPr="00073CFE" w:rsidRDefault="005801F1" w:rsidP="005148C4">
            <w:pPr>
              <w:jc w:val="both"/>
              <w:rPr>
                <w:color w:val="000000" w:themeColor="text1"/>
              </w:rPr>
            </w:pPr>
          </w:p>
        </w:tc>
      </w:tr>
      <w:tr w:rsidR="005801F1" w:rsidRPr="00073CFE" w14:paraId="09C4DB42" w14:textId="77777777" w:rsidTr="005148C4">
        <w:tc>
          <w:tcPr>
            <w:tcW w:w="3086" w:type="dxa"/>
            <w:shd w:val="clear" w:color="auto" w:fill="F7CAAC"/>
          </w:tcPr>
          <w:p w14:paraId="72F45472" w14:textId="77777777" w:rsidR="005801F1" w:rsidRPr="00073CFE" w:rsidRDefault="005801F1" w:rsidP="005148C4">
            <w:pPr>
              <w:jc w:val="both"/>
              <w:rPr>
                <w:b/>
                <w:color w:val="000000" w:themeColor="text1"/>
              </w:rPr>
            </w:pPr>
            <w:r w:rsidRPr="00073CFE">
              <w:rPr>
                <w:b/>
                <w:color w:val="000000" w:themeColor="text1"/>
              </w:rPr>
              <w:t>Způsob ověření studijních výsledků</w:t>
            </w:r>
          </w:p>
        </w:tc>
        <w:tc>
          <w:tcPr>
            <w:tcW w:w="3406" w:type="dxa"/>
            <w:gridSpan w:val="4"/>
          </w:tcPr>
          <w:p w14:paraId="22589BB7" w14:textId="77777777" w:rsidR="005801F1" w:rsidRPr="00073CFE" w:rsidRDefault="005801F1" w:rsidP="005148C4">
            <w:pPr>
              <w:jc w:val="both"/>
              <w:rPr>
                <w:color w:val="000000" w:themeColor="text1"/>
              </w:rPr>
            </w:pPr>
            <w:r w:rsidRPr="00073CFE">
              <w:rPr>
                <w:color w:val="000000" w:themeColor="text1"/>
              </w:rPr>
              <w:t>zápočet, zkouška</w:t>
            </w:r>
          </w:p>
        </w:tc>
        <w:tc>
          <w:tcPr>
            <w:tcW w:w="2156" w:type="dxa"/>
            <w:shd w:val="clear" w:color="auto" w:fill="F7CAAC"/>
          </w:tcPr>
          <w:p w14:paraId="3C5A9086" w14:textId="77777777" w:rsidR="005801F1" w:rsidRPr="00073CFE" w:rsidRDefault="005801F1" w:rsidP="005148C4">
            <w:pPr>
              <w:jc w:val="both"/>
              <w:rPr>
                <w:b/>
                <w:color w:val="000000" w:themeColor="text1"/>
              </w:rPr>
            </w:pPr>
            <w:r w:rsidRPr="00073CFE">
              <w:rPr>
                <w:b/>
                <w:color w:val="000000" w:themeColor="text1"/>
              </w:rPr>
              <w:t>Forma výuky</w:t>
            </w:r>
          </w:p>
        </w:tc>
        <w:tc>
          <w:tcPr>
            <w:tcW w:w="1207" w:type="dxa"/>
            <w:gridSpan w:val="2"/>
          </w:tcPr>
          <w:p w14:paraId="796744BC" w14:textId="77777777" w:rsidR="005801F1" w:rsidRPr="00073CFE" w:rsidRDefault="005801F1" w:rsidP="005148C4">
            <w:pPr>
              <w:jc w:val="both"/>
              <w:rPr>
                <w:color w:val="000000" w:themeColor="text1"/>
              </w:rPr>
            </w:pPr>
            <w:r w:rsidRPr="00073CFE">
              <w:rPr>
                <w:color w:val="000000" w:themeColor="text1"/>
              </w:rPr>
              <w:t>přednáška, seminář</w:t>
            </w:r>
          </w:p>
        </w:tc>
      </w:tr>
      <w:tr w:rsidR="005801F1" w:rsidRPr="00073CFE" w14:paraId="4F28576C" w14:textId="77777777" w:rsidTr="005148C4">
        <w:tc>
          <w:tcPr>
            <w:tcW w:w="3086" w:type="dxa"/>
            <w:shd w:val="clear" w:color="auto" w:fill="F7CAAC"/>
          </w:tcPr>
          <w:p w14:paraId="601C294C" w14:textId="77777777" w:rsidR="005801F1" w:rsidRPr="00073CFE" w:rsidRDefault="005801F1"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3693CE6" w14:textId="77777777" w:rsidR="005801F1" w:rsidRPr="00073CFE" w:rsidRDefault="005801F1" w:rsidP="005148C4">
            <w:pPr>
              <w:jc w:val="both"/>
              <w:rPr>
                <w:color w:val="000000" w:themeColor="text1"/>
              </w:rPr>
            </w:pPr>
            <w:r w:rsidRPr="00073CFE">
              <w:rPr>
                <w:color w:val="000000" w:themeColor="text1"/>
              </w:rPr>
              <w:t>Způsob zakončení předmětu – zápočet, zkouška</w:t>
            </w:r>
          </w:p>
          <w:p w14:paraId="675219CC" w14:textId="77777777" w:rsidR="005801F1" w:rsidRPr="00073CFE" w:rsidRDefault="005801F1" w:rsidP="005148C4">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53B48392" w14:textId="77777777" w:rsidR="005801F1" w:rsidRPr="00073CFE" w:rsidRDefault="005801F1" w:rsidP="005148C4">
            <w:pPr>
              <w:jc w:val="both"/>
              <w:rPr>
                <w:color w:val="000000" w:themeColor="text1"/>
              </w:rPr>
            </w:pPr>
            <w:r w:rsidRPr="00073CFE">
              <w:rPr>
                <w:color w:val="000000" w:themeColor="text1"/>
              </w:rPr>
              <w:t>Požadavky na zkoušku - písemný test s maximálním možným počtem dosažitelných bodů 100 musí být napsán alespoň na 60 %.</w:t>
            </w:r>
          </w:p>
        </w:tc>
      </w:tr>
      <w:tr w:rsidR="005801F1" w:rsidRPr="00073CFE" w14:paraId="1D298F72" w14:textId="77777777" w:rsidTr="005148C4">
        <w:trPr>
          <w:trHeight w:val="73"/>
        </w:trPr>
        <w:tc>
          <w:tcPr>
            <w:tcW w:w="9855" w:type="dxa"/>
            <w:gridSpan w:val="8"/>
            <w:tcBorders>
              <w:top w:val="nil"/>
            </w:tcBorders>
          </w:tcPr>
          <w:p w14:paraId="59AEACD7" w14:textId="77777777" w:rsidR="005801F1" w:rsidRPr="00073CFE" w:rsidRDefault="005801F1" w:rsidP="005148C4">
            <w:pPr>
              <w:jc w:val="both"/>
              <w:rPr>
                <w:color w:val="000000" w:themeColor="text1"/>
              </w:rPr>
            </w:pPr>
          </w:p>
        </w:tc>
      </w:tr>
      <w:tr w:rsidR="005801F1" w:rsidRPr="00073CFE" w14:paraId="774E5561" w14:textId="77777777" w:rsidTr="005148C4">
        <w:trPr>
          <w:trHeight w:val="197"/>
        </w:trPr>
        <w:tc>
          <w:tcPr>
            <w:tcW w:w="3086" w:type="dxa"/>
            <w:tcBorders>
              <w:top w:val="nil"/>
            </w:tcBorders>
            <w:shd w:val="clear" w:color="auto" w:fill="F7CAAC"/>
          </w:tcPr>
          <w:p w14:paraId="5E70CBFF" w14:textId="77777777" w:rsidR="005801F1" w:rsidRPr="00073CFE" w:rsidRDefault="005801F1"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284EEFB2" w14:textId="77777777" w:rsidR="005801F1" w:rsidRPr="00073CFE" w:rsidRDefault="005801F1" w:rsidP="005148C4">
            <w:pPr>
              <w:jc w:val="both"/>
              <w:rPr>
                <w:color w:val="000000" w:themeColor="text1"/>
              </w:rPr>
            </w:pPr>
            <w:r w:rsidRPr="00073CFE">
              <w:rPr>
                <w:color w:val="000000" w:themeColor="text1"/>
              </w:rPr>
              <w:t>Ing. Lubor Homolka, Ph.D.</w:t>
            </w:r>
          </w:p>
        </w:tc>
      </w:tr>
      <w:tr w:rsidR="005801F1" w:rsidRPr="00073CFE" w14:paraId="7C9267D6" w14:textId="77777777" w:rsidTr="005148C4">
        <w:trPr>
          <w:trHeight w:val="243"/>
        </w:trPr>
        <w:tc>
          <w:tcPr>
            <w:tcW w:w="3086" w:type="dxa"/>
            <w:tcBorders>
              <w:top w:val="nil"/>
            </w:tcBorders>
            <w:shd w:val="clear" w:color="auto" w:fill="F7CAAC"/>
          </w:tcPr>
          <w:p w14:paraId="132E62A7" w14:textId="77777777" w:rsidR="005801F1" w:rsidRPr="00073CFE" w:rsidRDefault="005801F1"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58B503F" w14:textId="77777777" w:rsidR="005801F1" w:rsidRPr="00073CFE" w:rsidRDefault="005801F1" w:rsidP="005148C4">
            <w:pPr>
              <w:jc w:val="both"/>
              <w:rPr>
                <w:color w:val="000000" w:themeColor="text1"/>
              </w:rPr>
            </w:pPr>
            <w:r w:rsidRPr="00073CFE">
              <w:rPr>
                <w:color w:val="000000" w:themeColor="text1"/>
              </w:rPr>
              <w:t>Garant se podílí na přednášení v rozsahu 60 %, dále stanovuje koncepci seminářů a dohlíží na jejich jednotné vedení.</w:t>
            </w:r>
          </w:p>
        </w:tc>
      </w:tr>
      <w:tr w:rsidR="005801F1" w:rsidRPr="00073CFE" w14:paraId="38F2D85F" w14:textId="77777777" w:rsidTr="005148C4">
        <w:tc>
          <w:tcPr>
            <w:tcW w:w="3086" w:type="dxa"/>
            <w:shd w:val="clear" w:color="auto" w:fill="F7CAAC"/>
          </w:tcPr>
          <w:p w14:paraId="17A66CC3" w14:textId="77777777" w:rsidR="005801F1" w:rsidRPr="00073CFE" w:rsidRDefault="005801F1"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66A73D98" w14:textId="77777777" w:rsidR="005801F1" w:rsidRPr="00073CFE" w:rsidRDefault="005801F1" w:rsidP="005148C4">
            <w:pPr>
              <w:jc w:val="both"/>
              <w:rPr>
                <w:color w:val="000000" w:themeColor="text1"/>
              </w:rPr>
            </w:pPr>
            <w:r w:rsidRPr="00073CFE">
              <w:rPr>
                <w:color w:val="000000" w:themeColor="text1"/>
              </w:rPr>
              <w:t>Ing. Lubor Homolka, Ph.D. – přednášky (60%), Mgr. Alena Kolčavová, Ph.D. – přednášky (40%)</w:t>
            </w:r>
          </w:p>
        </w:tc>
      </w:tr>
      <w:tr w:rsidR="005801F1" w:rsidRPr="00073CFE" w14:paraId="1E5C46C5" w14:textId="77777777" w:rsidTr="005148C4">
        <w:trPr>
          <w:trHeight w:val="78"/>
        </w:trPr>
        <w:tc>
          <w:tcPr>
            <w:tcW w:w="9855" w:type="dxa"/>
            <w:gridSpan w:val="8"/>
            <w:tcBorders>
              <w:top w:val="nil"/>
            </w:tcBorders>
          </w:tcPr>
          <w:p w14:paraId="57637A6B" w14:textId="77777777" w:rsidR="005801F1" w:rsidRPr="00073CFE" w:rsidRDefault="005801F1" w:rsidP="005148C4">
            <w:pPr>
              <w:jc w:val="both"/>
              <w:rPr>
                <w:color w:val="000000" w:themeColor="text1"/>
              </w:rPr>
            </w:pPr>
          </w:p>
        </w:tc>
      </w:tr>
      <w:tr w:rsidR="005801F1" w:rsidRPr="00073CFE" w14:paraId="0C01F406" w14:textId="77777777" w:rsidTr="005148C4">
        <w:tc>
          <w:tcPr>
            <w:tcW w:w="3086" w:type="dxa"/>
            <w:shd w:val="clear" w:color="auto" w:fill="F7CAAC"/>
          </w:tcPr>
          <w:p w14:paraId="5513BC9F" w14:textId="77777777" w:rsidR="005801F1" w:rsidRPr="00073CFE" w:rsidRDefault="005801F1"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137FD6B" w14:textId="77777777" w:rsidR="005801F1" w:rsidRPr="00073CFE" w:rsidRDefault="005801F1" w:rsidP="005148C4">
            <w:pPr>
              <w:jc w:val="both"/>
              <w:rPr>
                <w:color w:val="000000" w:themeColor="text1"/>
              </w:rPr>
            </w:pPr>
          </w:p>
        </w:tc>
      </w:tr>
      <w:tr w:rsidR="005801F1" w:rsidRPr="00073CFE" w14:paraId="4F2B2DE9" w14:textId="77777777" w:rsidTr="005148C4">
        <w:trPr>
          <w:trHeight w:val="3938"/>
        </w:trPr>
        <w:tc>
          <w:tcPr>
            <w:tcW w:w="9855" w:type="dxa"/>
            <w:gridSpan w:val="8"/>
            <w:tcBorders>
              <w:top w:val="nil"/>
              <w:bottom w:val="single" w:sz="12" w:space="0" w:color="auto"/>
            </w:tcBorders>
          </w:tcPr>
          <w:p w14:paraId="41FB5149" w14:textId="77777777" w:rsidR="005801F1" w:rsidRPr="00073CFE" w:rsidRDefault="005801F1" w:rsidP="005148C4">
            <w:pPr>
              <w:jc w:val="both"/>
              <w:rPr>
                <w:color w:val="000000" w:themeColor="text1"/>
                <w:shd w:val="clear" w:color="auto" w:fill="FFFFFF"/>
              </w:rPr>
            </w:pPr>
            <w:r w:rsidRPr="00073CFE">
              <w:rPr>
                <w:color w:val="000000" w:themeColor="text1"/>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w:t>
            </w:r>
            <w:r w:rsidR="00031A3B" w:rsidRPr="00073CFE">
              <w:rPr>
                <w:color w:val="000000" w:themeColor="text1"/>
                <w:shd w:val="clear" w:color="auto" w:fill="FFFFFF"/>
              </w:rPr>
              <w:t>mi</w:t>
            </w:r>
            <w:r w:rsidRPr="00073CFE">
              <w:rPr>
                <w:color w:val="000000" w:themeColor="text1"/>
                <w:shd w:val="clear" w:color="auto" w:fill="FFFFFF"/>
              </w:rPr>
              <w:t xml:space="preserve">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616A45D1"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rizika. Historický vývoj řízení rizika.</w:t>
            </w:r>
          </w:p>
          <w:p w14:paraId="45055D22"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Moderní nástroje řízení rizik využívající přístupy strojového učení a data miningu.</w:t>
            </w:r>
          </w:p>
          <w:p w14:paraId="79D2C501"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Analýza scénářů. Popis neurčitosti pravděpodobnostními modely. Úvod do Monte Carlo simulací.</w:t>
            </w:r>
          </w:p>
          <w:p w14:paraId="25DCA788"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pro řízení finančních rizik, zejména kurzového rizika.</w:t>
            </w:r>
          </w:p>
          <w:p w14:paraId="1D13E31A"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Kvantifikace rizik a tvorba vícekriteriálního matematického modelu.</w:t>
            </w:r>
          </w:p>
          <w:p w14:paraId="1EFC15FE"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Rozhodovací úlohy v manažerské praxi a jejich klasifikace.</w:t>
            </w:r>
          </w:p>
          <w:p w14:paraId="47E477EE"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a metody na podporu manažerského rozhodování.</w:t>
            </w:r>
          </w:p>
          <w:p w14:paraId="22D9CA51"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Metody snižování rizika.</w:t>
            </w:r>
          </w:p>
          <w:p w14:paraId="18334BA3"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Krizový management.</w:t>
            </w:r>
          </w:p>
          <w:p w14:paraId="02E96743"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Praktické přístupy k řízení rizika.</w:t>
            </w:r>
          </w:p>
        </w:tc>
      </w:tr>
      <w:tr w:rsidR="005801F1" w:rsidRPr="00073CFE" w14:paraId="6DE315C4" w14:textId="77777777" w:rsidTr="005148C4">
        <w:trPr>
          <w:trHeight w:val="265"/>
        </w:trPr>
        <w:tc>
          <w:tcPr>
            <w:tcW w:w="3653" w:type="dxa"/>
            <w:gridSpan w:val="2"/>
            <w:tcBorders>
              <w:top w:val="nil"/>
            </w:tcBorders>
            <w:shd w:val="clear" w:color="auto" w:fill="F7CAAC"/>
          </w:tcPr>
          <w:p w14:paraId="468D22CE" w14:textId="77777777" w:rsidR="005801F1" w:rsidRPr="00073CFE" w:rsidRDefault="005801F1"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2F7D1D8A" w14:textId="77777777" w:rsidR="005801F1" w:rsidRPr="00073CFE" w:rsidRDefault="005801F1" w:rsidP="005148C4">
            <w:pPr>
              <w:jc w:val="both"/>
              <w:rPr>
                <w:color w:val="000000" w:themeColor="text1"/>
              </w:rPr>
            </w:pPr>
          </w:p>
        </w:tc>
      </w:tr>
      <w:tr w:rsidR="005801F1" w:rsidRPr="00073CFE" w14:paraId="3B1E7C8B" w14:textId="77777777" w:rsidTr="005148C4">
        <w:trPr>
          <w:trHeight w:val="1497"/>
        </w:trPr>
        <w:tc>
          <w:tcPr>
            <w:tcW w:w="9855" w:type="dxa"/>
            <w:gridSpan w:val="8"/>
            <w:tcBorders>
              <w:top w:val="nil"/>
            </w:tcBorders>
          </w:tcPr>
          <w:p w14:paraId="3BC6E9DA" w14:textId="77777777" w:rsidR="005801F1" w:rsidRPr="00073CFE" w:rsidRDefault="005801F1" w:rsidP="005148C4">
            <w:pPr>
              <w:jc w:val="both"/>
              <w:rPr>
                <w:b/>
                <w:color w:val="000000" w:themeColor="text1"/>
              </w:rPr>
            </w:pPr>
            <w:r w:rsidRPr="00073CFE">
              <w:rPr>
                <w:b/>
                <w:color w:val="000000" w:themeColor="text1"/>
              </w:rPr>
              <w:t>Povinná literatura</w:t>
            </w:r>
          </w:p>
          <w:p w14:paraId="59062E87" w14:textId="77777777" w:rsidR="005801F1" w:rsidRPr="00073CFE" w:rsidRDefault="005801F1" w:rsidP="005148C4">
            <w:pPr>
              <w:jc w:val="both"/>
              <w:rPr>
                <w:rStyle w:val="Hypertextovodkaz"/>
                <w:rFonts w:eastAsia="Calibri"/>
                <w:color w:val="000000" w:themeColor="text1"/>
              </w:rPr>
            </w:pPr>
            <w:r w:rsidRPr="00073CFE">
              <w:rPr>
                <w:color w:val="000000" w:themeColor="text1"/>
              </w:rPr>
              <w:t xml:space="preserve">JAMES, G., WITTEN, D., HASTIE, T., TIBISHIRANI, R. </w:t>
            </w:r>
            <w:r w:rsidRPr="00073CFE">
              <w:rPr>
                <w:i/>
                <w:color w:val="000000" w:themeColor="text1"/>
              </w:rPr>
              <w:t>An introduction to statistical learning: with applications in R.</w:t>
            </w:r>
            <w:r w:rsidRPr="00073CFE">
              <w:rPr>
                <w:color w:val="000000" w:themeColor="text1"/>
              </w:rPr>
              <w:t xml:space="preserve"> New York: Springer, 2015. ISBN 978-1-4614-7138-7. Dostupné z: </w:t>
            </w:r>
            <w:hyperlink r:id="rId26" w:history="1">
              <w:r w:rsidRPr="00073CFE">
                <w:rPr>
                  <w:rStyle w:val="Hypertextovodkaz"/>
                  <w:rFonts w:eastAsia="Calibri"/>
                  <w:color w:val="000000" w:themeColor="text1"/>
                </w:rPr>
                <w:t>http://wwwbcf.usc.edu/~gareth/ISL/</w:t>
              </w:r>
            </w:hyperlink>
            <w:r w:rsidRPr="00073CFE">
              <w:rPr>
                <w:rStyle w:val="Hypertextovodkaz"/>
                <w:rFonts w:eastAsia="Calibri"/>
                <w:color w:val="000000" w:themeColor="text1"/>
              </w:rPr>
              <w:t>.</w:t>
            </w:r>
          </w:p>
          <w:p w14:paraId="5D33E52E" w14:textId="77777777" w:rsidR="005801F1" w:rsidRPr="00073CFE" w:rsidRDefault="005801F1" w:rsidP="005148C4">
            <w:pPr>
              <w:jc w:val="both"/>
              <w:rPr>
                <w:rStyle w:val="Hypertextovodkaz"/>
                <w:rFonts w:eastAsia="Calibri"/>
                <w:color w:val="000000" w:themeColor="text1"/>
                <w:u w:val="none"/>
              </w:rPr>
            </w:pPr>
            <w:r w:rsidRPr="00073CFE">
              <w:rPr>
                <w:rStyle w:val="Hypertextovodkaz"/>
                <w:rFonts w:eastAsia="Calibri"/>
                <w:color w:val="000000" w:themeColor="text1"/>
                <w:u w:val="none"/>
              </w:rPr>
              <w:t xml:space="preserve">JONES, T. T. </w:t>
            </w:r>
            <w:r w:rsidRPr="00073CFE">
              <w:rPr>
                <w:rStyle w:val="Hypertextovodkaz"/>
                <w:rFonts w:eastAsia="Calibri"/>
                <w:i/>
                <w:color w:val="000000" w:themeColor="text1"/>
                <w:u w:val="none"/>
              </w:rPr>
              <w:t>Business economics and managerial decision making</w:t>
            </w:r>
            <w:r w:rsidRPr="00073CFE">
              <w:rPr>
                <w:rStyle w:val="Hypertextovodkaz"/>
                <w:rFonts w:eastAsia="Calibri"/>
                <w:color w:val="000000" w:themeColor="text1"/>
                <w:u w:val="none"/>
              </w:rPr>
              <w:t>. Southern Gate, Chichester, West Sussex, England: John Wiley, 2004, 570 s. ISBN 0471486744.</w:t>
            </w:r>
          </w:p>
          <w:p w14:paraId="2AEC0462" w14:textId="77777777" w:rsidR="005801F1" w:rsidRPr="00073CFE" w:rsidRDefault="005801F1" w:rsidP="005148C4">
            <w:pPr>
              <w:jc w:val="both"/>
              <w:rPr>
                <w:color w:val="000000" w:themeColor="text1"/>
              </w:rPr>
            </w:pPr>
            <w:r w:rsidRPr="00073CFE">
              <w:rPr>
                <w:color w:val="000000" w:themeColor="text1"/>
              </w:rPr>
              <w:t>WATSON, M</w:t>
            </w:r>
            <w:r w:rsidR="00A73654" w:rsidRPr="00073CFE">
              <w:rPr>
                <w:color w:val="000000" w:themeColor="text1"/>
              </w:rPr>
              <w:t>.,</w:t>
            </w:r>
            <w:r w:rsidRPr="00073CFE">
              <w:rPr>
                <w:color w:val="000000" w:themeColor="text1"/>
              </w:rPr>
              <w:t xml:space="preserve"> NELSON</w:t>
            </w:r>
            <w:r w:rsidR="00A73654" w:rsidRPr="00073CFE">
              <w:rPr>
                <w:color w:val="000000" w:themeColor="text1"/>
              </w:rPr>
              <w:t>, D.</w:t>
            </w:r>
            <w:r w:rsidRPr="00073CFE">
              <w:rPr>
                <w:color w:val="000000" w:themeColor="text1"/>
              </w:rPr>
              <w:t xml:space="preserve">. </w:t>
            </w:r>
            <w:r w:rsidRPr="00073CFE">
              <w:rPr>
                <w:i/>
                <w:color w:val="000000" w:themeColor="text1"/>
              </w:rPr>
              <w:t>Managerial analytics: an applied guide to principles, methods, tools, and best practices.</w:t>
            </w:r>
            <w:r w:rsidRPr="00073CFE">
              <w:rPr>
                <w:color w:val="000000" w:themeColor="text1"/>
              </w:rPr>
              <w:t xml:space="preserve"> Upper Saddle River, New Jersey: Pearson, 2014, 236 s. ISBN 978-0-13340742-6.</w:t>
            </w:r>
          </w:p>
          <w:p w14:paraId="3B70E1F1" w14:textId="77777777" w:rsidR="005801F1" w:rsidRPr="00073CFE" w:rsidRDefault="005801F1" w:rsidP="005148C4">
            <w:pPr>
              <w:jc w:val="both"/>
              <w:rPr>
                <w:b/>
                <w:color w:val="000000" w:themeColor="text1"/>
              </w:rPr>
            </w:pPr>
            <w:r w:rsidRPr="00073CFE">
              <w:rPr>
                <w:b/>
                <w:color w:val="000000" w:themeColor="text1"/>
              </w:rPr>
              <w:t>Doporučená literatura</w:t>
            </w:r>
          </w:p>
          <w:p w14:paraId="7498B92F" w14:textId="77777777" w:rsidR="005801F1" w:rsidRPr="00073CFE" w:rsidRDefault="005801F1" w:rsidP="005148C4">
            <w:pPr>
              <w:jc w:val="both"/>
              <w:rPr>
                <w:color w:val="000000" w:themeColor="text1"/>
              </w:rPr>
            </w:pPr>
            <w:r w:rsidRPr="00073CFE">
              <w:rPr>
                <w:color w:val="000000" w:themeColor="text1"/>
              </w:rPr>
              <w:t xml:space="preserve">LINDAUER, R. </w:t>
            </w:r>
            <w:r w:rsidRPr="00073CFE">
              <w:rPr>
                <w:i/>
                <w:color w:val="000000" w:themeColor="text1"/>
              </w:rPr>
              <w:t>Modern risk management remarks</w:t>
            </w:r>
            <w:r w:rsidRPr="00073CFE">
              <w:rPr>
                <w:color w:val="000000" w:themeColor="text1"/>
              </w:rPr>
              <w:t>. Prague: Oeconomica, nakladatelství VŠE, 2017, 97 s. ISBN 978-80-245-2206-7.</w:t>
            </w:r>
          </w:p>
          <w:p w14:paraId="220529BA" w14:textId="77777777" w:rsidR="005801F1" w:rsidRPr="00073CFE" w:rsidRDefault="005801F1" w:rsidP="005148C4">
            <w:pPr>
              <w:jc w:val="both"/>
              <w:rPr>
                <w:color w:val="000000" w:themeColor="text1"/>
              </w:rPr>
            </w:pPr>
            <w:r w:rsidRPr="00073CFE">
              <w:rPr>
                <w:color w:val="000000" w:themeColor="text1"/>
                <w:shd w:val="clear" w:color="auto" w:fill="FFFFFF"/>
              </w:rPr>
              <w:t>WITTEN, I. H. </w:t>
            </w:r>
            <w:r w:rsidRPr="00073CFE">
              <w:rPr>
                <w:i/>
                <w:iCs/>
                <w:color w:val="000000" w:themeColor="text1"/>
                <w:shd w:val="clear" w:color="auto" w:fill="FFFFFF"/>
              </w:rPr>
              <w:t>Data mining: practical machine learning tools and techniques</w:t>
            </w:r>
            <w:r w:rsidRPr="00073CFE">
              <w:rPr>
                <w:color w:val="000000" w:themeColor="text1"/>
                <w:shd w:val="clear" w:color="auto" w:fill="FFFFFF"/>
              </w:rPr>
              <w:t>. Fourth Edition. Amsterdam: Elsevier, 2017. ISBN 9780128042915.</w:t>
            </w:r>
          </w:p>
        </w:tc>
      </w:tr>
      <w:tr w:rsidR="005801F1" w:rsidRPr="00073CFE" w14:paraId="64D67BBC"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9CAE46" w14:textId="77777777" w:rsidR="005801F1" w:rsidRPr="00073CFE" w:rsidRDefault="005801F1" w:rsidP="005148C4">
            <w:pPr>
              <w:jc w:val="center"/>
              <w:rPr>
                <w:b/>
                <w:color w:val="000000" w:themeColor="text1"/>
              </w:rPr>
            </w:pPr>
            <w:r w:rsidRPr="00073CFE">
              <w:rPr>
                <w:b/>
                <w:color w:val="000000" w:themeColor="text1"/>
              </w:rPr>
              <w:t>Informace ke kombinované nebo distanční formě</w:t>
            </w:r>
          </w:p>
        </w:tc>
      </w:tr>
      <w:tr w:rsidR="005801F1" w:rsidRPr="00073CFE" w14:paraId="7A6F8AAE" w14:textId="77777777" w:rsidTr="005148C4">
        <w:tc>
          <w:tcPr>
            <w:tcW w:w="4787" w:type="dxa"/>
            <w:gridSpan w:val="3"/>
            <w:tcBorders>
              <w:top w:val="single" w:sz="2" w:space="0" w:color="auto"/>
            </w:tcBorders>
            <w:shd w:val="clear" w:color="auto" w:fill="F7CAAC"/>
          </w:tcPr>
          <w:p w14:paraId="1355C001" w14:textId="77777777" w:rsidR="005801F1" w:rsidRPr="00073CFE" w:rsidRDefault="005801F1"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BB39EA2" w14:textId="77777777" w:rsidR="005801F1" w:rsidRPr="00073CFE" w:rsidRDefault="005801F1" w:rsidP="005148C4">
            <w:pPr>
              <w:jc w:val="both"/>
              <w:rPr>
                <w:color w:val="000000" w:themeColor="text1"/>
              </w:rPr>
            </w:pPr>
          </w:p>
        </w:tc>
        <w:tc>
          <w:tcPr>
            <w:tcW w:w="4179" w:type="dxa"/>
            <w:gridSpan w:val="4"/>
            <w:tcBorders>
              <w:top w:val="single" w:sz="2" w:space="0" w:color="auto"/>
            </w:tcBorders>
            <w:shd w:val="clear" w:color="auto" w:fill="F7CAAC"/>
          </w:tcPr>
          <w:p w14:paraId="14D99681" w14:textId="77777777" w:rsidR="005801F1" w:rsidRPr="00073CFE" w:rsidRDefault="005801F1" w:rsidP="005148C4">
            <w:pPr>
              <w:jc w:val="both"/>
              <w:rPr>
                <w:b/>
                <w:color w:val="000000" w:themeColor="text1"/>
              </w:rPr>
            </w:pPr>
            <w:r w:rsidRPr="00073CFE">
              <w:rPr>
                <w:b/>
                <w:color w:val="000000" w:themeColor="text1"/>
              </w:rPr>
              <w:t xml:space="preserve">hodin </w:t>
            </w:r>
          </w:p>
        </w:tc>
      </w:tr>
      <w:tr w:rsidR="005801F1" w:rsidRPr="00073CFE" w14:paraId="37703FD7" w14:textId="77777777" w:rsidTr="005148C4">
        <w:tc>
          <w:tcPr>
            <w:tcW w:w="9855" w:type="dxa"/>
            <w:gridSpan w:val="8"/>
            <w:shd w:val="clear" w:color="auto" w:fill="F7CAAC"/>
          </w:tcPr>
          <w:p w14:paraId="242841C7" w14:textId="77777777" w:rsidR="005801F1" w:rsidRPr="00073CFE" w:rsidRDefault="005801F1" w:rsidP="005148C4">
            <w:pPr>
              <w:jc w:val="both"/>
              <w:rPr>
                <w:b/>
                <w:color w:val="000000" w:themeColor="text1"/>
              </w:rPr>
            </w:pPr>
            <w:r w:rsidRPr="00073CFE">
              <w:rPr>
                <w:b/>
                <w:color w:val="000000" w:themeColor="text1"/>
              </w:rPr>
              <w:t>Informace o způsobu kontaktu s vyučujícím</w:t>
            </w:r>
          </w:p>
        </w:tc>
      </w:tr>
      <w:tr w:rsidR="005801F1" w:rsidRPr="00073CFE" w14:paraId="133EC821" w14:textId="77777777" w:rsidTr="005148C4">
        <w:trPr>
          <w:trHeight w:val="740"/>
        </w:trPr>
        <w:tc>
          <w:tcPr>
            <w:tcW w:w="9855" w:type="dxa"/>
            <w:gridSpan w:val="8"/>
          </w:tcPr>
          <w:p w14:paraId="684DFF0F" w14:textId="77777777" w:rsidR="005801F1" w:rsidRPr="00073CFE" w:rsidRDefault="005801F1"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90601E" w14:textId="77777777" w:rsidR="005801F1" w:rsidRPr="00073CFE" w:rsidRDefault="005801F1" w:rsidP="005801F1">
      <w:pPr>
        <w:spacing w:after="160" w:line="259" w:lineRule="auto"/>
        <w:rPr>
          <w:color w:val="000000" w:themeColor="text1"/>
        </w:rPr>
      </w:pPr>
    </w:p>
    <w:p w14:paraId="3FC45FB3" w14:textId="77777777" w:rsidR="00C608CB" w:rsidRPr="00073CFE" w:rsidRDefault="00C608CB" w:rsidP="005801F1">
      <w:pPr>
        <w:spacing w:after="160" w:line="259" w:lineRule="auto"/>
        <w:rPr>
          <w:color w:val="000000" w:themeColor="text1"/>
        </w:rPr>
      </w:pPr>
    </w:p>
    <w:p w14:paraId="6B983915" w14:textId="77777777" w:rsidR="00C608CB" w:rsidRPr="00073CFE" w:rsidRDefault="00C608CB" w:rsidP="005801F1">
      <w:pPr>
        <w:spacing w:after="160" w:line="259" w:lineRule="auto"/>
        <w:rPr>
          <w:color w:val="000000" w:themeColor="text1"/>
        </w:rPr>
      </w:pPr>
    </w:p>
    <w:p w14:paraId="49D2B96A" w14:textId="77777777" w:rsidR="00C608CB" w:rsidRPr="00073CFE" w:rsidRDefault="00C608CB" w:rsidP="005801F1">
      <w:pPr>
        <w:spacing w:after="160" w:line="259" w:lineRule="auto"/>
        <w:rPr>
          <w:color w:val="000000" w:themeColor="text1"/>
        </w:rPr>
      </w:pPr>
    </w:p>
    <w:p w14:paraId="341FE8CE" w14:textId="77777777" w:rsidR="00C608CB" w:rsidRPr="00073CFE" w:rsidRDefault="00C608CB" w:rsidP="005801F1">
      <w:pPr>
        <w:spacing w:after="160" w:line="259" w:lineRule="auto"/>
        <w:rPr>
          <w:color w:val="000000" w:themeColor="text1"/>
        </w:rPr>
      </w:pPr>
    </w:p>
    <w:p w14:paraId="473303BF" w14:textId="77777777" w:rsidR="00C608CB" w:rsidRPr="00073CFE" w:rsidRDefault="00C608CB" w:rsidP="005801F1">
      <w:pPr>
        <w:spacing w:after="160" w:line="259" w:lineRule="auto"/>
        <w:rPr>
          <w:color w:val="000000" w:themeColor="text1"/>
        </w:rPr>
      </w:pPr>
    </w:p>
    <w:p w14:paraId="0B239938" w14:textId="77777777" w:rsidR="00C608CB" w:rsidRPr="00073CFE" w:rsidRDefault="00C608CB" w:rsidP="005801F1">
      <w:pPr>
        <w:spacing w:after="160" w:line="259" w:lineRule="auto"/>
        <w:rPr>
          <w:color w:val="000000" w:themeColor="text1"/>
        </w:rPr>
      </w:pPr>
    </w:p>
    <w:p w14:paraId="6FB9C338" w14:textId="77777777" w:rsidR="00C608CB" w:rsidRPr="00073CFE" w:rsidRDefault="00C608CB" w:rsidP="005801F1">
      <w:pPr>
        <w:spacing w:after="160" w:line="259" w:lineRule="auto"/>
        <w:rPr>
          <w:color w:val="000000" w:themeColor="text1"/>
        </w:rPr>
      </w:pPr>
    </w:p>
    <w:p w14:paraId="44833F4B" w14:textId="77777777" w:rsidR="00C608CB" w:rsidRPr="00073CFE" w:rsidRDefault="00C608CB" w:rsidP="005801F1">
      <w:pPr>
        <w:spacing w:after="160" w:line="259" w:lineRule="auto"/>
        <w:rPr>
          <w:color w:val="000000" w:themeColor="text1"/>
        </w:rPr>
      </w:pPr>
    </w:p>
    <w:p w14:paraId="7A1FF523" w14:textId="77777777" w:rsidR="00C608CB" w:rsidRPr="00073CFE" w:rsidRDefault="00C608CB" w:rsidP="005801F1">
      <w:pPr>
        <w:spacing w:after="160" w:line="259" w:lineRule="auto"/>
        <w:rPr>
          <w:color w:val="000000" w:themeColor="text1"/>
        </w:rPr>
      </w:pPr>
    </w:p>
    <w:p w14:paraId="370C3833" w14:textId="77777777" w:rsidR="00C608CB" w:rsidRPr="00073CFE" w:rsidRDefault="00C608CB" w:rsidP="005801F1">
      <w:pPr>
        <w:spacing w:after="160" w:line="259" w:lineRule="auto"/>
        <w:rPr>
          <w:color w:val="000000" w:themeColor="text1"/>
        </w:rPr>
      </w:pPr>
    </w:p>
    <w:p w14:paraId="6AD4D95C" w14:textId="77777777" w:rsidR="00C608CB" w:rsidRPr="00073CFE" w:rsidRDefault="00C608CB" w:rsidP="005801F1">
      <w:pPr>
        <w:spacing w:after="160" w:line="259" w:lineRule="auto"/>
        <w:rPr>
          <w:color w:val="000000" w:themeColor="text1"/>
        </w:rPr>
      </w:pPr>
    </w:p>
    <w:p w14:paraId="02A3A0A7" w14:textId="77777777" w:rsidR="00C608CB" w:rsidRPr="00073CFE" w:rsidRDefault="00C608CB" w:rsidP="005801F1">
      <w:pPr>
        <w:spacing w:after="160" w:line="259" w:lineRule="auto"/>
        <w:rPr>
          <w:color w:val="000000" w:themeColor="text1"/>
        </w:rPr>
      </w:pPr>
    </w:p>
    <w:p w14:paraId="5A56CE74" w14:textId="77777777" w:rsidR="00C608CB" w:rsidRPr="00073CFE" w:rsidRDefault="00C608CB" w:rsidP="005801F1">
      <w:pPr>
        <w:spacing w:after="160" w:line="259" w:lineRule="auto"/>
        <w:rPr>
          <w:color w:val="000000" w:themeColor="text1"/>
        </w:rPr>
      </w:pPr>
    </w:p>
    <w:p w14:paraId="4F3B234A" w14:textId="77777777" w:rsidR="00C608CB" w:rsidRPr="00073CFE" w:rsidRDefault="00C608CB" w:rsidP="005801F1">
      <w:pPr>
        <w:spacing w:after="160" w:line="259" w:lineRule="auto"/>
        <w:rPr>
          <w:color w:val="000000" w:themeColor="text1"/>
        </w:rPr>
      </w:pPr>
    </w:p>
    <w:p w14:paraId="2AC5B4FC" w14:textId="77777777" w:rsidR="00C608CB" w:rsidRPr="00073CFE" w:rsidRDefault="00C608CB" w:rsidP="005801F1">
      <w:pPr>
        <w:spacing w:after="160" w:line="259" w:lineRule="auto"/>
        <w:rPr>
          <w:color w:val="000000" w:themeColor="text1"/>
        </w:rPr>
      </w:pPr>
    </w:p>
    <w:p w14:paraId="7DBCFEFC" w14:textId="77777777" w:rsidR="00C608CB" w:rsidRPr="00073CFE" w:rsidRDefault="00C608CB" w:rsidP="005801F1">
      <w:pPr>
        <w:spacing w:after="160" w:line="259" w:lineRule="auto"/>
        <w:rPr>
          <w:color w:val="000000" w:themeColor="text1"/>
        </w:rPr>
      </w:pPr>
    </w:p>
    <w:p w14:paraId="568F08C6" w14:textId="77777777" w:rsidR="00C608CB" w:rsidRPr="00073CFE" w:rsidRDefault="00C608CB" w:rsidP="005801F1">
      <w:pPr>
        <w:spacing w:after="160" w:line="259" w:lineRule="auto"/>
        <w:rPr>
          <w:color w:val="000000" w:themeColor="text1"/>
        </w:rPr>
      </w:pPr>
    </w:p>
    <w:p w14:paraId="48507E41" w14:textId="77777777" w:rsidR="00C608CB" w:rsidRPr="00073CFE" w:rsidRDefault="00C608CB" w:rsidP="005801F1">
      <w:pPr>
        <w:spacing w:after="160" w:line="259" w:lineRule="auto"/>
        <w:rPr>
          <w:color w:val="000000" w:themeColor="text1"/>
        </w:rPr>
      </w:pPr>
    </w:p>
    <w:p w14:paraId="530853C9" w14:textId="77777777" w:rsidR="00C608CB" w:rsidRPr="00073CFE" w:rsidRDefault="00C608CB" w:rsidP="005801F1">
      <w:pPr>
        <w:spacing w:after="160" w:line="259" w:lineRule="auto"/>
        <w:rPr>
          <w:color w:val="000000" w:themeColor="text1"/>
        </w:rPr>
      </w:pPr>
    </w:p>
    <w:p w14:paraId="01832D80" w14:textId="77777777" w:rsidR="00C608CB" w:rsidRPr="00073CFE" w:rsidRDefault="00C608CB" w:rsidP="005801F1">
      <w:pPr>
        <w:spacing w:after="160" w:line="259" w:lineRule="auto"/>
        <w:rPr>
          <w:color w:val="000000" w:themeColor="text1"/>
        </w:rPr>
      </w:pPr>
    </w:p>
    <w:p w14:paraId="2075350F" w14:textId="77777777" w:rsidR="00C608CB" w:rsidRPr="00073CFE" w:rsidRDefault="00C608CB" w:rsidP="005801F1">
      <w:pPr>
        <w:spacing w:after="160" w:line="259" w:lineRule="auto"/>
        <w:rPr>
          <w:color w:val="000000" w:themeColor="text1"/>
        </w:rPr>
      </w:pPr>
    </w:p>
    <w:p w14:paraId="4B8144B6" w14:textId="77777777" w:rsidR="00C608CB" w:rsidRPr="00073CFE" w:rsidRDefault="00C608CB" w:rsidP="005801F1">
      <w:pPr>
        <w:spacing w:after="160" w:line="259" w:lineRule="auto"/>
        <w:rPr>
          <w:color w:val="000000" w:themeColor="text1"/>
        </w:rPr>
      </w:pPr>
    </w:p>
    <w:p w14:paraId="3935CB4D" w14:textId="77777777" w:rsidR="00C608CB" w:rsidRPr="00073CFE" w:rsidRDefault="00C608CB" w:rsidP="005801F1">
      <w:pPr>
        <w:spacing w:after="160" w:line="259" w:lineRule="auto"/>
        <w:rPr>
          <w:color w:val="000000" w:themeColor="text1"/>
        </w:rPr>
      </w:pPr>
    </w:p>
    <w:p w14:paraId="5FC52E93" w14:textId="77777777" w:rsidR="00C608CB" w:rsidRPr="00073CFE" w:rsidRDefault="00C608CB" w:rsidP="005801F1">
      <w:pPr>
        <w:spacing w:after="160" w:line="259" w:lineRule="auto"/>
        <w:rPr>
          <w:color w:val="000000" w:themeColor="text1"/>
        </w:rPr>
      </w:pPr>
    </w:p>
    <w:p w14:paraId="2A98A2EF" w14:textId="77777777" w:rsidR="00C608CB" w:rsidRPr="00073CFE" w:rsidRDefault="00C608CB" w:rsidP="005801F1">
      <w:pPr>
        <w:spacing w:after="160" w:line="259" w:lineRule="auto"/>
        <w:rPr>
          <w:color w:val="000000" w:themeColor="text1"/>
        </w:rPr>
      </w:pPr>
    </w:p>
    <w:p w14:paraId="3CAF6305" w14:textId="77777777" w:rsidR="00C608CB" w:rsidRPr="00073CFE" w:rsidRDefault="00C608CB" w:rsidP="005801F1">
      <w:pPr>
        <w:spacing w:after="160" w:line="259" w:lineRule="auto"/>
        <w:rPr>
          <w:color w:val="000000" w:themeColor="text1"/>
        </w:rPr>
      </w:pPr>
    </w:p>
    <w:p w14:paraId="2F769980" w14:textId="77777777" w:rsidR="00C608CB" w:rsidRPr="00073CFE" w:rsidRDefault="00C608CB" w:rsidP="005801F1">
      <w:pPr>
        <w:spacing w:after="160" w:line="259" w:lineRule="auto"/>
        <w:rPr>
          <w:color w:val="000000" w:themeColor="text1"/>
        </w:rPr>
      </w:pPr>
    </w:p>
    <w:p w14:paraId="73EB7F71" w14:textId="77777777" w:rsidR="00C608CB" w:rsidRPr="00073CFE" w:rsidRDefault="00C608CB" w:rsidP="005801F1">
      <w:pPr>
        <w:spacing w:after="160" w:line="259" w:lineRule="auto"/>
        <w:rPr>
          <w:color w:val="000000" w:themeColor="text1"/>
        </w:rPr>
      </w:pPr>
    </w:p>
    <w:p w14:paraId="2C84F7E1" w14:textId="77777777" w:rsidR="00C608CB" w:rsidRPr="00073CFE" w:rsidRDefault="00C608CB" w:rsidP="005801F1">
      <w:pPr>
        <w:spacing w:after="160" w:line="259" w:lineRule="auto"/>
        <w:rPr>
          <w:color w:val="000000" w:themeColor="text1"/>
        </w:rPr>
      </w:pPr>
    </w:p>
    <w:p w14:paraId="042646E3" w14:textId="77777777" w:rsidR="00C608CB" w:rsidRPr="00073CFE" w:rsidRDefault="00C608CB" w:rsidP="005801F1">
      <w:pPr>
        <w:spacing w:after="160" w:line="259" w:lineRule="auto"/>
        <w:rPr>
          <w:color w:val="000000" w:themeColor="text1"/>
        </w:rPr>
      </w:pPr>
    </w:p>
    <w:p w14:paraId="4B7A2544" w14:textId="77777777" w:rsidR="005801F1" w:rsidRPr="00073CFE" w:rsidRDefault="005801F1" w:rsidP="005801F1">
      <w:pPr>
        <w:spacing w:after="160" w:line="259" w:lineRule="auto"/>
        <w:rPr>
          <w:color w:val="000000" w:themeColor="text1"/>
        </w:rPr>
      </w:pPr>
    </w:p>
    <w:p w14:paraId="38BABA1E" w14:textId="77777777" w:rsidR="0049133D" w:rsidRPr="00073CFE" w:rsidRDefault="0049133D" w:rsidP="0049133D">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133D" w:rsidRPr="00073CFE" w14:paraId="2FB3637D" w14:textId="77777777" w:rsidTr="0049133D">
        <w:tc>
          <w:tcPr>
            <w:tcW w:w="9855" w:type="dxa"/>
            <w:gridSpan w:val="8"/>
            <w:tcBorders>
              <w:bottom w:val="double" w:sz="4" w:space="0" w:color="auto"/>
            </w:tcBorders>
            <w:shd w:val="clear" w:color="auto" w:fill="BDD6EE"/>
          </w:tcPr>
          <w:p w14:paraId="6E82EC62" w14:textId="77777777" w:rsidR="0049133D" w:rsidRPr="00073CFE" w:rsidRDefault="0049133D" w:rsidP="0049133D">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49133D" w:rsidRPr="00073CFE" w14:paraId="059A801F" w14:textId="77777777" w:rsidTr="0049133D">
        <w:tc>
          <w:tcPr>
            <w:tcW w:w="3086" w:type="dxa"/>
            <w:tcBorders>
              <w:top w:val="double" w:sz="4" w:space="0" w:color="auto"/>
            </w:tcBorders>
            <w:shd w:val="clear" w:color="auto" w:fill="F7CAAC"/>
          </w:tcPr>
          <w:p w14:paraId="0FFC7DDE" w14:textId="77777777" w:rsidR="0049133D" w:rsidRPr="00073CFE" w:rsidRDefault="0049133D" w:rsidP="0049133D">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4755DC0" w14:textId="77777777" w:rsidR="0049133D" w:rsidRPr="00073CFE" w:rsidRDefault="00E56A72" w:rsidP="0049133D">
            <w:pPr>
              <w:jc w:val="both"/>
              <w:rPr>
                <w:color w:val="000000" w:themeColor="text1"/>
              </w:rPr>
            </w:pPr>
            <w:r w:rsidRPr="00073CFE">
              <w:rPr>
                <w:color w:val="000000" w:themeColor="text1"/>
              </w:rPr>
              <w:t xml:space="preserve">Financial </w:t>
            </w:r>
            <w:r w:rsidR="00703B51" w:rsidRPr="00073CFE">
              <w:rPr>
                <w:color w:val="000000" w:themeColor="text1"/>
              </w:rPr>
              <w:t>Lab</w:t>
            </w:r>
          </w:p>
        </w:tc>
      </w:tr>
      <w:tr w:rsidR="0049133D" w:rsidRPr="00073CFE" w14:paraId="2D337D2A" w14:textId="77777777" w:rsidTr="0049133D">
        <w:trPr>
          <w:trHeight w:val="249"/>
        </w:trPr>
        <w:tc>
          <w:tcPr>
            <w:tcW w:w="3086" w:type="dxa"/>
            <w:shd w:val="clear" w:color="auto" w:fill="F7CAAC"/>
          </w:tcPr>
          <w:p w14:paraId="1331D1EC" w14:textId="77777777" w:rsidR="0049133D" w:rsidRPr="00073CFE" w:rsidRDefault="0049133D" w:rsidP="0049133D">
            <w:pPr>
              <w:jc w:val="both"/>
              <w:rPr>
                <w:b/>
                <w:color w:val="000000" w:themeColor="text1"/>
              </w:rPr>
            </w:pPr>
            <w:r w:rsidRPr="00073CFE">
              <w:rPr>
                <w:b/>
                <w:color w:val="000000" w:themeColor="text1"/>
              </w:rPr>
              <w:t>Typ předmětu</w:t>
            </w:r>
          </w:p>
        </w:tc>
        <w:tc>
          <w:tcPr>
            <w:tcW w:w="3406" w:type="dxa"/>
            <w:gridSpan w:val="4"/>
          </w:tcPr>
          <w:p w14:paraId="794F0819" w14:textId="77777777" w:rsidR="0049133D" w:rsidRPr="00073CFE" w:rsidRDefault="0049133D" w:rsidP="0049133D">
            <w:pPr>
              <w:jc w:val="both"/>
              <w:rPr>
                <w:color w:val="000000" w:themeColor="text1"/>
              </w:rPr>
            </w:pPr>
            <w:r w:rsidRPr="00073CFE">
              <w:rPr>
                <w:color w:val="000000" w:themeColor="text1"/>
              </w:rPr>
              <w:t>povinně volitelný „PV“</w:t>
            </w:r>
          </w:p>
        </w:tc>
        <w:tc>
          <w:tcPr>
            <w:tcW w:w="2695" w:type="dxa"/>
            <w:gridSpan w:val="2"/>
            <w:shd w:val="clear" w:color="auto" w:fill="F7CAAC"/>
          </w:tcPr>
          <w:p w14:paraId="67F69E37" w14:textId="77777777" w:rsidR="0049133D" w:rsidRPr="00073CFE" w:rsidRDefault="0049133D" w:rsidP="0049133D">
            <w:pPr>
              <w:jc w:val="both"/>
              <w:rPr>
                <w:color w:val="000000" w:themeColor="text1"/>
              </w:rPr>
            </w:pPr>
            <w:r w:rsidRPr="00073CFE">
              <w:rPr>
                <w:b/>
                <w:color w:val="000000" w:themeColor="text1"/>
              </w:rPr>
              <w:t>doporučený ročník / semestr</w:t>
            </w:r>
          </w:p>
        </w:tc>
        <w:tc>
          <w:tcPr>
            <w:tcW w:w="668" w:type="dxa"/>
          </w:tcPr>
          <w:p w14:paraId="7B209CFD" w14:textId="77777777" w:rsidR="0049133D" w:rsidRPr="00073CFE" w:rsidRDefault="00A73654" w:rsidP="0049133D">
            <w:pPr>
              <w:jc w:val="both"/>
              <w:rPr>
                <w:color w:val="000000" w:themeColor="text1"/>
              </w:rPr>
            </w:pPr>
            <w:r w:rsidRPr="00073CFE">
              <w:rPr>
                <w:color w:val="000000" w:themeColor="text1"/>
              </w:rPr>
              <w:t>2</w:t>
            </w:r>
            <w:r w:rsidR="0049133D" w:rsidRPr="00073CFE">
              <w:rPr>
                <w:color w:val="000000" w:themeColor="text1"/>
              </w:rPr>
              <w:t>/Z</w:t>
            </w:r>
          </w:p>
        </w:tc>
      </w:tr>
      <w:tr w:rsidR="0049133D" w:rsidRPr="00073CFE" w14:paraId="00C401B4" w14:textId="77777777" w:rsidTr="0049133D">
        <w:tc>
          <w:tcPr>
            <w:tcW w:w="3086" w:type="dxa"/>
            <w:shd w:val="clear" w:color="auto" w:fill="F7CAAC"/>
          </w:tcPr>
          <w:p w14:paraId="2B55736D" w14:textId="77777777" w:rsidR="0049133D" w:rsidRPr="00073CFE" w:rsidRDefault="0049133D" w:rsidP="0049133D">
            <w:pPr>
              <w:jc w:val="both"/>
              <w:rPr>
                <w:b/>
                <w:color w:val="000000" w:themeColor="text1"/>
              </w:rPr>
            </w:pPr>
            <w:r w:rsidRPr="00073CFE">
              <w:rPr>
                <w:b/>
                <w:color w:val="000000" w:themeColor="text1"/>
              </w:rPr>
              <w:t>Rozsah studijního předmětu</w:t>
            </w:r>
          </w:p>
        </w:tc>
        <w:tc>
          <w:tcPr>
            <w:tcW w:w="1701" w:type="dxa"/>
            <w:gridSpan w:val="2"/>
          </w:tcPr>
          <w:p w14:paraId="0839D4CC" w14:textId="537CFA3D" w:rsidR="0049133D" w:rsidRPr="00073CFE" w:rsidRDefault="00BC39D1" w:rsidP="0049133D">
            <w:pPr>
              <w:jc w:val="both"/>
              <w:rPr>
                <w:color w:val="000000" w:themeColor="text1"/>
              </w:rPr>
            </w:pPr>
            <w:ins w:id="901" w:author="Drahomíra Pavelková" w:date="2020-08-26T19:12:00Z">
              <w:r>
                <w:rPr>
                  <w:color w:val="000000" w:themeColor="text1"/>
                </w:rPr>
                <w:t>39</w:t>
              </w:r>
            </w:ins>
            <w:del w:id="902" w:author="Drahomíra Pavelková" w:date="2020-08-26T19:12:00Z">
              <w:r w:rsidR="0049133D" w:rsidRPr="00073CFE" w:rsidDel="00BC39D1">
                <w:rPr>
                  <w:color w:val="000000" w:themeColor="text1"/>
                </w:rPr>
                <w:delText>26</w:delText>
              </w:r>
            </w:del>
            <w:r w:rsidR="0049133D" w:rsidRPr="00073CFE">
              <w:rPr>
                <w:color w:val="000000" w:themeColor="text1"/>
              </w:rPr>
              <w:t>s</w:t>
            </w:r>
          </w:p>
        </w:tc>
        <w:tc>
          <w:tcPr>
            <w:tcW w:w="889" w:type="dxa"/>
            <w:shd w:val="clear" w:color="auto" w:fill="F7CAAC"/>
          </w:tcPr>
          <w:p w14:paraId="2DA5526E" w14:textId="77777777" w:rsidR="0049133D" w:rsidRPr="00073CFE" w:rsidRDefault="0049133D" w:rsidP="0049133D">
            <w:pPr>
              <w:jc w:val="both"/>
              <w:rPr>
                <w:b/>
                <w:color w:val="000000" w:themeColor="text1"/>
              </w:rPr>
            </w:pPr>
            <w:r w:rsidRPr="00073CFE">
              <w:rPr>
                <w:b/>
                <w:color w:val="000000" w:themeColor="text1"/>
              </w:rPr>
              <w:t xml:space="preserve">hod. </w:t>
            </w:r>
          </w:p>
        </w:tc>
        <w:tc>
          <w:tcPr>
            <w:tcW w:w="816" w:type="dxa"/>
          </w:tcPr>
          <w:p w14:paraId="3A5801E7" w14:textId="1034A25C" w:rsidR="0049133D" w:rsidRPr="00073CFE" w:rsidRDefault="00BC39D1" w:rsidP="0049133D">
            <w:pPr>
              <w:jc w:val="both"/>
              <w:rPr>
                <w:color w:val="000000" w:themeColor="text1"/>
              </w:rPr>
            </w:pPr>
            <w:ins w:id="903" w:author="Drahomíra Pavelková" w:date="2020-08-26T19:12:00Z">
              <w:r>
                <w:rPr>
                  <w:color w:val="000000" w:themeColor="text1"/>
                </w:rPr>
                <w:t>39</w:t>
              </w:r>
            </w:ins>
            <w:del w:id="904" w:author="Drahomíra Pavelková" w:date="2020-08-26T19:12:00Z">
              <w:r w:rsidR="0049133D" w:rsidRPr="00073CFE" w:rsidDel="00BC39D1">
                <w:rPr>
                  <w:color w:val="000000" w:themeColor="text1"/>
                </w:rPr>
                <w:delText>26</w:delText>
              </w:r>
            </w:del>
          </w:p>
        </w:tc>
        <w:tc>
          <w:tcPr>
            <w:tcW w:w="2156" w:type="dxa"/>
            <w:shd w:val="clear" w:color="auto" w:fill="F7CAAC"/>
          </w:tcPr>
          <w:p w14:paraId="5D4DE0BE" w14:textId="77777777" w:rsidR="0049133D" w:rsidRPr="00073CFE" w:rsidRDefault="0049133D" w:rsidP="0049133D">
            <w:pPr>
              <w:jc w:val="both"/>
              <w:rPr>
                <w:b/>
                <w:color w:val="000000" w:themeColor="text1"/>
              </w:rPr>
            </w:pPr>
            <w:r w:rsidRPr="00073CFE">
              <w:rPr>
                <w:b/>
                <w:color w:val="000000" w:themeColor="text1"/>
              </w:rPr>
              <w:t>kreditů</w:t>
            </w:r>
          </w:p>
        </w:tc>
        <w:tc>
          <w:tcPr>
            <w:tcW w:w="1207" w:type="dxa"/>
            <w:gridSpan w:val="2"/>
          </w:tcPr>
          <w:p w14:paraId="0FB3D376" w14:textId="7C98C787" w:rsidR="0049133D" w:rsidRPr="00073CFE" w:rsidRDefault="00BC39D1" w:rsidP="0049133D">
            <w:pPr>
              <w:jc w:val="both"/>
              <w:rPr>
                <w:color w:val="000000" w:themeColor="text1"/>
              </w:rPr>
            </w:pPr>
            <w:ins w:id="905" w:author="Drahomíra Pavelková" w:date="2020-08-26T19:12:00Z">
              <w:r>
                <w:rPr>
                  <w:color w:val="000000" w:themeColor="text1"/>
                </w:rPr>
                <w:t>5</w:t>
              </w:r>
            </w:ins>
            <w:del w:id="906" w:author="Drahomíra Pavelková" w:date="2020-08-26T19:12:00Z">
              <w:r w:rsidR="0049133D" w:rsidRPr="00073CFE" w:rsidDel="00BC39D1">
                <w:rPr>
                  <w:color w:val="000000" w:themeColor="text1"/>
                </w:rPr>
                <w:delText>3</w:delText>
              </w:r>
            </w:del>
          </w:p>
        </w:tc>
      </w:tr>
      <w:tr w:rsidR="0049133D" w:rsidRPr="00073CFE" w14:paraId="046E4141" w14:textId="77777777" w:rsidTr="0049133D">
        <w:tc>
          <w:tcPr>
            <w:tcW w:w="3086" w:type="dxa"/>
            <w:shd w:val="clear" w:color="auto" w:fill="F7CAAC"/>
          </w:tcPr>
          <w:p w14:paraId="7A8213D4" w14:textId="77777777" w:rsidR="0049133D" w:rsidRPr="00073CFE" w:rsidRDefault="0049133D" w:rsidP="0049133D">
            <w:pPr>
              <w:jc w:val="both"/>
              <w:rPr>
                <w:b/>
                <w:color w:val="000000" w:themeColor="text1"/>
              </w:rPr>
            </w:pPr>
            <w:r w:rsidRPr="00073CFE">
              <w:rPr>
                <w:b/>
                <w:color w:val="000000" w:themeColor="text1"/>
              </w:rPr>
              <w:t>Prerekvizity, korekvizity, ekvivalence</w:t>
            </w:r>
          </w:p>
        </w:tc>
        <w:tc>
          <w:tcPr>
            <w:tcW w:w="6769" w:type="dxa"/>
            <w:gridSpan w:val="7"/>
          </w:tcPr>
          <w:p w14:paraId="6B3FAA1E" w14:textId="77777777" w:rsidR="0049133D" w:rsidRPr="00073CFE" w:rsidRDefault="0049133D" w:rsidP="0049133D">
            <w:pPr>
              <w:jc w:val="both"/>
              <w:rPr>
                <w:color w:val="000000" w:themeColor="text1"/>
              </w:rPr>
            </w:pPr>
          </w:p>
        </w:tc>
      </w:tr>
      <w:tr w:rsidR="0049133D" w:rsidRPr="00073CFE" w14:paraId="6056AF41" w14:textId="77777777" w:rsidTr="0049133D">
        <w:tc>
          <w:tcPr>
            <w:tcW w:w="3086" w:type="dxa"/>
            <w:shd w:val="clear" w:color="auto" w:fill="F7CAAC"/>
          </w:tcPr>
          <w:p w14:paraId="14CA13F0" w14:textId="77777777" w:rsidR="0049133D" w:rsidRPr="00073CFE" w:rsidRDefault="0049133D" w:rsidP="0049133D">
            <w:pPr>
              <w:jc w:val="both"/>
              <w:rPr>
                <w:b/>
                <w:color w:val="000000" w:themeColor="text1"/>
              </w:rPr>
            </w:pPr>
            <w:r w:rsidRPr="00073CFE">
              <w:rPr>
                <w:b/>
                <w:color w:val="000000" w:themeColor="text1"/>
              </w:rPr>
              <w:t>Způsob ověření studijních výsledků</w:t>
            </w:r>
          </w:p>
        </w:tc>
        <w:tc>
          <w:tcPr>
            <w:tcW w:w="3406" w:type="dxa"/>
            <w:gridSpan w:val="4"/>
          </w:tcPr>
          <w:p w14:paraId="276B8FF1" w14:textId="77777777" w:rsidR="0049133D" w:rsidRPr="00073CFE" w:rsidRDefault="0049133D" w:rsidP="0049133D">
            <w:pPr>
              <w:jc w:val="both"/>
              <w:rPr>
                <w:color w:val="000000" w:themeColor="text1"/>
              </w:rPr>
            </w:pPr>
            <w:r w:rsidRPr="00073CFE">
              <w:rPr>
                <w:color w:val="000000" w:themeColor="text1"/>
              </w:rPr>
              <w:t>klasifikovaný zápočet</w:t>
            </w:r>
          </w:p>
        </w:tc>
        <w:tc>
          <w:tcPr>
            <w:tcW w:w="2156" w:type="dxa"/>
            <w:shd w:val="clear" w:color="auto" w:fill="F7CAAC"/>
          </w:tcPr>
          <w:p w14:paraId="647DDB67" w14:textId="77777777" w:rsidR="0049133D" w:rsidRPr="00073CFE" w:rsidRDefault="0049133D" w:rsidP="0049133D">
            <w:pPr>
              <w:jc w:val="both"/>
              <w:rPr>
                <w:b/>
                <w:color w:val="000000" w:themeColor="text1"/>
              </w:rPr>
            </w:pPr>
            <w:r w:rsidRPr="00073CFE">
              <w:rPr>
                <w:b/>
                <w:color w:val="000000" w:themeColor="text1"/>
              </w:rPr>
              <w:t>Forma výuky</w:t>
            </w:r>
          </w:p>
        </w:tc>
        <w:tc>
          <w:tcPr>
            <w:tcW w:w="1207" w:type="dxa"/>
            <w:gridSpan w:val="2"/>
          </w:tcPr>
          <w:p w14:paraId="4B56E9DD" w14:textId="77777777" w:rsidR="0049133D" w:rsidRPr="00073CFE" w:rsidRDefault="0049133D" w:rsidP="0049133D">
            <w:pPr>
              <w:jc w:val="both"/>
              <w:rPr>
                <w:color w:val="000000" w:themeColor="text1"/>
              </w:rPr>
            </w:pPr>
            <w:r w:rsidRPr="00073CFE">
              <w:rPr>
                <w:color w:val="000000" w:themeColor="text1"/>
              </w:rPr>
              <w:t>seminář</w:t>
            </w:r>
          </w:p>
        </w:tc>
      </w:tr>
      <w:tr w:rsidR="0049133D" w:rsidRPr="00073CFE" w14:paraId="1850ECFE" w14:textId="77777777" w:rsidTr="0049133D">
        <w:tc>
          <w:tcPr>
            <w:tcW w:w="3086" w:type="dxa"/>
            <w:shd w:val="clear" w:color="auto" w:fill="F7CAAC"/>
          </w:tcPr>
          <w:p w14:paraId="788E46FF" w14:textId="77777777" w:rsidR="0049133D" w:rsidRPr="00073CFE" w:rsidRDefault="0049133D" w:rsidP="0049133D">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0546A48B" w14:textId="77777777" w:rsidR="0049133D" w:rsidRPr="00073CFE" w:rsidRDefault="0049133D" w:rsidP="0049133D">
            <w:pPr>
              <w:jc w:val="both"/>
              <w:rPr>
                <w:color w:val="000000" w:themeColor="text1"/>
              </w:rPr>
            </w:pPr>
            <w:r w:rsidRPr="00073CFE">
              <w:rPr>
                <w:color w:val="000000" w:themeColor="text1"/>
              </w:rPr>
              <w:t>Způsob zakončení předmětu – klasifikovaný zápočet</w:t>
            </w:r>
          </w:p>
          <w:p w14:paraId="02231E60" w14:textId="77777777" w:rsidR="0049133D" w:rsidRPr="00073CFE" w:rsidRDefault="0049133D" w:rsidP="0049133D">
            <w:pPr>
              <w:jc w:val="both"/>
              <w:rPr>
                <w:rFonts w:ascii="Tahoma" w:hAnsi="Tahoma" w:cs="Tahoma"/>
                <w:color w:val="000000" w:themeColor="text1"/>
                <w:sz w:val="17"/>
                <w:szCs w:val="17"/>
                <w:shd w:val="clear" w:color="auto" w:fill="FFFFFF"/>
              </w:rPr>
            </w:pPr>
            <w:r w:rsidRPr="00073CFE">
              <w:rPr>
                <w:color w:val="000000" w:themeColor="text1"/>
              </w:rPr>
              <w:t>Požadavky na klasifikovaný zápočet: minimálně 80% aktivní účast, vypracování a obhajoba výzkumné zprávy (reportu)</w:t>
            </w:r>
          </w:p>
        </w:tc>
      </w:tr>
      <w:tr w:rsidR="0049133D" w:rsidRPr="00073CFE" w14:paraId="727C6CF4" w14:textId="77777777" w:rsidTr="0049133D">
        <w:trPr>
          <w:trHeight w:val="60"/>
        </w:trPr>
        <w:tc>
          <w:tcPr>
            <w:tcW w:w="9855" w:type="dxa"/>
            <w:gridSpan w:val="8"/>
            <w:tcBorders>
              <w:top w:val="nil"/>
            </w:tcBorders>
          </w:tcPr>
          <w:p w14:paraId="73A094E1" w14:textId="77777777" w:rsidR="0049133D" w:rsidRPr="00073CFE" w:rsidRDefault="0049133D" w:rsidP="0049133D">
            <w:pPr>
              <w:jc w:val="both"/>
              <w:rPr>
                <w:color w:val="000000" w:themeColor="text1"/>
              </w:rPr>
            </w:pPr>
          </w:p>
        </w:tc>
      </w:tr>
      <w:tr w:rsidR="0049133D" w:rsidRPr="00073CFE" w14:paraId="005DEDC0" w14:textId="77777777" w:rsidTr="0049133D">
        <w:trPr>
          <w:trHeight w:val="197"/>
        </w:trPr>
        <w:tc>
          <w:tcPr>
            <w:tcW w:w="3086" w:type="dxa"/>
            <w:tcBorders>
              <w:top w:val="nil"/>
            </w:tcBorders>
            <w:shd w:val="clear" w:color="auto" w:fill="F7CAAC"/>
          </w:tcPr>
          <w:p w14:paraId="2A6CB82A" w14:textId="77777777" w:rsidR="0049133D" w:rsidRPr="00073CFE" w:rsidRDefault="0049133D" w:rsidP="0049133D">
            <w:pPr>
              <w:jc w:val="both"/>
              <w:rPr>
                <w:b/>
                <w:color w:val="000000" w:themeColor="text1"/>
              </w:rPr>
            </w:pPr>
            <w:r w:rsidRPr="00073CFE">
              <w:rPr>
                <w:b/>
                <w:color w:val="000000" w:themeColor="text1"/>
              </w:rPr>
              <w:t>Garant předmětu</w:t>
            </w:r>
          </w:p>
        </w:tc>
        <w:tc>
          <w:tcPr>
            <w:tcW w:w="6769" w:type="dxa"/>
            <w:gridSpan w:val="7"/>
            <w:tcBorders>
              <w:top w:val="nil"/>
            </w:tcBorders>
          </w:tcPr>
          <w:p w14:paraId="27E1EFE9" w14:textId="77777777" w:rsidR="0049133D" w:rsidRPr="00073CFE" w:rsidRDefault="0049133D" w:rsidP="0049133D">
            <w:pPr>
              <w:jc w:val="both"/>
              <w:rPr>
                <w:color w:val="000000" w:themeColor="text1"/>
              </w:rPr>
            </w:pPr>
            <w:r w:rsidRPr="00073CFE">
              <w:rPr>
                <w:color w:val="000000" w:themeColor="text1"/>
              </w:rPr>
              <w:t>prof. Dr. Ing. Drahomíra Pavelková</w:t>
            </w:r>
          </w:p>
          <w:p w14:paraId="21BD9084" w14:textId="77777777" w:rsidR="0049133D" w:rsidRPr="00073CFE" w:rsidRDefault="0049133D" w:rsidP="0049133D">
            <w:pPr>
              <w:jc w:val="both"/>
              <w:rPr>
                <w:color w:val="000000" w:themeColor="text1"/>
              </w:rPr>
            </w:pPr>
          </w:p>
        </w:tc>
      </w:tr>
      <w:tr w:rsidR="0049133D" w:rsidRPr="00073CFE" w14:paraId="5921B000" w14:textId="77777777" w:rsidTr="0049133D">
        <w:trPr>
          <w:trHeight w:val="243"/>
        </w:trPr>
        <w:tc>
          <w:tcPr>
            <w:tcW w:w="3086" w:type="dxa"/>
            <w:tcBorders>
              <w:top w:val="nil"/>
            </w:tcBorders>
            <w:shd w:val="clear" w:color="auto" w:fill="F7CAAC"/>
          </w:tcPr>
          <w:p w14:paraId="2E769167" w14:textId="77777777" w:rsidR="0049133D" w:rsidRPr="00073CFE" w:rsidRDefault="0049133D" w:rsidP="0049133D">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5B4EE2B" w14:textId="77777777" w:rsidR="0049133D" w:rsidRPr="00073CFE" w:rsidRDefault="0049133D" w:rsidP="0049133D">
            <w:pPr>
              <w:jc w:val="both"/>
              <w:rPr>
                <w:color w:val="000000" w:themeColor="text1"/>
              </w:rPr>
            </w:pPr>
            <w:r w:rsidRPr="00073CFE">
              <w:rPr>
                <w:color w:val="000000" w:themeColor="text1"/>
              </w:rPr>
              <w:t>Garant se podílí na výuce v rozsahu 30 %, dále stanovuje koncepci seminářů a dohlíží na jejich jednotné vedení.</w:t>
            </w:r>
          </w:p>
        </w:tc>
      </w:tr>
      <w:tr w:rsidR="0049133D" w:rsidRPr="00073CFE" w14:paraId="6EC733A8" w14:textId="77777777" w:rsidTr="0049133D">
        <w:tc>
          <w:tcPr>
            <w:tcW w:w="3086" w:type="dxa"/>
            <w:shd w:val="clear" w:color="auto" w:fill="F7CAAC"/>
          </w:tcPr>
          <w:p w14:paraId="7C69DBAB" w14:textId="77777777" w:rsidR="0049133D" w:rsidRPr="00073CFE" w:rsidRDefault="0049133D" w:rsidP="0049133D">
            <w:pPr>
              <w:jc w:val="both"/>
              <w:rPr>
                <w:b/>
                <w:color w:val="000000" w:themeColor="text1"/>
              </w:rPr>
            </w:pPr>
            <w:r w:rsidRPr="00073CFE">
              <w:rPr>
                <w:b/>
                <w:color w:val="000000" w:themeColor="text1"/>
              </w:rPr>
              <w:t>Vyučující</w:t>
            </w:r>
          </w:p>
        </w:tc>
        <w:tc>
          <w:tcPr>
            <w:tcW w:w="6769" w:type="dxa"/>
            <w:gridSpan w:val="7"/>
            <w:tcBorders>
              <w:bottom w:val="nil"/>
            </w:tcBorders>
          </w:tcPr>
          <w:p w14:paraId="041D3000" w14:textId="77777777" w:rsidR="0049133D" w:rsidRPr="00073CFE" w:rsidRDefault="0049133D" w:rsidP="0049133D">
            <w:pPr>
              <w:jc w:val="both"/>
              <w:rPr>
                <w:rFonts w:ascii="Tahoma" w:hAnsi="Tahoma" w:cs="Tahoma"/>
                <w:color w:val="000000" w:themeColor="text1"/>
                <w:sz w:val="17"/>
                <w:szCs w:val="17"/>
                <w:shd w:val="clear" w:color="auto" w:fill="FFFFFF"/>
              </w:rPr>
            </w:pPr>
            <w:r w:rsidRPr="00073CFE">
              <w:rPr>
                <w:color w:val="000000" w:themeColor="text1"/>
              </w:rPr>
              <w:t>prof. Dr. Ing. Drahomíra Pavelková – semináře (30%), Ing. Jana Vychytilová, Ph.D</w:t>
            </w:r>
            <w:r w:rsidR="00A73654" w:rsidRPr="00073CFE">
              <w:rPr>
                <w:color w:val="000000" w:themeColor="text1"/>
              </w:rPr>
              <w:t>.</w:t>
            </w:r>
            <w:r w:rsidRPr="00073CFE">
              <w:rPr>
                <w:color w:val="000000" w:themeColor="text1"/>
              </w:rPr>
              <w:t xml:space="preserve"> – semináře (70%)</w:t>
            </w:r>
          </w:p>
        </w:tc>
      </w:tr>
      <w:tr w:rsidR="0049133D" w:rsidRPr="00073CFE" w14:paraId="3ACFD232" w14:textId="77777777" w:rsidTr="0049133D">
        <w:trPr>
          <w:trHeight w:val="60"/>
        </w:trPr>
        <w:tc>
          <w:tcPr>
            <w:tcW w:w="9855" w:type="dxa"/>
            <w:gridSpan w:val="8"/>
            <w:tcBorders>
              <w:top w:val="nil"/>
            </w:tcBorders>
          </w:tcPr>
          <w:p w14:paraId="6B15B50E" w14:textId="77777777" w:rsidR="0049133D" w:rsidRPr="00073CFE" w:rsidRDefault="0049133D" w:rsidP="0049133D">
            <w:pPr>
              <w:jc w:val="both"/>
              <w:rPr>
                <w:color w:val="000000" w:themeColor="text1"/>
              </w:rPr>
            </w:pPr>
          </w:p>
        </w:tc>
      </w:tr>
      <w:tr w:rsidR="0049133D" w:rsidRPr="00073CFE" w14:paraId="4BD8E309" w14:textId="77777777" w:rsidTr="0049133D">
        <w:tc>
          <w:tcPr>
            <w:tcW w:w="3086" w:type="dxa"/>
            <w:shd w:val="clear" w:color="auto" w:fill="F7CAAC"/>
          </w:tcPr>
          <w:p w14:paraId="51BFA899" w14:textId="77777777" w:rsidR="0049133D" w:rsidRPr="00073CFE" w:rsidRDefault="0049133D" w:rsidP="0049133D">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0B3C6A8" w14:textId="77777777" w:rsidR="0049133D" w:rsidRPr="00073CFE" w:rsidRDefault="0049133D" w:rsidP="0049133D">
            <w:pPr>
              <w:jc w:val="both"/>
              <w:rPr>
                <w:color w:val="000000" w:themeColor="text1"/>
              </w:rPr>
            </w:pPr>
          </w:p>
        </w:tc>
      </w:tr>
      <w:tr w:rsidR="0049133D" w:rsidRPr="00073CFE" w14:paraId="79A92741" w14:textId="77777777" w:rsidTr="0049133D">
        <w:trPr>
          <w:trHeight w:val="3938"/>
        </w:trPr>
        <w:tc>
          <w:tcPr>
            <w:tcW w:w="9855" w:type="dxa"/>
            <w:gridSpan w:val="8"/>
            <w:tcBorders>
              <w:top w:val="nil"/>
              <w:bottom w:val="single" w:sz="12" w:space="0" w:color="auto"/>
            </w:tcBorders>
          </w:tcPr>
          <w:p w14:paraId="5A8ABF76" w14:textId="77777777" w:rsidR="0049133D" w:rsidRPr="00073CFE" w:rsidRDefault="0049133D" w:rsidP="0049133D">
            <w:pPr>
              <w:jc w:val="both"/>
              <w:rPr>
                <w:color w:val="000000" w:themeColor="text1"/>
              </w:rPr>
            </w:pPr>
            <w:r w:rsidRPr="00073CFE">
              <w:rPr>
                <w:color w:val="000000" w:themeColor="text1"/>
              </w:rPr>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Financial Lab a případná účast v soutěži CFA RC je jedinečnou šancí pro studenty vyzkoušet si oceňování konkrétní společnosti na trhu v praxi.</w:t>
            </w:r>
          </w:p>
          <w:p w14:paraId="17E000FD"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Úvod do kurzu</w:t>
            </w:r>
          </w:p>
          <w:p w14:paraId="0792ABB3"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reporting a hlavní části výzkumné zprávy- equity reportu I</w:t>
            </w:r>
          </w:p>
          <w:p w14:paraId="20D1B7F0"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reporting a hlavní části výzkumné zprávy- equity reportu II</w:t>
            </w:r>
          </w:p>
          <w:p w14:paraId="288A37B9"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Makroekonomická analýza</w:t>
            </w:r>
          </w:p>
          <w:p w14:paraId="59887D43"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Sektorová analýza a konkurenční analýza sektoru</w:t>
            </w:r>
          </w:p>
          <w:p w14:paraId="643A5100"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analýza I. - Analýza historické finanční výkonnosti z účetních závěrek podle IFRS</w:t>
            </w:r>
          </w:p>
          <w:p w14:paraId="2C4248CA"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analýza II - finanční modelování budoucích cash flows</w:t>
            </w:r>
          </w:p>
          <w:p w14:paraId="05EF346B"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Metriky a vzorce oceňování I. - modely relativního ocenění akcií</w:t>
            </w:r>
          </w:p>
          <w:p w14:paraId="44BAA7D7"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Metriky a vzorce oceňování společnosti II. - modely absolutního ocenění akcií, citlivostní analýza cílové ceny a simulace Monte Carlo</w:t>
            </w:r>
          </w:p>
          <w:p w14:paraId="47C5BB12"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Základní informace vs. podrobný popis společnosti, analýza řízení a vedení společnosti. Investiční rizika &amp; investiční souhrn</w:t>
            </w:r>
          </w:p>
          <w:p w14:paraId="07A684D3"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Závěr kurzu. Jak zlepšit psaní equity reportu a prezentační dovednosti?</w:t>
            </w:r>
          </w:p>
          <w:p w14:paraId="1A42399E" w14:textId="77777777" w:rsidR="0049133D" w:rsidRPr="00073CFE" w:rsidRDefault="0049133D" w:rsidP="00896B4C">
            <w:pPr>
              <w:pStyle w:val="Odstavecseseznamem"/>
              <w:numPr>
                <w:ilvl w:val="0"/>
                <w:numId w:val="59"/>
              </w:numPr>
              <w:ind w:left="250" w:hanging="250"/>
              <w:jc w:val="both"/>
              <w:rPr>
                <w:color w:val="000000" w:themeColor="text1"/>
              </w:rPr>
            </w:pPr>
            <w:r w:rsidRPr="00073CFE">
              <w:rPr>
                <w:rFonts w:ascii="Times New Roman" w:eastAsia="Times New Roman" w:hAnsi="Times New Roman"/>
                <w:color w:val="000000" w:themeColor="text1"/>
                <w:sz w:val="20"/>
                <w:szCs w:val="20"/>
                <w:lang w:eastAsia="cs-CZ"/>
              </w:rPr>
              <w:t>Obhajoba výzkumných zpráv studentů</w:t>
            </w:r>
          </w:p>
        </w:tc>
      </w:tr>
      <w:tr w:rsidR="0049133D" w:rsidRPr="00073CFE" w14:paraId="546017C2" w14:textId="77777777" w:rsidTr="0049133D">
        <w:trPr>
          <w:trHeight w:val="265"/>
        </w:trPr>
        <w:tc>
          <w:tcPr>
            <w:tcW w:w="3653" w:type="dxa"/>
            <w:gridSpan w:val="2"/>
            <w:tcBorders>
              <w:top w:val="nil"/>
            </w:tcBorders>
            <w:shd w:val="clear" w:color="auto" w:fill="F7CAAC"/>
          </w:tcPr>
          <w:p w14:paraId="6953E60B" w14:textId="77777777" w:rsidR="0049133D" w:rsidRPr="00073CFE" w:rsidRDefault="0049133D" w:rsidP="0049133D">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2AD1088" w14:textId="77777777" w:rsidR="0049133D" w:rsidRPr="00073CFE" w:rsidRDefault="0049133D" w:rsidP="0049133D">
            <w:pPr>
              <w:jc w:val="both"/>
              <w:rPr>
                <w:color w:val="000000" w:themeColor="text1"/>
              </w:rPr>
            </w:pPr>
          </w:p>
        </w:tc>
      </w:tr>
      <w:tr w:rsidR="0049133D" w:rsidRPr="00073CFE" w14:paraId="51D8DC4F" w14:textId="77777777" w:rsidTr="0049133D">
        <w:trPr>
          <w:trHeight w:val="836"/>
        </w:trPr>
        <w:tc>
          <w:tcPr>
            <w:tcW w:w="9855" w:type="dxa"/>
            <w:gridSpan w:val="8"/>
            <w:tcBorders>
              <w:top w:val="nil"/>
            </w:tcBorders>
          </w:tcPr>
          <w:p w14:paraId="057C4BF7" w14:textId="77777777" w:rsidR="0049133D" w:rsidRPr="00073CFE" w:rsidRDefault="0049133D" w:rsidP="0049133D">
            <w:pPr>
              <w:jc w:val="both"/>
              <w:rPr>
                <w:b/>
                <w:color w:val="000000" w:themeColor="text1"/>
              </w:rPr>
            </w:pPr>
            <w:r w:rsidRPr="00073CFE">
              <w:rPr>
                <w:b/>
                <w:color w:val="000000" w:themeColor="text1"/>
              </w:rPr>
              <w:t>Povinná literatura</w:t>
            </w:r>
          </w:p>
          <w:p w14:paraId="0C7AF815" w14:textId="77777777" w:rsidR="0049133D" w:rsidRPr="00073CFE" w:rsidRDefault="0049133D" w:rsidP="0049133D">
            <w:pPr>
              <w:jc w:val="both"/>
              <w:rPr>
                <w:color w:val="000000" w:themeColor="text1"/>
                <w:lang w:val="en-US" w:eastAsia="en-US"/>
              </w:rPr>
            </w:pPr>
            <w:r w:rsidRPr="00073CFE">
              <w:rPr>
                <w:color w:val="000000" w:themeColor="text1"/>
                <w:lang w:val="en-US" w:eastAsia="en-US"/>
              </w:rPr>
              <w:t>BREALEY, R. A., S. C. MYERS a F. ALLEN.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p>
          <w:p w14:paraId="648BFDB1" w14:textId="77777777" w:rsidR="00765E19" w:rsidRDefault="00765E19" w:rsidP="0049133D">
            <w:pPr>
              <w:jc w:val="both"/>
            </w:pPr>
            <w:r w:rsidRPr="00B246CF">
              <w:t xml:space="preserve">Studijní opory e-learningového kurzu na LMS Moodle dostupné na </w:t>
            </w:r>
            <w:hyperlink r:id="rId27" w:history="1">
              <w:r>
                <w:rPr>
                  <w:rStyle w:val="Hypertextovodkaz"/>
                </w:rPr>
                <w:t>https://moodle.utb.cz/login/index.php</w:t>
              </w:r>
            </w:hyperlink>
          </w:p>
          <w:p w14:paraId="699054C0" w14:textId="77777777" w:rsidR="0049133D" w:rsidRPr="00073CFE" w:rsidRDefault="0049133D" w:rsidP="0049133D">
            <w:pPr>
              <w:jc w:val="both"/>
              <w:rPr>
                <w:b/>
                <w:color w:val="000000" w:themeColor="text1"/>
              </w:rPr>
            </w:pPr>
            <w:r w:rsidRPr="00073CFE">
              <w:rPr>
                <w:b/>
                <w:color w:val="000000" w:themeColor="text1"/>
              </w:rPr>
              <w:t>Doporučená literatura</w:t>
            </w:r>
          </w:p>
          <w:p w14:paraId="611047B4" w14:textId="77777777" w:rsidR="001114F6" w:rsidRPr="00073CFE" w:rsidRDefault="0049133D" w:rsidP="001114F6">
            <w:pPr>
              <w:jc w:val="both"/>
              <w:rPr>
                <w:color w:val="000000" w:themeColor="text1"/>
                <w:lang w:val="en-US" w:eastAsia="en-US"/>
              </w:rPr>
            </w:pPr>
            <w:r w:rsidRPr="00073CFE">
              <w:rPr>
                <w:color w:val="000000" w:themeColor="text1"/>
                <w:lang w:val="en-US" w:eastAsia="en-US"/>
              </w:rPr>
              <w:t>CLAYMAN, M. R., FRIDSON, M. S., TROUGHTON, G. H. </w:t>
            </w:r>
            <w:r w:rsidRPr="00073CFE">
              <w:rPr>
                <w:i/>
                <w:iCs/>
                <w:color w:val="000000" w:themeColor="text1"/>
                <w:lang w:val="en-US" w:eastAsia="en-US"/>
              </w:rPr>
              <w:t>Corporate finance: A practical approach</w:t>
            </w:r>
            <w:r w:rsidRPr="00073CFE">
              <w:rPr>
                <w:color w:val="000000" w:themeColor="text1"/>
                <w:lang w:val="en-US" w:eastAsia="en-US"/>
              </w:rPr>
              <w:t>. Hoboken: Wiley, 2012, 528 s. ISBN 978-1-118-10537-5. </w:t>
            </w:r>
          </w:p>
          <w:p w14:paraId="489BAB31" w14:textId="77777777" w:rsidR="001114F6" w:rsidRPr="00073CFE" w:rsidRDefault="001114F6" w:rsidP="001114F6">
            <w:pPr>
              <w:jc w:val="both"/>
              <w:rPr>
                <w:b/>
                <w:color w:val="000000" w:themeColor="text1"/>
              </w:rPr>
            </w:pPr>
            <w:r w:rsidRPr="00073CFE">
              <w:rPr>
                <w:color w:val="000000" w:themeColor="text1"/>
                <w:lang w:val="en-US" w:eastAsia="en-US"/>
              </w:rPr>
              <w:t>DAMODARAN, A. </w:t>
            </w:r>
            <w:r w:rsidRPr="00073CFE">
              <w:rPr>
                <w:i/>
                <w:iCs/>
                <w:color w:val="000000" w:themeColor="text1"/>
                <w:lang w:val="en-US" w:eastAsia="en-US"/>
              </w:rPr>
              <w:t>Investment valuation: tools and techniques for determining the value of any asset</w:t>
            </w:r>
            <w:r w:rsidRPr="00073CFE">
              <w:rPr>
                <w:color w:val="000000" w:themeColor="text1"/>
                <w:lang w:val="en-US" w:eastAsia="en-US"/>
              </w:rPr>
              <w:t>. Hoboken: Wiley, 2012, 992 s. ISBN 978-1-118-01152-2. </w:t>
            </w:r>
          </w:p>
          <w:p w14:paraId="170358BC" w14:textId="77777777" w:rsidR="0049133D" w:rsidRPr="00073CFE" w:rsidRDefault="0049133D" w:rsidP="0049133D">
            <w:pPr>
              <w:jc w:val="both"/>
              <w:rPr>
                <w:b/>
                <w:color w:val="000000" w:themeColor="text1"/>
              </w:rPr>
            </w:pPr>
            <w:r w:rsidRPr="00073CFE">
              <w:rPr>
                <w:color w:val="000000" w:themeColor="text1"/>
                <w:lang w:val="en-US" w:eastAsia="en-US"/>
              </w:rPr>
              <w:t>DAMODARAN, A. </w:t>
            </w:r>
            <w:r w:rsidRPr="00073CFE">
              <w:rPr>
                <w:i/>
                <w:iCs/>
                <w:color w:val="000000" w:themeColor="text1"/>
                <w:lang w:val="en-US" w:eastAsia="en-US"/>
              </w:rPr>
              <w:t>Applied corporate finance. 4th ed</w:t>
            </w:r>
            <w:r w:rsidRPr="00073CFE">
              <w:rPr>
                <w:color w:val="000000" w:themeColor="text1"/>
                <w:lang w:val="en-US" w:eastAsia="en-US"/>
              </w:rPr>
              <w:t>. Hoboken: Wiley, 2014, 656 s. ISBN 978-1-118-80893-1. </w:t>
            </w:r>
          </w:p>
          <w:p w14:paraId="766FE748" w14:textId="77777777" w:rsidR="0049133D" w:rsidRPr="00073CFE" w:rsidRDefault="0049133D" w:rsidP="0049133D">
            <w:pPr>
              <w:jc w:val="both"/>
              <w:rPr>
                <w:color w:val="000000" w:themeColor="text1"/>
                <w:lang w:val="en-US" w:eastAsia="en-US"/>
              </w:rPr>
            </w:pPr>
            <w:r w:rsidRPr="00073CFE">
              <w:rPr>
                <w:color w:val="000000" w:themeColor="text1"/>
                <w:lang w:val="en-US" w:eastAsia="en-US"/>
              </w:rPr>
              <w:t>PINTO, J. E., HENRY, E., ROBINSON, T. R., STOWE, J. D. </w:t>
            </w:r>
            <w:r w:rsidRPr="00073CFE">
              <w:rPr>
                <w:i/>
                <w:iCs/>
                <w:color w:val="000000" w:themeColor="text1"/>
                <w:lang w:val="en-US" w:eastAsia="en-US"/>
              </w:rPr>
              <w:t>Equity asset valuation: Workbook. 3rd ed.</w:t>
            </w:r>
            <w:r w:rsidRPr="00073CFE">
              <w:rPr>
                <w:color w:val="000000" w:themeColor="text1"/>
                <w:lang w:val="en-US" w:eastAsia="en-US"/>
              </w:rPr>
              <w:t>. Hoboken: Wiley, 2015, 624 s. ISBN 978-1-119-10426-1. </w:t>
            </w:r>
          </w:p>
          <w:p w14:paraId="3E089DD5" w14:textId="77777777" w:rsidR="001114F6" w:rsidRPr="00073CFE" w:rsidRDefault="001114F6" w:rsidP="001114F6">
            <w:pPr>
              <w:jc w:val="both"/>
              <w:rPr>
                <w:color w:val="000000" w:themeColor="text1"/>
                <w:lang w:val="en-US" w:eastAsia="en-US"/>
              </w:rPr>
            </w:pPr>
            <w:r w:rsidRPr="00073CFE">
              <w:rPr>
                <w:color w:val="000000" w:themeColor="text1"/>
                <w:lang w:val="en-US" w:eastAsia="en-US"/>
              </w:rPr>
              <w:t>DEFUSCO, R. A., MCLEAVY, D. W., PINTO, J. E., RUNKLE, E.D., a ANSON, M. J. 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p>
          <w:p w14:paraId="6B9BC4C6" w14:textId="77777777" w:rsidR="0049133D" w:rsidRPr="00073CFE" w:rsidRDefault="0049133D" w:rsidP="0049133D">
            <w:pPr>
              <w:jc w:val="both"/>
              <w:rPr>
                <w:b/>
                <w:color w:val="000000" w:themeColor="text1"/>
              </w:rPr>
            </w:pPr>
            <w:r w:rsidRPr="00073CFE">
              <w:rPr>
                <w:color w:val="000000" w:themeColor="text1"/>
                <w:lang w:val="en-US" w:eastAsia="en-US"/>
              </w:rPr>
              <w:t>ROBINSON, T. R., HENRY, E., PIRIE, W. L., BROIHAHN, M. A. </w:t>
            </w:r>
            <w:r w:rsidRPr="00073CFE">
              <w:rPr>
                <w:i/>
                <w:iCs/>
                <w:color w:val="000000" w:themeColor="text1"/>
                <w:lang w:val="en-US" w:eastAsia="en-US"/>
              </w:rPr>
              <w:t>International statement analysis: Workbook. 3rd ed</w:t>
            </w:r>
            <w:r w:rsidRPr="00073CFE">
              <w:rPr>
                <w:color w:val="000000" w:themeColor="text1"/>
                <w:lang w:val="en-US" w:eastAsia="en-US"/>
              </w:rPr>
              <w:t>. Hoboken: Wiley, 2015, 1072 s. ISBN 978-1-118-99948-6. </w:t>
            </w:r>
          </w:p>
        </w:tc>
      </w:tr>
      <w:tr w:rsidR="0049133D" w:rsidRPr="00073CFE" w14:paraId="21EC8926" w14:textId="77777777" w:rsidTr="0049133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88B09F" w14:textId="77777777" w:rsidR="0049133D" w:rsidRPr="00073CFE" w:rsidRDefault="0049133D" w:rsidP="0049133D">
            <w:pPr>
              <w:jc w:val="center"/>
              <w:rPr>
                <w:b/>
                <w:color w:val="000000" w:themeColor="text1"/>
              </w:rPr>
            </w:pPr>
            <w:r w:rsidRPr="00073CFE">
              <w:rPr>
                <w:b/>
                <w:color w:val="000000" w:themeColor="text1"/>
              </w:rPr>
              <w:t>Informace ke kombinované nebo distanční formě</w:t>
            </w:r>
          </w:p>
        </w:tc>
      </w:tr>
      <w:tr w:rsidR="0049133D" w:rsidRPr="00073CFE" w14:paraId="64A443B0" w14:textId="77777777" w:rsidTr="0049133D">
        <w:tc>
          <w:tcPr>
            <w:tcW w:w="4787" w:type="dxa"/>
            <w:gridSpan w:val="3"/>
            <w:tcBorders>
              <w:top w:val="single" w:sz="2" w:space="0" w:color="auto"/>
            </w:tcBorders>
            <w:shd w:val="clear" w:color="auto" w:fill="F7CAAC"/>
          </w:tcPr>
          <w:p w14:paraId="0A5631ED" w14:textId="77777777" w:rsidR="0049133D" w:rsidRPr="00073CFE" w:rsidRDefault="0049133D" w:rsidP="0049133D">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7C610A3" w14:textId="77777777" w:rsidR="0049133D" w:rsidRPr="00073CFE" w:rsidRDefault="0049133D" w:rsidP="0049133D">
            <w:pPr>
              <w:jc w:val="both"/>
              <w:rPr>
                <w:color w:val="000000" w:themeColor="text1"/>
              </w:rPr>
            </w:pPr>
          </w:p>
        </w:tc>
        <w:tc>
          <w:tcPr>
            <w:tcW w:w="4179" w:type="dxa"/>
            <w:gridSpan w:val="4"/>
            <w:tcBorders>
              <w:top w:val="single" w:sz="2" w:space="0" w:color="auto"/>
            </w:tcBorders>
            <w:shd w:val="clear" w:color="auto" w:fill="F7CAAC"/>
          </w:tcPr>
          <w:p w14:paraId="74791840" w14:textId="77777777" w:rsidR="0049133D" w:rsidRPr="00073CFE" w:rsidRDefault="0049133D" w:rsidP="0049133D">
            <w:pPr>
              <w:jc w:val="both"/>
              <w:rPr>
                <w:b/>
                <w:color w:val="000000" w:themeColor="text1"/>
              </w:rPr>
            </w:pPr>
            <w:r w:rsidRPr="00073CFE">
              <w:rPr>
                <w:b/>
                <w:color w:val="000000" w:themeColor="text1"/>
              </w:rPr>
              <w:t xml:space="preserve">hodin </w:t>
            </w:r>
          </w:p>
        </w:tc>
      </w:tr>
      <w:tr w:rsidR="0049133D" w:rsidRPr="00073CFE" w14:paraId="13E261DD" w14:textId="77777777" w:rsidTr="0049133D">
        <w:tc>
          <w:tcPr>
            <w:tcW w:w="9855" w:type="dxa"/>
            <w:gridSpan w:val="8"/>
            <w:shd w:val="clear" w:color="auto" w:fill="F7CAAC"/>
          </w:tcPr>
          <w:p w14:paraId="0CC59B45" w14:textId="77777777" w:rsidR="0049133D" w:rsidRPr="00073CFE" w:rsidRDefault="0049133D" w:rsidP="0049133D">
            <w:pPr>
              <w:jc w:val="both"/>
              <w:rPr>
                <w:b/>
                <w:color w:val="000000" w:themeColor="text1"/>
              </w:rPr>
            </w:pPr>
            <w:r w:rsidRPr="00073CFE">
              <w:rPr>
                <w:b/>
                <w:color w:val="000000" w:themeColor="text1"/>
              </w:rPr>
              <w:t>Informace o způsobu kontaktu s vyučujícím</w:t>
            </w:r>
          </w:p>
        </w:tc>
      </w:tr>
      <w:tr w:rsidR="0049133D" w:rsidRPr="00073CFE" w14:paraId="64E563DF" w14:textId="77777777" w:rsidTr="0049133D">
        <w:trPr>
          <w:trHeight w:val="708"/>
        </w:trPr>
        <w:tc>
          <w:tcPr>
            <w:tcW w:w="9855" w:type="dxa"/>
            <w:gridSpan w:val="8"/>
          </w:tcPr>
          <w:p w14:paraId="6ED10CCF" w14:textId="77777777" w:rsidR="0049133D" w:rsidRPr="00073CFE" w:rsidRDefault="0049133D" w:rsidP="0049133D">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3559D2" w14:textId="77777777" w:rsidR="0049133D" w:rsidRPr="00073CFE" w:rsidRDefault="0049133D" w:rsidP="0049133D">
      <w:pPr>
        <w:rPr>
          <w:color w:val="000000" w:themeColor="text1"/>
        </w:rPr>
      </w:pPr>
    </w:p>
    <w:p w14:paraId="4CC3B823" w14:textId="77777777" w:rsidR="00163F0F" w:rsidRPr="00073CFE" w:rsidRDefault="00163F0F" w:rsidP="0049133D">
      <w:pPr>
        <w:rPr>
          <w:color w:val="000000" w:themeColor="text1"/>
        </w:rPr>
      </w:pPr>
    </w:p>
    <w:p w14:paraId="0B7BF14F" w14:textId="77777777" w:rsidR="00163F0F" w:rsidRPr="00073CFE" w:rsidRDefault="00163F0F" w:rsidP="0049133D">
      <w:pPr>
        <w:rPr>
          <w:color w:val="000000" w:themeColor="text1"/>
        </w:rPr>
      </w:pPr>
    </w:p>
    <w:p w14:paraId="2CE507F7" w14:textId="77777777" w:rsidR="00163F0F" w:rsidRPr="00073CFE" w:rsidRDefault="00163F0F" w:rsidP="0049133D">
      <w:pPr>
        <w:rPr>
          <w:color w:val="000000" w:themeColor="text1"/>
        </w:rPr>
      </w:pPr>
    </w:p>
    <w:p w14:paraId="696F6545" w14:textId="77777777" w:rsidR="00163F0F" w:rsidRPr="00073CFE" w:rsidRDefault="00163F0F" w:rsidP="0049133D">
      <w:pPr>
        <w:rPr>
          <w:color w:val="000000" w:themeColor="text1"/>
        </w:rPr>
      </w:pPr>
    </w:p>
    <w:p w14:paraId="718D0066" w14:textId="77777777" w:rsidR="00163F0F" w:rsidRPr="00073CFE" w:rsidRDefault="00163F0F" w:rsidP="0049133D">
      <w:pPr>
        <w:rPr>
          <w:color w:val="000000" w:themeColor="text1"/>
        </w:rPr>
      </w:pPr>
    </w:p>
    <w:p w14:paraId="49553E51" w14:textId="77777777" w:rsidR="00163F0F" w:rsidRPr="00073CFE" w:rsidRDefault="00163F0F" w:rsidP="0049133D">
      <w:pPr>
        <w:rPr>
          <w:color w:val="000000" w:themeColor="text1"/>
        </w:rPr>
      </w:pPr>
    </w:p>
    <w:p w14:paraId="66448D9A" w14:textId="77777777" w:rsidR="00163F0F" w:rsidRPr="00073CFE" w:rsidRDefault="00163F0F" w:rsidP="0049133D">
      <w:pPr>
        <w:rPr>
          <w:color w:val="000000" w:themeColor="text1"/>
        </w:rPr>
      </w:pPr>
    </w:p>
    <w:p w14:paraId="6EF94787" w14:textId="77777777" w:rsidR="00163F0F" w:rsidRPr="00073CFE" w:rsidRDefault="00163F0F" w:rsidP="0049133D">
      <w:pPr>
        <w:rPr>
          <w:color w:val="000000" w:themeColor="text1"/>
        </w:rPr>
      </w:pPr>
    </w:p>
    <w:p w14:paraId="6C39E62C" w14:textId="77777777" w:rsidR="00163F0F" w:rsidRPr="00073CFE" w:rsidRDefault="00163F0F" w:rsidP="0049133D">
      <w:pPr>
        <w:rPr>
          <w:color w:val="000000" w:themeColor="text1"/>
        </w:rPr>
      </w:pPr>
    </w:p>
    <w:p w14:paraId="044027FD" w14:textId="77777777" w:rsidR="00163F0F" w:rsidRPr="00073CFE" w:rsidRDefault="00163F0F" w:rsidP="0049133D">
      <w:pPr>
        <w:rPr>
          <w:color w:val="000000" w:themeColor="text1"/>
        </w:rPr>
      </w:pPr>
    </w:p>
    <w:p w14:paraId="2C4ACE15" w14:textId="77777777" w:rsidR="00163F0F" w:rsidRPr="00073CFE" w:rsidRDefault="00163F0F" w:rsidP="0049133D">
      <w:pPr>
        <w:rPr>
          <w:color w:val="000000" w:themeColor="text1"/>
        </w:rPr>
      </w:pPr>
    </w:p>
    <w:p w14:paraId="4CD0C5CF" w14:textId="77777777" w:rsidR="00163F0F" w:rsidRPr="00073CFE" w:rsidRDefault="00163F0F" w:rsidP="0049133D">
      <w:pPr>
        <w:rPr>
          <w:color w:val="000000" w:themeColor="text1"/>
        </w:rPr>
      </w:pPr>
    </w:p>
    <w:p w14:paraId="0041694D" w14:textId="77777777" w:rsidR="00163F0F" w:rsidRPr="00073CFE" w:rsidRDefault="00163F0F" w:rsidP="0049133D">
      <w:pPr>
        <w:rPr>
          <w:color w:val="000000" w:themeColor="text1"/>
        </w:rPr>
      </w:pPr>
    </w:p>
    <w:p w14:paraId="68714CF1" w14:textId="77777777" w:rsidR="00163F0F" w:rsidRPr="00073CFE" w:rsidRDefault="00163F0F" w:rsidP="0049133D">
      <w:pPr>
        <w:rPr>
          <w:color w:val="000000" w:themeColor="text1"/>
        </w:rPr>
      </w:pPr>
    </w:p>
    <w:p w14:paraId="5DA1AC91" w14:textId="77777777" w:rsidR="00163F0F" w:rsidRPr="00073CFE" w:rsidRDefault="00163F0F" w:rsidP="0049133D">
      <w:pPr>
        <w:rPr>
          <w:color w:val="000000" w:themeColor="text1"/>
        </w:rPr>
      </w:pPr>
    </w:p>
    <w:p w14:paraId="1E6617EF" w14:textId="77777777" w:rsidR="00163F0F" w:rsidRPr="00073CFE" w:rsidRDefault="00163F0F" w:rsidP="0049133D">
      <w:pPr>
        <w:rPr>
          <w:color w:val="000000" w:themeColor="text1"/>
        </w:rPr>
      </w:pPr>
    </w:p>
    <w:p w14:paraId="4DB0FCD2" w14:textId="77777777" w:rsidR="00163F0F" w:rsidRPr="00073CFE" w:rsidRDefault="00163F0F" w:rsidP="0049133D">
      <w:pPr>
        <w:rPr>
          <w:color w:val="000000" w:themeColor="text1"/>
        </w:rPr>
      </w:pPr>
    </w:p>
    <w:p w14:paraId="19DFEBB1" w14:textId="77777777" w:rsidR="00163F0F" w:rsidRPr="00073CFE" w:rsidRDefault="00163F0F" w:rsidP="0049133D">
      <w:pPr>
        <w:rPr>
          <w:color w:val="000000" w:themeColor="text1"/>
        </w:rPr>
      </w:pPr>
    </w:p>
    <w:p w14:paraId="3E61B241" w14:textId="77777777" w:rsidR="00163F0F" w:rsidRPr="00073CFE" w:rsidRDefault="00163F0F" w:rsidP="0049133D">
      <w:pPr>
        <w:rPr>
          <w:color w:val="000000" w:themeColor="text1"/>
        </w:rPr>
      </w:pPr>
    </w:p>
    <w:p w14:paraId="45002FFE" w14:textId="77777777" w:rsidR="00163F0F" w:rsidRPr="00073CFE" w:rsidRDefault="00163F0F" w:rsidP="0049133D">
      <w:pPr>
        <w:rPr>
          <w:color w:val="000000" w:themeColor="text1"/>
        </w:rPr>
      </w:pPr>
    </w:p>
    <w:p w14:paraId="333E0EF2" w14:textId="77777777" w:rsidR="00163F0F" w:rsidRPr="00073CFE" w:rsidRDefault="00163F0F" w:rsidP="0049133D">
      <w:pPr>
        <w:rPr>
          <w:color w:val="000000" w:themeColor="text1"/>
        </w:rPr>
      </w:pPr>
    </w:p>
    <w:p w14:paraId="6ED0346D" w14:textId="77777777" w:rsidR="00163F0F" w:rsidRPr="00073CFE" w:rsidRDefault="00163F0F" w:rsidP="0049133D">
      <w:pPr>
        <w:rPr>
          <w:color w:val="000000" w:themeColor="text1"/>
        </w:rPr>
      </w:pPr>
    </w:p>
    <w:p w14:paraId="4478239F" w14:textId="77777777" w:rsidR="00163F0F" w:rsidRPr="00073CFE" w:rsidRDefault="00163F0F" w:rsidP="0049133D">
      <w:pPr>
        <w:rPr>
          <w:color w:val="000000" w:themeColor="text1"/>
        </w:rPr>
      </w:pPr>
    </w:p>
    <w:p w14:paraId="4FFB6580" w14:textId="77777777" w:rsidR="00163F0F" w:rsidRPr="00073CFE" w:rsidRDefault="00163F0F" w:rsidP="0049133D">
      <w:pPr>
        <w:rPr>
          <w:color w:val="000000" w:themeColor="text1"/>
        </w:rPr>
      </w:pPr>
    </w:p>
    <w:p w14:paraId="7A71B810" w14:textId="77777777" w:rsidR="00163F0F" w:rsidRPr="00073CFE" w:rsidRDefault="00163F0F" w:rsidP="0049133D">
      <w:pPr>
        <w:rPr>
          <w:color w:val="000000" w:themeColor="text1"/>
        </w:rPr>
      </w:pPr>
    </w:p>
    <w:p w14:paraId="77AF3279" w14:textId="77777777" w:rsidR="00163F0F" w:rsidRPr="00073CFE" w:rsidRDefault="00163F0F" w:rsidP="0049133D">
      <w:pPr>
        <w:rPr>
          <w:color w:val="000000" w:themeColor="text1"/>
        </w:rPr>
      </w:pPr>
    </w:p>
    <w:p w14:paraId="1730451E" w14:textId="77777777" w:rsidR="00163F0F" w:rsidRPr="00073CFE" w:rsidRDefault="00163F0F" w:rsidP="0049133D">
      <w:pPr>
        <w:rPr>
          <w:color w:val="000000" w:themeColor="text1"/>
        </w:rPr>
      </w:pPr>
    </w:p>
    <w:p w14:paraId="31D85ECD" w14:textId="77777777" w:rsidR="00163F0F" w:rsidRPr="00073CFE" w:rsidRDefault="00163F0F" w:rsidP="0049133D">
      <w:pPr>
        <w:rPr>
          <w:color w:val="000000" w:themeColor="text1"/>
        </w:rPr>
      </w:pPr>
    </w:p>
    <w:p w14:paraId="54B99C36" w14:textId="77777777" w:rsidR="00163F0F" w:rsidRPr="00073CFE" w:rsidRDefault="00163F0F" w:rsidP="0049133D">
      <w:pPr>
        <w:rPr>
          <w:color w:val="000000" w:themeColor="text1"/>
        </w:rPr>
      </w:pPr>
    </w:p>
    <w:p w14:paraId="6FAAB73B" w14:textId="77777777" w:rsidR="00163F0F" w:rsidRPr="00073CFE" w:rsidRDefault="00163F0F" w:rsidP="0049133D">
      <w:pPr>
        <w:rPr>
          <w:color w:val="000000" w:themeColor="text1"/>
        </w:rPr>
      </w:pPr>
    </w:p>
    <w:p w14:paraId="034436B1" w14:textId="77777777" w:rsidR="00163F0F" w:rsidRPr="00073CFE" w:rsidRDefault="00163F0F" w:rsidP="0049133D">
      <w:pPr>
        <w:rPr>
          <w:color w:val="000000" w:themeColor="text1"/>
        </w:rPr>
      </w:pPr>
    </w:p>
    <w:p w14:paraId="6AF2D946" w14:textId="77777777" w:rsidR="00163F0F" w:rsidRPr="00073CFE" w:rsidRDefault="00163F0F" w:rsidP="0049133D">
      <w:pPr>
        <w:rPr>
          <w:color w:val="000000" w:themeColor="text1"/>
        </w:rPr>
      </w:pPr>
    </w:p>
    <w:p w14:paraId="01863C63" w14:textId="77777777" w:rsidR="00163F0F" w:rsidRPr="00073CFE" w:rsidRDefault="00163F0F" w:rsidP="0049133D">
      <w:pPr>
        <w:rPr>
          <w:color w:val="000000" w:themeColor="text1"/>
        </w:rPr>
      </w:pPr>
    </w:p>
    <w:p w14:paraId="15C74004" w14:textId="77777777" w:rsidR="00163F0F" w:rsidRPr="00073CFE" w:rsidRDefault="00163F0F" w:rsidP="0049133D">
      <w:pPr>
        <w:rPr>
          <w:color w:val="000000" w:themeColor="text1"/>
        </w:rPr>
      </w:pPr>
    </w:p>
    <w:p w14:paraId="17EF86B7" w14:textId="77777777" w:rsidR="00163F0F" w:rsidRPr="00073CFE" w:rsidRDefault="00163F0F" w:rsidP="0049133D">
      <w:pPr>
        <w:rPr>
          <w:color w:val="000000" w:themeColor="text1"/>
        </w:rPr>
      </w:pPr>
    </w:p>
    <w:p w14:paraId="5B0FCE5E" w14:textId="77777777" w:rsidR="00163F0F" w:rsidRPr="00073CFE" w:rsidRDefault="00163F0F" w:rsidP="0049133D">
      <w:pPr>
        <w:rPr>
          <w:color w:val="000000" w:themeColor="text1"/>
        </w:rPr>
      </w:pPr>
    </w:p>
    <w:p w14:paraId="086CD0F8" w14:textId="77777777" w:rsidR="00163F0F" w:rsidRPr="00073CFE" w:rsidRDefault="00163F0F" w:rsidP="0049133D">
      <w:pPr>
        <w:rPr>
          <w:color w:val="000000" w:themeColor="text1"/>
        </w:rPr>
      </w:pPr>
    </w:p>
    <w:p w14:paraId="51996999" w14:textId="77777777" w:rsidR="00163F0F" w:rsidRPr="00073CFE" w:rsidRDefault="00163F0F" w:rsidP="0049133D">
      <w:pPr>
        <w:rPr>
          <w:color w:val="000000" w:themeColor="text1"/>
        </w:rPr>
      </w:pPr>
    </w:p>
    <w:p w14:paraId="0574F292" w14:textId="77777777" w:rsidR="00163F0F" w:rsidRPr="00073CFE" w:rsidRDefault="00163F0F" w:rsidP="0049133D">
      <w:pPr>
        <w:rPr>
          <w:color w:val="000000" w:themeColor="text1"/>
        </w:rPr>
      </w:pPr>
    </w:p>
    <w:p w14:paraId="728A724C" w14:textId="77777777" w:rsidR="00163F0F" w:rsidRPr="00073CFE" w:rsidRDefault="00163F0F" w:rsidP="0049133D">
      <w:pPr>
        <w:rPr>
          <w:color w:val="000000" w:themeColor="text1"/>
        </w:rPr>
      </w:pPr>
    </w:p>
    <w:p w14:paraId="444FD4B5" w14:textId="77777777" w:rsidR="00163F0F" w:rsidRPr="00073CFE" w:rsidRDefault="00163F0F" w:rsidP="0049133D">
      <w:pPr>
        <w:rPr>
          <w:color w:val="000000" w:themeColor="text1"/>
        </w:rPr>
      </w:pPr>
    </w:p>
    <w:p w14:paraId="459FEA69" w14:textId="77777777" w:rsidR="00163F0F" w:rsidRPr="00073CFE" w:rsidRDefault="00163F0F" w:rsidP="0049133D">
      <w:pPr>
        <w:rPr>
          <w:color w:val="000000" w:themeColor="text1"/>
        </w:rPr>
      </w:pPr>
    </w:p>
    <w:p w14:paraId="22F0A300" w14:textId="77777777" w:rsidR="00163F0F" w:rsidRPr="00073CFE" w:rsidRDefault="00163F0F" w:rsidP="0049133D">
      <w:pPr>
        <w:rPr>
          <w:color w:val="000000" w:themeColor="text1"/>
        </w:rPr>
      </w:pPr>
    </w:p>
    <w:p w14:paraId="04A9FD36" w14:textId="77777777" w:rsidR="00163F0F" w:rsidRPr="00073CFE" w:rsidRDefault="00163F0F" w:rsidP="0049133D">
      <w:pPr>
        <w:rPr>
          <w:color w:val="000000" w:themeColor="text1"/>
        </w:rPr>
      </w:pPr>
    </w:p>
    <w:p w14:paraId="0863BBAA" w14:textId="77777777" w:rsidR="00163F0F" w:rsidRPr="00073CFE" w:rsidRDefault="00163F0F" w:rsidP="0049133D">
      <w:pPr>
        <w:rPr>
          <w:color w:val="000000" w:themeColor="text1"/>
        </w:rPr>
      </w:pPr>
    </w:p>
    <w:p w14:paraId="75232153" w14:textId="77777777" w:rsidR="00163F0F" w:rsidRPr="00073CFE" w:rsidRDefault="00163F0F" w:rsidP="0049133D">
      <w:pPr>
        <w:rPr>
          <w:color w:val="000000" w:themeColor="text1"/>
        </w:rPr>
      </w:pPr>
    </w:p>
    <w:p w14:paraId="5FC272AC" w14:textId="77777777" w:rsidR="00163F0F" w:rsidRPr="00073CFE" w:rsidRDefault="00163F0F" w:rsidP="0049133D">
      <w:pPr>
        <w:rPr>
          <w:color w:val="000000" w:themeColor="text1"/>
        </w:rPr>
      </w:pPr>
    </w:p>
    <w:p w14:paraId="41B624B3" w14:textId="77777777" w:rsidR="009C4A5B" w:rsidRPr="00073CFE" w:rsidRDefault="009C4A5B" w:rsidP="000A6A9E">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F18F2" w:rsidRPr="00073CFE" w14:paraId="4720888E" w14:textId="77777777" w:rsidTr="005F18F2">
        <w:tc>
          <w:tcPr>
            <w:tcW w:w="9855" w:type="dxa"/>
            <w:gridSpan w:val="8"/>
            <w:tcBorders>
              <w:bottom w:val="double" w:sz="4" w:space="0" w:color="auto"/>
            </w:tcBorders>
            <w:shd w:val="clear" w:color="auto" w:fill="BDD6EE"/>
          </w:tcPr>
          <w:p w14:paraId="03AAB64E" w14:textId="77777777" w:rsidR="005F18F2" w:rsidRPr="00073CFE" w:rsidRDefault="005F18F2" w:rsidP="005F18F2">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F18F2" w:rsidRPr="00073CFE" w14:paraId="067E76EA" w14:textId="77777777" w:rsidTr="005F18F2">
        <w:tc>
          <w:tcPr>
            <w:tcW w:w="3086" w:type="dxa"/>
            <w:tcBorders>
              <w:top w:val="double" w:sz="4" w:space="0" w:color="auto"/>
            </w:tcBorders>
            <w:shd w:val="clear" w:color="auto" w:fill="F7CAAC"/>
          </w:tcPr>
          <w:p w14:paraId="46238E98" w14:textId="77777777" w:rsidR="005F18F2" w:rsidRPr="00073CFE" w:rsidRDefault="005F18F2" w:rsidP="005F18F2">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D224358" w14:textId="77777777" w:rsidR="005F18F2" w:rsidRPr="00073CFE" w:rsidRDefault="005F18F2" w:rsidP="005F18F2">
            <w:pPr>
              <w:jc w:val="both"/>
              <w:rPr>
                <w:color w:val="000000" w:themeColor="text1"/>
              </w:rPr>
            </w:pPr>
            <w:r w:rsidRPr="00073CFE">
              <w:rPr>
                <w:color w:val="000000" w:themeColor="text1"/>
              </w:rPr>
              <w:t>Portfolio Management</w:t>
            </w:r>
          </w:p>
        </w:tc>
      </w:tr>
      <w:tr w:rsidR="005F18F2" w:rsidRPr="00073CFE" w14:paraId="78FCB230" w14:textId="77777777" w:rsidTr="005F18F2">
        <w:trPr>
          <w:trHeight w:val="249"/>
        </w:trPr>
        <w:tc>
          <w:tcPr>
            <w:tcW w:w="3086" w:type="dxa"/>
            <w:shd w:val="clear" w:color="auto" w:fill="F7CAAC"/>
          </w:tcPr>
          <w:p w14:paraId="3CA4B0B8" w14:textId="77777777" w:rsidR="005F18F2" w:rsidRPr="00073CFE" w:rsidRDefault="005F18F2" w:rsidP="005F18F2">
            <w:pPr>
              <w:jc w:val="both"/>
              <w:rPr>
                <w:b/>
                <w:color w:val="000000" w:themeColor="text1"/>
              </w:rPr>
            </w:pPr>
            <w:r w:rsidRPr="00073CFE">
              <w:rPr>
                <w:b/>
                <w:color w:val="000000" w:themeColor="text1"/>
              </w:rPr>
              <w:t>Typ předmětu</w:t>
            </w:r>
          </w:p>
        </w:tc>
        <w:tc>
          <w:tcPr>
            <w:tcW w:w="3406" w:type="dxa"/>
            <w:gridSpan w:val="4"/>
          </w:tcPr>
          <w:p w14:paraId="151C6826" w14:textId="77777777" w:rsidR="005F18F2" w:rsidRPr="00073CFE" w:rsidRDefault="005F18F2" w:rsidP="005F18F2">
            <w:pPr>
              <w:jc w:val="both"/>
              <w:rPr>
                <w:color w:val="000000" w:themeColor="text1"/>
              </w:rPr>
            </w:pPr>
            <w:r w:rsidRPr="00073CFE">
              <w:rPr>
                <w:color w:val="000000" w:themeColor="text1"/>
              </w:rPr>
              <w:t>povinný „PZ“</w:t>
            </w:r>
          </w:p>
        </w:tc>
        <w:tc>
          <w:tcPr>
            <w:tcW w:w="2695" w:type="dxa"/>
            <w:gridSpan w:val="2"/>
            <w:shd w:val="clear" w:color="auto" w:fill="F7CAAC"/>
          </w:tcPr>
          <w:p w14:paraId="7DD44375" w14:textId="77777777" w:rsidR="005F18F2" w:rsidRPr="00073CFE" w:rsidRDefault="005F18F2" w:rsidP="005F18F2">
            <w:pPr>
              <w:jc w:val="both"/>
              <w:rPr>
                <w:color w:val="000000" w:themeColor="text1"/>
              </w:rPr>
            </w:pPr>
            <w:r w:rsidRPr="00073CFE">
              <w:rPr>
                <w:b/>
                <w:color w:val="000000" w:themeColor="text1"/>
              </w:rPr>
              <w:t>doporučený ročník / semestr</w:t>
            </w:r>
          </w:p>
        </w:tc>
        <w:tc>
          <w:tcPr>
            <w:tcW w:w="668" w:type="dxa"/>
          </w:tcPr>
          <w:p w14:paraId="532CCE8C" w14:textId="77777777" w:rsidR="005F18F2" w:rsidRPr="00073CFE" w:rsidRDefault="008C5936" w:rsidP="005F18F2">
            <w:pPr>
              <w:jc w:val="both"/>
              <w:rPr>
                <w:color w:val="000000" w:themeColor="text1"/>
              </w:rPr>
            </w:pPr>
            <w:r w:rsidRPr="00073CFE">
              <w:rPr>
                <w:color w:val="000000" w:themeColor="text1"/>
              </w:rPr>
              <w:t>2</w:t>
            </w:r>
            <w:r w:rsidR="005F18F2" w:rsidRPr="00073CFE">
              <w:rPr>
                <w:color w:val="000000" w:themeColor="text1"/>
              </w:rPr>
              <w:t>/Z</w:t>
            </w:r>
          </w:p>
        </w:tc>
      </w:tr>
      <w:tr w:rsidR="005F18F2" w:rsidRPr="00073CFE" w14:paraId="150CC6FA" w14:textId="77777777" w:rsidTr="005F18F2">
        <w:tc>
          <w:tcPr>
            <w:tcW w:w="3086" w:type="dxa"/>
            <w:shd w:val="clear" w:color="auto" w:fill="F7CAAC"/>
          </w:tcPr>
          <w:p w14:paraId="114CD9C5" w14:textId="77777777" w:rsidR="005F18F2" w:rsidRPr="00073CFE" w:rsidRDefault="005F18F2" w:rsidP="005F18F2">
            <w:pPr>
              <w:jc w:val="both"/>
              <w:rPr>
                <w:b/>
                <w:color w:val="000000" w:themeColor="text1"/>
              </w:rPr>
            </w:pPr>
            <w:r w:rsidRPr="00073CFE">
              <w:rPr>
                <w:b/>
                <w:color w:val="000000" w:themeColor="text1"/>
              </w:rPr>
              <w:t>Rozsah studijního předmětu</w:t>
            </w:r>
          </w:p>
        </w:tc>
        <w:tc>
          <w:tcPr>
            <w:tcW w:w="1701" w:type="dxa"/>
            <w:gridSpan w:val="2"/>
          </w:tcPr>
          <w:p w14:paraId="4C4B17A2" w14:textId="77777777" w:rsidR="005F18F2" w:rsidRPr="00073CFE" w:rsidRDefault="005F18F2" w:rsidP="005F18F2">
            <w:pPr>
              <w:jc w:val="both"/>
              <w:rPr>
                <w:color w:val="000000" w:themeColor="text1"/>
              </w:rPr>
            </w:pPr>
            <w:r w:rsidRPr="00073CFE">
              <w:rPr>
                <w:color w:val="000000" w:themeColor="text1"/>
              </w:rPr>
              <w:t>26p + 26s</w:t>
            </w:r>
          </w:p>
        </w:tc>
        <w:tc>
          <w:tcPr>
            <w:tcW w:w="889" w:type="dxa"/>
            <w:shd w:val="clear" w:color="auto" w:fill="F7CAAC"/>
          </w:tcPr>
          <w:p w14:paraId="77D67D1C" w14:textId="77777777" w:rsidR="005F18F2" w:rsidRPr="00073CFE" w:rsidRDefault="005F18F2" w:rsidP="005F18F2">
            <w:pPr>
              <w:jc w:val="both"/>
              <w:rPr>
                <w:b/>
                <w:color w:val="000000" w:themeColor="text1"/>
              </w:rPr>
            </w:pPr>
            <w:r w:rsidRPr="00073CFE">
              <w:rPr>
                <w:b/>
                <w:color w:val="000000" w:themeColor="text1"/>
              </w:rPr>
              <w:t xml:space="preserve">hod. </w:t>
            </w:r>
          </w:p>
        </w:tc>
        <w:tc>
          <w:tcPr>
            <w:tcW w:w="816" w:type="dxa"/>
          </w:tcPr>
          <w:p w14:paraId="7A8AA483" w14:textId="77777777" w:rsidR="005F18F2" w:rsidRPr="00073CFE" w:rsidRDefault="005F18F2" w:rsidP="005F18F2">
            <w:pPr>
              <w:jc w:val="both"/>
              <w:rPr>
                <w:color w:val="000000" w:themeColor="text1"/>
              </w:rPr>
            </w:pPr>
            <w:r w:rsidRPr="00073CFE">
              <w:rPr>
                <w:color w:val="000000" w:themeColor="text1"/>
              </w:rPr>
              <w:t>52</w:t>
            </w:r>
          </w:p>
        </w:tc>
        <w:tc>
          <w:tcPr>
            <w:tcW w:w="2156" w:type="dxa"/>
            <w:shd w:val="clear" w:color="auto" w:fill="F7CAAC"/>
          </w:tcPr>
          <w:p w14:paraId="33D633D8" w14:textId="77777777" w:rsidR="005F18F2" w:rsidRPr="00073CFE" w:rsidRDefault="005F18F2" w:rsidP="005F18F2">
            <w:pPr>
              <w:jc w:val="both"/>
              <w:rPr>
                <w:b/>
                <w:color w:val="000000" w:themeColor="text1"/>
              </w:rPr>
            </w:pPr>
            <w:r w:rsidRPr="00073CFE">
              <w:rPr>
                <w:b/>
                <w:color w:val="000000" w:themeColor="text1"/>
              </w:rPr>
              <w:t>kreditů</w:t>
            </w:r>
          </w:p>
        </w:tc>
        <w:tc>
          <w:tcPr>
            <w:tcW w:w="1207" w:type="dxa"/>
            <w:gridSpan w:val="2"/>
          </w:tcPr>
          <w:p w14:paraId="3B8FC1DB" w14:textId="77777777" w:rsidR="005F18F2" w:rsidRPr="00073CFE" w:rsidRDefault="008C5936" w:rsidP="005F18F2">
            <w:pPr>
              <w:jc w:val="both"/>
              <w:rPr>
                <w:color w:val="000000" w:themeColor="text1"/>
              </w:rPr>
            </w:pPr>
            <w:r w:rsidRPr="00073CFE">
              <w:rPr>
                <w:color w:val="000000" w:themeColor="text1"/>
              </w:rPr>
              <w:t>4</w:t>
            </w:r>
          </w:p>
        </w:tc>
      </w:tr>
      <w:tr w:rsidR="005F18F2" w:rsidRPr="00073CFE" w14:paraId="7164E1BD" w14:textId="77777777" w:rsidTr="005F18F2">
        <w:tc>
          <w:tcPr>
            <w:tcW w:w="3086" w:type="dxa"/>
            <w:shd w:val="clear" w:color="auto" w:fill="F7CAAC"/>
          </w:tcPr>
          <w:p w14:paraId="263A2530" w14:textId="77777777" w:rsidR="005F18F2" w:rsidRPr="00073CFE" w:rsidRDefault="005F18F2" w:rsidP="005F18F2">
            <w:pPr>
              <w:jc w:val="both"/>
              <w:rPr>
                <w:b/>
                <w:color w:val="000000" w:themeColor="text1"/>
              </w:rPr>
            </w:pPr>
            <w:r w:rsidRPr="00073CFE">
              <w:rPr>
                <w:b/>
                <w:color w:val="000000" w:themeColor="text1"/>
              </w:rPr>
              <w:t>Prerekvizity, korekvizity, ekvivalence</w:t>
            </w:r>
          </w:p>
        </w:tc>
        <w:tc>
          <w:tcPr>
            <w:tcW w:w="6769" w:type="dxa"/>
            <w:gridSpan w:val="7"/>
          </w:tcPr>
          <w:p w14:paraId="1FB1570A" w14:textId="77777777" w:rsidR="005F18F2" w:rsidRPr="00073CFE" w:rsidRDefault="005F18F2" w:rsidP="005F18F2">
            <w:pPr>
              <w:jc w:val="both"/>
              <w:rPr>
                <w:color w:val="000000" w:themeColor="text1"/>
              </w:rPr>
            </w:pPr>
          </w:p>
        </w:tc>
      </w:tr>
      <w:tr w:rsidR="005F18F2" w:rsidRPr="00073CFE" w14:paraId="5E776561" w14:textId="77777777" w:rsidTr="005F18F2">
        <w:tc>
          <w:tcPr>
            <w:tcW w:w="3086" w:type="dxa"/>
            <w:shd w:val="clear" w:color="auto" w:fill="F7CAAC"/>
          </w:tcPr>
          <w:p w14:paraId="4634F7F6" w14:textId="77777777" w:rsidR="005F18F2" w:rsidRPr="00073CFE" w:rsidRDefault="005F18F2" w:rsidP="005F18F2">
            <w:pPr>
              <w:jc w:val="both"/>
              <w:rPr>
                <w:b/>
                <w:color w:val="000000" w:themeColor="text1"/>
              </w:rPr>
            </w:pPr>
            <w:r w:rsidRPr="00073CFE">
              <w:rPr>
                <w:b/>
                <w:color w:val="000000" w:themeColor="text1"/>
              </w:rPr>
              <w:t>Způsob ověření studijních výsledků</w:t>
            </w:r>
          </w:p>
        </w:tc>
        <w:tc>
          <w:tcPr>
            <w:tcW w:w="3406" w:type="dxa"/>
            <w:gridSpan w:val="4"/>
          </w:tcPr>
          <w:p w14:paraId="79196C35" w14:textId="77777777" w:rsidR="005F18F2" w:rsidRPr="00073CFE" w:rsidRDefault="008C5936" w:rsidP="005F18F2">
            <w:pPr>
              <w:jc w:val="both"/>
              <w:rPr>
                <w:color w:val="000000" w:themeColor="text1"/>
              </w:rPr>
            </w:pPr>
            <w:r w:rsidRPr="00073CFE">
              <w:rPr>
                <w:color w:val="000000" w:themeColor="text1"/>
              </w:rPr>
              <w:t>z</w:t>
            </w:r>
            <w:r w:rsidR="005F18F2" w:rsidRPr="00073CFE">
              <w:rPr>
                <w:color w:val="000000" w:themeColor="text1"/>
              </w:rPr>
              <w:t>ápočet, zkouška</w:t>
            </w:r>
          </w:p>
        </w:tc>
        <w:tc>
          <w:tcPr>
            <w:tcW w:w="2156" w:type="dxa"/>
            <w:shd w:val="clear" w:color="auto" w:fill="F7CAAC"/>
          </w:tcPr>
          <w:p w14:paraId="5F593745" w14:textId="77777777" w:rsidR="005F18F2" w:rsidRPr="00073CFE" w:rsidRDefault="005F18F2" w:rsidP="005F18F2">
            <w:pPr>
              <w:jc w:val="both"/>
              <w:rPr>
                <w:b/>
                <w:color w:val="000000" w:themeColor="text1"/>
              </w:rPr>
            </w:pPr>
            <w:r w:rsidRPr="00073CFE">
              <w:rPr>
                <w:b/>
                <w:color w:val="000000" w:themeColor="text1"/>
              </w:rPr>
              <w:t>Forma výuky</w:t>
            </w:r>
          </w:p>
        </w:tc>
        <w:tc>
          <w:tcPr>
            <w:tcW w:w="1207" w:type="dxa"/>
            <w:gridSpan w:val="2"/>
          </w:tcPr>
          <w:p w14:paraId="7CAA4261" w14:textId="77777777" w:rsidR="005F18F2" w:rsidRPr="00073CFE" w:rsidRDefault="008C5936" w:rsidP="005F18F2">
            <w:pPr>
              <w:jc w:val="both"/>
              <w:rPr>
                <w:color w:val="000000" w:themeColor="text1"/>
              </w:rPr>
            </w:pPr>
            <w:r w:rsidRPr="00073CFE">
              <w:rPr>
                <w:color w:val="000000" w:themeColor="text1"/>
              </w:rPr>
              <w:t>p</w:t>
            </w:r>
            <w:r w:rsidR="005F18F2" w:rsidRPr="00073CFE">
              <w:rPr>
                <w:color w:val="000000" w:themeColor="text1"/>
              </w:rPr>
              <w:t>řednáška</w:t>
            </w:r>
          </w:p>
          <w:p w14:paraId="2AC18E28" w14:textId="77777777" w:rsidR="005F18F2" w:rsidRPr="00073CFE" w:rsidRDefault="005F18F2" w:rsidP="005F18F2">
            <w:pPr>
              <w:jc w:val="both"/>
              <w:rPr>
                <w:color w:val="000000" w:themeColor="text1"/>
              </w:rPr>
            </w:pPr>
            <w:r w:rsidRPr="00073CFE">
              <w:rPr>
                <w:color w:val="000000" w:themeColor="text1"/>
              </w:rPr>
              <w:t>seminář</w:t>
            </w:r>
          </w:p>
        </w:tc>
      </w:tr>
      <w:tr w:rsidR="005F18F2" w:rsidRPr="00073CFE" w14:paraId="48CAECFD" w14:textId="77777777" w:rsidTr="005F18F2">
        <w:tc>
          <w:tcPr>
            <w:tcW w:w="3086" w:type="dxa"/>
            <w:shd w:val="clear" w:color="auto" w:fill="F7CAAC"/>
          </w:tcPr>
          <w:p w14:paraId="257913B4" w14:textId="77777777" w:rsidR="005F18F2" w:rsidRPr="00073CFE" w:rsidRDefault="005F18F2" w:rsidP="005F18F2">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0F5B596" w14:textId="77777777" w:rsidR="005F18F2" w:rsidRPr="00073CFE" w:rsidRDefault="005F18F2" w:rsidP="005F18F2">
            <w:pPr>
              <w:jc w:val="both"/>
              <w:rPr>
                <w:color w:val="000000" w:themeColor="text1"/>
              </w:rPr>
            </w:pPr>
            <w:r w:rsidRPr="00073CFE">
              <w:rPr>
                <w:color w:val="000000" w:themeColor="text1"/>
              </w:rPr>
              <w:t xml:space="preserve">Způsob zakončení předmětu – zkouška </w:t>
            </w:r>
          </w:p>
          <w:p w14:paraId="5D44031F" w14:textId="77777777" w:rsidR="005F18F2" w:rsidRPr="00073CFE" w:rsidRDefault="005F18F2" w:rsidP="005F18F2">
            <w:pPr>
              <w:jc w:val="both"/>
              <w:rPr>
                <w:color w:val="000000" w:themeColor="text1"/>
              </w:rPr>
            </w:pPr>
            <w:r w:rsidRPr="00073CFE">
              <w:rPr>
                <w:color w:val="000000" w:themeColor="text1"/>
              </w:rPr>
              <w:t>Požadavky na zápočet - 80% aktivní účast na seminářích, odevzdání a akceptace seminární práce, písemný test s maximálním možným počtem dosažitelných bodů 100 musí být napsán alespoň na 60 %.</w:t>
            </w:r>
          </w:p>
          <w:p w14:paraId="1538AEFB" w14:textId="77777777" w:rsidR="005F18F2" w:rsidRPr="00073CFE" w:rsidRDefault="005F18F2" w:rsidP="005F18F2">
            <w:pPr>
              <w:jc w:val="both"/>
              <w:rPr>
                <w:color w:val="000000" w:themeColor="text1"/>
              </w:rPr>
            </w:pPr>
          </w:p>
          <w:p w14:paraId="3A9D8A2E" w14:textId="77777777" w:rsidR="005F18F2" w:rsidRPr="00073CFE" w:rsidRDefault="005F18F2" w:rsidP="005F18F2">
            <w:pPr>
              <w:jc w:val="both"/>
              <w:rPr>
                <w:rFonts w:ascii="Tahoma" w:hAnsi="Tahoma" w:cs="Tahoma"/>
                <w:color w:val="000000" w:themeColor="text1"/>
                <w:sz w:val="17"/>
                <w:szCs w:val="17"/>
                <w:shd w:val="clear" w:color="auto" w:fill="FFFFFF"/>
              </w:rPr>
            </w:pPr>
            <w:r w:rsidRPr="00073CFE">
              <w:rPr>
                <w:color w:val="000000" w:themeColor="text1"/>
              </w:rPr>
              <w:t>Zkouška: kombinovaná (písemná a ústní část)</w:t>
            </w:r>
          </w:p>
        </w:tc>
      </w:tr>
      <w:tr w:rsidR="005F18F2" w:rsidRPr="00073CFE" w14:paraId="10C29E6F" w14:textId="77777777" w:rsidTr="005F18F2">
        <w:trPr>
          <w:trHeight w:val="60"/>
        </w:trPr>
        <w:tc>
          <w:tcPr>
            <w:tcW w:w="9855" w:type="dxa"/>
            <w:gridSpan w:val="8"/>
            <w:tcBorders>
              <w:top w:val="nil"/>
            </w:tcBorders>
          </w:tcPr>
          <w:p w14:paraId="2BF27D6E" w14:textId="77777777" w:rsidR="005F18F2" w:rsidRPr="00073CFE" w:rsidRDefault="005F18F2" w:rsidP="005F18F2">
            <w:pPr>
              <w:jc w:val="both"/>
              <w:rPr>
                <w:color w:val="000000" w:themeColor="text1"/>
              </w:rPr>
            </w:pPr>
          </w:p>
        </w:tc>
      </w:tr>
      <w:tr w:rsidR="005F18F2" w:rsidRPr="00073CFE" w14:paraId="72CB1FA7" w14:textId="77777777" w:rsidTr="005F18F2">
        <w:trPr>
          <w:trHeight w:val="197"/>
        </w:trPr>
        <w:tc>
          <w:tcPr>
            <w:tcW w:w="3086" w:type="dxa"/>
            <w:tcBorders>
              <w:top w:val="nil"/>
            </w:tcBorders>
            <w:shd w:val="clear" w:color="auto" w:fill="F7CAAC"/>
          </w:tcPr>
          <w:p w14:paraId="1544C804" w14:textId="77777777" w:rsidR="005F18F2" w:rsidRPr="00073CFE" w:rsidRDefault="005F18F2" w:rsidP="005F18F2">
            <w:pPr>
              <w:jc w:val="both"/>
              <w:rPr>
                <w:b/>
                <w:color w:val="000000" w:themeColor="text1"/>
              </w:rPr>
            </w:pPr>
            <w:r w:rsidRPr="00073CFE">
              <w:rPr>
                <w:b/>
                <w:color w:val="000000" w:themeColor="text1"/>
              </w:rPr>
              <w:t>Garant předmětu</w:t>
            </w:r>
          </w:p>
        </w:tc>
        <w:tc>
          <w:tcPr>
            <w:tcW w:w="6769" w:type="dxa"/>
            <w:gridSpan w:val="7"/>
            <w:tcBorders>
              <w:top w:val="nil"/>
            </w:tcBorders>
          </w:tcPr>
          <w:p w14:paraId="0ABA0411" w14:textId="77777777" w:rsidR="005F18F2" w:rsidRPr="00073CFE" w:rsidRDefault="005F18F2" w:rsidP="005F18F2">
            <w:pPr>
              <w:jc w:val="both"/>
              <w:rPr>
                <w:color w:val="000000" w:themeColor="text1"/>
              </w:rPr>
            </w:pPr>
            <w:r w:rsidRPr="00073CFE">
              <w:rPr>
                <w:color w:val="000000" w:themeColor="text1"/>
              </w:rPr>
              <w:t>Ing. Jana Vychytilová, Ph.D.</w:t>
            </w:r>
          </w:p>
          <w:p w14:paraId="1D3AC603" w14:textId="77777777" w:rsidR="005F18F2" w:rsidRPr="00073CFE" w:rsidRDefault="005F18F2" w:rsidP="005F18F2">
            <w:pPr>
              <w:jc w:val="both"/>
              <w:rPr>
                <w:color w:val="000000" w:themeColor="text1"/>
              </w:rPr>
            </w:pPr>
          </w:p>
        </w:tc>
      </w:tr>
      <w:tr w:rsidR="005F18F2" w:rsidRPr="00073CFE" w14:paraId="63DD0842" w14:textId="77777777" w:rsidTr="005F18F2">
        <w:trPr>
          <w:trHeight w:val="243"/>
        </w:trPr>
        <w:tc>
          <w:tcPr>
            <w:tcW w:w="3086" w:type="dxa"/>
            <w:tcBorders>
              <w:top w:val="nil"/>
            </w:tcBorders>
            <w:shd w:val="clear" w:color="auto" w:fill="F7CAAC"/>
          </w:tcPr>
          <w:p w14:paraId="758A3D34" w14:textId="77777777" w:rsidR="005F18F2" w:rsidRPr="00073CFE" w:rsidRDefault="005F18F2" w:rsidP="005F18F2">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35AF7B0" w14:textId="77777777" w:rsidR="005F18F2" w:rsidRPr="00073CFE" w:rsidRDefault="005F18F2" w:rsidP="005F18F2">
            <w:pPr>
              <w:jc w:val="both"/>
              <w:rPr>
                <w:color w:val="000000" w:themeColor="text1"/>
              </w:rPr>
            </w:pPr>
            <w:r w:rsidRPr="00073CFE">
              <w:rPr>
                <w:color w:val="000000" w:themeColor="text1"/>
              </w:rPr>
              <w:t>Garant se podílí na výuce v rozsahu 100 %, dále stanovuje koncepci seminářů a dohlíží na jejich jednotné vedení.</w:t>
            </w:r>
          </w:p>
        </w:tc>
      </w:tr>
      <w:tr w:rsidR="005F18F2" w:rsidRPr="00073CFE" w14:paraId="563FF035" w14:textId="77777777" w:rsidTr="005F18F2">
        <w:tc>
          <w:tcPr>
            <w:tcW w:w="3086" w:type="dxa"/>
            <w:shd w:val="clear" w:color="auto" w:fill="F7CAAC"/>
          </w:tcPr>
          <w:p w14:paraId="3192A657" w14:textId="77777777" w:rsidR="005F18F2" w:rsidRPr="00073CFE" w:rsidRDefault="005F18F2" w:rsidP="005F18F2">
            <w:pPr>
              <w:jc w:val="both"/>
              <w:rPr>
                <w:b/>
                <w:color w:val="000000" w:themeColor="text1"/>
              </w:rPr>
            </w:pPr>
            <w:r w:rsidRPr="00073CFE">
              <w:rPr>
                <w:b/>
                <w:color w:val="000000" w:themeColor="text1"/>
              </w:rPr>
              <w:t>Vyučující</w:t>
            </w:r>
          </w:p>
        </w:tc>
        <w:tc>
          <w:tcPr>
            <w:tcW w:w="6769" w:type="dxa"/>
            <w:gridSpan w:val="7"/>
            <w:tcBorders>
              <w:bottom w:val="nil"/>
            </w:tcBorders>
          </w:tcPr>
          <w:p w14:paraId="620433B1" w14:textId="77777777" w:rsidR="005F18F2" w:rsidRPr="00073CFE" w:rsidRDefault="005F18F2" w:rsidP="005F18F2">
            <w:pPr>
              <w:jc w:val="both"/>
              <w:rPr>
                <w:rFonts w:ascii="Tahoma" w:hAnsi="Tahoma" w:cs="Tahoma"/>
                <w:color w:val="000000" w:themeColor="text1"/>
                <w:sz w:val="17"/>
                <w:szCs w:val="17"/>
                <w:shd w:val="clear" w:color="auto" w:fill="FFFFFF"/>
              </w:rPr>
            </w:pPr>
            <w:r w:rsidRPr="00073CFE">
              <w:rPr>
                <w:color w:val="000000" w:themeColor="text1"/>
              </w:rPr>
              <w:t>Ing. Jana Vychytilová, Ph.D. – přednášky (100%), cvičení (100%)</w:t>
            </w:r>
          </w:p>
        </w:tc>
      </w:tr>
      <w:tr w:rsidR="005F18F2" w:rsidRPr="00073CFE" w14:paraId="02CAA8EA" w14:textId="77777777" w:rsidTr="005F18F2">
        <w:trPr>
          <w:trHeight w:val="60"/>
        </w:trPr>
        <w:tc>
          <w:tcPr>
            <w:tcW w:w="9855" w:type="dxa"/>
            <w:gridSpan w:val="8"/>
            <w:tcBorders>
              <w:top w:val="nil"/>
            </w:tcBorders>
          </w:tcPr>
          <w:p w14:paraId="6DEEF219" w14:textId="77777777" w:rsidR="005F18F2" w:rsidRPr="00073CFE" w:rsidRDefault="005F18F2" w:rsidP="005F18F2">
            <w:pPr>
              <w:jc w:val="both"/>
              <w:rPr>
                <w:color w:val="000000" w:themeColor="text1"/>
              </w:rPr>
            </w:pPr>
          </w:p>
        </w:tc>
      </w:tr>
      <w:tr w:rsidR="005F18F2" w:rsidRPr="00073CFE" w14:paraId="779DEBCB" w14:textId="77777777" w:rsidTr="005F18F2">
        <w:tc>
          <w:tcPr>
            <w:tcW w:w="3086" w:type="dxa"/>
            <w:shd w:val="clear" w:color="auto" w:fill="F7CAAC"/>
          </w:tcPr>
          <w:p w14:paraId="33BEC7FD" w14:textId="77777777" w:rsidR="005F18F2" w:rsidRPr="00073CFE" w:rsidRDefault="005F18F2" w:rsidP="005F18F2">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90B0A7B" w14:textId="77777777" w:rsidR="005F18F2" w:rsidRPr="00073CFE" w:rsidRDefault="005F18F2" w:rsidP="005F18F2">
            <w:pPr>
              <w:jc w:val="both"/>
              <w:rPr>
                <w:color w:val="000000" w:themeColor="text1"/>
              </w:rPr>
            </w:pPr>
          </w:p>
        </w:tc>
      </w:tr>
      <w:tr w:rsidR="005F18F2" w:rsidRPr="00073CFE" w14:paraId="00C867BC" w14:textId="77777777" w:rsidTr="005F18F2">
        <w:trPr>
          <w:trHeight w:val="4880"/>
        </w:trPr>
        <w:tc>
          <w:tcPr>
            <w:tcW w:w="9855" w:type="dxa"/>
            <w:gridSpan w:val="8"/>
            <w:tcBorders>
              <w:top w:val="nil"/>
              <w:bottom w:val="single" w:sz="12" w:space="0" w:color="auto"/>
            </w:tcBorders>
          </w:tcPr>
          <w:p w14:paraId="006BC628" w14:textId="77777777" w:rsidR="005F18F2" w:rsidRPr="00073CFE" w:rsidRDefault="005F18F2" w:rsidP="005F18F2">
            <w:pPr>
              <w:jc w:val="both"/>
              <w:rPr>
                <w:color w:val="000000" w:themeColor="text1"/>
              </w:rPr>
            </w:pPr>
            <w:r w:rsidRPr="00073CFE">
              <w:rPr>
                <w:color w:val="000000" w:themeColor="text1"/>
              </w:rPr>
              <w:t>Inteligentní investování do cenných papírů je spjato s obeznámenm a pochopením chování cenných papírů v měnících se podmínkách (Graham, 2007). Kurz Portfolio management si klace za cíl seznámit posluchače s uměním investování a poskytnout návod, jakým způsobem volit a realizovat investiční strategii pro řízení portfolias cílem minimalizace pravděpodobnosti utrpení nevratné ztráty a maximalizace šance pro dosažení udržitelných zisků. Neméně důležitým aspektem kurzu je problematika chování investora. V seminářích jsou jednotlivé moduly dále prakticky aplikovány na konkrétních exaktních příkladech z investiční praxe, a studenti mají možnost vyzkoušet si investování téměř na vlastní kůži formou demo účtu v předních investičních platformách.</w:t>
            </w:r>
          </w:p>
          <w:p w14:paraId="419DA64D"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systém, investice a finanční inovace (FinTech)</w:t>
            </w:r>
          </w:p>
          <w:p w14:paraId="5801B389"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Peněžní trh a instrumenty peněžního trhu  </w:t>
            </w:r>
          </w:p>
          <w:p w14:paraId="545172B9"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Kapitálový trh a instrumenty kapitálového trhu- akcie, dluhopisy</w:t>
            </w:r>
          </w:p>
          <w:p w14:paraId="53AB08E2"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Finanční deriváty- klasické vs. moderní strukturované produkty </w:t>
            </w:r>
          </w:p>
          <w:p w14:paraId="6380B299"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Alternativní investice</w:t>
            </w:r>
          </w:p>
          <w:p w14:paraId="5B507205"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 Fundamentální analýza</w:t>
            </w:r>
          </w:p>
          <w:p w14:paraId="38330CDF"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 Technická analýza</w:t>
            </w:r>
          </w:p>
          <w:p w14:paraId="1981A5CC"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III.- Psychologická analýza a chování investora</w:t>
            </w:r>
          </w:p>
          <w:p w14:paraId="1DC25456"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IV.- Kvantitativní investiční analýza</w:t>
            </w:r>
          </w:p>
          <w:p w14:paraId="432A16D2"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 Markowitzova teorie a CAPM model</w:t>
            </w:r>
          </w:p>
          <w:p w14:paraId="40BA5D3E"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II.- Moderní teorie portfolia vs. behaviorální teorie portfolia, multifaktorové modely</w:t>
            </w:r>
          </w:p>
          <w:p w14:paraId="4897DD07"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Porfolio management III. -Kolektivní investování, podílové a hedžové fondy</w:t>
            </w:r>
          </w:p>
          <w:p w14:paraId="050736A7" w14:textId="77777777" w:rsidR="005F18F2" w:rsidRPr="00073CFE" w:rsidRDefault="005F18F2" w:rsidP="00896B4C">
            <w:pPr>
              <w:pStyle w:val="Odstavecseseznamem"/>
              <w:numPr>
                <w:ilvl w:val="0"/>
                <w:numId w:val="61"/>
              </w:numPr>
              <w:spacing w:after="0" w:line="240" w:lineRule="auto"/>
              <w:rPr>
                <w:color w:val="000000" w:themeColor="text1"/>
              </w:rPr>
            </w:pPr>
            <w:r w:rsidRPr="00073CFE">
              <w:rPr>
                <w:rFonts w:ascii="Times New Roman" w:eastAsia="Times New Roman" w:hAnsi="Times New Roman"/>
                <w:color w:val="000000" w:themeColor="text1"/>
                <w:sz w:val="20"/>
                <w:szCs w:val="20"/>
                <w:lang w:eastAsia="cs-CZ"/>
              </w:rPr>
              <w:t>Investiční regulatorní prostředí a využití kapitálového trhu k financování podniku</w:t>
            </w:r>
          </w:p>
        </w:tc>
      </w:tr>
      <w:tr w:rsidR="005F18F2" w:rsidRPr="00073CFE" w14:paraId="6F7411FF" w14:textId="77777777" w:rsidTr="005F18F2">
        <w:trPr>
          <w:trHeight w:val="265"/>
        </w:trPr>
        <w:tc>
          <w:tcPr>
            <w:tcW w:w="3653" w:type="dxa"/>
            <w:gridSpan w:val="2"/>
            <w:tcBorders>
              <w:top w:val="nil"/>
            </w:tcBorders>
            <w:shd w:val="clear" w:color="auto" w:fill="F7CAAC"/>
          </w:tcPr>
          <w:p w14:paraId="23403A37" w14:textId="77777777" w:rsidR="005F18F2" w:rsidRPr="00073CFE" w:rsidRDefault="005F18F2" w:rsidP="005F18F2">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2061C2E" w14:textId="77777777" w:rsidR="005F18F2" w:rsidRPr="00073CFE" w:rsidRDefault="005F18F2" w:rsidP="005F18F2">
            <w:pPr>
              <w:jc w:val="both"/>
              <w:rPr>
                <w:color w:val="000000" w:themeColor="text1"/>
              </w:rPr>
            </w:pPr>
          </w:p>
        </w:tc>
      </w:tr>
      <w:tr w:rsidR="005F18F2" w:rsidRPr="00073CFE" w14:paraId="6BDD0A1D" w14:textId="77777777" w:rsidTr="005F18F2">
        <w:trPr>
          <w:trHeight w:val="567"/>
        </w:trPr>
        <w:tc>
          <w:tcPr>
            <w:tcW w:w="9855" w:type="dxa"/>
            <w:gridSpan w:val="8"/>
            <w:tcBorders>
              <w:top w:val="nil"/>
            </w:tcBorders>
          </w:tcPr>
          <w:p w14:paraId="52E360D7" w14:textId="77777777" w:rsidR="005F18F2" w:rsidRPr="00073CFE" w:rsidRDefault="005F18F2" w:rsidP="005F18F2">
            <w:pPr>
              <w:jc w:val="both"/>
              <w:rPr>
                <w:b/>
                <w:color w:val="000000" w:themeColor="text1"/>
              </w:rPr>
            </w:pPr>
            <w:r w:rsidRPr="00073CFE">
              <w:rPr>
                <w:b/>
                <w:color w:val="000000" w:themeColor="text1"/>
              </w:rPr>
              <w:t>Povinná literatura</w:t>
            </w:r>
          </w:p>
          <w:p w14:paraId="78070606"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 xml:space="preserve">REILLY, Frank K., BROWN, Keith C. </w:t>
            </w:r>
            <w:r w:rsidRPr="00073CFE">
              <w:rPr>
                <w:i/>
                <w:color w:val="000000" w:themeColor="text1"/>
                <w:lang w:val="en-US" w:eastAsia="en-US"/>
              </w:rPr>
              <w:t>Investment analysis and portfolio management. 10</w:t>
            </w:r>
            <w:r w:rsidRPr="00073CFE">
              <w:rPr>
                <w:i/>
                <w:color w:val="000000" w:themeColor="text1"/>
                <w:vertAlign w:val="superscript"/>
                <w:lang w:val="en-US" w:eastAsia="en-US"/>
              </w:rPr>
              <w:t>th</w:t>
            </w:r>
            <w:r w:rsidRPr="00073CFE">
              <w:rPr>
                <w:i/>
                <w:color w:val="000000" w:themeColor="text1"/>
                <w:lang w:val="en-US" w:eastAsia="en-US"/>
              </w:rPr>
              <w:t xml:space="preserve"> edition. </w:t>
            </w:r>
            <w:r w:rsidRPr="00073CFE">
              <w:rPr>
                <w:color w:val="000000" w:themeColor="text1"/>
              </w:rPr>
              <w:t xml:space="preserve">Mason OH: Cengage Learning, 2012, 1056 s. ISBN </w:t>
            </w:r>
            <w:r w:rsidRPr="00073CFE">
              <w:rPr>
                <w:color w:val="000000" w:themeColor="text1"/>
                <w:lang w:val="en-US" w:eastAsia="en-US"/>
              </w:rPr>
              <w:t>978-0-538-48238-7.</w:t>
            </w:r>
          </w:p>
          <w:p w14:paraId="407EFFED"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DEFUSCO, R. A., MCLEAVY, D. W., PINTO, J. E., RUNKLE, E.D., ANSON, M. J. 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p>
          <w:p w14:paraId="632D08BA" w14:textId="77777777" w:rsidR="00765E19" w:rsidRDefault="00765E19" w:rsidP="005F18F2">
            <w:pPr>
              <w:jc w:val="both"/>
            </w:pPr>
            <w:r w:rsidRPr="00B246CF">
              <w:t xml:space="preserve">Studijní opory e-learningového kurzu na LMS Moodle dostupné na </w:t>
            </w:r>
            <w:hyperlink r:id="rId28" w:history="1">
              <w:r>
                <w:rPr>
                  <w:rStyle w:val="Hypertextovodkaz"/>
                </w:rPr>
                <w:t>https://moodle.utb.cz/login/index.php</w:t>
              </w:r>
            </w:hyperlink>
          </w:p>
          <w:p w14:paraId="51B4BB69" w14:textId="77777777" w:rsidR="005F18F2" w:rsidRPr="00073CFE" w:rsidRDefault="005F18F2" w:rsidP="005F18F2">
            <w:pPr>
              <w:jc w:val="both"/>
              <w:rPr>
                <w:b/>
                <w:color w:val="000000" w:themeColor="text1"/>
              </w:rPr>
            </w:pPr>
            <w:r w:rsidRPr="00073CFE">
              <w:rPr>
                <w:b/>
                <w:color w:val="000000" w:themeColor="text1"/>
              </w:rPr>
              <w:t>Doporučená literatura</w:t>
            </w:r>
          </w:p>
          <w:p w14:paraId="1D867DF1" w14:textId="77777777" w:rsidR="005F18F2" w:rsidRPr="00073CFE" w:rsidRDefault="005F18F2" w:rsidP="005F18F2">
            <w:pPr>
              <w:jc w:val="both"/>
              <w:rPr>
                <w:b/>
                <w:color w:val="000000" w:themeColor="text1"/>
              </w:rPr>
            </w:pPr>
            <w:r w:rsidRPr="00073CFE">
              <w:rPr>
                <w:color w:val="000000" w:themeColor="text1"/>
                <w:lang w:val="en-US" w:eastAsia="en-US"/>
              </w:rPr>
              <w:t>BREALEY, R. A., MYERS S. C., ALLEN, F.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p>
          <w:p w14:paraId="4B9A5560"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PETITT, Barbara S. Pécherot, Jerald E. PINTO, Wendy L. PIRIE, Robin GRIEVES a Gregory M. NORONHA. </w:t>
            </w:r>
            <w:r w:rsidRPr="00073CFE">
              <w:rPr>
                <w:i/>
                <w:color w:val="000000" w:themeColor="text1"/>
                <w:lang w:val="en-US" w:eastAsia="en-US"/>
              </w:rPr>
              <w:t>Fixed income analysis.</w:t>
            </w:r>
            <w:r w:rsidRPr="00073CFE">
              <w:rPr>
                <w:color w:val="000000" w:themeColor="text1"/>
                <w:lang w:val="en-US" w:eastAsia="en-US"/>
              </w:rPr>
              <w:t xml:space="preserve"> Third edition. Hoboken: Wiley, 2015, 714 s. CFA Institute investment series. ISBN 978111899949. </w:t>
            </w:r>
          </w:p>
          <w:p w14:paraId="7ACA2102"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PINTO, J. E., HENRY, E., ROBINSON, T. R., STOWE, J. D. </w:t>
            </w:r>
            <w:r w:rsidRPr="00073CFE">
              <w:rPr>
                <w:i/>
                <w:iCs/>
                <w:color w:val="000000" w:themeColor="text1"/>
                <w:lang w:val="en-US" w:eastAsia="en-US"/>
              </w:rPr>
              <w:t>Equity asset valuation: Workbook. 3rd ed.</w:t>
            </w:r>
            <w:r w:rsidRPr="00073CFE">
              <w:rPr>
                <w:color w:val="000000" w:themeColor="text1"/>
                <w:lang w:val="en-US" w:eastAsia="en-US"/>
              </w:rPr>
              <w:t>. Hoboken: Wiley, 2015, 624 s. ISBN 978-1-119-10426-1. </w:t>
            </w:r>
          </w:p>
          <w:p w14:paraId="37614176"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GRAHAM, Benjamin a Jason ZWEIG. </w:t>
            </w:r>
            <w:r w:rsidRPr="00073CFE">
              <w:rPr>
                <w:i/>
                <w:color w:val="000000" w:themeColor="text1"/>
                <w:lang w:val="en-US" w:eastAsia="en-US"/>
              </w:rPr>
              <w:t>Inteligentní investor</w:t>
            </w:r>
            <w:r w:rsidRPr="00073CFE">
              <w:rPr>
                <w:color w:val="000000" w:themeColor="text1"/>
                <w:lang w:val="en-US" w:eastAsia="en-US"/>
              </w:rPr>
              <w:t>. Praha: Grada, 2007, 503 s. ISBN 9788024717920.</w:t>
            </w:r>
          </w:p>
          <w:p w14:paraId="29192FE6"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SOROS, George. </w:t>
            </w:r>
            <w:r w:rsidRPr="00073CFE">
              <w:rPr>
                <w:i/>
                <w:color w:val="000000" w:themeColor="text1"/>
                <w:lang w:val="en-US" w:eastAsia="en-US"/>
              </w:rPr>
              <w:t>The new paradigm for financial markets: the credit crisis of 2008 and what it means</w:t>
            </w:r>
            <w:r w:rsidRPr="00073CFE">
              <w:rPr>
                <w:color w:val="000000" w:themeColor="text1"/>
                <w:lang w:val="en-US" w:eastAsia="en-US"/>
              </w:rPr>
              <w:t>. New York: PublicAffairs, c2008, 162 s. ISBN 9781586486839.</w:t>
            </w:r>
          </w:p>
          <w:p w14:paraId="464F50D6" w14:textId="77777777" w:rsidR="005F18F2" w:rsidRPr="00073CFE" w:rsidRDefault="005F18F2" w:rsidP="005F18F2">
            <w:pPr>
              <w:jc w:val="both"/>
              <w:rPr>
                <w:b/>
                <w:color w:val="000000" w:themeColor="text1"/>
              </w:rPr>
            </w:pPr>
          </w:p>
        </w:tc>
      </w:tr>
      <w:tr w:rsidR="005F18F2" w:rsidRPr="00073CFE" w14:paraId="5A9A54A6" w14:textId="77777777" w:rsidTr="005F18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D9FBB7" w14:textId="77777777" w:rsidR="005F18F2" w:rsidRPr="00073CFE" w:rsidRDefault="005F18F2" w:rsidP="005F18F2">
            <w:pPr>
              <w:jc w:val="center"/>
              <w:rPr>
                <w:b/>
                <w:color w:val="000000" w:themeColor="text1"/>
              </w:rPr>
            </w:pPr>
            <w:r w:rsidRPr="00073CFE">
              <w:rPr>
                <w:b/>
                <w:color w:val="000000" w:themeColor="text1"/>
              </w:rPr>
              <w:t>Informace ke kombinované nebo distanční formě</w:t>
            </w:r>
          </w:p>
        </w:tc>
      </w:tr>
      <w:tr w:rsidR="005F18F2" w:rsidRPr="00073CFE" w14:paraId="76F627A1" w14:textId="77777777" w:rsidTr="005F18F2">
        <w:tc>
          <w:tcPr>
            <w:tcW w:w="4787" w:type="dxa"/>
            <w:gridSpan w:val="3"/>
            <w:tcBorders>
              <w:top w:val="single" w:sz="2" w:space="0" w:color="auto"/>
            </w:tcBorders>
            <w:shd w:val="clear" w:color="auto" w:fill="F7CAAC"/>
          </w:tcPr>
          <w:p w14:paraId="6DAE54D8" w14:textId="77777777" w:rsidR="005F18F2" w:rsidRPr="00073CFE" w:rsidRDefault="005F18F2" w:rsidP="005F18F2">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3F9DBED" w14:textId="77777777" w:rsidR="005F18F2" w:rsidRPr="00073CFE" w:rsidRDefault="005F18F2" w:rsidP="005F18F2">
            <w:pPr>
              <w:jc w:val="both"/>
              <w:rPr>
                <w:color w:val="000000" w:themeColor="text1"/>
              </w:rPr>
            </w:pPr>
          </w:p>
        </w:tc>
        <w:tc>
          <w:tcPr>
            <w:tcW w:w="4179" w:type="dxa"/>
            <w:gridSpan w:val="4"/>
            <w:tcBorders>
              <w:top w:val="single" w:sz="2" w:space="0" w:color="auto"/>
            </w:tcBorders>
            <w:shd w:val="clear" w:color="auto" w:fill="F7CAAC"/>
          </w:tcPr>
          <w:p w14:paraId="3376FDDF" w14:textId="77777777" w:rsidR="005F18F2" w:rsidRPr="00073CFE" w:rsidRDefault="005F18F2" w:rsidP="005F18F2">
            <w:pPr>
              <w:jc w:val="both"/>
              <w:rPr>
                <w:b/>
                <w:color w:val="000000" w:themeColor="text1"/>
              </w:rPr>
            </w:pPr>
            <w:r w:rsidRPr="00073CFE">
              <w:rPr>
                <w:b/>
                <w:color w:val="000000" w:themeColor="text1"/>
              </w:rPr>
              <w:t xml:space="preserve">hodin </w:t>
            </w:r>
          </w:p>
        </w:tc>
      </w:tr>
      <w:tr w:rsidR="005F18F2" w:rsidRPr="00073CFE" w14:paraId="33CA2A30" w14:textId="77777777" w:rsidTr="005F18F2">
        <w:tc>
          <w:tcPr>
            <w:tcW w:w="9855" w:type="dxa"/>
            <w:gridSpan w:val="8"/>
            <w:shd w:val="clear" w:color="auto" w:fill="F7CAAC"/>
          </w:tcPr>
          <w:p w14:paraId="5C5B409A" w14:textId="77777777" w:rsidR="005F18F2" w:rsidRPr="00073CFE" w:rsidRDefault="005F18F2" w:rsidP="005F18F2">
            <w:pPr>
              <w:jc w:val="both"/>
              <w:rPr>
                <w:b/>
                <w:color w:val="000000" w:themeColor="text1"/>
              </w:rPr>
            </w:pPr>
            <w:r w:rsidRPr="00073CFE">
              <w:rPr>
                <w:b/>
                <w:color w:val="000000" w:themeColor="text1"/>
              </w:rPr>
              <w:t>Informace o způsobu kontaktu s vyučujícím</w:t>
            </w:r>
          </w:p>
        </w:tc>
      </w:tr>
      <w:tr w:rsidR="005F18F2" w:rsidRPr="00073CFE" w14:paraId="2C2309F1" w14:textId="77777777" w:rsidTr="005F18F2">
        <w:trPr>
          <w:trHeight w:val="708"/>
        </w:trPr>
        <w:tc>
          <w:tcPr>
            <w:tcW w:w="9855" w:type="dxa"/>
            <w:gridSpan w:val="8"/>
          </w:tcPr>
          <w:p w14:paraId="6DC14FE6" w14:textId="77777777" w:rsidR="005F18F2" w:rsidRPr="00073CFE" w:rsidRDefault="005F18F2" w:rsidP="005F18F2">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411EDE" w14:textId="77777777" w:rsidR="005F18F2" w:rsidRPr="00073CFE" w:rsidRDefault="005F18F2" w:rsidP="005F18F2">
      <w:pPr>
        <w:spacing w:after="160" w:line="259" w:lineRule="auto"/>
        <w:rPr>
          <w:color w:val="000000" w:themeColor="text1"/>
        </w:rPr>
      </w:pPr>
    </w:p>
    <w:p w14:paraId="784A0CF4" w14:textId="77777777" w:rsidR="0019170E" w:rsidRPr="00073CFE" w:rsidRDefault="0019170E" w:rsidP="00C608CB">
      <w:pPr>
        <w:spacing w:after="160" w:line="259" w:lineRule="auto"/>
        <w:rPr>
          <w:color w:val="000000" w:themeColor="text1"/>
        </w:rPr>
      </w:pPr>
    </w:p>
    <w:p w14:paraId="4BDFD278" w14:textId="77777777" w:rsidR="0019170E" w:rsidRPr="00073CFE" w:rsidRDefault="0019170E" w:rsidP="00C608CB">
      <w:pPr>
        <w:spacing w:after="160" w:line="259" w:lineRule="auto"/>
        <w:rPr>
          <w:color w:val="000000" w:themeColor="text1"/>
        </w:rPr>
      </w:pPr>
    </w:p>
    <w:p w14:paraId="649A19BC" w14:textId="77777777" w:rsidR="009C4A5B" w:rsidRPr="00073CFE" w:rsidRDefault="009C4A5B" w:rsidP="00C608CB">
      <w:pPr>
        <w:spacing w:after="160" w:line="259" w:lineRule="auto"/>
        <w:rPr>
          <w:color w:val="000000" w:themeColor="text1"/>
        </w:rPr>
      </w:pPr>
    </w:p>
    <w:p w14:paraId="06DA40D4" w14:textId="77777777" w:rsidR="009C4A5B" w:rsidRPr="00073CFE" w:rsidRDefault="009C4A5B" w:rsidP="00C608CB">
      <w:pPr>
        <w:spacing w:after="160" w:line="259" w:lineRule="auto"/>
        <w:rPr>
          <w:color w:val="000000" w:themeColor="text1"/>
        </w:rPr>
      </w:pPr>
    </w:p>
    <w:p w14:paraId="7DF5BE55" w14:textId="77777777" w:rsidR="009C4A5B" w:rsidRPr="00073CFE" w:rsidRDefault="009C4A5B" w:rsidP="00C608CB">
      <w:pPr>
        <w:spacing w:after="160" w:line="259" w:lineRule="auto"/>
        <w:rPr>
          <w:color w:val="000000" w:themeColor="text1"/>
        </w:rPr>
      </w:pPr>
    </w:p>
    <w:p w14:paraId="5793C15B" w14:textId="77777777" w:rsidR="009C4A5B" w:rsidRPr="00073CFE" w:rsidRDefault="009C4A5B" w:rsidP="00C608CB">
      <w:pPr>
        <w:spacing w:after="160" w:line="259" w:lineRule="auto"/>
        <w:rPr>
          <w:color w:val="000000" w:themeColor="text1"/>
        </w:rPr>
      </w:pPr>
    </w:p>
    <w:p w14:paraId="5A6DB146" w14:textId="77777777" w:rsidR="009C4A5B" w:rsidRPr="00073CFE" w:rsidRDefault="009C4A5B" w:rsidP="00C608CB">
      <w:pPr>
        <w:spacing w:after="160" w:line="259" w:lineRule="auto"/>
        <w:rPr>
          <w:color w:val="000000" w:themeColor="text1"/>
        </w:rPr>
      </w:pPr>
    </w:p>
    <w:p w14:paraId="3D36B5E1" w14:textId="77777777" w:rsidR="009C4A5B" w:rsidRPr="00073CFE" w:rsidRDefault="009C4A5B" w:rsidP="00C608CB">
      <w:pPr>
        <w:spacing w:after="160" w:line="259" w:lineRule="auto"/>
        <w:rPr>
          <w:color w:val="000000" w:themeColor="text1"/>
        </w:rPr>
      </w:pPr>
    </w:p>
    <w:p w14:paraId="76EC3E58" w14:textId="77777777" w:rsidR="009C4A5B" w:rsidRPr="00073CFE" w:rsidRDefault="009C4A5B" w:rsidP="00C608CB">
      <w:pPr>
        <w:spacing w:after="160" w:line="259" w:lineRule="auto"/>
        <w:rPr>
          <w:color w:val="000000" w:themeColor="text1"/>
        </w:rPr>
      </w:pPr>
    </w:p>
    <w:p w14:paraId="6020AC5B" w14:textId="77777777" w:rsidR="009C4A5B" w:rsidRPr="00073CFE" w:rsidRDefault="009C4A5B" w:rsidP="00C608CB">
      <w:pPr>
        <w:spacing w:after="160" w:line="259" w:lineRule="auto"/>
        <w:rPr>
          <w:color w:val="000000" w:themeColor="text1"/>
        </w:rPr>
      </w:pPr>
    </w:p>
    <w:p w14:paraId="6080F899" w14:textId="77777777" w:rsidR="009C4A5B" w:rsidRPr="00073CFE" w:rsidRDefault="009C4A5B" w:rsidP="00C608CB">
      <w:pPr>
        <w:spacing w:after="160" w:line="259" w:lineRule="auto"/>
        <w:rPr>
          <w:color w:val="000000" w:themeColor="text1"/>
        </w:rPr>
      </w:pPr>
    </w:p>
    <w:p w14:paraId="4ECDE1BE" w14:textId="77777777" w:rsidR="009C4A5B" w:rsidRPr="00073CFE" w:rsidRDefault="009C4A5B" w:rsidP="00C608CB">
      <w:pPr>
        <w:spacing w:after="160" w:line="259" w:lineRule="auto"/>
        <w:rPr>
          <w:color w:val="000000" w:themeColor="text1"/>
        </w:rPr>
      </w:pPr>
    </w:p>
    <w:p w14:paraId="4B5A1FE6" w14:textId="77777777" w:rsidR="009C4A5B" w:rsidRPr="00073CFE" w:rsidRDefault="009C4A5B" w:rsidP="00C608CB">
      <w:pPr>
        <w:spacing w:after="160" w:line="259" w:lineRule="auto"/>
        <w:rPr>
          <w:color w:val="000000" w:themeColor="text1"/>
        </w:rPr>
      </w:pPr>
    </w:p>
    <w:p w14:paraId="5B868748" w14:textId="77777777" w:rsidR="009C4A5B" w:rsidRPr="00073CFE" w:rsidRDefault="009C4A5B" w:rsidP="00C608CB">
      <w:pPr>
        <w:spacing w:after="160" w:line="259" w:lineRule="auto"/>
        <w:rPr>
          <w:color w:val="000000" w:themeColor="text1"/>
        </w:rPr>
      </w:pPr>
    </w:p>
    <w:p w14:paraId="5300AEFF" w14:textId="77777777" w:rsidR="009C4A5B" w:rsidRPr="00073CFE" w:rsidRDefault="009C4A5B" w:rsidP="00C608CB">
      <w:pPr>
        <w:spacing w:after="160" w:line="259" w:lineRule="auto"/>
        <w:rPr>
          <w:color w:val="000000" w:themeColor="text1"/>
        </w:rPr>
      </w:pPr>
    </w:p>
    <w:p w14:paraId="5C463E4F" w14:textId="77777777" w:rsidR="009C4A5B" w:rsidRPr="00073CFE" w:rsidRDefault="009C4A5B" w:rsidP="00C608CB">
      <w:pPr>
        <w:spacing w:after="160" w:line="259" w:lineRule="auto"/>
        <w:rPr>
          <w:color w:val="000000" w:themeColor="text1"/>
        </w:rPr>
      </w:pPr>
    </w:p>
    <w:p w14:paraId="0DD13618" w14:textId="77777777" w:rsidR="009C4A5B" w:rsidRPr="00073CFE" w:rsidRDefault="009C4A5B" w:rsidP="00C608CB">
      <w:pPr>
        <w:spacing w:after="160" w:line="259" w:lineRule="auto"/>
        <w:rPr>
          <w:color w:val="000000" w:themeColor="text1"/>
        </w:rPr>
      </w:pPr>
    </w:p>
    <w:p w14:paraId="2E14DE95" w14:textId="77777777" w:rsidR="009C4A5B" w:rsidRPr="00073CFE" w:rsidRDefault="009C4A5B" w:rsidP="00C608CB">
      <w:pPr>
        <w:spacing w:after="160" w:line="259" w:lineRule="auto"/>
        <w:rPr>
          <w:color w:val="000000" w:themeColor="text1"/>
        </w:rPr>
      </w:pPr>
    </w:p>
    <w:p w14:paraId="71ABC5E1" w14:textId="77777777" w:rsidR="009C4A5B" w:rsidRPr="00073CFE" w:rsidRDefault="009C4A5B" w:rsidP="00C608CB">
      <w:pPr>
        <w:spacing w:after="160" w:line="259" w:lineRule="auto"/>
        <w:rPr>
          <w:color w:val="000000" w:themeColor="text1"/>
        </w:rPr>
      </w:pPr>
    </w:p>
    <w:p w14:paraId="65D33B14" w14:textId="77777777" w:rsidR="009C4A5B" w:rsidRPr="00073CFE" w:rsidRDefault="009C4A5B" w:rsidP="00C608CB">
      <w:pPr>
        <w:spacing w:after="160" w:line="259" w:lineRule="auto"/>
        <w:rPr>
          <w:color w:val="000000" w:themeColor="text1"/>
        </w:rPr>
      </w:pPr>
    </w:p>
    <w:p w14:paraId="738E4F4C" w14:textId="77777777" w:rsidR="009C4A5B" w:rsidRPr="00073CFE" w:rsidRDefault="009C4A5B" w:rsidP="00C608CB">
      <w:pPr>
        <w:spacing w:after="160" w:line="259" w:lineRule="auto"/>
        <w:rPr>
          <w:color w:val="000000" w:themeColor="text1"/>
        </w:rPr>
      </w:pPr>
    </w:p>
    <w:p w14:paraId="3584F911" w14:textId="77777777" w:rsidR="009C4A5B" w:rsidRPr="00073CFE" w:rsidRDefault="009C4A5B" w:rsidP="00C608CB">
      <w:pPr>
        <w:spacing w:after="160" w:line="259" w:lineRule="auto"/>
        <w:rPr>
          <w:color w:val="000000" w:themeColor="text1"/>
        </w:rPr>
      </w:pPr>
    </w:p>
    <w:p w14:paraId="4953CEBA" w14:textId="77777777" w:rsidR="009C4A5B" w:rsidRPr="00073CFE" w:rsidRDefault="009C4A5B" w:rsidP="00C608CB">
      <w:pPr>
        <w:spacing w:after="160" w:line="259" w:lineRule="auto"/>
        <w:rPr>
          <w:color w:val="000000" w:themeColor="text1"/>
        </w:rPr>
      </w:pPr>
    </w:p>
    <w:p w14:paraId="2F2E8F56" w14:textId="77777777" w:rsidR="009C4A5B" w:rsidRPr="00073CFE" w:rsidRDefault="009C4A5B" w:rsidP="00C608CB">
      <w:pPr>
        <w:spacing w:after="160" w:line="259" w:lineRule="auto"/>
        <w:rPr>
          <w:color w:val="000000" w:themeColor="text1"/>
        </w:rPr>
      </w:pPr>
    </w:p>
    <w:p w14:paraId="283DA0F3" w14:textId="77777777" w:rsidR="009C4A5B" w:rsidRPr="00073CFE" w:rsidRDefault="009C4A5B" w:rsidP="00C608CB">
      <w:pPr>
        <w:spacing w:after="160" w:line="259" w:lineRule="auto"/>
        <w:rPr>
          <w:color w:val="000000" w:themeColor="text1"/>
        </w:rPr>
      </w:pPr>
    </w:p>
    <w:p w14:paraId="5F54416C" w14:textId="77777777" w:rsidR="009C4A5B" w:rsidRPr="00073CFE" w:rsidRDefault="009C4A5B" w:rsidP="00C608CB">
      <w:pPr>
        <w:spacing w:after="160" w:line="259" w:lineRule="auto"/>
        <w:rPr>
          <w:color w:val="000000" w:themeColor="text1"/>
        </w:rPr>
      </w:pPr>
    </w:p>
    <w:p w14:paraId="3E5EC073" w14:textId="77777777" w:rsidR="009C4A5B" w:rsidRPr="00073CFE" w:rsidRDefault="009C4A5B" w:rsidP="00C608CB">
      <w:pPr>
        <w:spacing w:after="160" w:line="259" w:lineRule="auto"/>
        <w:rPr>
          <w:color w:val="000000" w:themeColor="text1"/>
        </w:rPr>
      </w:pPr>
    </w:p>
    <w:p w14:paraId="5409CB0D" w14:textId="77777777" w:rsidR="0019170E" w:rsidRPr="00073CFE" w:rsidRDefault="0019170E" w:rsidP="0019170E">
      <w:pPr>
        <w:rPr>
          <w:color w:val="000000" w:themeColor="text1"/>
        </w:rPr>
      </w:pPr>
    </w:p>
    <w:p w14:paraId="16BF924F" w14:textId="77777777" w:rsidR="0019170E" w:rsidRPr="00073CFE" w:rsidRDefault="0019170E" w:rsidP="0019170E">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170E" w:rsidRPr="00073CFE" w14:paraId="5173AB18" w14:textId="77777777" w:rsidTr="00D32862">
        <w:tc>
          <w:tcPr>
            <w:tcW w:w="9855" w:type="dxa"/>
            <w:gridSpan w:val="8"/>
            <w:tcBorders>
              <w:bottom w:val="double" w:sz="4" w:space="0" w:color="auto"/>
            </w:tcBorders>
            <w:shd w:val="clear" w:color="auto" w:fill="BDD6EE"/>
          </w:tcPr>
          <w:p w14:paraId="4E5C9958" w14:textId="77777777" w:rsidR="0019170E" w:rsidRPr="00073CFE" w:rsidRDefault="0019170E" w:rsidP="00D32862">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9170E" w:rsidRPr="00073CFE" w14:paraId="77016EE5" w14:textId="77777777" w:rsidTr="00D32862">
        <w:tc>
          <w:tcPr>
            <w:tcW w:w="3086" w:type="dxa"/>
            <w:tcBorders>
              <w:top w:val="double" w:sz="4" w:space="0" w:color="auto"/>
            </w:tcBorders>
            <w:shd w:val="clear" w:color="auto" w:fill="F7CAAC"/>
          </w:tcPr>
          <w:p w14:paraId="5D77A7A9" w14:textId="77777777" w:rsidR="0019170E" w:rsidRPr="00073CFE" w:rsidRDefault="0019170E" w:rsidP="00D32862">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267E678" w14:textId="77777777" w:rsidR="0019170E" w:rsidRPr="00073CFE" w:rsidRDefault="0019170E" w:rsidP="00D32862">
            <w:pPr>
              <w:jc w:val="both"/>
              <w:rPr>
                <w:color w:val="000000" w:themeColor="text1"/>
              </w:rPr>
            </w:pPr>
            <w:r w:rsidRPr="00073CFE">
              <w:rPr>
                <w:color w:val="000000" w:themeColor="text1"/>
              </w:rPr>
              <w:t>Digital Economy</w:t>
            </w:r>
          </w:p>
        </w:tc>
      </w:tr>
      <w:tr w:rsidR="0019170E" w:rsidRPr="00073CFE" w14:paraId="1B86D3A8" w14:textId="77777777" w:rsidTr="00D32862">
        <w:trPr>
          <w:trHeight w:val="249"/>
        </w:trPr>
        <w:tc>
          <w:tcPr>
            <w:tcW w:w="3086" w:type="dxa"/>
            <w:shd w:val="clear" w:color="auto" w:fill="F7CAAC"/>
          </w:tcPr>
          <w:p w14:paraId="0D083736" w14:textId="77777777" w:rsidR="0019170E" w:rsidRPr="00073CFE" w:rsidRDefault="0019170E" w:rsidP="00D32862">
            <w:pPr>
              <w:jc w:val="both"/>
              <w:rPr>
                <w:b/>
                <w:color w:val="000000" w:themeColor="text1"/>
              </w:rPr>
            </w:pPr>
            <w:r w:rsidRPr="00073CFE">
              <w:rPr>
                <w:b/>
                <w:color w:val="000000" w:themeColor="text1"/>
              </w:rPr>
              <w:t>Typ předmětu</w:t>
            </w:r>
          </w:p>
        </w:tc>
        <w:tc>
          <w:tcPr>
            <w:tcW w:w="3406" w:type="dxa"/>
            <w:gridSpan w:val="4"/>
          </w:tcPr>
          <w:p w14:paraId="0F3ADB60" w14:textId="77777777" w:rsidR="0019170E" w:rsidRPr="00073CFE" w:rsidRDefault="0019170E" w:rsidP="00D32862">
            <w:pPr>
              <w:jc w:val="both"/>
              <w:rPr>
                <w:color w:val="000000" w:themeColor="text1"/>
              </w:rPr>
            </w:pPr>
            <w:r w:rsidRPr="00073CFE">
              <w:rPr>
                <w:color w:val="000000" w:themeColor="text1"/>
              </w:rPr>
              <w:t>povinně volitelný „PV“</w:t>
            </w:r>
          </w:p>
        </w:tc>
        <w:tc>
          <w:tcPr>
            <w:tcW w:w="2695" w:type="dxa"/>
            <w:gridSpan w:val="2"/>
            <w:shd w:val="clear" w:color="auto" w:fill="F7CAAC"/>
          </w:tcPr>
          <w:p w14:paraId="5FFEB3A9" w14:textId="77777777" w:rsidR="0019170E" w:rsidRPr="00073CFE" w:rsidRDefault="0019170E" w:rsidP="00D32862">
            <w:pPr>
              <w:jc w:val="both"/>
              <w:rPr>
                <w:color w:val="000000" w:themeColor="text1"/>
              </w:rPr>
            </w:pPr>
            <w:r w:rsidRPr="00073CFE">
              <w:rPr>
                <w:b/>
                <w:color w:val="000000" w:themeColor="text1"/>
              </w:rPr>
              <w:t>doporučený ročník / semestr</w:t>
            </w:r>
          </w:p>
        </w:tc>
        <w:tc>
          <w:tcPr>
            <w:tcW w:w="668" w:type="dxa"/>
          </w:tcPr>
          <w:p w14:paraId="493F46AA" w14:textId="77777777" w:rsidR="0019170E" w:rsidRPr="00073CFE" w:rsidRDefault="0019170E" w:rsidP="00D32862">
            <w:pPr>
              <w:jc w:val="both"/>
              <w:rPr>
                <w:color w:val="000000" w:themeColor="text1"/>
              </w:rPr>
            </w:pPr>
            <w:r w:rsidRPr="00073CFE">
              <w:rPr>
                <w:color w:val="000000" w:themeColor="text1"/>
              </w:rPr>
              <w:t>2/Z</w:t>
            </w:r>
          </w:p>
        </w:tc>
      </w:tr>
      <w:tr w:rsidR="0019170E" w:rsidRPr="00073CFE" w14:paraId="28FE106D" w14:textId="77777777" w:rsidTr="00D32862">
        <w:tc>
          <w:tcPr>
            <w:tcW w:w="3086" w:type="dxa"/>
            <w:shd w:val="clear" w:color="auto" w:fill="F7CAAC"/>
          </w:tcPr>
          <w:p w14:paraId="1E729D17" w14:textId="77777777" w:rsidR="0019170E" w:rsidRPr="00073CFE" w:rsidRDefault="0019170E" w:rsidP="00D32862">
            <w:pPr>
              <w:jc w:val="both"/>
              <w:rPr>
                <w:b/>
                <w:color w:val="000000" w:themeColor="text1"/>
              </w:rPr>
            </w:pPr>
            <w:r w:rsidRPr="00073CFE">
              <w:rPr>
                <w:b/>
                <w:color w:val="000000" w:themeColor="text1"/>
              </w:rPr>
              <w:t>Rozsah studijního předmětu</w:t>
            </w:r>
          </w:p>
        </w:tc>
        <w:tc>
          <w:tcPr>
            <w:tcW w:w="1701" w:type="dxa"/>
            <w:gridSpan w:val="2"/>
          </w:tcPr>
          <w:p w14:paraId="2E0132A7" w14:textId="77777777" w:rsidR="0019170E" w:rsidRPr="00073CFE" w:rsidRDefault="0019170E" w:rsidP="00D32862">
            <w:pPr>
              <w:jc w:val="both"/>
              <w:rPr>
                <w:color w:val="000000" w:themeColor="text1"/>
              </w:rPr>
            </w:pPr>
            <w:r w:rsidRPr="00073CFE">
              <w:rPr>
                <w:color w:val="000000" w:themeColor="text1"/>
              </w:rPr>
              <w:t>26p</w:t>
            </w:r>
          </w:p>
        </w:tc>
        <w:tc>
          <w:tcPr>
            <w:tcW w:w="889" w:type="dxa"/>
            <w:shd w:val="clear" w:color="auto" w:fill="F7CAAC"/>
          </w:tcPr>
          <w:p w14:paraId="7F010C74" w14:textId="77777777" w:rsidR="0019170E" w:rsidRPr="00073CFE" w:rsidRDefault="0019170E" w:rsidP="00D32862">
            <w:pPr>
              <w:jc w:val="both"/>
              <w:rPr>
                <w:b/>
                <w:color w:val="000000" w:themeColor="text1"/>
              </w:rPr>
            </w:pPr>
            <w:r w:rsidRPr="00073CFE">
              <w:rPr>
                <w:b/>
                <w:color w:val="000000" w:themeColor="text1"/>
              </w:rPr>
              <w:t xml:space="preserve">hod. </w:t>
            </w:r>
          </w:p>
        </w:tc>
        <w:tc>
          <w:tcPr>
            <w:tcW w:w="816" w:type="dxa"/>
          </w:tcPr>
          <w:p w14:paraId="6647AB89" w14:textId="77777777" w:rsidR="0019170E" w:rsidRPr="00073CFE" w:rsidRDefault="0019170E" w:rsidP="00D32862">
            <w:pPr>
              <w:jc w:val="both"/>
              <w:rPr>
                <w:color w:val="000000" w:themeColor="text1"/>
              </w:rPr>
            </w:pPr>
            <w:r w:rsidRPr="00073CFE">
              <w:rPr>
                <w:color w:val="000000" w:themeColor="text1"/>
              </w:rPr>
              <w:t>26</w:t>
            </w:r>
          </w:p>
        </w:tc>
        <w:tc>
          <w:tcPr>
            <w:tcW w:w="2156" w:type="dxa"/>
            <w:shd w:val="clear" w:color="auto" w:fill="F7CAAC"/>
          </w:tcPr>
          <w:p w14:paraId="668C8819" w14:textId="77777777" w:rsidR="0019170E" w:rsidRPr="00073CFE" w:rsidRDefault="0019170E" w:rsidP="00D32862">
            <w:pPr>
              <w:jc w:val="both"/>
              <w:rPr>
                <w:b/>
                <w:color w:val="000000" w:themeColor="text1"/>
              </w:rPr>
            </w:pPr>
            <w:r w:rsidRPr="00073CFE">
              <w:rPr>
                <w:b/>
                <w:color w:val="000000" w:themeColor="text1"/>
              </w:rPr>
              <w:t>kreditů</w:t>
            </w:r>
          </w:p>
        </w:tc>
        <w:tc>
          <w:tcPr>
            <w:tcW w:w="1207" w:type="dxa"/>
            <w:gridSpan w:val="2"/>
          </w:tcPr>
          <w:p w14:paraId="384E2569" w14:textId="77777777" w:rsidR="0019170E" w:rsidRPr="00073CFE" w:rsidRDefault="0019170E" w:rsidP="00D32862">
            <w:pPr>
              <w:jc w:val="both"/>
              <w:rPr>
                <w:color w:val="000000" w:themeColor="text1"/>
              </w:rPr>
            </w:pPr>
            <w:r w:rsidRPr="00073CFE">
              <w:rPr>
                <w:color w:val="000000" w:themeColor="text1"/>
              </w:rPr>
              <w:t>3</w:t>
            </w:r>
          </w:p>
        </w:tc>
      </w:tr>
      <w:tr w:rsidR="0019170E" w:rsidRPr="00073CFE" w14:paraId="49DBB812" w14:textId="77777777" w:rsidTr="00D32862">
        <w:tc>
          <w:tcPr>
            <w:tcW w:w="3086" w:type="dxa"/>
            <w:shd w:val="clear" w:color="auto" w:fill="F7CAAC"/>
          </w:tcPr>
          <w:p w14:paraId="35C8F2ED" w14:textId="77777777" w:rsidR="0019170E" w:rsidRPr="00073CFE" w:rsidRDefault="0019170E" w:rsidP="00D32862">
            <w:pPr>
              <w:jc w:val="both"/>
              <w:rPr>
                <w:b/>
                <w:color w:val="000000" w:themeColor="text1"/>
                <w:sz w:val="22"/>
              </w:rPr>
            </w:pPr>
            <w:r w:rsidRPr="00073CFE">
              <w:rPr>
                <w:b/>
                <w:color w:val="000000" w:themeColor="text1"/>
              </w:rPr>
              <w:t>Prerekvizity, korekvizity, ekvivalence</w:t>
            </w:r>
          </w:p>
        </w:tc>
        <w:tc>
          <w:tcPr>
            <w:tcW w:w="6769" w:type="dxa"/>
            <w:gridSpan w:val="7"/>
          </w:tcPr>
          <w:p w14:paraId="791C32F4" w14:textId="77777777" w:rsidR="0019170E" w:rsidRPr="00073CFE" w:rsidRDefault="0019170E" w:rsidP="00D32862">
            <w:pPr>
              <w:jc w:val="both"/>
              <w:rPr>
                <w:color w:val="000000" w:themeColor="text1"/>
              </w:rPr>
            </w:pPr>
          </w:p>
        </w:tc>
      </w:tr>
      <w:tr w:rsidR="0019170E" w:rsidRPr="00073CFE" w14:paraId="0848922D" w14:textId="77777777" w:rsidTr="00D32862">
        <w:tc>
          <w:tcPr>
            <w:tcW w:w="3086" w:type="dxa"/>
            <w:shd w:val="clear" w:color="auto" w:fill="F7CAAC"/>
          </w:tcPr>
          <w:p w14:paraId="0D316714" w14:textId="77777777" w:rsidR="0019170E" w:rsidRPr="00073CFE" w:rsidRDefault="0019170E" w:rsidP="00D32862">
            <w:pPr>
              <w:jc w:val="both"/>
              <w:rPr>
                <w:b/>
                <w:color w:val="000000" w:themeColor="text1"/>
              </w:rPr>
            </w:pPr>
            <w:r w:rsidRPr="00073CFE">
              <w:rPr>
                <w:b/>
                <w:color w:val="000000" w:themeColor="text1"/>
              </w:rPr>
              <w:t>Způsob ověření studijních výsledků</w:t>
            </w:r>
          </w:p>
        </w:tc>
        <w:tc>
          <w:tcPr>
            <w:tcW w:w="3406" w:type="dxa"/>
            <w:gridSpan w:val="4"/>
          </w:tcPr>
          <w:p w14:paraId="3B4C2A41" w14:textId="77777777" w:rsidR="0019170E" w:rsidRPr="00073CFE" w:rsidRDefault="0019170E" w:rsidP="00D32862">
            <w:pPr>
              <w:jc w:val="both"/>
              <w:rPr>
                <w:color w:val="000000" w:themeColor="text1"/>
              </w:rPr>
            </w:pPr>
            <w:r w:rsidRPr="00073CFE">
              <w:rPr>
                <w:color w:val="000000" w:themeColor="text1"/>
              </w:rPr>
              <w:t>Zápočet +zkouška</w:t>
            </w:r>
          </w:p>
        </w:tc>
        <w:tc>
          <w:tcPr>
            <w:tcW w:w="2156" w:type="dxa"/>
            <w:shd w:val="clear" w:color="auto" w:fill="F7CAAC"/>
          </w:tcPr>
          <w:p w14:paraId="73FDDE18" w14:textId="77777777" w:rsidR="0019170E" w:rsidRPr="00073CFE" w:rsidRDefault="0019170E" w:rsidP="00D32862">
            <w:pPr>
              <w:jc w:val="both"/>
              <w:rPr>
                <w:b/>
                <w:color w:val="000000" w:themeColor="text1"/>
              </w:rPr>
            </w:pPr>
            <w:r w:rsidRPr="00073CFE">
              <w:rPr>
                <w:b/>
                <w:color w:val="000000" w:themeColor="text1"/>
              </w:rPr>
              <w:t>Forma výuky</w:t>
            </w:r>
          </w:p>
        </w:tc>
        <w:tc>
          <w:tcPr>
            <w:tcW w:w="1207" w:type="dxa"/>
            <w:gridSpan w:val="2"/>
          </w:tcPr>
          <w:p w14:paraId="6D3E40CB" w14:textId="77777777" w:rsidR="0019170E" w:rsidRPr="00073CFE" w:rsidRDefault="008C5936" w:rsidP="00D32862">
            <w:pPr>
              <w:jc w:val="both"/>
              <w:rPr>
                <w:color w:val="000000" w:themeColor="text1"/>
              </w:rPr>
            </w:pPr>
            <w:r w:rsidRPr="00073CFE">
              <w:rPr>
                <w:color w:val="000000" w:themeColor="text1"/>
              </w:rPr>
              <w:t>p</w:t>
            </w:r>
            <w:r w:rsidR="0019170E" w:rsidRPr="00073CFE">
              <w:rPr>
                <w:color w:val="000000" w:themeColor="text1"/>
              </w:rPr>
              <w:t>řednáška</w:t>
            </w:r>
          </w:p>
        </w:tc>
      </w:tr>
      <w:tr w:rsidR="00073CFE" w:rsidRPr="00073CFE" w14:paraId="364A8886" w14:textId="77777777" w:rsidTr="00D32862">
        <w:tc>
          <w:tcPr>
            <w:tcW w:w="3086" w:type="dxa"/>
            <w:shd w:val="clear" w:color="auto" w:fill="F7CAAC"/>
          </w:tcPr>
          <w:p w14:paraId="631C8783" w14:textId="77777777" w:rsidR="0019170E" w:rsidRPr="00073CFE" w:rsidRDefault="0019170E" w:rsidP="00D32862">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8878B26" w14:textId="77777777" w:rsidR="0019170E" w:rsidRPr="00073CFE" w:rsidRDefault="0019170E" w:rsidP="00D32862">
            <w:pPr>
              <w:jc w:val="both"/>
              <w:rPr>
                <w:color w:val="000000" w:themeColor="text1"/>
              </w:rPr>
            </w:pPr>
            <w:r w:rsidRPr="00073CFE">
              <w:rPr>
                <w:color w:val="000000" w:themeColor="text1"/>
              </w:rPr>
              <w:t>Způsob zakončení předmětu – zápočet, zkouška</w:t>
            </w:r>
          </w:p>
          <w:p w14:paraId="62F2137C" w14:textId="77777777" w:rsidR="0019170E" w:rsidRPr="00073CFE" w:rsidRDefault="0019170E" w:rsidP="00D32862">
            <w:pPr>
              <w:jc w:val="both"/>
              <w:rPr>
                <w:color w:val="000000" w:themeColor="text1"/>
              </w:rPr>
            </w:pPr>
            <w:r w:rsidRPr="00073CFE">
              <w:rPr>
                <w:color w:val="000000" w:themeColor="text1"/>
              </w:rPr>
              <w:t xml:space="preserve">Požadavky na zápočet - vypracování seminární práce dle požadavků vyučujícího, 80% aktivní účast na </w:t>
            </w:r>
            <w:r w:rsidR="008C5936" w:rsidRPr="00073CFE">
              <w:rPr>
                <w:color w:val="000000" w:themeColor="text1"/>
              </w:rPr>
              <w:t>výuce</w:t>
            </w:r>
            <w:r w:rsidRPr="00073CFE">
              <w:rPr>
                <w:color w:val="000000" w:themeColor="text1"/>
              </w:rPr>
              <w:t>.</w:t>
            </w:r>
          </w:p>
          <w:p w14:paraId="7BE25E59" w14:textId="77777777" w:rsidR="0019170E" w:rsidRPr="00073CFE" w:rsidRDefault="0019170E" w:rsidP="008C5936">
            <w:pPr>
              <w:jc w:val="both"/>
              <w:rPr>
                <w:color w:val="000000" w:themeColor="text1"/>
              </w:rPr>
            </w:pPr>
            <w:r w:rsidRPr="00073CFE">
              <w:rPr>
                <w:color w:val="000000" w:themeColor="text1"/>
              </w:rPr>
              <w:t>Požadavky na zkoušku - písemný test s maximálním možným počtem dosažitelných bodů 100 musí být napsán alespoň na 60 %, následuje ústní zkouška v rozsahu znalostí</w:t>
            </w:r>
            <w:r w:rsidR="008C5936" w:rsidRPr="00073CFE">
              <w:rPr>
                <w:color w:val="000000" w:themeColor="text1"/>
              </w:rPr>
              <w:t xml:space="preserve"> z přednášek</w:t>
            </w:r>
            <w:r w:rsidRPr="00073CFE">
              <w:rPr>
                <w:color w:val="000000" w:themeColor="text1"/>
              </w:rPr>
              <w:t>.</w:t>
            </w:r>
          </w:p>
        </w:tc>
      </w:tr>
      <w:tr w:rsidR="0019170E" w:rsidRPr="00073CFE" w14:paraId="777D87D0" w14:textId="77777777" w:rsidTr="00D32862">
        <w:trPr>
          <w:trHeight w:val="118"/>
        </w:trPr>
        <w:tc>
          <w:tcPr>
            <w:tcW w:w="9855" w:type="dxa"/>
            <w:gridSpan w:val="8"/>
            <w:tcBorders>
              <w:top w:val="nil"/>
            </w:tcBorders>
          </w:tcPr>
          <w:p w14:paraId="646450D2" w14:textId="77777777" w:rsidR="0019170E" w:rsidRPr="00073CFE" w:rsidRDefault="0019170E" w:rsidP="00D32862">
            <w:pPr>
              <w:jc w:val="both"/>
              <w:rPr>
                <w:color w:val="000000" w:themeColor="text1"/>
              </w:rPr>
            </w:pPr>
          </w:p>
        </w:tc>
      </w:tr>
      <w:tr w:rsidR="0019170E" w:rsidRPr="00073CFE" w14:paraId="0871641C" w14:textId="77777777" w:rsidTr="00D32862">
        <w:trPr>
          <w:trHeight w:val="197"/>
        </w:trPr>
        <w:tc>
          <w:tcPr>
            <w:tcW w:w="3086" w:type="dxa"/>
            <w:tcBorders>
              <w:top w:val="nil"/>
            </w:tcBorders>
            <w:shd w:val="clear" w:color="auto" w:fill="F7CAAC"/>
          </w:tcPr>
          <w:p w14:paraId="25D03C9C" w14:textId="77777777" w:rsidR="0019170E" w:rsidRPr="00073CFE" w:rsidRDefault="0019170E" w:rsidP="00D32862">
            <w:pPr>
              <w:jc w:val="both"/>
              <w:rPr>
                <w:b/>
                <w:color w:val="000000" w:themeColor="text1"/>
              </w:rPr>
            </w:pPr>
            <w:r w:rsidRPr="00073CFE">
              <w:rPr>
                <w:b/>
                <w:color w:val="000000" w:themeColor="text1"/>
              </w:rPr>
              <w:t>Garant předmětu</w:t>
            </w:r>
          </w:p>
        </w:tc>
        <w:tc>
          <w:tcPr>
            <w:tcW w:w="6769" w:type="dxa"/>
            <w:gridSpan w:val="7"/>
            <w:tcBorders>
              <w:top w:val="nil"/>
            </w:tcBorders>
          </w:tcPr>
          <w:p w14:paraId="40B204DD" w14:textId="77777777" w:rsidR="0019170E" w:rsidRPr="00073CFE" w:rsidRDefault="0019170E" w:rsidP="00D32862">
            <w:pPr>
              <w:jc w:val="both"/>
              <w:rPr>
                <w:color w:val="000000" w:themeColor="text1"/>
              </w:rPr>
            </w:pPr>
            <w:r w:rsidRPr="00073CFE">
              <w:rPr>
                <w:color w:val="000000" w:themeColor="text1"/>
              </w:rPr>
              <w:t>Ing. Martin Mikeska, Ph.D.</w:t>
            </w:r>
          </w:p>
        </w:tc>
      </w:tr>
      <w:tr w:rsidR="0019170E" w:rsidRPr="00073CFE" w14:paraId="5A57D287" w14:textId="77777777" w:rsidTr="00D32862">
        <w:trPr>
          <w:trHeight w:val="243"/>
        </w:trPr>
        <w:tc>
          <w:tcPr>
            <w:tcW w:w="3086" w:type="dxa"/>
            <w:tcBorders>
              <w:top w:val="nil"/>
            </w:tcBorders>
            <w:shd w:val="clear" w:color="auto" w:fill="F7CAAC"/>
          </w:tcPr>
          <w:p w14:paraId="011A4724" w14:textId="77777777" w:rsidR="0019170E" w:rsidRPr="00073CFE" w:rsidRDefault="0019170E" w:rsidP="00D32862">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827CFB2" w14:textId="77777777" w:rsidR="0019170E" w:rsidRPr="00073CFE" w:rsidRDefault="0019170E" w:rsidP="00D32862">
            <w:pPr>
              <w:jc w:val="both"/>
              <w:rPr>
                <w:color w:val="000000" w:themeColor="text1"/>
              </w:rPr>
            </w:pPr>
            <w:r w:rsidRPr="00073CFE">
              <w:rPr>
                <w:color w:val="000000" w:themeColor="text1"/>
              </w:rPr>
              <w:t>Garant se podílí na přednášení v rozsahu 50 %, dále stanovuje koncepci cvičení a dohlíží na jejich jednotné vedení.</w:t>
            </w:r>
          </w:p>
        </w:tc>
      </w:tr>
      <w:tr w:rsidR="0019170E" w:rsidRPr="00073CFE" w14:paraId="49C9901D" w14:textId="77777777" w:rsidTr="00D32862">
        <w:tc>
          <w:tcPr>
            <w:tcW w:w="3086" w:type="dxa"/>
            <w:shd w:val="clear" w:color="auto" w:fill="F7CAAC"/>
          </w:tcPr>
          <w:p w14:paraId="76347BCD" w14:textId="77777777" w:rsidR="0019170E" w:rsidRPr="00073CFE" w:rsidRDefault="0019170E" w:rsidP="00D32862">
            <w:pPr>
              <w:jc w:val="both"/>
              <w:rPr>
                <w:b/>
                <w:color w:val="000000" w:themeColor="text1"/>
              </w:rPr>
            </w:pPr>
            <w:r w:rsidRPr="00073CFE">
              <w:rPr>
                <w:b/>
                <w:color w:val="000000" w:themeColor="text1"/>
              </w:rPr>
              <w:t>Vyučující</w:t>
            </w:r>
          </w:p>
        </w:tc>
        <w:tc>
          <w:tcPr>
            <w:tcW w:w="6769" w:type="dxa"/>
            <w:gridSpan w:val="7"/>
            <w:tcBorders>
              <w:bottom w:val="nil"/>
            </w:tcBorders>
          </w:tcPr>
          <w:p w14:paraId="567E63DA" w14:textId="77777777" w:rsidR="0019170E" w:rsidRPr="00073CFE" w:rsidRDefault="0019170E" w:rsidP="00D32862">
            <w:pPr>
              <w:jc w:val="both"/>
              <w:rPr>
                <w:color w:val="000000" w:themeColor="text1"/>
              </w:rPr>
            </w:pPr>
            <w:r w:rsidRPr="00073CFE">
              <w:rPr>
                <w:color w:val="000000" w:themeColor="text1"/>
              </w:rPr>
              <w:t>Ing. Martin Mikeska, Ph.D.</w:t>
            </w:r>
            <w:r w:rsidR="008C5936" w:rsidRPr="00073CFE">
              <w:rPr>
                <w:color w:val="000000" w:themeColor="text1"/>
              </w:rPr>
              <w:t xml:space="preserve"> – přednášky (100%)</w:t>
            </w:r>
          </w:p>
        </w:tc>
      </w:tr>
      <w:tr w:rsidR="0019170E" w:rsidRPr="00073CFE" w14:paraId="2F076FA4" w14:textId="77777777" w:rsidTr="00D32862">
        <w:trPr>
          <w:trHeight w:val="206"/>
        </w:trPr>
        <w:tc>
          <w:tcPr>
            <w:tcW w:w="9855" w:type="dxa"/>
            <w:gridSpan w:val="8"/>
            <w:tcBorders>
              <w:top w:val="nil"/>
            </w:tcBorders>
          </w:tcPr>
          <w:p w14:paraId="54AA9448" w14:textId="77777777" w:rsidR="0019170E" w:rsidRPr="00073CFE" w:rsidRDefault="0019170E" w:rsidP="00D32862">
            <w:pPr>
              <w:jc w:val="both"/>
              <w:rPr>
                <w:color w:val="000000" w:themeColor="text1"/>
              </w:rPr>
            </w:pPr>
          </w:p>
        </w:tc>
      </w:tr>
      <w:tr w:rsidR="0019170E" w:rsidRPr="00073CFE" w14:paraId="06267044" w14:textId="77777777" w:rsidTr="00D32862">
        <w:tc>
          <w:tcPr>
            <w:tcW w:w="3086" w:type="dxa"/>
            <w:shd w:val="clear" w:color="auto" w:fill="F7CAAC"/>
          </w:tcPr>
          <w:p w14:paraId="4B52A61E" w14:textId="77777777" w:rsidR="0019170E" w:rsidRPr="00073CFE" w:rsidRDefault="0019170E" w:rsidP="00D32862">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CBBA7F0" w14:textId="77777777" w:rsidR="0019170E" w:rsidRPr="00073CFE" w:rsidRDefault="0019170E" w:rsidP="00D32862">
            <w:pPr>
              <w:jc w:val="both"/>
              <w:rPr>
                <w:color w:val="000000" w:themeColor="text1"/>
              </w:rPr>
            </w:pPr>
          </w:p>
        </w:tc>
      </w:tr>
      <w:tr w:rsidR="0019170E" w:rsidRPr="00073CFE" w14:paraId="245BF5B0" w14:textId="77777777" w:rsidTr="00D32862">
        <w:trPr>
          <w:trHeight w:val="4409"/>
        </w:trPr>
        <w:tc>
          <w:tcPr>
            <w:tcW w:w="9855" w:type="dxa"/>
            <w:gridSpan w:val="8"/>
            <w:tcBorders>
              <w:top w:val="nil"/>
              <w:bottom w:val="single" w:sz="12" w:space="0" w:color="auto"/>
            </w:tcBorders>
          </w:tcPr>
          <w:p w14:paraId="0BAD9E86" w14:textId="77777777" w:rsidR="0019170E" w:rsidRPr="00073CFE" w:rsidRDefault="0019170E" w:rsidP="00D32862">
            <w:pPr>
              <w:rPr>
                <w:color w:val="000000" w:themeColor="text1"/>
              </w:rPr>
            </w:pPr>
            <w:r w:rsidRPr="00073CFE">
              <w:rPr>
                <w:color w:val="000000" w:themeColor="text1"/>
              </w:rPr>
              <w:t>Cílem předmětu je seznámit studenty s principy fungování novodobého fenoménu známého jako digitální ekonomika. Předmět se zabývá současnými ekonomickými trendy, aplikuje teorie ekonomické hodnoty na hospodářské a industriální cykly. Zabývá se přijetím a odmítnutím disruptivních technologií a jejich přidanou hodnotou k hospodářskému růstu a HDP vybraných ekonomik. Samotná tvorba technostruktury přináší růst dalších, do té doby neznámých odvětví, nabízejících nové příležitosti na trhu práce. Přelévání technologií přenáší prosperitu a blahobyt do ekonomiky napříč celou globální ekonomikou, a to prostřednictvím jak nových finančních nástrojů, měn a kryptoměn, tak prostřednictvím nových ekonomických modelů, které pomáhají vytvářet nový globální ekonomický ekosystém.</w:t>
            </w:r>
          </w:p>
          <w:p w14:paraId="1EA7288A" w14:textId="77777777" w:rsidR="0019170E" w:rsidRPr="00073CFE" w:rsidRDefault="0019170E" w:rsidP="00896B4C">
            <w:pPr>
              <w:pStyle w:val="Odstavecseseznamem"/>
              <w:numPr>
                <w:ilvl w:val="0"/>
                <w:numId w:val="6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Definice digitální ekonomiky</w:t>
            </w:r>
          </w:p>
          <w:p w14:paraId="0DCAEFE8"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hodnota, hospodářské a industriální cykly</w:t>
            </w:r>
          </w:p>
          <w:p w14:paraId="3D624C7B"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Disruptivní technologie a jejich přidaná hodnota k produktu</w:t>
            </w:r>
          </w:p>
          <w:p w14:paraId="7F1CE32C"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Technologický pokrok a hospodářský růst</w:t>
            </w:r>
          </w:p>
          <w:p w14:paraId="1243FCAF"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Budování technostruktury a nových odvětví</w:t>
            </w:r>
          </w:p>
          <w:p w14:paraId="5541760D"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trh práce a jeho vývoj</w:t>
            </w:r>
          </w:p>
          <w:p w14:paraId="4B5ABE91"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Spillover efekty technologického pokroku </w:t>
            </w:r>
          </w:p>
          <w:p w14:paraId="734DA574"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Ekonomický blahobyt a prosperita spotřebitelů</w:t>
            </w:r>
          </w:p>
          <w:p w14:paraId="04D138BF"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přidaná hodnota a produkce producentů</w:t>
            </w:r>
          </w:p>
          <w:p w14:paraId="697AB68D"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finanční systémy, směna, měna a kryptoměny</w:t>
            </w:r>
          </w:p>
          <w:p w14:paraId="23BA1DC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Nové ekonomické modely, hospodářské efekty čtvrté průmyslové revoluce </w:t>
            </w:r>
          </w:p>
          <w:p w14:paraId="36156456"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Globální digitální ekonomický ekosystém</w:t>
            </w:r>
          </w:p>
          <w:p w14:paraId="6DB7198C" w14:textId="77777777" w:rsidR="0019170E" w:rsidRPr="00073CFE" w:rsidRDefault="0019170E" w:rsidP="00D32862">
            <w:pPr>
              <w:rPr>
                <w:color w:val="000000" w:themeColor="text1"/>
              </w:rPr>
            </w:pPr>
          </w:p>
        </w:tc>
      </w:tr>
      <w:tr w:rsidR="0019170E" w:rsidRPr="00073CFE" w14:paraId="5B0E2E94" w14:textId="77777777" w:rsidTr="00D32862">
        <w:trPr>
          <w:trHeight w:val="265"/>
        </w:trPr>
        <w:tc>
          <w:tcPr>
            <w:tcW w:w="3653" w:type="dxa"/>
            <w:gridSpan w:val="2"/>
            <w:tcBorders>
              <w:top w:val="nil"/>
            </w:tcBorders>
            <w:shd w:val="clear" w:color="auto" w:fill="F7CAAC"/>
          </w:tcPr>
          <w:p w14:paraId="76ED3514" w14:textId="77777777" w:rsidR="0019170E" w:rsidRPr="00073CFE" w:rsidRDefault="0019170E" w:rsidP="00D32862">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51A3FCC" w14:textId="77777777" w:rsidR="0019170E" w:rsidRPr="00073CFE" w:rsidRDefault="0019170E" w:rsidP="00D32862">
            <w:pPr>
              <w:jc w:val="both"/>
              <w:rPr>
                <w:color w:val="000000" w:themeColor="text1"/>
              </w:rPr>
            </w:pPr>
          </w:p>
        </w:tc>
      </w:tr>
      <w:tr w:rsidR="0019170E" w:rsidRPr="00073CFE" w14:paraId="55C31C06" w14:textId="77777777" w:rsidTr="00D32862">
        <w:trPr>
          <w:trHeight w:val="1497"/>
        </w:trPr>
        <w:tc>
          <w:tcPr>
            <w:tcW w:w="9855" w:type="dxa"/>
            <w:gridSpan w:val="8"/>
            <w:tcBorders>
              <w:top w:val="nil"/>
            </w:tcBorders>
          </w:tcPr>
          <w:p w14:paraId="4A1DC9D1" w14:textId="77777777" w:rsidR="0019170E" w:rsidRPr="00073CFE" w:rsidRDefault="0019170E" w:rsidP="00D32862">
            <w:pPr>
              <w:jc w:val="both"/>
              <w:rPr>
                <w:b/>
                <w:color w:val="000000" w:themeColor="text1"/>
              </w:rPr>
            </w:pPr>
            <w:r w:rsidRPr="00073CFE">
              <w:rPr>
                <w:b/>
                <w:color w:val="000000" w:themeColor="text1"/>
              </w:rPr>
              <w:t>Povinná literatura</w:t>
            </w:r>
          </w:p>
          <w:p w14:paraId="73D43FE6" w14:textId="77777777" w:rsidR="0019170E" w:rsidRPr="00073CFE" w:rsidRDefault="0019170E" w:rsidP="00D32862">
            <w:pPr>
              <w:jc w:val="both"/>
              <w:rPr>
                <w:color w:val="000000" w:themeColor="text1"/>
              </w:rPr>
            </w:pPr>
            <w:r w:rsidRPr="00073CFE">
              <w:rPr>
                <w:color w:val="000000" w:themeColor="text1"/>
              </w:rPr>
              <w:t xml:space="preserve">TAPSCOTT, D. </w:t>
            </w:r>
            <w:r w:rsidRPr="00073CFE">
              <w:rPr>
                <w:i/>
                <w:iCs/>
                <w:color w:val="000000" w:themeColor="text1"/>
              </w:rPr>
              <w:t>The digital economy: rethinking promise and peril in the age of networked intelligence</w:t>
            </w:r>
            <w:r w:rsidRPr="00073CFE">
              <w:rPr>
                <w:color w:val="000000" w:themeColor="text1"/>
              </w:rPr>
              <w:t>. 20th anniversary e</w:t>
            </w:r>
            <w:r w:rsidR="008C5936" w:rsidRPr="00073CFE">
              <w:rPr>
                <w:color w:val="000000" w:themeColor="text1"/>
              </w:rPr>
              <w:t xml:space="preserve">dition. New York: McGraw-Hill, </w:t>
            </w:r>
            <w:r w:rsidRPr="00073CFE">
              <w:rPr>
                <w:color w:val="000000" w:themeColor="text1"/>
              </w:rPr>
              <w:t>2015. ISBN 978-0-07-183555-8.</w:t>
            </w:r>
          </w:p>
          <w:p w14:paraId="30A446C1" w14:textId="77777777" w:rsidR="0019170E" w:rsidRPr="00073CFE" w:rsidRDefault="0019170E" w:rsidP="00D32862">
            <w:pPr>
              <w:rPr>
                <w:color w:val="000000" w:themeColor="text1"/>
              </w:rPr>
            </w:pPr>
            <w:r w:rsidRPr="00073CFE">
              <w:rPr>
                <w:color w:val="000000" w:themeColor="text1"/>
              </w:rPr>
              <w:t xml:space="preserve">SCHWAB, K. </w:t>
            </w:r>
            <w:r w:rsidRPr="00073CFE">
              <w:rPr>
                <w:i/>
                <w:iCs/>
                <w:color w:val="000000" w:themeColor="text1"/>
              </w:rPr>
              <w:t>The fourth industrial revolution</w:t>
            </w:r>
            <w:r w:rsidRPr="00073CFE">
              <w:rPr>
                <w:color w:val="000000" w:themeColor="text1"/>
              </w:rPr>
              <w:t xml:space="preserve">. New York: Crown Business, </w:t>
            </w:r>
            <w:r w:rsidR="008C5936" w:rsidRPr="00073CFE">
              <w:rPr>
                <w:color w:val="000000" w:themeColor="text1"/>
              </w:rPr>
              <w:t>2016</w:t>
            </w:r>
            <w:r w:rsidRPr="00073CFE">
              <w:rPr>
                <w:color w:val="000000" w:themeColor="text1"/>
              </w:rPr>
              <w:t>. ISBN 978-1-5247-5886-8.</w:t>
            </w:r>
          </w:p>
          <w:p w14:paraId="293B18AE" w14:textId="77777777" w:rsidR="0019170E" w:rsidRPr="00073CFE" w:rsidRDefault="0019170E" w:rsidP="00D32862">
            <w:pPr>
              <w:jc w:val="both"/>
              <w:rPr>
                <w:color w:val="000000" w:themeColor="text1"/>
              </w:rPr>
            </w:pPr>
            <w:r w:rsidRPr="00073CFE">
              <w:rPr>
                <w:color w:val="000000" w:themeColor="text1"/>
              </w:rPr>
              <w:t xml:space="preserve">Measuring the Digital Economy: A New Perspective. </w:t>
            </w:r>
            <w:r w:rsidRPr="00073CFE">
              <w:rPr>
                <w:i/>
                <w:iCs/>
                <w:color w:val="000000" w:themeColor="text1"/>
              </w:rPr>
              <w:t>OECDiLibrary</w:t>
            </w:r>
            <w:r w:rsidRPr="00073CFE">
              <w:rPr>
                <w:color w:val="000000" w:themeColor="text1"/>
              </w:rPr>
              <w:t xml:space="preserve"> [online]. 8.</w:t>
            </w:r>
            <w:r w:rsidR="008C5936" w:rsidRPr="00073CFE">
              <w:rPr>
                <w:color w:val="000000" w:themeColor="text1"/>
              </w:rPr>
              <w:t xml:space="preserve"> </w:t>
            </w:r>
            <w:r w:rsidRPr="00073CFE">
              <w:rPr>
                <w:color w:val="000000" w:themeColor="text1"/>
              </w:rPr>
              <w:t>12.</w:t>
            </w:r>
            <w:r w:rsidR="008C5936" w:rsidRPr="00073CFE">
              <w:rPr>
                <w:color w:val="000000" w:themeColor="text1"/>
              </w:rPr>
              <w:t xml:space="preserve"> </w:t>
            </w:r>
            <w:r w:rsidRPr="00073CFE">
              <w:rPr>
                <w:color w:val="000000" w:themeColor="text1"/>
              </w:rPr>
              <w:t xml:space="preserve">2014 [cit. 2018-10-23]. Dostupné z: </w:t>
            </w:r>
            <w:hyperlink r:id="rId29" w:history="1">
              <w:r w:rsidRPr="00073CFE">
                <w:rPr>
                  <w:rStyle w:val="Hypertextovodkaz"/>
                  <w:color w:val="000000" w:themeColor="text1"/>
                </w:rPr>
                <w:t>https://www.oecd-ilibrary.org/science-and-technology/measuring-the-digital-economy_9789264221796-en</w:t>
              </w:r>
            </w:hyperlink>
          </w:p>
          <w:p w14:paraId="5B2E9863" w14:textId="77777777" w:rsidR="0019170E" w:rsidRPr="00073CFE" w:rsidRDefault="0019170E" w:rsidP="00D32862">
            <w:pPr>
              <w:jc w:val="both"/>
              <w:rPr>
                <w:color w:val="000000" w:themeColor="text1"/>
              </w:rPr>
            </w:pPr>
            <w:r w:rsidRPr="00073CFE">
              <w:rPr>
                <w:color w:val="000000" w:themeColor="text1"/>
              </w:rPr>
              <w:t xml:space="preserve">HUIBREGTSE, S., SOOD, A. </w:t>
            </w:r>
            <w:r w:rsidRPr="00073CFE">
              <w:rPr>
                <w:i/>
                <w:iCs/>
                <w:color w:val="000000" w:themeColor="text1"/>
              </w:rPr>
              <w:t>Digital Economy Handbook 2016: Tax, Transfer Pricing and other Legal Acpects of Business Configurations</w:t>
            </w:r>
            <w:r w:rsidRPr="00073CFE">
              <w:rPr>
                <w:color w:val="000000" w:themeColor="text1"/>
              </w:rPr>
              <w:t>. Transfer Pricing Technologies BV., 2016. ISBN 9781523892464.</w:t>
            </w:r>
          </w:p>
          <w:p w14:paraId="2598EB41" w14:textId="77777777" w:rsidR="0019170E" w:rsidRPr="00073CFE" w:rsidRDefault="0019170E" w:rsidP="00D32862">
            <w:pPr>
              <w:jc w:val="both"/>
              <w:rPr>
                <w:b/>
                <w:color w:val="000000" w:themeColor="text1"/>
              </w:rPr>
            </w:pPr>
            <w:r w:rsidRPr="00073CFE">
              <w:rPr>
                <w:b/>
                <w:color w:val="000000" w:themeColor="text1"/>
              </w:rPr>
              <w:t>Doporučená literatura</w:t>
            </w:r>
          </w:p>
          <w:p w14:paraId="7685D58E" w14:textId="77777777" w:rsidR="0019170E" w:rsidRPr="00073CFE" w:rsidRDefault="0019170E" w:rsidP="00D32862">
            <w:pPr>
              <w:jc w:val="both"/>
              <w:rPr>
                <w:color w:val="000000" w:themeColor="text1"/>
              </w:rPr>
            </w:pPr>
            <w:r w:rsidRPr="00073CFE">
              <w:rPr>
                <w:color w:val="000000" w:themeColor="text1"/>
              </w:rPr>
              <w:t xml:space="preserve">HOLROYD, C., COATES, K. </w:t>
            </w:r>
            <w:r w:rsidRPr="00073CFE">
              <w:rPr>
                <w:i/>
                <w:iCs/>
                <w:color w:val="000000" w:themeColor="text1"/>
              </w:rPr>
              <w:t>The global digital economy: a comparative policy analysis</w:t>
            </w:r>
            <w:r w:rsidRPr="00073CFE">
              <w:rPr>
                <w:color w:val="000000" w:themeColor="text1"/>
              </w:rPr>
              <w:t>. Amherst, NY: Cambria Press, 2015. ISBN 978-1-60497-891-9.</w:t>
            </w:r>
          </w:p>
          <w:p w14:paraId="075EAA97" w14:textId="77777777" w:rsidR="0019170E" w:rsidRPr="00073CFE" w:rsidRDefault="0019170E" w:rsidP="00D32862">
            <w:pPr>
              <w:jc w:val="both"/>
              <w:rPr>
                <w:color w:val="000000" w:themeColor="text1"/>
              </w:rPr>
            </w:pPr>
            <w:r w:rsidRPr="00073CFE">
              <w:rPr>
                <w:color w:val="000000" w:themeColor="text1"/>
              </w:rPr>
              <w:t xml:space="preserve">JOHANSSON, B., KARLSSON, C., STOUGH, R. </w:t>
            </w:r>
            <w:r w:rsidRPr="00073CFE">
              <w:rPr>
                <w:i/>
                <w:iCs/>
                <w:color w:val="000000" w:themeColor="text1"/>
              </w:rPr>
              <w:t>The emerging digital economy: entrepreneurship, clusters, and policy</w:t>
            </w:r>
            <w:r w:rsidRPr="00073CFE">
              <w:rPr>
                <w:color w:val="000000" w:themeColor="text1"/>
              </w:rPr>
              <w:t>. New York: Springer, c2006. ISBN 354034487X.</w:t>
            </w:r>
          </w:p>
        </w:tc>
      </w:tr>
      <w:tr w:rsidR="0019170E" w:rsidRPr="00073CFE" w14:paraId="42D0464D" w14:textId="77777777" w:rsidTr="00D3286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1702B9" w14:textId="77777777" w:rsidR="0019170E" w:rsidRPr="00073CFE" w:rsidRDefault="0019170E" w:rsidP="00D32862">
            <w:pPr>
              <w:jc w:val="center"/>
              <w:rPr>
                <w:b/>
                <w:color w:val="000000" w:themeColor="text1"/>
              </w:rPr>
            </w:pPr>
            <w:r w:rsidRPr="00073CFE">
              <w:rPr>
                <w:b/>
                <w:color w:val="000000" w:themeColor="text1"/>
              </w:rPr>
              <w:t>Informace ke kombinované nebo distanční formě</w:t>
            </w:r>
          </w:p>
        </w:tc>
      </w:tr>
      <w:tr w:rsidR="0019170E" w:rsidRPr="00073CFE" w14:paraId="6E575248" w14:textId="77777777" w:rsidTr="00D32862">
        <w:tc>
          <w:tcPr>
            <w:tcW w:w="4787" w:type="dxa"/>
            <w:gridSpan w:val="3"/>
            <w:tcBorders>
              <w:top w:val="single" w:sz="2" w:space="0" w:color="auto"/>
            </w:tcBorders>
            <w:shd w:val="clear" w:color="auto" w:fill="F7CAAC"/>
          </w:tcPr>
          <w:p w14:paraId="4B25E2AC" w14:textId="77777777" w:rsidR="0019170E" w:rsidRPr="00073CFE" w:rsidRDefault="0019170E" w:rsidP="00D32862">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0775AD24" w14:textId="77777777" w:rsidR="0019170E" w:rsidRPr="00073CFE" w:rsidRDefault="0019170E" w:rsidP="00D32862">
            <w:pPr>
              <w:jc w:val="both"/>
              <w:rPr>
                <w:color w:val="000000" w:themeColor="text1"/>
              </w:rPr>
            </w:pPr>
          </w:p>
        </w:tc>
        <w:tc>
          <w:tcPr>
            <w:tcW w:w="4179" w:type="dxa"/>
            <w:gridSpan w:val="4"/>
            <w:tcBorders>
              <w:top w:val="single" w:sz="2" w:space="0" w:color="auto"/>
            </w:tcBorders>
            <w:shd w:val="clear" w:color="auto" w:fill="F7CAAC"/>
          </w:tcPr>
          <w:p w14:paraId="487FEA96" w14:textId="77777777" w:rsidR="0019170E" w:rsidRPr="00073CFE" w:rsidRDefault="0019170E" w:rsidP="00D32862">
            <w:pPr>
              <w:jc w:val="both"/>
              <w:rPr>
                <w:b/>
                <w:color w:val="000000" w:themeColor="text1"/>
              </w:rPr>
            </w:pPr>
            <w:r w:rsidRPr="00073CFE">
              <w:rPr>
                <w:b/>
                <w:color w:val="000000" w:themeColor="text1"/>
              </w:rPr>
              <w:t xml:space="preserve">hodin </w:t>
            </w:r>
          </w:p>
        </w:tc>
      </w:tr>
      <w:tr w:rsidR="0019170E" w:rsidRPr="00073CFE" w14:paraId="42B4C084" w14:textId="77777777" w:rsidTr="00D32862">
        <w:tc>
          <w:tcPr>
            <w:tcW w:w="9855" w:type="dxa"/>
            <w:gridSpan w:val="8"/>
            <w:shd w:val="clear" w:color="auto" w:fill="F7CAAC"/>
          </w:tcPr>
          <w:p w14:paraId="26FC9389" w14:textId="77777777" w:rsidR="0019170E" w:rsidRPr="00073CFE" w:rsidRDefault="0019170E" w:rsidP="00D32862">
            <w:pPr>
              <w:jc w:val="both"/>
              <w:rPr>
                <w:b/>
                <w:color w:val="000000" w:themeColor="text1"/>
              </w:rPr>
            </w:pPr>
            <w:r w:rsidRPr="00073CFE">
              <w:rPr>
                <w:b/>
                <w:color w:val="000000" w:themeColor="text1"/>
              </w:rPr>
              <w:t>Informace o způsobu kontaktu s vyučujícím</w:t>
            </w:r>
          </w:p>
        </w:tc>
      </w:tr>
      <w:tr w:rsidR="0019170E" w:rsidRPr="00073CFE" w14:paraId="24D130C0" w14:textId="77777777" w:rsidTr="00D32862">
        <w:trPr>
          <w:trHeight w:val="1373"/>
        </w:trPr>
        <w:tc>
          <w:tcPr>
            <w:tcW w:w="9855" w:type="dxa"/>
            <w:gridSpan w:val="8"/>
          </w:tcPr>
          <w:p w14:paraId="2B4A6850" w14:textId="77777777" w:rsidR="0019170E" w:rsidRPr="00073CFE" w:rsidRDefault="0019170E" w:rsidP="00D32862">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60908F2A" w14:textId="77777777" w:rsidR="0019170E" w:rsidRPr="00073CFE" w:rsidRDefault="0019170E" w:rsidP="00D32862">
            <w:pPr>
              <w:jc w:val="both"/>
              <w:rPr>
                <w:color w:val="000000" w:themeColor="text1"/>
              </w:rPr>
            </w:pPr>
          </w:p>
        </w:tc>
      </w:tr>
    </w:tbl>
    <w:p w14:paraId="0847FE36" w14:textId="77777777" w:rsidR="0019170E" w:rsidRPr="00073CFE" w:rsidRDefault="0019170E" w:rsidP="0019170E">
      <w:pPr>
        <w:rPr>
          <w:color w:val="000000" w:themeColor="text1"/>
        </w:rPr>
      </w:pPr>
    </w:p>
    <w:p w14:paraId="4CF00388" w14:textId="77777777" w:rsidR="0019170E" w:rsidRPr="00073CFE" w:rsidRDefault="0019170E" w:rsidP="0019170E">
      <w:pPr>
        <w:spacing w:after="160" w:line="259" w:lineRule="auto"/>
        <w:rPr>
          <w:color w:val="000000" w:themeColor="text1"/>
        </w:rPr>
      </w:pPr>
    </w:p>
    <w:p w14:paraId="2EC44ECD" w14:textId="77777777" w:rsidR="000571D0" w:rsidRPr="00073CFE" w:rsidRDefault="000571D0" w:rsidP="000571D0">
      <w:pPr>
        <w:rPr>
          <w:color w:val="000000" w:themeColor="text1"/>
        </w:rPr>
      </w:pPr>
    </w:p>
    <w:p w14:paraId="3C0FD282" w14:textId="77777777" w:rsidR="00DC4B13" w:rsidRPr="00073CFE" w:rsidRDefault="00DC4B13" w:rsidP="000571D0">
      <w:pPr>
        <w:rPr>
          <w:color w:val="000000" w:themeColor="text1"/>
        </w:rPr>
      </w:pPr>
    </w:p>
    <w:p w14:paraId="460B9C5E" w14:textId="77777777" w:rsidR="00DC4B13" w:rsidRPr="00073CFE" w:rsidRDefault="00DC4B13" w:rsidP="000571D0">
      <w:pPr>
        <w:rPr>
          <w:color w:val="000000" w:themeColor="text1"/>
        </w:rPr>
      </w:pPr>
    </w:p>
    <w:p w14:paraId="467AA581" w14:textId="77777777" w:rsidR="00DC4B13" w:rsidRPr="00073CFE" w:rsidRDefault="00DC4B13" w:rsidP="000571D0">
      <w:pPr>
        <w:rPr>
          <w:color w:val="000000" w:themeColor="text1"/>
        </w:rPr>
      </w:pPr>
    </w:p>
    <w:p w14:paraId="6A2C1A28" w14:textId="77777777" w:rsidR="00DC4B13" w:rsidRPr="00073CFE" w:rsidRDefault="00DC4B13" w:rsidP="000571D0">
      <w:pPr>
        <w:rPr>
          <w:color w:val="000000" w:themeColor="text1"/>
        </w:rPr>
      </w:pPr>
    </w:p>
    <w:p w14:paraId="38F457A2" w14:textId="77777777" w:rsidR="00DC4B13" w:rsidRPr="00073CFE" w:rsidRDefault="00DC4B13" w:rsidP="000571D0">
      <w:pPr>
        <w:rPr>
          <w:color w:val="000000" w:themeColor="text1"/>
        </w:rPr>
      </w:pPr>
    </w:p>
    <w:p w14:paraId="10D2B94C" w14:textId="77777777" w:rsidR="00DC4B13" w:rsidRPr="00073CFE" w:rsidRDefault="00DC4B13" w:rsidP="000571D0">
      <w:pPr>
        <w:rPr>
          <w:color w:val="000000" w:themeColor="text1"/>
        </w:rPr>
      </w:pPr>
    </w:p>
    <w:p w14:paraId="7F1B4B1C" w14:textId="77777777" w:rsidR="00DC4B13" w:rsidRPr="00073CFE" w:rsidRDefault="00DC4B13" w:rsidP="000571D0">
      <w:pPr>
        <w:rPr>
          <w:color w:val="000000" w:themeColor="text1"/>
        </w:rPr>
      </w:pPr>
    </w:p>
    <w:p w14:paraId="551D5B58" w14:textId="77777777" w:rsidR="00DC4B13" w:rsidRPr="00073CFE" w:rsidRDefault="00DC4B13" w:rsidP="000571D0">
      <w:pPr>
        <w:rPr>
          <w:color w:val="000000" w:themeColor="text1"/>
        </w:rPr>
      </w:pPr>
    </w:p>
    <w:p w14:paraId="624627A4" w14:textId="77777777" w:rsidR="00DC4B13" w:rsidRPr="00073CFE" w:rsidRDefault="00DC4B13" w:rsidP="000571D0">
      <w:pPr>
        <w:rPr>
          <w:color w:val="000000" w:themeColor="text1"/>
        </w:rPr>
      </w:pPr>
    </w:p>
    <w:p w14:paraId="386BB544" w14:textId="77777777" w:rsidR="00DC4B13" w:rsidRPr="00073CFE" w:rsidRDefault="00DC4B13" w:rsidP="000571D0">
      <w:pPr>
        <w:rPr>
          <w:color w:val="000000" w:themeColor="text1"/>
        </w:rPr>
      </w:pPr>
    </w:p>
    <w:p w14:paraId="1715C0C1" w14:textId="77777777" w:rsidR="00DC4B13" w:rsidRPr="00073CFE" w:rsidRDefault="00DC4B13" w:rsidP="000571D0">
      <w:pPr>
        <w:rPr>
          <w:color w:val="000000" w:themeColor="text1"/>
        </w:rPr>
      </w:pPr>
    </w:p>
    <w:p w14:paraId="389077CB" w14:textId="77777777" w:rsidR="00DC4B13" w:rsidRPr="00073CFE" w:rsidRDefault="00DC4B13" w:rsidP="000571D0">
      <w:pPr>
        <w:rPr>
          <w:color w:val="000000" w:themeColor="text1"/>
        </w:rPr>
      </w:pPr>
    </w:p>
    <w:p w14:paraId="19506BC2" w14:textId="77777777" w:rsidR="00DC4B13" w:rsidRPr="00073CFE" w:rsidRDefault="00DC4B13" w:rsidP="000571D0">
      <w:pPr>
        <w:rPr>
          <w:color w:val="000000" w:themeColor="text1"/>
        </w:rPr>
      </w:pPr>
    </w:p>
    <w:p w14:paraId="3D42B01E" w14:textId="77777777" w:rsidR="00DC4B13" w:rsidRPr="00073CFE" w:rsidRDefault="00DC4B13" w:rsidP="000571D0">
      <w:pPr>
        <w:rPr>
          <w:color w:val="000000" w:themeColor="text1"/>
        </w:rPr>
      </w:pPr>
    </w:p>
    <w:p w14:paraId="426B430B" w14:textId="77777777" w:rsidR="00DC4B13" w:rsidRPr="00073CFE" w:rsidRDefault="00DC4B13" w:rsidP="000571D0">
      <w:pPr>
        <w:rPr>
          <w:color w:val="000000" w:themeColor="text1"/>
        </w:rPr>
      </w:pPr>
    </w:p>
    <w:p w14:paraId="27F7D62A" w14:textId="77777777" w:rsidR="00DC4B13" w:rsidRPr="00073CFE" w:rsidRDefault="00DC4B13" w:rsidP="000571D0">
      <w:pPr>
        <w:rPr>
          <w:color w:val="000000" w:themeColor="text1"/>
        </w:rPr>
      </w:pPr>
    </w:p>
    <w:p w14:paraId="69DFC293" w14:textId="77777777" w:rsidR="00DC4B13" w:rsidRPr="00073CFE" w:rsidRDefault="00DC4B13" w:rsidP="000571D0">
      <w:pPr>
        <w:rPr>
          <w:color w:val="000000" w:themeColor="text1"/>
        </w:rPr>
      </w:pPr>
    </w:p>
    <w:p w14:paraId="48387FE2" w14:textId="77777777" w:rsidR="00DC4B13" w:rsidRPr="00073CFE" w:rsidRDefault="00DC4B13" w:rsidP="000571D0">
      <w:pPr>
        <w:rPr>
          <w:color w:val="000000" w:themeColor="text1"/>
        </w:rPr>
      </w:pPr>
    </w:p>
    <w:p w14:paraId="3A8ECBF5" w14:textId="77777777" w:rsidR="00DC4B13" w:rsidRPr="00073CFE" w:rsidRDefault="00DC4B13" w:rsidP="000571D0">
      <w:pPr>
        <w:rPr>
          <w:color w:val="000000" w:themeColor="text1"/>
        </w:rPr>
      </w:pPr>
    </w:p>
    <w:p w14:paraId="13333B17" w14:textId="77777777" w:rsidR="00DC4B13" w:rsidRPr="00073CFE" w:rsidRDefault="00DC4B13" w:rsidP="000571D0">
      <w:pPr>
        <w:rPr>
          <w:color w:val="000000" w:themeColor="text1"/>
        </w:rPr>
      </w:pPr>
    </w:p>
    <w:p w14:paraId="2F6EA6F7" w14:textId="77777777" w:rsidR="00DC4B13" w:rsidRPr="00073CFE" w:rsidRDefault="00DC4B13" w:rsidP="000571D0">
      <w:pPr>
        <w:rPr>
          <w:color w:val="000000" w:themeColor="text1"/>
        </w:rPr>
      </w:pPr>
    </w:p>
    <w:p w14:paraId="430821C1" w14:textId="77777777" w:rsidR="00DC4B13" w:rsidRPr="00073CFE" w:rsidRDefault="00DC4B13" w:rsidP="000571D0">
      <w:pPr>
        <w:rPr>
          <w:color w:val="000000" w:themeColor="text1"/>
        </w:rPr>
      </w:pPr>
    </w:p>
    <w:p w14:paraId="2A03C2A7" w14:textId="77777777" w:rsidR="00DC4B13" w:rsidRPr="00073CFE" w:rsidRDefault="00DC4B13" w:rsidP="000571D0">
      <w:pPr>
        <w:rPr>
          <w:color w:val="000000" w:themeColor="text1"/>
        </w:rPr>
      </w:pPr>
    </w:p>
    <w:p w14:paraId="6D4F5CD4" w14:textId="77777777" w:rsidR="00DC4B13" w:rsidRPr="00073CFE" w:rsidRDefault="00DC4B13" w:rsidP="000571D0">
      <w:pPr>
        <w:rPr>
          <w:color w:val="000000" w:themeColor="text1"/>
        </w:rPr>
      </w:pPr>
    </w:p>
    <w:p w14:paraId="18A91AE4" w14:textId="77777777" w:rsidR="00DC4B13" w:rsidRPr="00073CFE" w:rsidRDefault="00DC4B13" w:rsidP="000571D0">
      <w:pPr>
        <w:rPr>
          <w:color w:val="000000" w:themeColor="text1"/>
        </w:rPr>
      </w:pPr>
    </w:p>
    <w:p w14:paraId="2A7969A2" w14:textId="77777777" w:rsidR="00DC4B13" w:rsidRPr="00073CFE" w:rsidRDefault="00DC4B13" w:rsidP="000571D0">
      <w:pPr>
        <w:rPr>
          <w:color w:val="000000" w:themeColor="text1"/>
        </w:rPr>
      </w:pPr>
    </w:p>
    <w:p w14:paraId="0ED6264D" w14:textId="77777777" w:rsidR="00DC4B13" w:rsidRPr="00073CFE" w:rsidRDefault="00DC4B13" w:rsidP="000571D0">
      <w:pPr>
        <w:rPr>
          <w:color w:val="000000" w:themeColor="text1"/>
        </w:rPr>
      </w:pPr>
    </w:p>
    <w:p w14:paraId="4887FF29" w14:textId="77777777" w:rsidR="00DC4B13" w:rsidRPr="00073CFE" w:rsidRDefault="00DC4B13" w:rsidP="000571D0">
      <w:pPr>
        <w:rPr>
          <w:color w:val="000000" w:themeColor="text1"/>
        </w:rPr>
      </w:pPr>
    </w:p>
    <w:p w14:paraId="2454A1A9" w14:textId="77777777" w:rsidR="00DC4B13" w:rsidRPr="00073CFE" w:rsidRDefault="00DC4B13" w:rsidP="000571D0">
      <w:pPr>
        <w:rPr>
          <w:color w:val="000000" w:themeColor="text1"/>
        </w:rPr>
      </w:pPr>
    </w:p>
    <w:p w14:paraId="5DCA9B19" w14:textId="77777777" w:rsidR="00DC4B13" w:rsidRPr="00073CFE" w:rsidRDefault="00DC4B13" w:rsidP="000571D0">
      <w:pPr>
        <w:rPr>
          <w:color w:val="000000" w:themeColor="text1"/>
        </w:rPr>
      </w:pPr>
    </w:p>
    <w:p w14:paraId="40ACEB98" w14:textId="77777777" w:rsidR="00DC4B13" w:rsidRPr="00073CFE" w:rsidRDefault="00DC4B13" w:rsidP="000571D0">
      <w:pPr>
        <w:rPr>
          <w:color w:val="000000" w:themeColor="text1"/>
        </w:rPr>
      </w:pPr>
    </w:p>
    <w:p w14:paraId="44D6F412" w14:textId="77777777" w:rsidR="00DC4B13" w:rsidRPr="00073CFE" w:rsidRDefault="00DC4B13" w:rsidP="000571D0">
      <w:pPr>
        <w:rPr>
          <w:color w:val="000000" w:themeColor="text1"/>
        </w:rPr>
      </w:pPr>
    </w:p>
    <w:p w14:paraId="055E25D1" w14:textId="77777777" w:rsidR="00DC4B13" w:rsidRPr="00073CFE" w:rsidRDefault="00DC4B13" w:rsidP="000571D0">
      <w:pPr>
        <w:rPr>
          <w:color w:val="000000" w:themeColor="text1"/>
        </w:rPr>
      </w:pPr>
    </w:p>
    <w:p w14:paraId="07DD7D26" w14:textId="77777777" w:rsidR="00DC4B13" w:rsidRPr="00073CFE" w:rsidRDefault="00DC4B13" w:rsidP="000571D0">
      <w:pPr>
        <w:rPr>
          <w:color w:val="000000" w:themeColor="text1"/>
        </w:rPr>
      </w:pPr>
    </w:p>
    <w:p w14:paraId="5716D373" w14:textId="77777777" w:rsidR="00DC4B13" w:rsidRPr="00073CFE" w:rsidRDefault="00DC4B13" w:rsidP="000571D0">
      <w:pPr>
        <w:rPr>
          <w:color w:val="000000" w:themeColor="text1"/>
        </w:rPr>
      </w:pPr>
    </w:p>
    <w:p w14:paraId="21BAC8E8" w14:textId="77777777" w:rsidR="00DC4B13" w:rsidRPr="00073CFE" w:rsidRDefault="00DC4B13" w:rsidP="000571D0">
      <w:pPr>
        <w:rPr>
          <w:color w:val="000000" w:themeColor="text1"/>
        </w:rPr>
      </w:pPr>
    </w:p>
    <w:p w14:paraId="15BA35DD" w14:textId="77777777" w:rsidR="00DC4B13" w:rsidRPr="00073CFE" w:rsidRDefault="00DC4B13" w:rsidP="000571D0">
      <w:pPr>
        <w:rPr>
          <w:color w:val="000000" w:themeColor="text1"/>
        </w:rPr>
      </w:pPr>
    </w:p>
    <w:p w14:paraId="23B12100" w14:textId="77777777" w:rsidR="00DC4B13" w:rsidRPr="00073CFE" w:rsidRDefault="00DC4B13" w:rsidP="000571D0">
      <w:pPr>
        <w:rPr>
          <w:color w:val="000000" w:themeColor="text1"/>
        </w:rPr>
      </w:pPr>
    </w:p>
    <w:p w14:paraId="5D4BBBF0" w14:textId="77777777" w:rsidR="00DC4B13" w:rsidRPr="00073CFE" w:rsidRDefault="00DC4B13" w:rsidP="000571D0">
      <w:pPr>
        <w:rPr>
          <w:color w:val="000000" w:themeColor="text1"/>
        </w:rPr>
      </w:pPr>
    </w:p>
    <w:p w14:paraId="3D75D635" w14:textId="77777777" w:rsidR="00DC4B13" w:rsidRPr="00073CFE" w:rsidRDefault="00DC4B13" w:rsidP="000571D0">
      <w:pPr>
        <w:rPr>
          <w:color w:val="000000" w:themeColor="text1"/>
        </w:rPr>
      </w:pPr>
    </w:p>
    <w:p w14:paraId="6CA777EF" w14:textId="77777777" w:rsidR="00DC4B13" w:rsidRPr="00073CFE" w:rsidRDefault="00DC4B13" w:rsidP="000571D0">
      <w:pPr>
        <w:rPr>
          <w:color w:val="000000" w:themeColor="text1"/>
        </w:rPr>
      </w:pPr>
    </w:p>
    <w:p w14:paraId="6FB0ED01" w14:textId="77777777" w:rsidR="00DC4B13" w:rsidRPr="00073CFE" w:rsidRDefault="00DC4B13" w:rsidP="000571D0">
      <w:pPr>
        <w:rPr>
          <w:color w:val="000000" w:themeColor="text1"/>
        </w:rPr>
      </w:pPr>
    </w:p>
    <w:p w14:paraId="71812FD4" w14:textId="77777777" w:rsidR="006D010A" w:rsidRPr="00073CFE" w:rsidRDefault="006D010A" w:rsidP="000571D0">
      <w:pPr>
        <w:rPr>
          <w:color w:val="000000" w:themeColor="text1"/>
        </w:rPr>
      </w:pPr>
    </w:p>
    <w:p w14:paraId="0414CA96" w14:textId="77777777" w:rsidR="00DC4B13" w:rsidRPr="00073CFE" w:rsidRDefault="00DC4B13" w:rsidP="000571D0">
      <w:pPr>
        <w:rPr>
          <w:color w:val="000000" w:themeColor="text1"/>
        </w:rPr>
      </w:pPr>
    </w:p>
    <w:p w14:paraId="2CAC85A1" w14:textId="77777777" w:rsidR="00DC4B13" w:rsidRPr="00073CFE" w:rsidRDefault="00DC4B13" w:rsidP="000571D0">
      <w:pPr>
        <w:rPr>
          <w:color w:val="000000" w:themeColor="text1"/>
        </w:rPr>
      </w:pPr>
    </w:p>
    <w:p w14:paraId="718F409C" w14:textId="77777777" w:rsidR="00DC4B13" w:rsidRPr="00073CFE" w:rsidRDefault="00DC4B13" w:rsidP="000571D0">
      <w:pPr>
        <w:rPr>
          <w:color w:val="000000" w:themeColor="text1"/>
        </w:rPr>
      </w:pPr>
    </w:p>
    <w:p w14:paraId="1FAE99AF" w14:textId="77777777" w:rsidR="00DC4B13" w:rsidRPr="00073CFE" w:rsidRDefault="00DC4B13" w:rsidP="000571D0">
      <w:pPr>
        <w:rPr>
          <w:color w:val="000000" w:themeColor="text1"/>
        </w:rPr>
      </w:pPr>
    </w:p>
    <w:p w14:paraId="084A8F8A" w14:textId="77777777" w:rsidR="00DC4B13" w:rsidRPr="00073CFE" w:rsidRDefault="00DC4B13" w:rsidP="000571D0">
      <w:pPr>
        <w:rPr>
          <w:color w:val="000000" w:themeColor="text1"/>
        </w:rPr>
      </w:pPr>
    </w:p>
    <w:p w14:paraId="2F71671E" w14:textId="77777777" w:rsidR="00DC4B13" w:rsidRPr="00073CFE" w:rsidRDefault="00DC4B13" w:rsidP="000571D0">
      <w:pPr>
        <w:rPr>
          <w:color w:val="000000" w:themeColor="text1"/>
        </w:rPr>
      </w:pP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0417E4" w:rsidRPr="00073CFE" w14:paraId="539B525A" w14:textId="77777777" w:rsidTr="00FA05EB">
        <w:trPr>
          <w:gridAfter w:val="1"/>
          <w:wAfter w:w="75" w:type="dxa"/>
        </w:trPr>
        <w:tc>
          <w:tcPr>
            <w:tcW w:w="9855" w:type="dxa"/>
            <w:gridSpan w:val="16"/>
            <w:tcBorders>
              <w:bottom w:val="double" w:sz="4" w:space="0" w:color="auto"/>
            </w:tcBorders>
            <w:shd w:val="clear" w:color="auto" w:fill="BDD6EE"/>
          </w:tcPr>
          <w:p w14:paraId="2C8DB667" w14:textId="77777777" w:rsidR="000417E4" w:rsidRPr="00073CFE" w:rsidRDefault="000417E4" w:rsidP="00D14E4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417E4" w:rsidRPr="00073CFE" w14:paraId="7C1C6750" w14:textId="77777777" w:rsidTr="00FA05EB">
        <w:trPr>
          <w:gridAfter w:val="1"/>
          <w:wAfter w:w="75" w:type="dxa"/>
        </w:trPr>
        <w:tc>
          <w:tcPr>
            <w:tcW w:w="3086" w:type="dxa"/>
            <w:gridSpan w:val="2"/>
            <w:tcBorders>
              <w:top w:val="double" w:sz="4" w:space="0" w:color="auto"/>
            </w:tcBorders>
            <w:shd w:val="clear" w:color="auto" w:fill="F7CAAC"/>
          </w:tcPr>
          <w:p w14:paraId="08B324BC" w14:textId="77777777" w:rsidR="000417E4" w:rsidRPr="00073CFE" w:rsidRDefault="000417E4" w:rsidP="00D14E4E">
            <w:pPr>
              <w:jc w:val="both"/>
              <w:rPr>
                <w:b/>
                <w:color w:val="000000" w:themeColor="text1"/>
              </w:rPr>
            </w:pPr>
            <w:r w:rsidRPr="00073CFE">
              <w:rPr>
                <w:b/>
                <w:color w:val="000000" w:themeColor="text1"/>
              </w:rPr>
              <w:t>Název studijního předmětu</w:t>
            </w:r>
          </w:p>
        </w:tc>
        <w:tc>
          <w:tcPr>
            <w:tcW w:w="6769" w:type="dxa"/>
            <w:gridSpan w:val="14"/>
            <w:tcBorders>
              <w:top w:val="double" w:sz="4" w:space="0" w:color="auto"/>
            </w:tcBorders>
          </w:tcPr>
          <w:p w14:paraId="5B94F233" w14:textId="77777777" w:rsidR="000417E4" w:rsidRPr="00073CFE" w:rsidRDefault="000417E4" w:rsidP="00D14E4E">
            <w:pPr>
              <w:jc w:val="both"/>
              <w:rPr>
                <w:color w:val="000000" w:themeColor="text1"/>
              </w:rPr>
            </w:pPr>
            <w:r w:rsidRPr="00073CFE">
              <w:rPr>
                <w:color w:val="000000" w:themeColor="text1"/>
              </w:rPr>
              <w:t>Human Resource Management II</w:t>
            </w:r>
          </w:p>
        </w:tc>
      </w:tr>
      <w:tr w:rsidR="000417E4" w:rsidRPr="00073CFE" w14:paraId="789FB313" w14:textId="77777777" w:rsidTr="00FA05EB">
        <w:trPr>
          <w:gridAfter w:val="1"/>
          <w:wAfter w:w="75" w:type="dxa"/>
        </w:trPr>
        <w:tc>
          <w:tcPr>
            <w:tcW w:w="3086" w:type="dxa"/>
            <w:gridSpan w:val="2"/>
            <w:shd w:val="clear" w:color="auto" w:fill="F7CAAC"/>
          </w:tcPr>
          <w:p w14:paraId="68B471A1" w14:textId="77777777" w:rsidR="000417E4" w:rsidRPr="00073CFE" w:rsidRDefault="000417E4" w:rsidP="00D14E4E">
            <w:pPr>
              <w:jc w:val="both"/>
              <w:rPr>
                <w:b/>
                <w:color w:val="000000" w:themeColor="text1"/>
              </w:rPr>
            </w:pPr>
            <w:r w:rsidRPr="00073CFE">
              <w:rPr>
                <w:b/>
                <w:color w:val="000000" w:themeColor="text1"/>
              </w:rPr>
              <w:t>Typ předmětu</w:t>
            </w:r>
          </w:p>
        </w:tc>
        <w:tc>
          <w:tcPr>
            <w:tcW w:w="3406" w:type="dxa"/>
            <w:gridSpan w:val="8"/>
          </w:tcPr>
          <w:p w14:paraId="6D781A35" w14:textId="77777777" w:rsidR="000417E4" w:rsidRPr="00073CFE" w:rsidRDefault="00DF26EA" w:rsidP="000417E4">
            <w:pPr>
              <w:jc w:val="both"/>
              <w:rPr>
                <w:color w:val="000000" w:themeColor="text1"/>
              </w:rPr>
            </w:pPr>
            <w:r w:rsidRPr="00073CFE">
              <w:rPr>
                <w:color w:val="000000" w:themeColor="text1"/>
              </w:rPr>
              <w:t>p</w:t>
            </w:r>
            <w:r w:rsidR="000417E4" w:rsidRPr="00073CFE">
              <w:rPr>
                <w:color w:val="000000" w:themeColor="text1"/>
              </w:rPr>
              <w:t>ovinn</w:t>
            </w:r>
            <w:r w:rsidRPr="00073CFE">
              <w:rPr>
                <w:color w:val="000000" w:themeColor="text1"/>
              </w:rPr>
              <w:t>ě volitelný</w:t>
            </w:r>
            <w:r w:rsidR="000417E4" w:rsidRPr="00073CFE">
              <w:rPr>
                <w:color w:val="000000" w:themeColor="text1"/>
              </w:rPr>
              <w:t xml:space="preserve"> „P</w:t>
            </w:r>
            <w:r w:rsidRPr="00073CFE">
              <w:rPr>
                <w:color w:val="000000" w:themeColor="text1"/>
              </w:rPr>
              <w:t>V</w:t>
            </w:r>
            <w:r w:rsidR="000417E4" w:rsidRPr="00073CFE">
              <w:rPr>
                <w:color w:val="000000" w:themeColor="text1"/>
              </w:rPr>
              <w:t>“</w:t>
            </w:r>
          </w:p>
        </w:tc>
        <w:tc>
          <w:tcPr>
            <w:tcW w:w="2695" w:type="dxa"/>
            <w:gridSpan w:val="4"/>
            <w:shd w:val="clear" w:color="auto" w:fill="F7CAAC"/>
          </w:tcPr>
          <w:p w14:paraId="33925299" w14:textId="77777777" w:rsidR="000417E4" w:rsidRPr="00073CFE" w:rsidRDefault="000417E4" w:rsidP="00D14E4E">
            <w:pPr>
              <w:jc w:val="both"/>
              <w:rPr>
                <w:color w:val="000000" w:themeColor="text1"/>
              </w:rPr>
            </w:pPr>
            <w:r w:rsidRPr="00073CFE">
              <w:rPr>
                <w:b/>
                <w:color w:val="000000" w:themeColor="text1"/>
              </w:rPr>
              <w:t>doporučený ročník / semestr</w:t>
            </w:r>
          </w:p>
        </w:tc>
        <w:tc>
          <w:tcPr>
            <w:tcW w:w="668" w:type="dxa"/>
            <w:gridSpan w:val="2"/>
          </w:tcPr>
          <w:p w14:paraId="0F778E6D" w14:textId="77777777" w:rsidR="000417E4" w:rsidRPr="00073CFE" w:rsidRDefault="00DF26EA" w:rsidP="00D14E4E">
            <w:pPr>
              <w:jc w:val="both"/>
              <w:rPr>
                <w:color w:val="000000" w:themeColor="text1"/>
              </w:rPr>
            </w:pPr>
            <w:r w:rsidRPr="00073CFE">
              <w:rPr>
                <w:color w:val="000000" w:themeColor="text1"/>
              </w:rPr>
              <w:t>1,</w:t>
            </w:r>
            <w:r w:rsidR="000417E4" w:rsidRPr="00073CFE">
              <w:rPr>
                <w:color w:val="000000" w:themeColor="text1"/>
              </w:rPr>
              <w:t>2/Z</w:t>
            </w:r>
          </w:p>
        </w:tc>
      </w:tr>
      <w:tr w:rsidR="000417E4" w:rsidRPr="00073CFE" w14:paraId="275EB457" w14:textId="77777777" w:rsidTr="00FA05EB">
        <w:trPr>
          <w:gridAfter w:val="1"/>
          <w:wAfter w:w="75" w:type="dxa"/>
        </w:trPr>
        <w:tc>
          <w:tcPr>
            <w:tcW w:w="3086" w:type="dxa"/>
            <w:gridSpan w:val="2"/>
            <w:shd w:val="clear" w:color="auto" w:fill="F7CAAC"/>
          </w:tcPr>
          <w:p w14:paraId="21A5EB0C" w14:textId="77777777" w:rsidR="000417E4" w:rsidRPr="00073CFE" w:rsidRDefault="000417E4" w:rsidP="00D14E4E">
            <w:pPr>
              <w:jc w:val="both"/>
              <w:rPr>
                <w:b/>
                <w:color w:val="000000" w:themeColor="text1"/>
              </w:rPr>
            </w:pPr>
            <w:r w:rsidRPr="00073CFE">
              <w:rPr>
                <w:b/>
                <w:color w:val="000000" w:themeColor="text1"/>
              </w:rPr>
              <w:t>Rozsah studijního předmětu</w:t>
            </w:r>
          </w:p>
        </w:tc>
        <w:tc>
          <w:tcPr>
            <w:tcW w:w="1701" w:type="dxa"/>
            <w:gridSpan w:val="4"/>
          </w:tcPr>
          <w:p w14:paraId="7536EAAC" w14:textId="77777777" w:rsidR="000417E4" w:rsidRPr="00073CFE" w:rsidRDefault="000417E4" w:rsidP="00D14E4E">
            <w:pPr>
              <w:jc w:val="both"/>
              <w:rPr>
                <w:color w:val="000000" w:themeColor="text1"/>
              </w:rPr>
            </w:pPr>
            <w:r w:rsidRPr="00073CFE">
              <w:rPr>
                <w:color w:val="000000" w:themeColor="text1"/>
              </w:rPr>
              <w:t>13p + 13s</w:t>
            </w:r>
          </w:p>
        </w:tc>
        <w:tc>
          <w:tcPr>
            <w:tcW w:w="889" w:type="dxa"/>
            <w:gridSpan w:val="2"/>
            <w:shd w:val="clear" w:color="auto" w:fill="F7CAAC"/>
          </w:tcPr>
          <w:p w14:paraId="56D5B4FB" w14:textId="77777777" w:rsidR="000417E4" w:rsidRPr="00073CFE" w:rsidRDefault="000417E4" w:rsidP="00D14E4E">
            <w:pPr>
              <w:jc w:val="both"/>
              <w:rPr>
                <w:b/>
                <w:color w:val="000000" w:themeColor="text1"/>
              </w:rPr>
            </w:pPr>
            <w:r w:rsidRPr="00073CFE">
              <w:rPr>
                <w:b/>
                <w:color w:val="000000" w:themeColor="text1"/>
              </w:rPr>
              <w:t xml:space="preserve">hod. </w:t>
            </w:r>
          </w:p>
        </w:tc>
        <w:tc>
          <w:tcPr>
            <w:tcW w:w="816" w:type="dxa"/>
            <w:gridSpan w:val="2"/>
          </w:tcPr>
          <w:p w14:paraId="5F8CDB9F" w14:textId="77777777" w:rsidR="000417E4" w:rsidRPr="00073CFE" w:rsidRDefault="000417E4" w:rsidP="00D14E4E">
            <w:pPr>
              <w:jc w:val="both"/>
              <w:rPr>
                <w:color w:val="000000" w:themeColor="text1"/>
              </w:rPr>
            </w:pPr>
            <w:r w:rsidRPr="00073CFE">
              <w:rPr>
                <w:color w:val="000000" w:themeColor="text1"/>
              </w:rPr>
              <w:t>26</w:t>
            </w:r>
          </w:p>
        </w:tc>
        <w:tc>
          <w:tcPr>
            <w:tcW w:w="2156" w:type="dxa"/>
            <w:gridSpan w:val="2"/>
            <w:shd w:val="clear" w:color="auto" w:fill="F7CAAC"/>
          </w:tcPr>
          <w:p w14:paraId="39D245D1" w14:textId="77777777" w:rsidR="000417E4" w:rsidRPr="00073CFE" w:rsidRDefault="000417E4" w:rsidP="00D14E4E">
            <w:pPr>
              <w:jc w:val="both"/>
              <w:rPr>
                <w:b/>
                <w:color w:val="000000" w:themeColor="text1"/>
              </w:rPr>
            </w:pPr>
            <w:r w:rsidRPr="00073CFE">
              <w:rPr>
                <w:b/>
                <w:color w:val="000000" w:themeColor="text1"/>
              </w:rPr>
              <w:t>kreditů</w:t>
            </w:r>
          </w:p>
        </w:tc>
        <w:tc>
          <w:tcPr>
            <w:tcW w:w="1207" w:type="dxa"/>
            <w:gridSpan w:val="4"/>
          </w:tcPr>
          <w:p w14:paraId="52CD41B6" w14:textId="77777777" w:rsidR="000417E4" w:rsidRPr="00073CFE" w:rsidRDefault="00C20A49" w:rsidP="00D14E4E">
            <w:pPr>
              <w:jc w:val="both"/>
              <w:rPr>
                <w:color w:val="000000" w:themeColor="text1"/>
              </w:rPr>
            </w:pPr>
            <w:r w:rsidRPr="00073CFE">
              <w:rPr>
                <w:color w:val="000000" w:themeColor="text1"/>
              </w:rPr>
              <w:t>3</w:t>
            </w:r>
          </w:p>
        </w:tc>
      </w:tr>
      <w:tr w:rsidR="000417E4" w:rsidRPr="00073CFE" w14:paraId="5D4D4D37" w14:textId="77777777" w:rsidTr="00FA05EB">
        <w:trPr>
          <w:gridAfter w:val="1"/>
          <w:wAfter w:w="75" w:type="dxa"/>
        </w:trPr>
        <w:tc>
          <w:tcPr>
            <w:tcW w:w="3086" w:type="dxa"/>
            <w:gridSpan w:val="2"/>
            <w:shd w:val="clear" w:color="auto" w:fill="F7CAAC"/>
          </w:tcPr>
          <w:p w14:paraId="7739438C" w14:textId="77777777" w:rsidR="000417E4" w:rsidRPr="00073CFE" w:rsidRDefault="000417E4" w:rsidP="00D14E4E">
            <w:pPr>
              <w:jc w:val="both"/>
              <w:rPr>
                <w:b/>
                <w:color w:val="000000" w:themeColor="text1"/>
                <w:sz w:val="22"/>
              </w:rPr>
            </w:pPr>
            <w:r w:rsidRPr="00073CFE">
              <w:rPr>
                <w:b/>
                <w:color w:val="000000" w:themeColor="text1"/>
              </w:rPr>
              <w:t>Prerekvizity, korekvizity, ekvivalence</w:t>
            </w:r>
          </w:p>
        </w:tc>
        <w:tc>
          <w:tcPr>
            <w:tcW w:w="6769" w:type="dxa"/>
            <w:gridSpan w:val="14"/>
          </w:tcPr>
          <w:p w14:paraId="6AE138CF" w14:textId="77777777" w:rsidR="000417E4" w:rsidRPr="00073CFE" w:rsidRDefault="000417E4" w:rsidP="00D14E4E">
            <w:pPr>
              <w:jc w:val="both"/>
              <w:rPr>
                <w:color w:val="000000" w:themeColor="text1"/>
              </w:rPr>
            </w:pPr>
          </w:p>
        </w:tc>
      </w:tr>
      <w:tr w:rsidR="000417E4" w:rsidRPr="00073CFE" w14:paraId="7E7A48B7" w14:textId="77777777" w:rsidTr="00FA05EB">
        <w:trPr>
          <w:gridAfter w:val="1"/>
          <w:wAfter w:w="75" w:type="dxa"/>
        </w:trPr>
        <w:tc>
          <w:tcPr>
            <w:tcW w:w="3086" w:type="dxa"/>
            <w:gridSpan w:val="2"/>
            <w:shd w:val="clear" w:color="auto" w:fill="F7CAAC"/>
          </w:tcPr>
          <w:p w14:paraId="79982619" w14:textId="77777777" w:rsidR="000417E4" w:rsidRPr="00073CFE" w:rsidRDefault="000417E4" w:rsidP="00D14E4E">
            <w:pPr>
              <w:jc w:val="both"/>
              <w:rPr>
                <w:b/>
                <w:color w:val="000000" w:themeColor="text1"/>
              </w:rPr>
            </w:pPr>
            <w:r w:rsidRPr="00073CFE">
              <w:rPr>
                <w:b/>
                <w:color w:val="000000" w:themeColor="text1"/>
              </w:rPr>
              <w:t>Způsob ověření studijních výsledků</w:t>
            </w:r>
          </w:p>
        </w:tc>
        <w:tc>
          <w:tcPr>
            <w:tcW w:w="3406" w:type="dxa"/>
            <w:gridSpan w:val="8"/>
          </w:tcPr>
          <w:p w14:paraId="5CFA753B" w14:textId="77777777" w:rsidR="000417E4" w:rsidRPr="00073CFE" w:rsidRDefault="000417E4" w:rsidP="00D14E4E">
            <w:pPr>
              <w:jc w:val="both"/>
              <w:rPr>
                <w:color w:val="000000" w:themeColor="text1"/>
              </w:rPr>
            </w:pPr>
            <w:r w:rsidRPr="00073CFE">
              <w:rPr>
                <w:color w:val="000000" w:themeColor="text1"/>
              </w:rPr>
              <w:t>zápočet, zkouška</w:t>
            </w:r>
          </w:p>
        </w:tc>
        <w:tc>
          <w:tcPr>
            <w:tcW w:w="2156" w:type="dxa"/>
            <w:gridSpan w:val="2"/>
            <w:shd w:val="clear" w:color="auto" w:fill="F7CAAC"/>
          </w:tcPr>
          <w:p w14:paraId="0F7044DC" w14:textId="77777777" w:rsidR="000417E4" w:rsidRPr="00073CFE" w:rsidRDefault="000417E4" w:rsidP="00D14E4E">
            <w:pPr>
              <w:jc w:val="both"/>
              <w:rPr>
                <w:b/>
                <w:color w:val="000000" w:themeColor="text1"/>
              </w:rPr>
            </w:pPr>
            <w:r w:rsidRPr="00073CFE">
              <w:rPr>
                <w:b/>
                <w:color w:val="000000" w:themeColor="text1"/>
              </w:rPr>
              <w:t>Forma výuky</w:t>
            </w:r>
          </w:p>
        </w:tc>
        <w:tc>
          <w:tcPr>
            <w:tcW w:w="1207" w:type="dxa"/>
            <w:gridSpan w:val="4"/>
          </w:tcPr>
          <w:p w14:paraId="610E5907" w14:textId="77777777" w:rsidR="000417E4" w:rsidRPr="00073CFE" w:rsidRDefault="000417E4" w:rsidP="00D14E4E">
            <w:pPr>
              <w:jc w:val="both"/>
              <w:rPr>
                <w:color w:val="000000" w:themeColor="text1"/>
              </w:rPr>
            </w:pPr>
            <w:r w:rsidRPr="00073CFE">
              <w:rPr>
                <w:color w:val="000000" w:themeColor="text1"/>
              </w:rPr>
              <w:t>přednáška, seminář</w:t>
            </w:r>
          </w:p>
        </w:tc>
      </w:tr>
      <w:tr w:rsidR="000417E4" w:rsidRPr="00073CFE" w14:paraId="4DD76C14" w14:textId="77777777" w:rsidTr="00FA05EB">
        <w:trPr>
          <w:gridAfter w:val="1"/>
          <w:wAfter w:w="75" w:type="dxa"/>
        </w:trPr>
        <w:tc>
          <w:tcPr>
            <w:tcW w:w="3086" w:type="dxa"/>
            <w:gridSpan w:val="2"/>
            <w:shd w:val="clear" w:color="auto" w:fill="F7CAAC"/>
          </w:tcPr>
          <w:p w14:paraId="34449941" w14:textId="77777777" w:rsidR="000417E4" w:rsidRPr="00073CFE" w:rsidRDefault="000417E4" w:rsidP="00D14E4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14"/>
            <w:tcBorders>
              <w:bottom w:val="nil"/>
            </w:tcBorders>
          </w:tcPr>
          <w:p w14:paraId="46B8275B" w14:textId="77777777" w:rsidR="000417E4" w:rsidRPr="00073CFE" w:rsidRDefault="000417E4" w:rsidP="00D14E4E">
            <w:pPr>
              <w:jc w:val="both"/>
              <w:rPr>
                <w:color w:val="000000" w:themeColor="text1"/>
              </w:rPr>
            </w:pPr>
            <w:r w:rsidRPr="00073CFE">
              <w:rPr>
                <w:color w:val="000000" w:themeColor="text1"/>
              </w:rPr>
              <w:t xml:space="preserve">Způsob zakončení předmětu – zápočet, zkouška </w:t>
            </w:r>
          </w:p>
          <w:p w14:paraId="21CAB89C" w14:textId="77777777" w:rsidR="000417E4" w:rsidRPr="00073CFE" w:rsidRDefault="000417E4" w:rsidP="00D14E4E">
            <w:pPr>
              <w:jc w:val="both"/>
              <w:rPr>
                <w:color w:val="000000" w:themeColor="text1"/>
              </w:rPr>
            </w:pPr>
            <w:r w:rsidRPr="00073CFE">
              <w:rPr>
                <w:color w:val="000000" w:themeColor="text1"/>
              </w:rPr>
              <w:t>Požadavky na zápočet: získat hodnocení "splněno" či "splněno s pochvalou" za zadaný seminární úkol, docházka na min. 80 % realizovaných seminářů, aktivní zapojení na seminářích.</w:t>
            </w:r>
          </w:p>
          <w:p w14:paraId="7918F762" w14:textId="77777777" w:rsidR="000417E4" w:rsidRPr="00073CFE" w:rsidRDefault="000417E4" w:rsidP="00D14E4E">
            <w:pPr>
              <w:jc w:val="both"/>
              <w:rPr>
                <w:color w:val="000000" w:themeColor="text1"/>
              </w:rPr>
            </w:pPr>
            <w:r w:rsidRPr="00073CFE">
              <w:rPr>
                <w:color w:val="000000" w:themeColor="text1"/>
              </w:rPr>
              <w:t>Požadavky na zkoušku: zvládnutí znalostí, které jsou vymezeny jednotlivými tematickými okruhy. Zkouška má dvě části: písemnou a ústní. Písemný test musí být napsán alespoň na 60 %.</w:t>
            </w:r>
          </w:p>
        </w:tc>
      </w:tr>
      <w:tr w:rsidR="000417E4" w:rsidRPr="00073CFE" w14:paraId="063086C3" w14:textId="77777777" w:rsidTr="00FA05EB">
        <w:trPr>
          <w:gridAfter w:val="1"/>
          <w:wAfter w:w="75" w:type="dxa"/>
          <w:trHeight w:val="70"/>
        </w:trPr>
        <w:tc>
          <w:tcPr>
            <w:tcW w:w="9855" w:type="dxa"/>
            <w:gridSpan w:val="16"/>
            <w:tcBorders>
              <w:top w:val="nil"/>
            </w:tcBorders>
          </w:tcPr>
          <w:p w14:paraId="5C5A104F" w14:textId="77777777" w:rsidR="000417E4" w:rsidRPr="00073CFE" w:rsidRDefault="000417E4" w:rsidP="00D14E4E">
            <w:pPr>
              <w:jc w:val="both"/>
              <w:rPr>
                <w:color w:val="000000" w:themeColor="text1"/>
              </w:rPr>
            </w:pPr>
          </w:p>
        </w:tc>
      </w:tr>
      <w:tr w:rsidR="000417E4" w:rsidRPr="00073CFE" w14:paraId="55078F20" w14:textId="77777777" w:rsidTr="00FA05EB">
        <w:trPr>
          <w:gridAfter w:val="1"/>
          <w:wAfter w:w="75" w:type="dxa"/>
          <w:trHeight w:val="197"/>
        </w:trPr>
        <w:tc>
          <w:tcPr>
            <w:tcW w:w="3086" w:type="dxa"/>
            <w:gridSpan w:val="2"/>
            <w:tcBorders>
              <w:top w:val="nil"/>
            </w:tcBorders>
            <w:shd w:val="clear" w:color="auto" w:fill="F7CAAC"/>
          </w:tcPr>
          <w:p w14:paraId="0EAE9513" w14:textId="77777777" w:rsidR="000417E4" w:rsidRPr="00073CFE" w:rsidRDefault="000417E4" w:rsidP="00D14E4E">
            <w:pPr>
              <w:jc w:val="both"/>
              <w:rPr>
                <w:b/>
                <w:color w:val="000000" w:themeColor="text1"/>
              </w:rPr>
            </w:pPr>
            <w:r w:rsidRPr="00073CFE">
              <w:rPr>
                <w:b/>
                <w:color w:val="000000" w:themeColor="text1"/>
              </w:rPr>
              <w:t>Garant předmětu</w:t>
            </w:r>
          </w:p>
        </w:tc>
        <w:tc>
          <w:tcPr>
            <w:tcW w:w="6769" w:type="dxa"/>
            <w:gridSpan w:val="14"/>
            <w:tcBorders>
              <w:top w:val="nil"/>
            </w:tcBorders>
          </w:tcPr>
          <w:p w14:paraId="5A99B026" w14:textId="77777777" w:rsidR="000417E4" w:rsidRPr="00073CFE" w:rsidRDefault="000417E4" w:rsidP="00D14E4E">
            <w:pPr>
              <w:jc w:val="both"/>
              <w:rPr>
                <w:color w:val="000000" w:themeColor="text1"/>
              </w:rPr>
            </w:pPr>
            <w:r w:rsidRPr="00073CFE">
              <w:rPr>
                <w:color w:val="000000" w:themeColor="text1"/>
              </w:rPr>
              <w:t>Ing. Jana Matošková, Ph.D.</w:t>
            </w:r>
          </w:p>
        </w:tc>
      </w:tr>
      <w:tr w:rsidR="000417E4" w:rsidRPr="00073CFE" w14:paraId="566C028B" w14:textId="77777777" w:rsidTr="00FA05EB">
        <w:trPr>
          <w:gridAfter w:val="1"/>
          <w:wAfter w:w="75" w:type="dxa"/>
          <w:trHeight w:val="243"/>
        </w:trPr>
        <w:tc>
          <w:tcPr>
            <w:tcW w:w="3086" w:type="dxa"/>
            <w:gridSpan w:val="2"/>
            <w:tcBorders>
              <w:top w:val="nil"/>
            </w:tcBorders>
            <w:shd w:val="clear" w:color="auto" w:fill="F7CAAC"/>
          </w:tcPr>
          <w:p w14:paraId="1E0A98FE" w14:textId="77777777" w:rsidR="000417E4" w:rsidRPr="00073CFE" w:rsidRDefault="000417E4" w:rsidP="00D14E4E">
            <w:pPr>
              <w:jc w:val="both"/>
              <w:rPr>
                <w:b/>
                <w:color w:val="000000" w:themeColor="text1"/>
              </w:rPr>
            </w:pPr>
            <w:r w:rsidRPr="00073CFE">
              <w:rPr>
                <w:b/>
                <w:color w:val="000000" w:themeColor="text1"/>
              </w:rPr>
              <w:t>Zapojení garanta do výuky předmětu</w:t>
            </w:r>
          </w:p>
        </w:tc>
        <w:tc>
          <w:tcPr>
            <w:tcW w:w="6769" w:type="dxa"/>
            <w:gridSpan w:val="14"/>
            <w:tcBorders>
              <w:top w:val="nil"/>
            </w:tcBorders>
          </w:tcPr>
          <w:p w14:paraId="179BFE00" w14:textId="77777777" w:rsidR="000417E4" w:rsidRPr="00073CFE" w:rsidRDefault="000417E4" w:rsidP="00D14E4E">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0417E4" w:rsidRPr="00073CFE" w14:paraId="47D05384" w14:textId="77777777" w:rsidTr="00FA05EB">
        <w:trPr>
          <w:gridAfter w:val="1"/>
          <w:wAfter w:w="75" w:type="dxa"/>
        </w:trPr>
        <w:tc>
          <w:tcPr>
            <w:tcW w:w="3086" w:type="dxa"/>
            <w:gridSpan w:val="2"/>
            <w:shd w:val="clear" w:color="auto" w:fill="F7CAAC"/>
          </w:tcPr>
          <w:p w14:paraId="08AA5F59" w14:textId="77777777" w:rsidR="000417E4" w:rsidRPr="00073CFE" w:rsidRDefault="000417E4" w:rsidP="00D14E4E">
            <w:pPr>
              <w:jc w:val="both"/>
              <w:rPr>
                <w:b/>
                <w:color w:val="000000" w:themeColor="text1"/>
              </w:rPr>
            </w:pPr>
            <w:r w:rsidRPr="00073CFE">
              <w:rPr>
                <w:b/>
                <w:color w:val="000000" w:themeColor="text1"/>
              </w:rPr>
              <w:t>Vyučující</w:t>
            </w:r>
          </w:p>
        </w:tc>
        <w:tc>
          <w:tcPr>
            <w:tcW w:w="6769" w:type="dxa"/>
            <w:gridSpan w:val="14"/>
            <w:tcBorders>
              <w:bottom w:val="nil"/>
            </w:tcBorders>
          </w:tcPr>
          <w:p w14:paraId="0B188C70" w14:textId="77777777" w:rsidR="000417E4" w:rsidRPr="00073CFE" w:rsidRDefault="000417E4" w:rsidP="00D14E4E">
            <w:pPr>
              <w:jc w:val="both"/>
              <w:rPr>
                <w:color w:val="000000" w:themeColor="text1"/>
              </w:rPr>
            </w:pPr>
            <w:r w:rsidRPr="00073CFE">
              <w:rPr>
                <w:color w:val="000000" w:themeColor="text1"/>
              </w:rPr>
              <w:t>Ing. Jana Matošková, Ph.D. - přednášky (100%)</w:t>
            </w:r>
          </w:p>
        </w:tc>
      </w:tr>
      <w:tr w:rsidR="000417E4" w:rsidRPr="00073CFE" w14:paraId="6DC922A0" w14:textId="77777777" w:rsidTr="00FA05EB">
        <w:trPr>
          <w:gridAfter w:val="1"/>
          <w:wAfter w:w="75" w:type="dxa"/>
          <w:trHeight w:val="70"/>
        </w:trPr>
        <w:tc>
          <w:tcPr>
            <w:tcW w:w="9855" w:type="dxa"/>
            <w:gridSpan w:val="16"/>
            <w:tcBorders>
              <w:top w:val="nil"/>
            </w:tcBorders>
          </w:tcPr>
          <w:p w14:paraId="1E20DCF3" w14:textId="77777777" w:rsidR="000417E4" w:rsidRPr="00073CFE" w:rsidRDefault="000417E4" w:rsidP="00D14E4E">
            <w:pPr>
              <w:jc w:val="both"/>
              <w:rPr>
                <w:color w:val="000000" w:themeColor="text1"/>
              </w:rPr>
            </w:pPr>
          </w:p>
        </w:tc>
      </w:tr>
      <w:tr w:rsidR="000417E4" w:rsidRPr="00073CFE" w14:paraId="67C9F76D" w14:textId="77777777" w:rsidTr="00FA05EB">
        <w:trPr>
          <w:gridAfter w:val="1"/>
          <w:wAfter w:w="75" w:type="dxa"/>
        </w:trPr>
        <w:tc>
          <w:tcPr>
            <w:tcW w:w="3086" w:type="dxa"/>
            <w:gridSpan w:val="2"/>
            <w:shd w:val="clear" w:color="auto" w:fill="F7CAAC"/>
          </w:tcPr>
          <w:p w14:paraId="584257D9" w14:textId="77777777" w:rsidR="000417E4" w:rsidRPr="00073CFE" w:rsidRDefault="000417E4" w:rsidP="00D14E4E">
            <w:pPr>
              <w:jc w:val="both"/>
              <w:rPr>
                <w:b/>
                <w:color w:val="000000" w:themeColor="text1"/>
              </w:rPr>
            </w:pPr>
            <w:r w:rsidRPr="00073CFE">
              <w:rPr>
                <w:b/>
                <w:color w:val="000000" w:themeColor="text1"/>
              </w:rPr>
              <w:t>Stručná anotace předmětu</w:t>
            </w:r>
          </w:p>
        </w:tc>
        <w:tc>
          <w:tcPr>
            <w:tcW w:w="6769" w:type="dxa"/>
            <w:gridSpan w:val="14"/>
            <w:tcBorders>
              <w:bottom w:val="nil"/>
            </w:tcBorders>
          </w:tcPr>
          <w:p w14:paraId="04310643" w14:textId="77777777" w:rsidR="000417E4" w:rsidRPr="00073CFE" w:rsidRDefault="000417E4" w:rsidP="00D14E4E">
            <w:pPr>
              <w:jc w:val="both"/>
              <w:rPr>
                <w:color w:val="000000" w:themeColor="text1"/>
              </w:rPr>
            </w:pPr>
          </w:p>
        </w:tc>
      </w:tr>
      <w:tr w:rsidR="000417E4" w:rsidRPr="00073CFE" w14:paraId="1DE88D9B" w14:textId="77777777" w:rsidTr="00FA05EB">
        <w:trPr>
          <w:gridAfter w:val="1"/>
          <w:wAfter w:w="75" w:type="dxa"/>
          <w:trHeight w:val="2402"/>
        </w:trPr>
        <w:tc>
          <w:tcPr>
            <w:tcW w:w="9855" w:type="dxa"/>
            <w:gridSpan w:val="16"/>
            <w:tcBorders>
              <w:top w:val="nil"/>
              <w:bottom w:val="single" w:sz="12" w:space="0" w:color="auto"/>
            </w:tcBorders>
          </w:tcPr>
          <w:p w14:paraId="4A260E8D" w14:textId="77777777" w:rsidR="000417E4" w:rsidRPr="00073CFE" w:rsidRDefault="000417E4" w:rsidP="00D14E4E">
            <w:pPr>
              <w:jc w:val="both"/>
              <w:rPr>
                <w:color w:val="000000" w:themeColor="text1"/>
              </w:rPr>
            </w:pPr>
            <w:r w:rsidRPr="00073CFE">
              <w:rPr>
                <w:color w:val="000000" w:themeColor="text1"/>
              </w:rP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31091E07"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Charakteristika aktuální koncepce personálního řízení.</w:t>
            </w:r>
          </w:p>
          <w:p w14:paraId="45D1AE1C"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marketing.</w:t>
            </w:r>
          </w:p>
          <w:p w14:paraId="18115186"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plánování a personální controlling.</w:t>
            </w:r>
          </w:p>
          <w:p w14:paraId="6B7143FD"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výzkum.</w:t>
            </w:r>
          </w:p>
          <w:p w14:paraId="734A3798"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14:paraId="0143B7A3" w14:textId="77777777" w:rsidR="000417E4" w:rsidRPr="00073CFE" w:rsidRDefault="000417E4" w:rsidP="00896B4C">
            <w:pPr>
              <w:pStyle w:val="Odstavecseseznamem"/>
              <w:numPr>
                <w:ilvl w:val="0"/>
                <w:numId w:val="35"/>
              </w:numPr>
              <w:spacing w:after="0" w:line="240" w:lineRule="auto"/>
              <w:ind w:left="187" w:hanging="187"/>
              <w:contextualSpacing w:val="0"/>
              <w:jc w:val="both"/>
              <w:rPr>
                <w:color w:val="000000" w:themeColor="text1"/>
              </w:rPr>
            </w:pPr>
            <w:r w:rsidRPr="00073CFE">
              <w:rPr>
                <w:rFonts w:ascii="Times New Roman" w:hAnsi="Times New Roman"/>
                <w:color w:val="000000" w:themeColor="text1"/>
                <w:sz w:val="20"/>
                <w:szCs w:val="20"/>
              </w:rPr>
              <w:t>Aktuální trendy v řízení lidských zdrojů (personální outsourcing, talent management, řízení znalostních pracovníků, podpora sdílení znalostí v organizacích atd.).</w:t>
            </w:r>
          </w:p>
        </w:tc>
      </w:tr>
      <w:tr w:rsidR="000417E4" w:rsidRPr="00073CFE" w14:paraId="59EBE432" w14:textId="77777777" w:rsidTr="00FA05EB">
        <w:trPr>
          <w:gridAfter w:val="1"/>
          <w:wAfter w:w="75" w:type="dxa"/>
          <w:trHeight w:val="265"/>
        </w:trPr>
        <w:tc>
          <w:tcPr>
            <w:tcW w:w="3653" w:type="dxa"/>
            <w:gridSpan w:val="4"/>
            <w:tcBorders>
              <w:top w:val="nil"/>
            </w:tcBorders>
            <w:shd w:val="clear" w:color="auto" w:fill="F7CAAC"/>
          </w:tcPr>
          <w:p w14:paraId="7D8D3F49" w14:textId="77777777" w:rsidR="000417E4" w:rsidRPr="00073CFE" w:rsidRDefault="000417E4" w:rsidP="00D14E4E">
            <w:pPr>
              <w:jc w:val="both"/>
              <w:rPr>
                <w:color w:val="000000" w:themeColor="text1"/>
              </w:rPr>
            </w:pPr>
            <w:r w:rsidRPr="00073CFE">
              <w:rPr>
                <w:b/>
                <w:color w:val="000000" w:themeColor="text1"/>
              </w:rPr>
              <w:t>Studijní literatura a studijní pomůcky</w:t>
            </w:r>
          </w:p>
        </w:tc>
        <w:tc>
          <w:tcPr>
            <w:tcW w:w="6202" w:type="dxa"/>
            <w:gridSpan w:val="12"/>
            <w:tcBorders>
              <w:top w:val="nil"/>
              <w:bottom w:val="nil"/>
            </w:tcBorders>
          </w:tcPr>
          <w:p w14:paraId="2EC1BFE8" w14:textId="77777777" w:rsidR="000417E4" w:rsidRPr="00073CFE" w:rsidRDefault="000417E4" w:rsidP="00D14E4E">
            <w:pPr>
              <w:jc w:val="both"/>
              <w:rPr>
                <w:color w:val="000000" w:themeColor="text1"/>
              </w:rPr>
            </w:pPr>
          </w:p>
        </w:tc>
      </w:tr>
      <w:tr w:rsidR="000417E4" w:rsidRPr="00073CFE" w14:paraId="5E133D70" w14:textId="77777777" w:rsidTr="00FA05EB">
        <w:trPr>
          <w:gridAfter w:val="1"/>
          <w:wAfter w:w="75" w:type="dxa"/>
          <w:trHeight w:val="1497"/>
        </w:trPr>
        <w:tc>
          <w:tcPr>
            <w:tcW w:w="9855" w:type="dxa"/>
            <w:gridSpan w:val="16"/>
            <w:tcBorders>
              <w:top w:val="nil"/>
            </w:tcBorders>
          </w:tcPr>
          <w:p w14:paraId="499E45DA" w14:textId="77777777" w:rsidR="000417E4" w:rsidRPr="00073CFE" w:rsidRDefault="000417E4" w:rsidP="00D14E4E">
            <w:pPr>
              <w:jc w:val="both"/>
              <w:rPr>
                <w:b/>
                <w:color w:val="000000" w:themeColor="text1"/>
              </w:rPr>
            </w:pPr>
            <w:r w:rsidRPr="00073CFE">
              <w:rPr>
                <w:b/>
                <w:color w:val="000000" w:themeColor="text1"/>
              </w:rPr>
              <w:t>Povinná literatura</w:t>
            </w:r>
          </w:p>
          <w:p w14:paraId="57EAA76B" w14:textId="77777777" w:rsidR="000417E4" w:rsidRPr="00073CFE" w:rsidRDefault="000417E4" w:rsidP="00D14E4E">
            <w:pPr>
              <w:jc w:val="both"/>
              <w:rPr>
                <w:color w:val="000000" w:themeColor="text1"/>
              </w:rPr>
            </w:pPr>
            <w:r w:rsidRPr="00073CFE">
              <w:rPr>
                <w:color w:val="000000" w:themeColor="text1"/>
              </w:rPr>
              <w:t xml:space="preserve">ARMSTRONG, M. </w:t>
            </w:r>
            <w:r w:rsidRPr="00073CFE">
              <w:rPr>
                <w:i/>
                <w:color w:val="000000" w:themeColor="text1"/>
              </w:rPr>
              <w:t>Armstrong’s handbook of human resource management practice.</w:t>
            </w:r>
            <w:r w:rsidRPr="00073CFE">
              <w:rPr>
                <w:color w:val="000000" w:themeColor="text1"/>
              </w:rPr>
              <w:t xml:space="preserve"> 14. vyd. New York: Kogan Page Limited, 2017. ISBN 978-0-7494-7411-9.</w:t>
            </w:r>
          </w:p>
          <w:p w14:paraId="60258AF0" w14:textId="77777777" w:rsidR="000417E4" w:rsidRPr="00073CFE" w:rsidRDefault="000417E4" w:rsidP="00D14E4E">
            <w:pPr>
              <w:jc w:val="both"/>
              <w:rPr>
                <w:color w:val="000000" w:themeColor="text1"/>
              </w:rPr>
            </w:pPr>
            <w:r w:rsidRPr="00073CFE">
              <w:rPr>
                <w:color w:val="000000" w:themeColor="text1"/>
              </w:rPr>
              <w:t xml:space="preserve">CRAWSHAW, J. R., BUDHWAR, P. S., DAVIS, A. </w:t>
            </w:r>
            <w:r w:rsidRPr="00073CFE">
              <w:rPr>
                <w:i/>
                <w:iCs/>
                <w:color w:val="000000" w:themeColor="text1"/>
              </w:rPr>
              <w:t>Human resource management: strategic and international perspectives</w:t>
            </w:r>
            <w:r w:rsidRPr="00073CFE">
              <w:rPr>
                <w:color w:val="000000" w:themeColor="text1"/>
              </w:rPr>
              <w:t>. 2. vyd. Los Angeles: SAGE, 2017. ISBN 978-1473967663.</w:t>
            </w:r>
          </w:p>
          <w:p w14:paraId="1B4FF594" w14:textId="77777777" w:rsidR="000417E4" w:rsidRPr="00073CFE" w:rsidRDefault="000417E4" w:rsidP="00D14E4E">
            <w:pPr>
              <w:jc w:val="both"/>
              <w:rPr>
                <w:color w:val="000000" w:themeColor="text1"/>
              </w:rPr>
            </w:pPr>
            <w:r w:rsidRPr="00073CFE">
              <w:rPr>
                <w:color w:val="000000" w:themeColor="text1"/>
              </w:rPr>
              <w:t xml:space="preserve">NOE, R. A., ed. </w:t>
            </w:r>
            <w:r w:rsidRPr="00073CFE">
              <w:rPr>
                <w:i/>
                <w:color w:val="000000" w:themeColor="text1"/>
              </w:rPr>
              <w:t>Fundamentals of human resource management</w:t>
            </w:r>
            <w:r w:rsidRPr="00073CFE">
              <w:rPr>
                <w:color w:val="000000" w:themeColor="text1"/>
              </w:rPr>
              <w:t>. 5. vyd. New York, NY: McGraw-Hill/Irwin, 2014. ISBN 978-0-07-811261-4.</w:t>
            </w:r>
          </w:p>
          <w:p w14:paraId="658CE0D1" w14:textId="77777777" w:rsidR="000417E4" w:rsidRPr="00073CFE" w:rsidRDefault="000417E4" w:rsidP="00D14E4E">
            <w:pPr>
              <w:jc w:val="both"/>
              <w:rPr>
                <w:color w:val="000000" w:themeColor="text1"/>
              </w:rPr>
            </w:pPr>
            <w:r w:rsidRPr="00073CFE">
              <w:rPr>
                <w:color w:val="000000" w:themeColor="text1"/>
              </w:rPr>
              <w:t xml:space="preserve">REDMAN, T., WILKINSON, A., DUNDON, T. </w:t>
            </w:r>
            <w:r w:rsidRPr="00073CFE">
              <w:rPr>
                <w:i/>
                <w:iCs/>
                <w:color w:val="000000" w:themeColor="text1"/>
              </w:rPr>
              <w:t>Contemporary human resource management: text and cases</w:t>
            </w:r>
            <w:r w:rsidRPr="00073CFE">
              <w:rPr>
                <w:color w:val="000000" w:themeColor="text1"/>
              </w:rPr>
              <w:t>. 5. vyd. Harlow, United Kingdom: Pearson Education, 2017. ISBN 978-1-292-08824-2.</w:t>
            </w:r>
          </w:p>
          <w:p w14:paraId="689998A6" w14:textId="77777777" w:rsidR="000417E4" w:rsidRPr="00073CFE" w:rsidRDefault="000417E4" w:rsidP="00D14E4E">
            <w:pPr>
              <w:jc w:val="both"/>
              <w:rPr>
                <w:b/>
                <w:color w:val="000000" w:themeColor="text1"/>
              </w:rPr>
            </w:pPr>
            <w:r w:rsidRPr="00073CFE">
              <w:rPr>
                <w:b/>
                <w:color w:val="000000" w:themeColor="text1"/>
              </w:rPr>
              <w:t>Doporučená literatura</w:t>
            </w:r>
          </w:p>
          <w:p w14:paraId="678219A1" w14:textId="77777777" w:rsidR="000417E4" w:rsidRPr="00073CFE" w:rsidRDefault="000417E4" w:rsidP="00D14E4E">
            <w:pPr>
              <w:jc w:val="both"/>
              <w:rPr>
                <w:color w:val="000000" w:themeColor="text1"/>
              </w:rPr>
            </w:pPr>
            <w:r w:rsidRPr="00073CFE">
              <w:rPr>
                <w:color w:val="000000" w:themeColor="text1"/>
              </w:rPr>
              <w:t xml:space="preserve">EDITED BY CARY L. COOPER AND RONALD J. BURKE. </w:t>
            </w:r>
            <w:r w:rsidRPr="00073CFE">
              <w:rPr>
                <w:i/>
                <w:iCs/>
                <w:color w:val="000000" w:themeColor="text1"/>
              </w:rPr>
              <w:t>Human resource management in small business: achieving peak performance</w:t>
            </w:r>
            <w:r w:rsidRPr="00073CFE">
              <w:rPr>
                <w:color w:val="000000" w:themeColor="text1"/>
              </w:rPr>
              <w:t>. Cheltenham: Edward Elgar, 2012. ISBN 9780857932839.</w:t>
            </w:r>
          </w:p>
          <w:p w14:paraId="051E22F6" w14:textId="77777777" w:rsidR="000417E4" w:rsidRPr="00073CFE" w:rsidRDefault="000417E4" w:rsidP="00D14E4E">
            <w:pPr>
              <w:jc w:val="both"/>
              <w:rPr>
                <w:color w:val="000000" w:themeColor="text1"/>
              </w:rPr>
            </w:pPr>
            <w:r w:rsidRPr="00073CFE">
              <w:rPr>
                <w:color w:val="000000" w:themeColor="text1"/>
              </w:rPr>
              <w:t xml:space="preserve">FITZENZ, J., DAVISON, B. </w:t>
            </w:r>
            <w:r w:rsidRPr="00073CFE">
              <w:rPr>
                <w:i/>
                <w:iCs/>
                <w:color w:val="000000" w:themeColor="text1"/>
              </w:rPr>
              <w:t>How to measure human resources management</w:t>
            </w:r>
            <w:r w:rsidRPr="00073CFE">
              <w:rPr>
                <w:color w:val="000000" w:themeColor="text1"/>
              </w:rPr>
              <w:t>. 3. vyd. New York: McGraw-Hill, 2002. ISBN 978-0-07-136998-5.</w:t>
            </w:r>
          </w:p>
          <w:p w14:paraId="702FF94D" w14:textId="77777777" w:rsidR="000417E4" w:rsidRPr="00073CFE" w:rsidRDefault="000417E4" w:rsidP="00D14E4E">
            <w:pPr>
              <w:jc w:val="both"/>
              <w:rPr>
                <w:color w:val="000000" w:themeColor="text1"/>
              </w:rPr>
            </w:pPr>
            <w:r w:rsidRPr="00073CFE">
              <w:rPr>
                <w:color w:val="000000" w:themeColor="text1"/>
              </w:rPr>
              <w:t xml:space="preserve">HARZING, A. W., PINNINGTON, A. </w:t>
            </w:r>
            <w:r w:rsidRPr="00073CFE">
              <w:rPr>
                <w:i/>
                <w:iCs/>
                <w:color w:val="000000" w:themeColor="text1"/>
              </w:rPr>
              <w:t>International human resource management</w:t>
            </w:r>
            <w:r w:rsidRPr="00073CFE">
              <w:rPr>
                <w:color w:val="000000" w:themeColor="text1"/>
              </w:rPr>
              <w:t>. 4. vyd. London: SAGE Publications, 2015. ISBN 978-1446267318.</w:t>
            </w:r>
          </w:p>
          <w:p w14:paraId="7B7BF92D" w14:textId="77777777" w:rsidR="000417E4" w:rsidRPr="00073CFE" w:rsidRDefault="000417E4" w:rsidP="00D14E4E">
            <w:pPr>
              <w:jc w:val="both"/>
              <w:rPr>
                <w:color w:val="000000" w:themeColor="text1"/>
              </w:rPr>
            </w:pPr>
            <w:r w:rsidRPr="00073CFE">
              <w:rPr>
                <w:color w:val="000000" w:themeColor="text1"/>
              </w:rPr>
              <w:t xml:space="preserve">ULRICH, D. </w:t>
            </w:r>
            <w:r w:rsidRPr="00073CFE">
              <w:rPr>
                <w:i/>
                <w:iCs/>
                <w:color w:val="000000" w:themeColor="text1"/>
              </w:rPr>
              <w:t>HR from the outside in: the next era of human resources transformation</w:t>
            </w:r>
            <w:r w:rsidRPr="00073CFE">
              <w:rPr>
                <w:color w:val="000000" w:themeColor="text1"/>
              </w:rPr>
              <w:t>. New York: McGraw-Hill, 2012. ISBN 978-0071802666.</w:t>
            </w:r>
          </w:p>
        </w:tc>
      </w:tr>
      <w:tr w:rsidR="000417E4" w:rsidRPr="00073CFE" w14:paraId="737B9904" w14:textId="77777777" w:rsidTr="00FA05EB">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328E8E7" w14:textId="77777777" w:rsidR="000417E4" w:rsidRPr="00073CFE" w:rsidRDefault="000417E4" w:rsidP="00D14E4E">
            <w:pPr>
              <w:jc w:val="center"/>
              <w:rPr>
                <w:b/>
                <w:color w:val="000000" w:themeColor="text1"/>
              </w:rPr>
            </w:pPr>
            <w:r w:rsidRPr="00073CFE">
              <w:rPr>
                <w:b/>
                <w:color w:val="000000" w:themeColor="text1"/>
              </w:rPr>
              <w:t>Informace ke kombinované nebo distanční formě</w:t>
            </w:r>
          </w:p>
        </w:tc>
      </w:tr>
      <w:tr w:rsidR="000417E4" w:rsidRPr="00073CFE" w14:paraId="47366233" w14:textId="77777777" w:rsidTr="00FA05EB">
        <w:trPr>
          <w:gridAfter w:val="1"/>
          <w:wAfter w:w="75" w:type="dxa"/>
        </w:trPr>
        <w:tc>
          <w:tcPr>
            <w:tcW w:w="4787" w:type="dxa"/>
            <w:gridSpan w:val="6"/>
            <w:tcBorders>
              <w:top w:val="single" w:sz="2" w:space="0" w:color="auto"/>
            </w:tcBorders>
            <w:shd w:val="clear" w:color="auto" w:fill="F7CAAC"/>
          </w:tcPr>
          <w:p w14:paraId="67AA2A02" w14:textId="77777777" w:rsidR="000417E4" w:rsidRPr="00073CFE" w:rsidRDefault="000417E4" w:rsidP="00D14E4E">
            <w:pPr>
              <w:jc w:val="both"/>
              <w:rPr>
                <w:color w:val="000000" w:themeColor="text1"/>
              </w:rPr>
            </w:pPr>
            <w:r w:rsidRPr="00073CFE">
              <w:rPr>
                <w:b/>
                <w:color w:val="000000" w:themeColor="text1"/>
              </w:rPr>
              <w:t>Rozsah konzultací (soustředění)</w:t>
            </w:r>
          </w:p>
        </w:tc>
        <w:tc>
          <w:tcPr>
            <w:tcW w:w="889" w:type="dxa"/>
            <w:gridSpan w:val="2"/>
            <w:tcBorders>
              <w:top w:val="single" w:sz="2" w:space="0" w:color="auto"/>
            </w:tcBorders>
          </w:tcPr>
          <w:p w14:paraId="061A7CCD" w14:textId="77777777" w:rsidR="000417E4" w:rsidRPr="00073CFE" w:rsidRDefault="000417E4" w:rsidP="00D14E4E">
            <w:pPr>
              <w:jc w:val="both"/>
              <w:rPr>
                <w:color w:val="000000" w:themeColor="text1"/>
              </w:rPr>
            </w:pPr>
          </w:p>
        </w:tc>
        <w:tc>
          <w:tcPr>
            <w:tcW w:w="4179" w:type="dxa"/>
            <w:gridSpan w:val="8"/>
            <w:tcBorders>
              <w:top w:val="single" w:sz="2" w:space="0" w:color="auto"/>
            </w:tcBorders>
            <w:shd w:val="clear" w:color="auto" w:fill="F7CAAC"/>
          </w:tcPr>
          <w:p w14:paraId="4132716E" w14:textId="77777777" w:rsidR="000417E4" w:rsidRPr="00073CFE" w:rsidRDefault="000417E4" w:rsidP="00D14E4E">
            <w:pPr>
              <w:jc w:val="both"/>
              <w:rPr>
                <w:b/>
                <w:color w:val="000000" w:themeColor="text1"/>
              </w:rPr>
            </w:pPr>
            <w:r w:rsidRPr="00073CFE">
              <w:rPr>
                <w:b/>
                <w:color w:val="000000" w:themeColor="text1"/>
              </w:rPr>
              <w:t xml:space="preserve">hodin </w:t>
            </w:r>
          </w:p>
        </w:tc>
      </w:tr>
      <w:tr w:rsidR="000417E4" w:rsidRPr="00073CFE" w14:paraId="2C3929B5" w14:textId="77777777" w:rsidTr="00FA05EB">
        <w:trPr>
          <w:gridAfter w:val="1"/>
          <w:wAfter w:w="75" w:type="dxa"/>
        </w:trPr>
        <w:tc>
          <w:tcPr>
            <w:tcW w:w="9855" w:type="dxa"/>
            <w:gridSpan w:val="16"/>
            <w:shd w:val="clear" w:color="auto" w:fill="F7CAAC"/>
          </w:tcPr>
          <w:p w14:paraId="0C62252F" w14:textId="77777777" w:rsidR="000417E4" w:rsidRPr="00073CFE" w:rsidRDefault="000417E4" w:rsidP="00D14E4E">
            <w:pPr>
              <w:jc w:val="both"/>
              <w:rPr>
                <w:b/>
                <w:color w:val="000000" w:themeColor="text1"/>
              </w:rPr>
            </w:pPr>
            <w:r w:rsidRPr="00073CFE">
              <w:rPr>
                <w:b/>
                <w:color w:val="000000" w:themeColor="text1"/>
              </w:rPr>
              <w:t>Informace o způsobu kontaktu s vyučujícím</w:t>
            </w:r>
          </w:p>
        </w:tc>
      </w:tr>
      <w:tr w:rsidR="000417E4" w:rsidRPr="00073CFE" w14:paraId="6894B81B" w14:textId="77777777" w:rsidTr="00FA05EB">
        <w:trPr>
          <w:gridAfter w:val="1"/>
          <w:wAfter w:w="75" w:type="dxa"/>
          <w:trHeight w:val="801"/>
        </w:trPr>
        <w:tc>
          <w:tcPr>
            <w:tcW w:w="9855" w:type="dxa"/>
            <w:gridSpan w:val="16"/>
          </w:tcPr>
          <w:p w14:paraId="2801CFFC" w14:textId="77777777" w:rsidR="000417E4" w:rsidRPr="00073CFE" w:rsidRDefault="000417E4" w:rsidP="00D14E4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A05EB" w:rsidRPr="00073CFE" w14:paraId="28443D08" w14:textId="77777777" w:rsidTr="00FA05EB">
        <w:trPr>
          <w:gridBefore w:val="1"/>
          <w:wBefore w:w="75" w:type="dxa"/>
        </w:trPr>
        <w:tc>
          <w:tcPr>
            <w:tcW w:w="9855" w:type="dxa"/>
            <w:gridSpan w:val="16"/>
            <w:tcBorders>
              <w:bottom w:val="double" w:sz="4" w:space="0" w:color="auto"/>
            </w:tcBorders>
            <w:shd w:val="clear" w:color="auto" w:fill="BDD6EE"/>
          </w:tcPr>
          <w:p w14:paraId="2C67E18A" w14:textId="77777777" w:rsidR="00FA05EB" w:rsidRPr="00073CFE" w:rsidRDefault="00FA05EB"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FA05EB" w:rsidRPr="00073CFE" w14:paraId="1D06E6F9" w14:textId="77777777" w:rsidTr="00FA05EB">
        <w:trPr>
          <w:gridBefore w:val="1"/>
          <w:wBefore w:w="75" w:type="dxa"/>
        </w:trPr>
        <w:tc>
          <w:tcPr>
            <w:tcW w:w="3086" w:type="dxa"/>
            <w:gridSpan w:val="2"/>
            <w:tcBorders>
              <w:top w:val="double" w:sz="4" w:space="0" w:color="auto"/>
            </w:tcBorders>
            <w:shd w:val="clear" w:color="auto" w:fill="F7CAAC"/>
          </w:tcPr>
          <w:p w14:paraId="5CE623D6" w14:textId="77777777" w:rsidR="00FA05EB" w:rsidRPr="00073CFE" w:rsidRDefault="00FA05EB" w:rsidP="005148C4">
            <w:pPr>
              <w:jc w:val="both"/>
              <w:rPr>
                <w:b/>
                <w:color w:val="000000" w:themeColor="text1"/>
              </w:rPr>
            </w:pPr>
            <w:r w:rsidRPr="00073CFE">
              <w:rPr>
                <w:b/>
                <w:color w:val="000000" w:themeColor="text1"/>
              </w:rPr>
              <w:t>Název studijního předmětu</w:t>
            </w:r>
          </w:p>
        </w:tc>
        <w:tc>
          <w:tcPr>
            <w:tcW w:w="6769" w:type="dxa"/>
            <w:gridSpan w:val="14"/>
            <w:tcBorders>
              <w:top w:val="double" w:sz="4" w:space="0" w:color="auto"/>
            </w:tcBorders>
          </w:tcPr>
          <w:p w14:paraId="03F9B0F9" w14:textId="77777777" w:rsidR="00FA05EB" w:rsidRPr="00073CFE" w:rsidRDefault="00FA05EB" w:rsidP="005148C4">
            <w:pPr>
              <w:jc w:val="both"/>
              <w:rPr>
                <w:color w:val="000000" w:themeColor="text1"/>
              </w:rPr>
            </w:pPr>
            <w:r w:rsidRPr="00073CFE">
              <w:rPr>
                <w:color w:val="000000" w:themeColor="text1"/>
              </w:rPr>
              <w:t>Firms and Competitiveness</w:t>
            </w:r>
          </w:p>
        </w:tc>
      </w:tr>
      <w:tr w:rsidR="00FA05EB" w:rsidRPr="00073CFE" w14:paraId="66461673" w14:textId="77777777" w:rsidTr="00FA05EB">
        <w:trPr>
          <w:gridBefore w:val="1"/>
          <w:wBefore w:w="75" w:type="dxa"/>
        </w:trPr>
        <w:tc>
          <w:tcPr>
            <w:tcW w:w="3086" w:type="dxa"/>
            <w:gridSpan w:val="2"/>
            <w:shd w:val="clear" w:color="auto" w:fill="F7CAAC"/>
          </w:tcPr>
          <w:p w14:paraId="2CD79FDF" w14:textId="77777777" w:rsidR="00FA05EB" w:rsidRPr="00073CFE" w:rsidRDefault="00FA05EB" w:rsidP="005148C4">
            <w:pPr>
              <w:jc w:val="both"/>
              <w:rPr>
                <w:b/>
                <w:color w:val="000000" w:themeColor="text1"/>
              </w:rPr>
            </w:pPr>
            <w:r w:rsidRPr="00073CFE">
              <w:rPr>
                <w:b/>
                <w:color w:val="000000" w:themeColor="text1"/>
              </w:rPr>
              <w:t>Typ předmětu</w:t>
            </w:r>
          </w:p>
        </w:tc>
        <w:tc>
          <w:tcPr>
            <w:tcW w:w="3406" w:type="dxa"/>
            <w:gridSpan w:val="8"/>
          </w:tcPr>
          <w:p w14:paraId="671CF770" w14:textId="77777777" w:rsidR="00FA05EB" w:rsidRPr="00073CFE" w:rsidRDefault="00FA05EB" w:rsidP="005148C4">
            <w:pPr>
              <w:jc w:val="both"/>
              <w:rPr>
                <w:color w:val="000000" w:themeColor="text1"/>
              </w:rPr>
            </w:pPr>
            <w:r w:rsidRPr="00073CFE">
              <w:rPr>
                <w:color w:val="000000" w:themeColor="text1"/>
              </w:rPr>
              <w:t>povinně volitelný „PV“</w:t>
            </w:r>
          </w:p>
        </w:tc>
        <w:tc>
          <w:tcPr>
            <w:tcW w:w="2695" w:type="dxa"/>
            <w:gridSpan w:val="4"/>
            <w:shd w:val="clear" w:color="auto" w:fill="F7CAAC"/>
          </w:tcPr>
          <w:p w14:paraId="5D4D8430" w14:textId="77777777" w:rsidR="00FA05EB" w:rsidRPr="00073CFE" w:rsidRDefault="00FA05EB" w:rsidP="005148C4">
            <w:pPr>
              <w:jc w:val="both"/>
              <w:rPr>
                <w:color w:val="000000" w:themeColor="text1"/>
              </w:rPr>
            </w:pPr>
            <w:r w:rsidRPr="00073CFE">
              <w:rPr>
                <w:b/>
                <w:color w:val="000000" w:themeColor="text1"/>
              </w:rPr>
              <w:t>doporučený ročník / semestr</w:t>
            </w:r>
          </w:p>
        </w:tc>
        <w:tc>
          <w:tcPr>
            <w:tcW w:w="668" w:type="dxa"/>
            <w:gridSpan w:val="2"/>
          </w:tcPr>
          <w:p w14:paraId="01D512FD" w14:textId="77777777" w:rsidR="00FA05EB" w:rsidRPr="00073CFE" w:rsidRDefault="00DF26EA" w:rsidP="005148C4">
            <w:pPr>
              <w:jc w:val="both"/>
              <w:rPr>
                <w:color w:val="000000" w:themeColor="text1"/>
              </w:rPr>
            </w:pPr>
            <w:r w:rsidRPr="00073CFE">
              <w:rPr>
                <w:color w:val="000000" w:themeColor="text1"/>
              </w:rPr>
              <w:t>1/</w:t>
            </w:r>
            <w:r w:rsidR="00FA05EB" w:rsidRPr="00073CFE">
              <w:rPr>
                <w:color w:val="000000" w:themeColor="text1"/>
              </w:rPr>
              <w:t>L</w:t>
            </w:r>
          </w:p>
        </w:tc>
      </w:tr>
      <w:tr w:rsidR="00FA05EB" w:rsidRPr="00073CFE" w14:paraId="7F24892E" w14:textId="77777777" w:rsidTr="00FA05EB">
        <w:trPr>
          <w:gridBefore w:val="1"/>
          <w:wBefore w:w="75" w:type="dxa"/>
        </w:trPr>
        <w:tc>
          <w:tcPr>
            <w:tcW w:w="3086" w:type="dxa"/>
            <w:gridSpan w:val="2"/>
            <w:shd w:val="clear" w:color="auto" w:fill="F7CAAC"/>
          </w:tcPr>
          <w:p w14:paraId="29D82FDE" w14:textId="77777777" w:rsidR="00FA05EB" w:rsidRPr="00073CFE" w:rsidRDefault="00FA05EB" w:rsidP="005148C4">
            <w:pPr>
              <w:jc w:val="both"/>
              <w:rPr>
                <w:b/>
                <w:color w:val="000000" w:themeColor="text1"/>
              </w:rPr>
            </w:pPr>
            <w:r w:rsidRPr="00073CFE">
              <w:rPr>
                <w:b/>
                <w:color w:val="000000" w:themeColor="text1"/>
              </w:rPr>
              <w:t>Rozsah studijního předmětu</w:t>
            </w:r>
          </w:p>
        </w:tc>
        <w:tc>
          <w:tcPr>
            <w:tcW w:w="1701" w:type="dxa"/>
            <w:gridSpan w:val="4"/>
          </w:tcPr>
          <w:p w14:paraId="65B12C51" w14:textId="77777777" w:rsidR="00FA05EB" w:rsidRPr="00073CFE" w:rsidRDefault="00FA05EB" w:rsidP="005148C4">
            <w:pPr>
              <w:jc w:val="both"/>
              <w:rPr>
                <w:color w:val="000000" w:themeColor="text1"/>
              </w:rPr>
            </w:pPr>
            <w:r w:rsidRPr="00073CFE">
              <w:rPr>
                <w:color w:val="000000" w:themeColor="text1"/>
              </w:rPr>
              <w:t>39s</w:t>
            </w:r>
          </w:p>
        </w:tc>
        <w:tc>
          <w:tcPr>
            <w:tcW w:w="889" w:type="dxa"/>
            <w:gridSpan w:val="2"/>
            <w:shd w:val="clear" w:color="auto" w:fill="F7CAAC"/>
          </w:tcPr>
          <w:p w14:paraId="58FE0301" w14:textId="77777777" w:rsidR="00FA05EB" w:rsidRPr="00073CFE" w:rsidRDefault="00FA05EB" w:rsidP="005148C4">
            <w:pPr>
              <w:jc w:val="both"/>
              <w:rPr>
                <w:b/>
                <w:color w:val="000000" w:themeColor="text1"/>
              </w:rPr>
            </w:pPr>
            <w:r w:rsidRPr="00073CFE">
              <w:rPr>
                <w:b/>
                <w:color w:val="000000" w:themeColor="text1"/>
              </w:rPr>
              <w:t xml:space="preserve">hod. </w:t>
            </w:r>
          </w:p>
        </w:tc>
        <w:tc>
          <w:tcPr>
            <w:tcW w:w="816" w:type="dxa"/>
            <w:gridSpan w:val="2"/>
          </w:tcPr>
          <w:p w14:paraId="23C62691" w14:textId="77777777" w:rsidR="00FA05EB" w:rsidRPr="00073CFE" w:rsidRDefault="00FA05EB" w:rsidP="005148C4">
            <w:pPr>
              <w:jc w:val="both"/>
              <w:rPr>
                <w:color w:val="000000" w:themeColor="text1"/>
              </w:rPr>
            </w:pPr>
            <w:r w:rsidRPr="00073CFE">
              <w:rPr>
                <w:color w:val="000000" w:themeColor="text1"/>
              </w:rPr>
              <w:t>39</w:t>
            </w:r>
          </w:p>
        </w:tc>
        <w:tc>
          <w:tcPr>
            <w:tcW w:w="2156" w:type="dxa"/>
            <w:gridSpan w:val="2"/>
            <w:shd w:val="clear" w:color="auto" w:fill="F7CAAC"/>
          </w:tcPr>
          <w:p w14:paraId="03C23D0E" w14:textId="77777777" w:rsidR="00FA05EB" w:rsidRPr="00073CFE" w:rsidRDefault="00FA05EB" w:rsidP="005148C4">
            <w:pPr>
              <w:jc w:val="both"/>
              <w:rPr>
                <w:b/>
                <w:color w:val="000000" w:themeColor="text1"/>
              </w:rPr>
            </w:pPr>
            <w:r w:rsidRPr="00073CFE">
              <w:rPr>
                <w:b/>
                <w:color w:val="000000" w:themeColor="text1"/>
              </w:rPr>
              <w:t>kreditů</w:t>
            </w:r>
          </w:p>
        </w:tc>
        <w:tc>
          <w:tcPr>
            <w:tcW w:w="1207" w:type="dxa"/>
            <w:gridSpan w:val="4"/>
          </w:tcPr>
          <w:p w14:paraId="4DACF44A" w14:textId="77777777" w:rsidR="00FA05EB" w:rsidRPr="00073CFE" w:rsidRDefault="00FA05EB" w:rsidP="005148C4">
            <w:pPr>
              <w:jc w:val="both"/>
              <w:rPr>
                <w:color w:val="000000" w:themeColor="text1"/>
              </w:rPr>
            </w:pPr>
            <w:r w:rsidRPr="00073CFE">
              <w:rPr>
                <w:color w:val="000000" w:themeColor="text1"/>
              </w:rPr>
              <w:t>3</w:t>
            </w:r>
          </w:p>
        </w:tc>
      </w:tr>
      <w:tr w:rsidR="00FA05EB" w:rsidRPr="00073CFE" w14:paraId="2AA76BFD" w14:textId="77777777" w:rsidTr="00FA05EB">
        <w:trPr>
          <w:gridBefore w:val="1"/>
          <w:wBefore w:w="75" w:type="dxa"/>
        </w:trPr>
        <w:tc>
          <w:tcPr>
            <w:tcW w:w="3086" w:type="dxa"/>
            <w:gridSpan w:val="2"/>
            <w:shd w:val="clear" w:color="auto" w:fill="F7CAAC"/>
          </w:tcPr>
          <w:p w14:paraId="37AFA2CC" w14:textId="77777777" w:rsidR="00FA05EB" w:rsidRPr="00073CFE" w:rsidRDefault="00FA05EB" w:rsidP="005148C4">
            <w:pPr>
              <w:jc w:val="both"/>
              <w:rPr>
                <w:b/>
                <w:color w:val="000000" w:themeColor="text1"/>
              </w:rPr>
            </w:pPr>
            <w:r w:rsidRPr="00073CFE">
              <w:rPr>
                <w:b/>
                <w:color w:val="000000" w:themeColor="text1"/>
              </w:rPr>
              <w:t>Prerekvizity, korekvizity, ekvivalence</w:t>
            </w:r>
          </w:p>
        </w:tc>
        <w:tc>
          <w:tcPr>
            <w:tcW w:w="6769" w:type="dxa"/>
            <w:gridSpan w:val="14"/>
          </w:tcPr>
          <w:p w14:paraId="680533F7" w14:textId="77777777" w:rsidR="00FA05EB" w:rsidRPr="00073CFE" w:rsidRDefault="00FA05EB" w:rsidP="005148C4">
            <w:pPr>
              <w:jc w:val="both"/>
              <w:rPr>
                <w:color w:val="000000" w:themeColor="text1"/>
              </w:rPr>
            </w:pPr>
          </w:p>
        </w:tc>
      </w:tr>
      <w:tr w:rsidR="00FA05EB" w:rsidRPr="00073CFE" w14:paraId="770C138E" w14:textId="77777777" w:rsidTr="00FA05EB">
        <w:trPr>
          <w:gridBefore w:val="1"/>
          <w:wBefore w:w="75" w:type="dxa"/>
        </w:trPr>
        <w:tc>
          <w:tcPr>
            <w:tcW w:w="3086" w:type="dxa"/>
            <w:gridSpan w:val="2"/>
            <w:shd w:val="clear" w:color="auto" w:fill="F7CAAC"/>
          </w:tcPr>
          <w:p w14:paraId="73E699E8" w14:textId="77777777" w:rsidR="00FA05EB" w:rsidRPr="00073CFE" w:rsidRDefault="00FA05EB" w:rsidP="005148C4">
            <w:pPr>
              <w:jc w:val="both"/>
              <w:rPr>
                <w:b/>
                <w:color w:val="000000" w:themeColor="text1"/>
              </w:rPr>
            </w:pPr>
            <w:r w:rsidRPr="00073CFE">
              <w:rPr>
                <w:b/>
                <w:color w:val="000000" w:themeColor="text1"/>
              </w:rPr>
              <w:t>Způsob ověření studijních výsledků</w:t>
            </w:r>
          </w:p>
        </w:tc>
        <w:tc>
          <w:tcPr>
            <w:tcW w:w="3406" w:type="dxa"/>
            <w:gridSpan w:val="8"/>
          </w:tcPr>
          <w:p w14:paraId="70AB40AE" w14:textId="77777777" w:rsidR="00FA05EB" w:rsidRPr="00073CFE" w:rsidRDefault="00FA05EB" w:rsidP="005148C4">
            <w:pPr>
              <w:jc w:val="both"/>
              <w:rPr>
                <w:color w:val="000000" w:themeColor="text1"/>
              </w:rPr>
            </w:pPr>
            <w:r w:rsidRPr="00073CFE">
              <w:rPr>
                <w:color w:val="000000" w:themeColor="text1"/>
              </w:rPr>
              <w:t>klasifikovaný zápočet</w:t>
            </w:r>
          </w:p>
        </w:tc>
        <w:tc>
          <w:tcPr>
            <w:tcW w:w="2156" w:type="dxa"/>
            <w:gridSpan w:val="2"/>
            <w:shd w:val="clear" w:color="auto" w:fill="F7CAAC"/>
          </w:tcPr>
          <w:p w14:paraId="74DD4686" w14:textId="77777777" w:rsidR="00FA05EB" w:rsidRPr="00073CFE" w:rsidRDefault="00FA05EB" w:rsidP="005148C4">
            <w:pPr>
              <w:jc w:val="both"/>
              <w:rPr>
                <w:b/>
                <w:color w:val="000000" w:themeColor="text1"/>
              </w:rPr>
            </w:pPr>
            <w:r w:rsidRPr="00073CFE">
              <w:rPr>
                <w:b/>
                <w:color w:val="000000" w:themeColor="text1"/>
              </w:rPr>
              <w:t>Forma výuky</w:t>
            </w:r>
          </w:p>
        </w:tc>
        <w:tc>
          <w:tcPr>
            <w:tcW w:w="1207" w:type="dxa"/>
            <w:gridSpan w:val="4"/>
          </w:tcPr>
          <w:p w14:paraId="67E7717F" w14:textId="77777777" w:rsidR="00FA05EB" w:rsidRPr="00073CFE" w:rsidRDefault="00FA05EB" w:rsidP="005148C4">
            <w:pPr>
              <w:jc w:val="both"/>
              <w:rPr>
                <w:color w:val="000000" w:themeColor="text1"/>
              </w:rPr>
            </w:pPr>
            <w:r w:rsidRPr="00073CFE">
              <w:rPr>
                <w:color w:val="000000" w:themeColor="text1"/>
              </w:rPr>
              <w:t>seminář</w:t>
            </w:r>
          </w:p>
          <w:p w14:paraId="34FA07DA" w14:textId="77777777" w:rsidR="00FA05EB" w:rsidRPr="00073CFE" w:rsidRDefault="00FA05EB" w:rsidP="005148C4">
            <w:pPr>
              <w:jc w:val="both"/>
              <w:rPr>
                <w:color w:val="000000" w:themeColor="text1"/>
              </w:rPr>
            </w:pPr>
          </w:p>
        </w:tc>
      </w:tr>
      <w:tr w:rsidR="00FA05EB" w:rsidRPr="00073CFE" w14:paraId="2F0EF948" w14:textId="77777777" w:rsidTr="00FA05EB">
        <w:trPr>
          <w:gridBefore w:val="1"/>
          <w:wBefore w:w="75" w:type="dxa"/>
        </w:trPr>
        <w:tc>
          <w:tcPr>
            <w:tcW w:w="3086" w:type="dxa"/>
            <w:gridSpan w:val="2"/>
            <w:shd w:val="clear" w:color="auto" w:fill="F7CAAC"/>
          </w:tcPr>
          <w:p w14:paraId="255714DD" w14:textId="77777777" w:rsidR="00FA05EB" w:rsidRPr="00073CFE" w:rsidRDefault="00FA05EB"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14"/>
            <w:tcBorders>
              <w:bottom w:val="nil"/>
            </w:tcBorders>
          </w:tcPr>
          <w:p w14:paraId="18C839E1" w14:textId="77777777" w:rsidR="00FA05EB" w:rsidRPr="00073CFE" w:rsidRDefault="00FA05EB" w:rsidP="005148C4">
            <w:pPr>
              <w:jc w:val="both"/>
              <w:rPr>
                <w:color w:val="000000" w:themeColor="text1"/>
              </w:rPr>
            </w:pPr>
            <w:r w:rsidRPr="00073CFE">
              <w:rPr>
                <w:color w:val="000000" w:themeColor="text1"/>
              </w:rPr>
              <w:t>Způsob zakončení předmětu - klasifikovaný zápočet</w:t>
            </w:r>
          </w:p>
          <w:p w14:paraId="54612D2D" w14:textId="77777777" w:rsidR="00FA05EB" w:rsidRPr="00073CFE" w:rsidRDefault="00FA05EB" w:rsidP="005148C4">
            <w:pPr>
              <w:jc w:val="both"/>
              <w:rPr>
                <w:color w:val="000000" w:themeColor="text1"/>
              </w:rPr>
            </w:pPr>
            <w:r w:rsidRPr="00073CFE">
              <w:rPr>
                <w:color w:val="000000" w:themeColor="text1"/>
              </w:rPr>
              <w:t>Požadavky ke klasifikovanému zápočtu - je vyžadována důsledná domácí příprava na jednotlivé vedení seminářů v podobě studia jednotlivých případových studií a aktivní participace v průběhu seminářů, kde jsou jednotlivá témata diskutována. Studenti vypracovávají v maximálně 5 členných týmech seminární práci s požadovanou strukturou, kterou na závěrečném vedení seminářů prezentují a zodpovídají dotazy.</w:t>
            </w:r>
          </w:p>
        </w:tc>
      </w:tr>
      <w:tr w:rsidR="00FA05EB" w:rsidRPr="00073CFE" w14:paraId="392507C1" w14:textId="77777777" w:rsidTr="00FA05EB">
        <w:trPr>
          <w:gridBefore w:val="1"/>
          <w:wBefore w:w="75" w:type="dxa"/>
          <w:trHeight w:val="229"/>
        </w:trPr>
        <w:tc>
          <w:tcPr>
            <w:tcW w:w="9855" w:type="dxa"/>
            <w:gridSpan w:val="16"/>
            <w:tcBorders>
              <w:top w:val="nil"/>
            </w:tcBorders>
          </w:tcPr>
          <w:p w14:paraId="6C7E0224" w14:textId="77777777" w:rsidR="00FA05EB" w:rsidRPr="00073CFE" w:rsidRDefault="00FA05EB" w:rsidP="005148C4">
            <w:pPr>
              <w:jc w:val="both"/>
              <w:rPr>
                <w:color w:val="000000" w:themeColor="text1"/>
              </w:rPr>
            </w:pPr>
          </w:p>
        </w:tc>
      </w:tr>
      <w:tr w:rsidR="00FA05EB" w:rsidRPr="00073CFE" w14:paraId="7F5B223A" w14:textId="77777777" w:rsidTr="00FA05EB">
        <w:trPr>
          <w:gridBefore w:val="1"/>
          <w:wBefore w:w="75" w:type="dxa"/>
          <w:trHeight w:val="197"/>
        </w:trPr>
        <w:tc>
          <w:tcPr>
            <w:tcW w:w="3086" w:type="dxa"/>
            <w:gridSpan w:val="2"/>
            <w:tcBorders>
              <w:top w:val="nil"/>
            </w:tcBorders>
            <w:shd w:val="clear" w:color="auto" w:fill="F7CAAC"/>
          </w:tcPr>
          <w:p w14:paraId="5CA74783" w14:textId="77777777" w:rsidR="00FA05EB" w:rsidRPr="00073CFE" w:rsidRDefault="00FA05EB" w:rsidP="005148C4">
            <w:pPr>
              <w:jc w:val="both"/>
              <w:rPr>
                <w:b/>
                <w:color w:val="000000" w:themeColor="text1"/>
              </w:rPr>
            </w:pPr>
            <w:r w:rsidRPr="00073CFE">
              <w:rPr>
                <w:b/>
                <w:color w:val="000000" w:themeColor="text1"/>
              </w:rPr>
              <w:t>Garant předmětu</w:t>
            </w:r>
          </w:p>
        </w:tc>
        <w:tc>
          <w:tcPr>
            <w:tcW w:w="6769" w:type="dxa"/>
            <w:gridSpan w:val="14"/>
            <w:tcBorders>
              <w:top w:val="nil"/>
            </w:tcBorders>
          </w:tcPr>
          <w:p w14:paraId="186F429C" w14:textId="77777777" w:rsidR="00FA05EB" w:rsidRPr="00073CFE" w:rsidRDefault="00FA05EB" w:rsidP="005148C4">
            <w:pPr>
              <w:jc w:val="both"/>
              <w:rPr>
                <w:color w:val="000000" w:themeColor="text1"/>
              </w:rPr>
            </w:pPr>
            <w:r w:rsidRPr="00073CFE">
              <w:rPr>
                <w:color w:val="000000" w:themeColor="text1"/>
              </w:rPr>
              <w:t>doc. Ing. Adriana Knápková, Ph.D.</w:t>
            </w:r>
          </w:p>
        </w:tc>
      </w:tr>
      <w:tr w:rsidR="00FA05EB" w:rsidRPr="00073CFE" w14:paraId="5B3DE86C" w14:textId="77777777" w:rsidTr="00FA05EB">
        <w:trPr>
          <w:gridBefore w:val="1"/>
          <w:wBefore w:w="75" w:type="dxa"/>
          <w:trHeight w:val="243"/>
        </w:trPr>
        <w:tc>
          <w:tcPr>
            <w:tcW w:w="3086" w:type="dxa"/>
            <w:gridSpan w:val="2"/>
            <w:tcBorders>
              <w:top w:val="nil"/>
            </w:tcBorders>
            <w:shd w:val="clear" w:color="auto" w:fill="F7CAAC"/>
          </w:tcPr>
          <w:p w14:paraId="663CF6D1" w14:textId="77777777" w:rsidR="00FA05EB" w:rsidRPr="00073CFE" w:rsidRDefault="00FA05EB" w:rsidP="005148C4">
            <w:pPr>
              <w:jc w:val="both"/>
              <w:rPr>
                <w:b/>
                <w:color w:val="000000" w:themeColor="text1"/>
              </w:rPr>
            </w:pPr>
            <w:r w:rsidRPr="00073CFE">
              <w:rPr>
                <w:b/>
                <w:color w:val="000000" w:themeColor="text1"/>
              </w:rPr>
              <w:t>Zapojení garanta do výuky předmětu</w:t>
            </w:r>
          </w:p>
        </w:tc>
        <w:tc>
          <w:tcPr>
            <w:tcW w:w="6769" w:type="dxa"/>
            <w:gridSpan w:val="14"/>
            <w:tcBorders>
              <w:top w:val="nil"/>
            </w:tcBorders>
          </w:tcPr>
          <w:p w14:paraId="4BD5918F" w14:textId="77777777" w:rsidR="00FA05EB" w:rsidRPr="00073CFE" w:rsidRDefault="00FA05EB" w:rsidP="005148C4">
            <w:pPr>
              <w:jc w:val="both"/>
              <w:rPr>
                <w:color w:val="000000" w:themeColor="text1"/>
              </w:rPr>
            </w:pPr>
            <w:r w:rsidRPr="00073CFE">
              <w:rPr>
                <w:color w:val="000000" w:themeColor="text1"/>
              </w:rPr>
              <w:t>Garant se podílí na seminářích v rozsahu 70 %, dále stanovuje koncepci seminářů a dohlíží na jejich jednotné vedení.</w:t>
            </w:r>
          </w:p>
        </w:tc>
      </w:tr>
      <w:tr w:rsidR="00FA05EB" w:rsidRPr="00073CFE" w14:paraId="1FEF2217" w14:textId="77777777" w:rsidTr="00FA05EB">
        <w:trPr>
          <w:gridBefore w:val="1"/>
          <w:wBefore w:w="75" w:type="dxa"/>
        </w:trPr>
        <w:tc>
          <w:tcPr>
            <w:tcW w:w="3086" w:type="dxa"/>
            <w:gridSpan w:val="2"/>
            <w:shd w:val="clear" w:color="auto" w:fill="F7CAAC"/>
          </w:tcPr>
          <w:p w14:paraId="710A7064" w14:textId="77777777" w:rsidR="00FA05EB" w:rsidRPr="00073CFE" w:rsidRDefault="00FA05EB" w:rsidP="005148C4">
            <w:pPr>
              <w:jc w:val="both"/>
              <w:rPr>
                <w:b/>
                <w:color w:val="000000" w:themeColor="text1"/>
              </w:rPr>
            </w:pPr>
            <w:r w:rsidRPr="00073CFE">
              <w:rPr>
                <w:b/>
                <w:color w:val="000000" w:themeColor="text1"/>
              </w:rPr>
              <w:t>Vyučující</w:t>
            </w:r>
          </w:p>
        </w:tc>
        <w:tc>
          <w:tcPr>
            <w:tcW w:w="6769" w:type="dxa"/>
            <w:gridSpan w:val="14"/>
            <w:tcBorders>
              <w:bottom w:val="nil"/>
            </w:tcBorders>
          </w:tcPr>
          <w:p w14:paraId="3886A184" w14:textId="77777777" w:rsidR="00FA05EB" w:rsidRPr="00073CFE" w:rsidRDefault="00FA05EB" w:rsidP="005148C4">
            <w:pPr>
              <w:jc w:val="both"/>
              <w:rPr>
                <w:color w:val="000000" w:themeColor="text1"/>
              </w:rPr>
            </w:pPr>
            <w:r w:rsidRPr="00073CFE">
              <w:rPr>
                <w:color w:val="000000" w:themeColor="text1"/>
              </w:rPr>
              <w:t>doc. Ing. Adriana Knápková, Ph.D. – přednášky (70%), Ing. Přemysl Pálka, Ph.D. – přednášky (30%)</w:t>
            </w:r>
          </w:p>
        </w:tc>
      </w:tr>
      <w:tr w:rsidR="00FA05EB" w:rsidRPr="00073CFE" w14:paraId="56DECC73" w14:textId="77777777" w:rsidTr="00FA05EB">
        <w:trPr>
          <w:gridBefore w:val="1"/>
          <w:wBefore w:w="75" w:type="dxa"/>
          <w:trHeight w:val="42"/>
        </w:trPr>
        <w:tc>
          <w:tcPr>
            <w:tcW w:w="9855" w:type="dxa"/>
            <w:gridSpan w:val="16"/>
            <w:tcBorders>
              <w:top w:val="nil"/>
            </w:tcBorders>
          </w:tcPr>
          <w:p w14:paraId="33FB9DBB" w14:textId="77777777" w:rsidR="00FA05EB" w:rsidRPr="00073CFE" w:rsidRDefault="00FA05EB" w:rsidP="005148C4">
            <w:pPr>
              <w:jc w:val="both"/>
              <w:rPr>
                <w:color w:val="000000" w:themeColor="text1"/>
              </w:rPr>
            </w:pPr>
          </w:p>
        </w:tc>
      </w:tr>
      <w:tr w:rsidR="00FA05EB" w:rsidRPr="00073CFE" w14:paraId="72E60AD2" w14:textId="77777777" w:rsidTr="00FA05EB">
        <w:trPr>
          <w:gridBefore w:val="1"/>
          <w:wBefore w:w="75" w:type="dxa"/>
        </w:trPr>
        <w:tc>
          <w:tcPr>
            <w:tcW w:w="3086" w:type="dxa"/>
            <w:gridSpan w:val="2"/>
            <w:shd w:val="clear" w:color="auto" w:fill="F7CAAC"/>
          </w:tcPr>
          <w:p w14:paraId="3C56367D" w14:textId="77777777" w:rsidR="00FA05EB" w:rsidRPr="00073CFE" w:rsidRDefault="00FA05EB" w:rsidP="005148C4">
            <w:pPr>
              <w:jc w:val="both"/>
              <w:rPr>
                <w:b/>
                <w:color w:val="000000" w:themeColor="text1"/>
              </w:rPr>
            </w:pPr>
            <w:r w:rsidRPr="00073CFE">
              <w:rPr>
                <w:b/>
                <w:color w:val="000000" w:themeColor="text1"/>
              </w:rPr>
              <w:t>Stručná anotace předmětu</w:t>
            </w:r>
          </w:p>
        </w:tc>
        <w:tc>
          <w:tcPr>
            <w:tcW w:w="6769" w:type="dxa"/>
            <w:gridSpan w:val="14"/>
            <w:tcBorders>
              <w:bottom w:val="nil"/>
            </w:tcBorders>
          </w:tcPr>
          <w:p w14:paraId="527523AA" w14:textId="77777777" w:rsidR="00FA05EB" w:rsidRPr="00073CFE" w:rsidRDefault="00FA05EB" w:rsidP="005148C4">
            <w:pPr>
              <w:jc w:val="both"/>
              <w:rPr>
                <w:color w:val="000000" w:themeColor="text1"/>
              </w:rPr>
            </w:pPr>
          </w:p>
        </w:tc>
      </w:tr>
      <w:tr w:rsidR="00FA05EB" w:rsidRPr="00073CFE" w14:paraId="3C73CF99" w14:textId="77777777" w:rsidTr="00FA05EB">
        <w:trPr>
          <w:gridBefore w:val="1"/>
          <w:wBefore w:w="75" w:type="dxa"/>
          <w:trHeight w:val="2909"/>
        </w:trPr>
        <w:tc>
          <w:tcPr>
            <w:tcW w:w="9855" w:type="dxa"/>
            <w:gridSpan w:val="16"/>
            <w:tcBorders>
              <w:top w:val="nil"/>
              <w:bottom w:val="single" w:sz="12" w:space="0" w:color="auto"/>
            </w:tcBorders>
          </w:tcPr>
          <w:p w14:paraId="7E3A00DD" w14:textId="77777777" w:rsidR="00FA05EB" w:rsidRPr="00073CFE" w:rsidRDefault="00FA05EB" w:rsidP="005148C4">
            <w:pPr>
              <w:jc w:val="both"/>
              <w:rPr>
                <w:color w:val="000000" w:themeColor="text1"/>
              </w:rPr>
            </w:pPr>
            <w:r w:rsidRPr="00073CFE">
              <w:rPr>
                <w:color w:val="000000" w:themeColor="text1"/>
              </w:rPr>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124011C1"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Konkurenční výhoda a principy podnikové strategie - Finland and Nokia.</w:t>
            </w:r>
          </w:p>
          <w:p w14:paraId="3EF5C925"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Strategie nadnárodních společností - Intel Corporation and Volvo Trucks. </w:t>
            </w:r>
          </w:p>
          <w:p w14:paraId="76325479"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 The Japanese Facsimile Industry. </w:t>
            </w:r>
          </w:p>
          <w:p w14:paraId="03DFA377"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v rozvíjejících se ekonomikách - Estonia in Transition. </w:t>
            </w:r>
          </w:p>
          <w:p w14:paraId="358EC94C"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a rozvoj klastrů - The California Wine Cluster. </w:t>
            </w:r>
          </w:p>
          <w:p w14:paraId="41CD43DF"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v rozvíjejících se ekonomikách - Electronics and IT in Costa Rica. </w:t>
            </w:r>
          </w:p>
          <w:p w14:paraId="7AB1A4FD"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vyspělá ekonomika – Singapore. </w:t>
            </w:r>
          </w:p>
          <w:p w14:paraId="0C137C18"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rozvíjející se ekonomika – Rwanda. </w:t>
            </w:r>
          </w:p>
          <w:p w14:paraId="628C53B2"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Týmová prezentace případových studií.</w:t>
            </w:r>
          </w:p>
        </w:tc>
      </w:tr>
      <w:tr w:rsidR="00FA05EB" w:rsidRPr="00073CFE" w14:paraId="4DF1F361" w14:textId="77777777" w:rsidTr="00FA05EB">
        <w:trPr>
          <w:gridBefore w:val="1"/>
          <w:wBefore w:w="75" w:type="dxa"/>
          <w:trHeight w:val="265"/>
        </w:trPr>
        <w:tc>
          <w:tcPr>
            <w:tcW w:w="3653" w:type="dxa"/>
            <w:gridSpan w:val="4"/>
            <w:tcBorders>
              <w:top w:val="nil"/>
            </w:tcBorders>
            <w:shd w:val="clear" w:color="auto" w:fill="F7CAAC"/>
          </w:tcPr>
          <w:p w14:paraId="41EFE4B1" w14:textId="77777777" w:rsidR="00FA05EB" w:rsidRPr="00073CFE" w:rsidRDefault="00FA05EB" w:rsidP="005148C4">
            <w:pPr>
              <w:jc w:val="both"/>
              <w:rPr>
                <w:color w:val="000000" w:themeColor="text1"/>
              </w:rPr>
            </w:pPr>
            <w:r w:rsidRPr="00073CFE">
              <w:rPr>
                <w:b/>
                <w:color w:val="000000" w:themeColor="text1"/>
              </w:rPr>
              <w:t>Studijní literatura a studijní pomůcky</w:t>
            </w:r>
          </w:p>
        </w:tc>
        <w:tc>
          <w:tcPr>
            <w:tcW w:w="6202" w:type="dxa"/>
            <w:gridSpan w:val="12"/>
            <w:tcBorders>
              <w:top w:val="nil"/>
              <w:bottom w:val="nil"/>
            </w:tcBorders>
          </w:tcPr>
          <w:p w14:paraId="2B25386A" w14:textId="77777777" w:rsidR="00FA05EB" w:rsidRPr="00073CFE" w:rsidRDefault="00FA05EB" w:rsidP="005148C4">
            <w:pPr>
              <w:jc w:val="both"/>
              <w:rPr>
                <w:color w:val="000000" w:themeColor="text1"/>
              </w:rPr>
            </w:pPr>
          </w:p>
        </w:tc>
      </w:tr>
      <w:tr w:rsidR="00FA05EB" w:rsidRPr="00073CFE" w14:paraId="5DA2198A" w14:textId="77777777" w:rsidTr="00FA05EB">
        <w:trPr>
          <w:gridBefore w:val="1"/>
          <w:wBefore w:w="75" w:type="dxa"/>
          <w:trHeight w:val="1058"/>
        </w:trPr>
        <w:tc>
          <w:tcPr>
            <w:tcW w:w="9855" w:type="dxa"/>
            <w:gridSpan w:val="16"/>
            <w:tcBorders>
              <w:top w:val="nil"/>
            </w:tcBorders>
          </w:tcPr>
          <w:p w14:paraId="5612A4E8" w14:textId="77777777" w:rsidR="00FA05EB" w:rsidRPr="00073CFE" w:rsidRDefault="00FA05EB" w:rsidP="005148C4">
            <w:pPr>
              <w:rPr>
                <w:b/>
                <w:color w:val="000000" w:themeColor="text1"/>
              </w:rPr>
            </w:pPr>
            <w:r w:rsidRPr="00073CFE">
              <w:rPr>
                <w:b/>
                <w:color w:val="000000" w:themeColor="text1"/>
              </w:rPr>
              <w:t>Povinná literatura</w:t>
            </w:r>
          </w:p>
          <w:p w14:paraId="244D3BDD" w14:textId="77777777" w:rsidR="00FA05EB" w:rsidRPr="00073CFE" w:rsidRDefault="00FA05EB" w:rsidP="005148C4">
            <w:pPr>
              <w:rPr>
                <w:color w:val="000000" w:themeColor="text1"/>
              </w:rPr>
            </w:pPr>
            <w:r w:rsidRPr="00073CFE">
              <w:rPr>
                <w:color w:val="000000" w:themeColor="text1"/>
              </w:rPr>
              <w:t xml:space="preserve">PORTER, M. </w:t>
            </w:r>
            <w:r w:rsidRPr="00073CFE">
              <w:rPr>
                <w:i/>
                <w:iCs/>
                <w:color w:val="000000" w:themeColor="text1"/>
              </w:rPr>
              <w:t>On Competition</w:t>
            </w:r>
            <w:r w:rsidRPr="00073CFE">
              <w:rPr>
                <w:color w:val="000000" w:themeColor="text1"/>
              </w:rPr>
              <w:t xml:space="preserve">. Harvard Business School Press, 2008. ISBN 978-1422126967. </w:t>
            </w:r>
          </w:p>
          <w:p w14:paraId="41FE501F" w14:textId="77777777" w:rsidR="00FA05EB" w:rsidRPr="00073CFE" w:rsidRDefault="00FA05EB" w:rsidP="005148C4">
            <w:pPr>
              <w:jc w:val="both"/>
              <w:rPr>
                <w:color w:val="000000" w:themeColor="text1"/>
              </w:rPr>
            </w:pPr>
            <w:r w:rsidRPr="00073CFE">
              <w:rPr>
                <w:i/>
                <w:iCs/>
                <w:color w:val="000000" w:themeColor="text1"/>
              </w:rPr>
              <w:t>Případové studie vydané Harvard Business School k předmětu "Microeconomics of Competitiveness"</w:t>
            </w:r>
            <w:r w:rsidRPr="00073CFE">
              <w:rPr>
                <w:color w:val="000000" w:themeColor="text1"/>
              </w:rPr>
              <w:t>.</w:t>
            </w:r>
          </w:p>
          <w:p w14:paraId="54549000" w14:textId="77777777" w:rsidR="00FA05EB" w:rsidRPr="00073CFE" w:rsidRDefault="00FA05EB" w:rsidP="005148C4">
            <w:pPr>
              <w:rPr>
                <w:b/>
                <w:color w:val="000000" w:themeColor="text1"/>
              </w:rPr>
            </w:pPr>
            <w:r w:rsidRPr="00073CFE">
              <w:rPr>
                <w:b/>
                <w:color w:val="000000" w:themeColor="text1"/>
              </w:rPr>
              <w:t>Doporučená literatura</w:t>
            </w:r>
          </w:p>
          <w:p w14:paraId="4B252891" w14:textId="77777777" w:rsidR="00FA05EB" w:rsidRPr="00073CFE" w:rsidRDefault="00FA05EB" w:rsidP="005148C4">
            <w:pPr>
              <w:jc w:val="both"/>
              <w:rPr>
                <w:color w:val="000000" w:themeColor="text1"/>
              </w:rPr>
            </w:pPr>
            <w:r w:rsidRPr="00073CFE">
              <w:rPr>
                <w:color w:val="000000" w:themeColor="text1"/>
              </w:rPr>
              <w:t xml:space="preserve">KAHNEMAN, D., CHARAN, R. </w:t>
            </w:r>
            <w:r w:rsidRPr="00073CFE">
              <w:rPr>
                <w:i/>
                <w:color w:val="000000" w:themeColor="text1"/>
              </w:rPr>
              <w:t>On Making Smart Decisions</w:t>
            </w:r>
            <w:r w:rsidRPr="00073CFE">
              <w:rPr>
                <w:color w:val="000000" w:themeColor="text1"/>
              </w:rPr>
              <w:t>. Harvard Business Review, 2013. ISBN 978-1422189894.</w:t>
            </w:r>
          </w:p>
          <w:p w14:paraId="6B9210F9" w14:textId="77777777" w:rsidR="00FA05EB" w:rsidRPr="00073CFE" w:rsidRDefault="00FA05EB" w:rsidP="005148C4">
            <w:pPr>
              <w:jc w:val="both"/>
              <w:rPr>
                <w:color w:val="000000" w:themeColor="text1"/>
              </w:rPr>
            </w:pPr>
            <w:r w:rsidRPr="00073CFE">
              <w:rPr>
                <w:color w:val="000000" w:themeColor="text1"/>
              </w:rPr>
              <w:t xml:space="preserve">PORTER, M., KIM, Ch.W., </w:t>
            </w:r>
            <w:r w:rsidRPr="00073CFE">
              <w:rPr>
                <w:caps/>
                <w:color w:val="000000" w:themeColor="text1"/>
              </w:rPr>
              <w:t>Mauborgne,</w:t>
            </w:r>
            <w:r w:rsidRPr="00073CFE">
              <w:rPr>
                <w:color w:val="000000" w:themeColor="text1"/>
              </w:rPr>
              <w:t xml:space="preserve"> R.A. </w:t>
            </w:r>
            <w:r w:rsidRPr="00073CFE">
              <w:rPr>
                <w:i/>
                <w:color w:val="000000" w:themeColor="text1"/>
              </w:rPr>
              <w:t>On Strategy.</w:t>
            </w:r>
            <w:r w:rsidRPr="00073CFE">
              <w:rPr>
                <w:color w:val="000000" w:themeColor="text1"/>
              </w:rPr>
              <w:t xml:space="preserve"> Harvard Business Review, 2011. ISBN 978-1422157985.</w:t>
            </w:r>
          </w:p>
        </w:tc>
      </w:tr>
      <w:tr w:rsidR="00FA05EB" w:rsidRPr="00073CFE" w14:paraId="4B32AAF4" w14:textId="77777777" w:rsidTr="00FA05EB">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EBAB15B" w14:textId="77777777" w:rsidR="00FA05EB" w:rsidRPr="00073CFE" w:rsidRDefault="00FA05EB" w:rsidP="005148C4">
            <w:pPr>
              <w:jc w:val="center"/>
              <w:rPr>
                <w:b/>
                <w:color w:val="000000" w:themeColor="text1"/>
              </w:rPr>
            </w:pPr>
            <w:r w:rsidRPr="00073CFE">
              <w:rPr>
                <w:b/>
                <w:color w:val="000000" w:themeColor="text1"/>
              </w:rPr>
              <w:t>Informace ke kombinované nebo distanční formě</w:t>
            </w:r>
          </w:p>
        </w:tc>
      </w:tr>
      <w:tr w:rsidR="00FA05EB" w:rsidRPr="00073CFE" w14:paraId="024B3A15" w14:textId="77777777" w:rsidTr="00FA05EB">
        <w:trPr>
          <w:gridBefore w:val="1"/>
          <w:wBefore w:w="75" w:type="dxa"/>
        </w:trPr>
        <w:tc>
          <w:tcPr>
            <w:tcW w:w="4787" w:type="dxa"/>
            <w:gridSpan w:val="6"/>
            <w:tcBorders>
              <w:top w:val="single" w:sz="2" w:space="0" w:color="auto"/>
            </w:tcBorders>
            <w:shd w:val="clear" w:color="auto" w:fill="F7CAAC"/>
          </w:tcPr>
          <w:p w14:paraId="71D523A3" w14:textId="77777777" w:rsidR="00FA05EB" w:rsidRPr="00073CFE" w:rsidRDefault="00FA05EB" w:rsidP="005148C4">
            <w:pPr>
              <w:jc w:val="both"/>
              <w:rPr>
                <w:color w:val="000000" w:themeColor="text1"/>
              </w:rPr>
            </w:pPr>
            <w:r w:rsidRPr="00073CFE">
              <w:rPr>
                <w:b/>
                <w:color w:val="000000" w:themeColor="text1"/>
              </w:rPr>
              <w:t>Rozsah konzultací (soustředění)</w:t>
            </w:r>
          </w:p>
        </w:tc>
        <w:tc>
          <w:tcPr>
            <w:tcW w:w="889" w:type="dxa"/>
            <w:gridSpan w:val="2"/>
            <w:tcBorders>
              <w:top w:val="single" w:sz="2" w:space="0" w:color="auto"/>
            </w:tcBorders>
          </w:tcPr>
          <w:p w14:paraId="18C50B9E" w14:textId="77777777" w:rsidR="00FA05EB" w:rsidRPr="00073CFE" w:rsidRDefault="00FA05EB" w:rsidP="005148C4">
            <w:pPr>
              <w:jc w:val="both"/>
              <w:rPr>
                <w:color w:val="000000" w:themeColor="text1"/>
              </w:rPr>
            </w:pPr>
          </w:p>
        </w:tc>
        <w:tc>
          <w:tcPr>
            <w:tcW w:w="4179" w:type="dxa"/>
            <w:gridSpan w:val="8"/>
            <w:tcBorders>
              <w:top w:val="single" w:sz="2" w:space="0" w:color="auto"/>
            </w:tcBorders>
            <w:shd w:val="clear" w:color="auto" w:fill="F7CAAC"/>
          </w:tcPr>
          <w:p w14:paraId="5A5B7959" w14:textId="77777777" w:rsidR="00FA05EB" w:rsidRPr="00073CFE" w:rsidRDefault="00FA05EB" w:rsidP="005148C4">
            <w:pPr>
              <w:jc w:val="both"/>
              <w:rPr>
                <w:b/>
                <w:color w:val="000000" w:themeColor="text1"/>
              </w:rPr>
            </w:pPr>
            <w:r w:rsidRPr="00073CFE">
              <w:rPr>
                <w:b/>
                <w:color w:val="000000" w:themeColor="text1"/>
              </w:rPr>
              <w:t xml:space="preserve">hodin </w:t>
            </w:r>
          </w:p>
        </w:tc>
      </w:tr>
      <w:tr w:rsidR="00FA05EB" w:rsidRPr="00073CFE" w14:paraId="63D79FEB" w14:textId="77777777" w:rsidTr="00FA05EB">
        <w:trPr>
          <w:gridBefore w:val="1"/>
          <w:wBefore w:w="75" w:type="dxa"/>
        </w:trPr>
        <w:tc>
          <w:tcPr>
            <w:tcW w:w="9855" w:type="dxa"/>
            <w:gridSpan w:val="16"/>
            <w:shd w:val="clear" w:color="auto" w:fill="F7CAAC"/>
          </w:tcPr>
          <w:p w14:paraId="1AFFD694" w14:textId="77777777" w:rsidR="00FA05EB" w:rsidRPr="00073CFE" w:rsidRDefault="00FA05EB" w:rsidP="005148C4">
            <w:pPr>
              <w:jc w:val="both"/>
              <w:rPr>
                <w:b/>
                <w:color w:val="000000" w:themeColor="text1"/>
              </w:rPr>
            </w:pPr>
            <w:r w:rsidRPr="00073CFE">
              <w:rPr>
                <w:b/>
                <w:color w:val="000000" w:themeColor="text1"/>
              </w:rPr>
              <w:t>Informace o způsobu kontaktu s vyučujícím</w:t>
            </w:r>
          </w:p>
        </w:tc>
      </w:tr>
      <w:tr w:rsidR="00FA05EB" w:rsidRPr="00073CFE" w14:paraId="53DF8BDE" w14:textId="77777777" w:rsidTr="00FA05EB">
        <w:trPr>
          <w:gridBefore w:val="1"/>
          <w:wBefore w:w="75" w:type="dxa"/>
          <w:trHeight w:val="606"/>
        </w:trPr>
        <w:tc>
          <w:tcPr>
            <w:tcW w:w="9855" w:type="dxa"/>
            <w:gridSpan w:val="16"/>
          </w:tcPr>
          <w:p w14:paraId="621ED508" w14:textId="77777777" w:rsidR="00FA05EB" w:rsidRPr="00073CFE" w:rsidRDefault="00FA05EB"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059612" w14:textId="77777777" w:rsidR="00FA05EB" w:rsidRPr="00073CFE" w:rsidRDefault="00FA05EB" w:rsidP="00FA05EB">
      <w:pPr>
        <w:spacing w:after="160" w:line="259" w:lineRule="auto"/>
        <w:rPr>
          <w:color w:val="000000" w:themeColor="text1"/>
        </w:rPr>
      </w:pPr>
    </w:p>
    <w:p w14:paraId="6B5B02E2" w14:textId="77777777" w:rsidR="00FA05EB" w:rsidRPr="00073CFE" w:rsidRDefault="00FA05EB" w:rsidP="00FA05EB">
      <w:pPr>
        <w:spacing w:after="160" w:line="259" w:lineRule="auto"/>
        <w:rPr>
          <w:color w:val="000000" w:themeColor="text1"/>
        </w:rPr>
      </w:pPr>
    </w:p>
    <w:p w14:paraId="1D8A89D8" w14:textId="77777777" w:rsidR="00FA05EB" w:rsidRPr="00073CFE" w:rsidRDefault="00FA05EB" w:rsidP="00FA05EB">
      <w:pPr>
        <w:spacing w:after="160" w:line="259" w:lineRule="auto"/>
        <w:rPr>
          <w:color w:val="000000" w:themeColor="text1"/>
        </w:rPr>
      </w:pPr>
    </w:p>
    <w:p w14:paraId="66D6F31E" w14:textId="77777777" w:rsidR="00FA05EB" w:rsidRPr="00073CFE" w:rsidRDefault="00FA05EB" w:rsidP="00FA05EB">
      <w:pPr>
        <w:spacing w:after="160" w:line="259" w:lineRule="auto"/>
        <w:rPr>
          <w:color w:val="000000" w:themeColor="text1"/>
        </w:rPr>
      </w:pPr>
    </w:p>
    <w:p w14:paraId="5F39A2F5" w14:textId="77777777" w:rsidR="00DC4B13" w:rsidRPr="00073CFE" w:rsidRDefault="00DC4B13" w:rsidP="00FA05EB">
      <w:pPr>
        <w:spacing w:after="160" w:line="259" w:lineRule="auto"/>
        <w:rPr>
          <w:color w:val="000000" w:themeColor="text1"/>
        </w:rPr>
      </w:pPr>
    </w:p>
    <w:p w14:paraId="412D81C5" w14:textId="77777777" w:rsidR="00DC4B13" w:rsidRPr="00073CFE" w:rsidRDefault="00DC4B13" w:rsidP="00FA05EB">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E108A" w:rsidRPr="00073CFE" w14:paraId="49B17B03" w14:textId="77777777" w:rsidTr="009C099A">
        <w:tc>
          <w:tcPr>
            <w:tcW w:w="9855" w:type="dxa"/>
            <w:gridSpan w:val="8"/>
            <w:tcBorders>
              <w:bottom w:val="double" w:sz="4" w:space="0" w:color="auto"/>
            </w:tcBorders>
            <w:shd w:val="clear" w:color="auto" w:fill="BDD6EE"/>
          </w:tcPr>
          <w:p w14:paraId="09D84A92" w14:textId="77777777" w:rsidR="004E108A" w:rsidRPr="00073CFE" w:rsidRDefault="004E108A"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4E108A" w:rsidRPr="00073CFE" w14:paraId="0FEA7859" w14:textId="77777777" w:rsidTr="009C099A">
        <w:tc>
          <w:tcPr>
            <w:tcW w:w="3086" w:type="dxa"/>
            <w:tcBorders>
              <w:top w:val="double" w:sz="4" w:space="0" w:color="auto"/>
            </w:tcBorders>
            <w:shd w:val="clear" w:color="auto" w:fill="F7CAAC"/>
          </w:tcPr>
          <w:p w14:paraId="38C8EFDE" w14:textId="77777777" w:rsidR="004E108A" w:rsidRPr="00073CFE" w:rsidRDefault="004E108A"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FA6DFF5" w14:textId="77777777" w:rsidR="004E108A" w:rsidRPr="00073CFE" w:rsidRDefault="004E108A" w:rsidP="009C099A">
            <w:pPr>
              <w:jc w:val="both"/>
              <w:rPr>
                <w:color w:val="000000" w:themeColor="text1"/>
              </w:rPr>
            </w:pPr>
            <w:r w:rsidRPr="00073CFE">
              <w:rPr>
                <w:color w:val="000000" w:themeColor="text1"/>
                <w:shd w:val="clear" w:color="auto" w:fill="FFFFFF"/>
              </w:rPr>
              <w:t>Bata´s Management System</w:t>
            </w:r>
          </w:p>
        </w:tc>
      </w:tr>
      <w:tr w:rsidR="004E108A" w:rsidRPr="00073CFE" w14:paraId="6852692E" w14:textId="77777777" w:rsidTr="009C099A">
        <w:trPr>
          <w:trHeight w:val="249"/>
        </w:trPr>
        <w:tc>
          <w:tcPr>
            <w:tcW w:w="3086" w:type="dxa"/>
            <w:shd w:val="clear" w:color="auto" w:fill="F7CAAC"/>
          </w:tcPr>
          <w:p w14:paraId="3117A69B" w14:textId="77777777" w:rsidR="004E108A" w:rsidRPr="00073CFE" w:rsidRDefault="004E108A" w:rsidP="009C099A">
            <w:pPr>
              <w:jc w:val="both"/>
              <w:rPr>
                <w:b/>
                <w:color w:val="000000" w:themeColor="text1"/>
              </w:rPr>
            </w:pPr>
            <w:r w:rsidRPr="00073CFE">
              <w:rPr>
                <w:b/>
                <w:color w:val="000000" w:themeColor="text1"/>
              </w:rPr>
              <w:t>Typ předmětu</w:t>
            </w:r>
          </w:p>
        </w:tc>
        <w:tc>
          <w:tcPr>
            <w:tcW w:w="3406" w:type="dxa"/>
            <w:gridSpan w:val="4"/>
          </w:tcPr>
          <w:p w14:paraId="735F4B97" w14:textId="77777777" w:rsidR="004E108A" w:rsidRPr="00073CFE" w:rsidRDefault="004E108A" w:rsidP="009C099A">
            <w:pPr>
              <w:jc w:val="both"/>
              <w:rPr>
                <w:color w:val="000000" w:themeColor="text1"/>
              </w:rPr>
            </w:pPr>
            <w:r w:rsidRPr="00073CFE">
              <w:rPr>
                <w:color w:val="000000" w:themeColor="text1"/>
              </w:rPr>
              <w:t>povinně volitelný „PV“</w:t>
            </w:r>
          </w:p>
        </w:tc>
        <w:tc>
          <w:tcPr>
            <w:tcW w:w="2695" w:type="dxa"/>
            <w:gridSpan w:val="2"/>
            <w:shd w:val="clear" w:color="auto" w:fill="F7CAAC"/>
          </w:tcPr>
          <w:p w14:paraId="29E3E468" w14:textId="77777777" w:rsidR="004E108A" w:rsidRPr="00073CFE" w:rsidRDefault="004E108A" w:rsidP="009C099A">
            <w:pPr>
              <w:jc w:val="both"/>
              <w:rPr>
                <w:color w:val="000000" w:themeColor="text1"/>
              </w:rPr>
            </w:pPr>
            <w:r w:rsidRPr="00073CFE">
              <w:rPr>
                <w:b/>
                <w:color w:val="000000" w:themeColor="text1"/>
              </w:rPr>
              <w:t>doporučený ročník / semestr</w:t>
            </w:r>
          </w:p>
        </w:tc>
        <w:tc>
          <w:tcPr>
            <w:tcW w:w="668" w:type="dxa"/>
          </w:tcPr>
          <w:p w14:paraId="26BE29B2" w14:textId="77777777" w:rsidR="004E108A" w:rsidRPr="00073CFE" w:rsidRDefault="004E108A" w:rsidP="009C099A">
            <w:pPr>
              <w:jc w:val="both"/>
              <w:rPr>
                <w:color w:val="000000" w:themeColor="text1"/>
              </w:rPr>
            </w:pPr>
            <w:r w:rsidRPr="00073CFE">
              <w:rPr>
                <w:color w:val="000000" w:themeColor="text1"/>
              </w:rPr>
              <w:t>2,3/Z</w:t>
            </w:r>
          </w:p>
        </w:tc>
      </w:tr>
      <w:tr w:rsidR="004E108A" w:rsidRPr="00073CFE" w14:paraId="2DC62D93" w14:textId="77777777" w:rsidTr="009C099A">
        <w:tc>
          <w:tcPr>
            <w:tcW w:w="3086" w:type="dxa"/>
            <w:shd w:val="clear" w:color="auto" w:fill="F7CAAC"/>
          </w:tcPr>
          <w:p w14:paraId="3C99E98B" w14:textId="77777777" w:rsidR="004E108A" w:rsidRPr="00073CFE" w:rsidRDefault="004E108A" w:rsidP="009C099A">
            <w:pPr>
              <w:jc w:val="both"/>
              <w:rPr>
                <w:b/>
                <w:color w:val="000000" w:themeColor="text1"/>
              </w:rPr>
            </w:pPr>
            <w:r w:rsidRPr="00073CFE">
              <w:rPr>
                <w:b/>
                <w:color w:val="000000" w:themeColor="text1"/>
              </w:rPr>
              <w:t>Rozsah studijního předmětu</w:t>
            </w:r>
          </w:p>
        </w:tc>
        <w:tc>
          <w:tcPr>
            <w:tcW w:w="1701" w:type="dxa"/>
            <w:gridSpan w:val="2"/>
          </w:tcPr>
          <w:p w14:paraId="77A15F8C" w14:textId="77777777" w:rsidR="004E108A" w:rsidRPr="00073CFE" w:rsidRDefault="004E108A" w:rsidP="006D010A">
            <w:pPr>
              <w:jc w:val="both"/>
              <w:rPr>
                <w:color w:val="000000" w:themeColor="text1"/>
              </w:rPr>
            </w:pPr>
            <w:r w:rsidRPr="00073CFE">
              <w:rPr>
                <w:color w:val="000000" w:themeColor="text1"/>
              </w:rPr>
              <w:t xml:space="preserve">13p </w:t>
            </w:r>
          </w:p>
        </w:tc>
        <w:tc>
          <w:tcPr>
            <w:tcW w:w="889" w:type="dxa"/>
            <w:shd w:val="clear" w:color="auto" w:fill="F7CAAC"/>
          </w:tcPr>
          <w:p w14:paraId="04DB66D6" w14:textId="77777777" w:rsidR="004E108A" w:rsidRPr="00073CFE" w:rsidRDefault="004E108A" w:rsidP="009C099A">
            <w:pPr>
              <w:jc w:val="both"/>
              <w:rPr>
                <w:b/>
                <w:color w:val="000000" w:themeColor="text1"/>
              </w:rPr>
            </w:pPr>
            <w:r w:rsidRPr="00073CFE">
              <w:rPr>
                <w:b/>
                <w:color w:val="000000" w:themeColor="text1"/>
              </w:rPr>
              <w:t xml:space="preserve">hod. </w:t>
            </w:r>
          </w:p>
        </w:tc>
        <w:tc>
          <w:tcPr>
            <w:tcW w:w="816" w:type="dxa"/>
          </w:tcPr>
          <w:p w14:paraId="7004E5A6" w14:textId="77777777" w:rsidR="004E108A" w:rsidRPr="00073CFE" w:rsidRDefault="006D010A" w:rsidP="009C099A">
            <w:pPr>
              <w:jc w:val="both"/>
              <w:rPr>
                <w:color w:val="000000" w:themeColor="text1"/>
              </w:rPr>
            </w:pPr>
            <w:r w:rsidRPr="00073CFE">
              <w:rPr>
                <w:color w:val="000000" w:themeColor="text1"/>
              </w:rPr>
              <w:t>13</w:t>
            </w:r>
          </w:p>
        </w:tc>
        <w:tc>
          <w:tcPr>
            <w:tcW w:w="2156" w:type="dxa"/>
            <w:shd w:val="clear" w:color="auto" w:fill="F7CAAC"/>
          </w:tcPr>
          <w:p w14:paraId="06EAFD35" w14:textId="77777777" w:rsidR="004E108A" w:rsidRPr="00073CFE" w:rsidRDefault="004E108A" w:rsidP="009C099A">
            <w:pPr>
              <w:jc w:val="both"/>
              <w:rPr>
                <w:b/>
                <w:color w:val="000000" w:themeColor="text1"/>
              </w:rPr>
            </w:pPr>
            <w:r w:rsidRPr="00073CFE">
              <w:rPr>
                <w:b/>
                <w:color w:val="000000" w:themeColor="text1"/>
              </w:rPr>
              <w:t>kreditů</w:t>
            </w:r>
          </w:p>
        </w:tc>
        <w:tc>
          <w:tcPr>
            <w:tcW w:w="1207" w:type="dxa"/>
            <w:gridSpan w:val="2"/>
          </w:tcPr>
          <w:p w14:paraId="00007CF3" w14:textId="77777777" w:rsidR="004E108A" w:rsidRPr="00073CFE" w:rsidRDefault="004E108A" w:rsidP="009C099A">
            <w:pPr>
              <w:jc w:val="both"/>
              <w:rPr>
                <w:color w:val="000000" w:themeColor="text1"/>
              </w:rPr>
            </w:pPr>
            <w:r w:rsidRPr="00073CFE">
              <w:rPr>
                <w:color w:val="000000" w:themeColor="text1"/>
              </w:rPr>
              <w:t>3</w:t>
            </w:r>
          </w:p>
        </w:tc>
      </w:tr>
      <w:tr w:rsidR="004E108A" w:rsidRPr="00073CFE" w14:paraId="2C02B6EB" w14:textId="77777777" w:rsidTr="009C099A">
        <w:tc>
          <w:tcPr>
            <w:tcW w:w="3086" w:type="dxa"/>
            <w:shd w:val="clear" w:color="auto" w:fill="F7CAAC"/>
          </w:tcPr>
          <w:p w14:paraId="26CF3C31" w14:textId="77777777" w:rsidR="004E108A" w:rsidRPr="00073CFE" w:rsidRDefault="004E108A" w:rsidP="009C099A">
            <w:pPr>
              <w:jc w:val="both"/>
              <w:rPr>
                <w:b/>
                <w:color w:val="000000" w:themeColor="text1"/>
              </w:rPr>
            </w:pPr>
            <w:r w:rsidRPr="00073CFE">
              <w:rPr>
                <w:b/>
                <w:color w:val="000000" w:themeColor="text1"/>
              </w:rPr>
              <w:t>Prerekvizity, korekvizity, ekvivalence</w:t>
            </w:r>
          </w:p>
        </w:tc>
        <w:tc>
          <w:tcPr>
            <w:tcW w:w="6769" w:type="dxa"/>
            <w:gridSpan w:val="7"/>
          </w:tcPr>
          <w:p w14:paraId="7744F89E" w14:textId="77777777" w:rsidR="004E108A" w:rsidRPr="00073CFE" w:rsidRDefault="004E108A" w:rsidP="009C099A">
            <w:pPr>
              <w:jc w:val="both"/>
              <w:rPr>
                <w:color w:val="000000" w:themeColor="text1"/>
              </w:rPr>
            </w:pPr>
          </w:p>
        </w:tc>
      </w:tr>
      <w:tr w:rsidR="00073CFE" w:rsidRPr="00073CFE" w14:paraId="029B4DF0" w14:textId="77777777" w:rsidTr="009C099A">
        <w:tc>
          <w:tcPr>
            <w:tcW w:w="3086" w:type="dxa"/>
            <w:shd w:val="clear" w:color="auto" w:fill="F7CAAC"/>
          </w:tcPr>
          <w:p w14:paraId="7F301009" w14:textId="77777777" w:rsidR="004E108A" w:rsidRPr="00073CFE" w:rsidRDefault="004E108A" w:rsidP="009C099A">
            <w:pPr>
              <w:jc w:val="both"/>
              <w:rPr>
                <w:b/>
                <w:color w:val="000000" w:themeColor="text1"/>
              </w:rPr>
            </w:pPr>
            <w:r w:rsidRPr="00073CFE">
              <w:rPr>
                <w:b/>
                <w:color w:val="000000" w:themeColor="text1"/>
              </w:rPr>
              <w:t>Způsob ověření studijních výsledků</w:t>
            </w:r>
          </w:p>
        </w:tc>
        <w:tc>
          <w:tcPr>
            <w:tcW w:w="3406" w:type="dxa"/>
            <w:gridSpan w:val="4"/>
          </w:tcPr>
          <w:p w14:paraId="71E43216" w14:textId="77777777" w:rsidR="004E108A" w:rsidRPr="00073CFE" w:rsidRDefault="004E108A" w:rsidP="009C099A">
            <w:pPr>
              <w:jc w:val="both"/>
              <w:rPr>
                <w:color w:val="000000" w:themeColor="text1"/>
              </w:rPr>
            </w:pPr>
            <w:r w:rsidRPr="00073CFE">
              <w:rPr>
                <w:color w:val="000000" w:themeColor="text1"/>
              </w:rPr>
              <w:t>klasifikovaný zápočet</w:t>
            </w:r>
          </w:p>
        </w:tc>
        <w:tc>
          <w:tcPr>
            <w:tcW w:w="2156" w:type="dxa"/>
            <w:shd w:val="clear" w:color="auto" w:fill="F7CAAC"/>
          </w:tcPr>
          <w:p w14:paraId="5A6269E8" w14:textId="77777777" w:rsidR="004E108A" w:rsidRPr="00073CFE" w:rsidRDefault="004E108A" w:rsidP="009C099A">
            <w:pPr>
              <w:jc w:val="both"/>
              <w:rPr>
                <w:b/>
                <w:color w:val="000000" w:themeColor="text1"/>
              </w:rPr>
            </w:pPr>
            <w:r w:rsidRPr="00073CFE">
              <w:rPr>
                <w:b/>
                <w:color w:val="000000" w:themeColor="text1"/>
              </w:rPr>
              <w:t>Forma výuky</w:t>
            </w:r>
          </w:p>
        </w:tc>
        <w:tc>
          <w:tcPr>
            <w:tcW w:w="1207" w:type="dxa"/>
            <w:gridSpan w:val="2"/>
          </w:tcPr>
          <w:p w14:paraId="0C85C320" w14:textId="77777777" w:rsidR="004E108A" w:rsidRPr="00073CFE" w:rsidRDefault="006D010A" w:rsidP="006D010A">
            <w:pPr>
              <w:jc w:val="both"/>
              <w:rPr>
                <w:color w:val="000000" w:themeColor="text1"/>
              </w:rPr>
            </w:pPr>
            <w:r w:rsidRPr="00073CFE">
              <w:rPr>
                <w:color w:val="000000" w:themeColor="text1"/>
              </w:rPr>
              <w:t>přednáška</w:t>
            </w:r>
          </w:p>
        </w:tc>
      </w:tr>
      <w:tr w:rsidR="004E108A" w:rsidRPr="00073CFE" w14:paraId="3200D501" w14:textId="77777777" w:rsidTr="009C099A">
        <w:tc>
          <w:tcPr>
            <w:tcW w:w="3086" w:type="dxa"/>
            <w:shd w:val="clear" w:color="auto" w:fill="F7CAAC"/>
          </w:tcPr>
          <w:p w14:paraId="1B09A337" w14:textId="77777777" w:rsidR="004E108A" w:rsidRPr="00073CFE" w:rsidRDefault="004E108A"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BC74335" w14:textId="77777777" w:rsidR="004E108A" w:rsidRPr="00073CFE" w:rsidRDefault="004E108A" w:rsidP="009C099A">
            <w:pPr>
              <w:jc w:val="both"/>
              <w:rPr>
                <w:color w:val="000000" w:themeColor="text1"/>
              </w:rPr>
            </w:pPr>
            <w:r w:rsidRPr="00073CFE">
              <w:rPr>
                <w:color w:val="000000" w:themeColor="text1"/>
              </w:rPr>
              <w:t>Způsob zakončení předmětu - klasifikovaný zápočet</w:t>
            </w:r>
          </w:p>
          <w:p w14:paraId="066A2B03" w14:textId="77777777" w:rsidR="004E108A" w:rsidRPr="00073CFE" w:rsidRDefault="004E108A" w:rsidP="009C099A">
            <w:pPr>
              <w:jc w:val="both"/>
              <w:rPr>
                <w:color w:val="000000" w:themeColor="text1"/>
              </w:rPr>
            </w:pPr>
            <w:r w:rsidRPr="00073CFE">
              <w:rPr>
                <w:color w:val="000000" w:themeColor="text1"/>
              </w:rPr>
              <w:t>Požadavky ke klasifikovanému zápočtu: Zpracování, prezentace a odevzdání seminární práce na zadané téma (3 - 5 stran). Vypracování písemného testu na konci semestru.</w:t>
            </w:r>
          </w:p>
        </w:tc>
      </w:tr>
      <w:tr w:rsidR="004E108A" w:rsidRPr="00073CFE" w14:paraId="2323EE33" w14:textId="77777777" w:rsidTr="009C099A">
        <w:trPr>
          <w:trHeight w:val="154"/>
        </w:trPr>
        <w:tc>
          <w:tcPr>
            <w:tcW w:w="9855" w:type="dxa"/>
            <w:gridSpan w:val="8"/>
            <w:tcBorders>
              <w:top w:val="nil"/>
            </w:tcBorders>
          </w:tcPr>
          <w:p w14:paraId="64F842B4" w14:textId="77777777" w:rsidR="004E108A" w:rsidRPr="00073CFE" w:rsidRDefault="004E108A" w:rsidP="009C099A">
            <w:pPr>
              <w:jc w:val="both"/>
              <w:rPr>
                <w:color w:val="000000" w:themeColor="text1"/>
              </w:rPr>
            </w:pPr>
          </w:p>
        </w:tc>
      </w:tr>
      <w:tr w:rsidR="004E108A" w:rsidRPr="00073CFE" w14:paraId="15012EF9" w14:textId="77777777" w:rsidTr="009C099A">
        <w:trPr>
          <w:trHeight w:val="197"/>
        </w:trPr>
        <w:tc>
          <w:tcPr>
            <w:tcW w:w="3086" w:type="dxa"/>
            <w:tcBorders>
              <w:top w:val="nil"/>
            </w:tcBorders>
            <w:shd w:val="clear" w:color="auto" w:fill="F7CAAC"/>
          </w:tcPr>
          <w:p w14:paraId="3475E934" w14:textId="77777777" w:rsidR="004E108A" w:rsidRPr="00073CFE" w:rsidRDefault="004E108A"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2A803F17" w14:textId="77777777" w:rsidR="004E108A" w:rsidRPr="00073CFE" w:rsidRDefault="004E108A" w:rsidP="009C099A">
            <w:pPr>
              <w:jc w:val="both"/>
              <w:rPr>
                <w:color w:val="000000" w:themeColor="text1"/>
              </w:rPr>
            </w:pPr>
            <w:r w:rsidRPr="00073CFE">
              <w:rPr>
                <w:color w:val="000000" w:themeColor="text1"/>
              </w:rPr>
              <w:t>doc. PhDr. Ing. Aleš Gregar, CSc.</w:t>
            </w:r>
          </w:p>
        </w:tc>
      </w:tr>
      <w:tr w:rsidR="00073CFE" w:rsidRPr="00073CFE" w14:paraId="606346F7" w14:textId="77777777" w:rsidTr="009C099A">
        <w:trPr>
          <w:trHeight w:val="243"/>
        </w:trPr>
        <w:tc>
          <w:tcPr>
            <w:tcW w:w="3086" w:type="dxa"/>
            <w:tcBorders>
              <w:top w:val="nil"/>
            </w:tcBorders>
            <w:shd w:val="clear" w:color="auto" w:fill="F7CAAC"/>
          </w:tcPr>
          <w:p w14:paraId="6973C339" w14:textId="77777777" w:rsidR="004E108A" w:rsidRPr="00073CFE" w:rsidRDefault="004E108A"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9154776" w14:textId="77777777" w:rsidR="004E108A" w:rsidRPr="00073CFE" w:rsidRDefault="004E108A" w:rsidP="006D010A">
            <w:pPr>
              <w:jc w:val="both"/>
              <w:rPr>
                <w:color w:val="000000" w:themeColor="text1"/>
              </w:rPr>
            </w:pPr>
            <w:r w:rsidRPr="00073CFE">
              <w:rPr>
                <w:color w:val="000000" w:themeColor="text1"/>
              </w:rPr>
              <w:t>Garant se podílí na přednášení v rozsahu 10</w:t>
            </w:r>
            <w:r w:rsidR="006D010A" w:rsidRPr="00073CFE">
              <w:rPr>
                <w:color w:val="000000" w:themeColor="text1"/>
              </w:rPr>
              <w:t>0 %</w:t>
            </w:r>
          </w:p>
        </w:tc>
      </w:tr>
      <w:tr w:rsidR="004E108A" w:rsidRPr="00073CFE" w14:paraId="1B0503AB" w14:textId="77777777" w:rsidTr="009C099A">
        <w:tc>
          <w:tcPr>
            <w:tcW w:w="3086" w:type="dxa"/>
            <w:shd w:val="clear" w:color="auto" w:fill="F7CAAC"/>
          </w:tcPr>
          <w:p w14:paraId="5BA66E69" w14:textId="77777777" w:rsidR="004E108A" w:rsidRPr="00073CFE" w:rsidRDefault="004E108A"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1AE69594" w14:textId="77777777" w:rsidR="004E108A" w:rsidRPr="00073CFE" w:rsidRDefault="004E108A" w:rsidP="009C099A">
            <w:pPr>
              <w:jc w:val="both"/>
              <w:rPr>
                <w:color w:val="000000" w:themeColor="text1"/>
              </w:rPr>
            </w:pPr>
            <w:r w:rsidRPr="00073CFE">
              <w:rPr>
                <w:color w:val="000000" w:themeColor="text1"/>
              </w:rPr>
              <w:t>doc. PhDr. Ing. Aleš Gregar, CSc. - přednášky (100%)</w:t>
            </w:r>
          </w:p>
        </w:tc>
      </w:tr>
      <w:tr w:rsidR="004E108A" w:rsidRPr="00073CFE" w14:paraId="50E6F17A" w14:textId="77777777" w:rsidTr="009C099A">
        <w:trPr>
          <w:trHeight w:val="146"/>
        </w:trPr>
        <w:tc>
          <w:tcPr>
            <w:tcW w:w="9855" w:type="dxa"/>
            <w:gridSpan w:val="8"/>
            <w:tcBorders>
              <w:top w:val="nil"/>
            </w:tcBorders>
          </w:tcPr>
          <w:p w14:paraId="2A6A73BD" w14:textId="77777777" w:rsidR="004E108A" w:rsidRPr="00073CFE" w:rsidRDefault="004E108A" w:rsidP="009C099A">
            <w:pPr>
              <w:jc w:val="both"/>
              <w:rPr>
                <w:color w:val="000000" w:themeColor="text1"/>
              </w:rPr>
            </w:pPr>
          </w:p>
        </w:tc>
      </w:tr>
      <w:tr w:rsidR="004E108A" w:rsidRPr="00073CFE" w14:paraId="325F87A0" w14:textId="77777777" w:rsidTr="009C099A">
        <w:tc>
          <w:tcPr>
            <w:tcW w:w="3086" w:type="dxa"/>
            <w:shd w:val="clear" w:color="auto" w:fill="F7CAAC"/>
          </w:tcPr>
          <w:p w14:paraId="46CAAAAA" w14:textId="77777777" w:rsidR="004E108A" w:rsidRPr="00073CFE" w:rsidRDefault="004E108A"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8021153" w14:textId="77777777" w:rsidR="004E108A" w:rsidRPr="00073CFE" w:rsidRDefault="004E108A" w:rsidP="009C099A">
            <w:pPr>
              <w:jc w:val="both"/>
              <w:rPr>
                <w:color w:val="000000" w:themeColor="text1"/>
              </w:rPr>
            </w:pPr>
          </w:p>
        </w:tc>
      </w:tr>
      <w:tr w:rsidR="004E108A" w:rsidRPr="00073CFE" w14:paraId="63035CED" w14:textId="77777777" w:rsidTr="009C099A">
        <w:trPr>
          <w:trHeight w:val="3938"/>
        </w:trPr>
        <w:tc>
          <w:tcPr>
            <w:tcW w:w="9855" w:type="dxa"/>
            <w:gridSpan w:val="8"/>
            <w:tcBorders>
              <w:top w:val="nil"/>
              <w:bottom w:val="single" w:sz="12" w:space="0" w:color="auto"/>
            </w:tcBorders>
          </w:tcPr>
          <w:p w14:paraId="15E2E33D" w14:textId="77777777" w:rsidR="004E108A" w:rsidRPr="00073CFE" w:rsidRDefault="004E108A" w:rsidP="009C099A">
            <w:pPr>
              <w:jc w:val="both"/>
              <w:rPr>
                <w:color w:val="000000" w:themeColor="text1"/>
                <w:shd w:val="clear" w:color="auto" w:fill="FFFFFF"/>
              </w:rPr>
            </w:pPr>
            <w:r w:rsidRPr="00073CFE">
              <w:rPr>
                <w:color w:val="000000" w:themeColor="text1"/>
                <w:shd w:val="clear" w:color="auto" w:fill="FFFFFF"/>
              </w:rPr>
              <w:t xml:space="preserve">Cílem předmětu Bata´s Management System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3C345408"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Historie a současnost firmy Baťa, podnikatelská strategie firmy Baťa, podnikatelská filozofie Tomáše Bati, představení Baťovy soustavy řízení </w:t>
            </w:r>
          </w:p>
          <w:p w14:paraId="3E888B93"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Výchova a vzdělávání zaměstnanců firmy Baťa </w:t>
            </w:r>
          </w:p>
          <w:p w14:paraId="175F69FC"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Personální a sociální politika firmy Baťa </w:t>
            </w:r>
          </w:p>
          <w:p w14:paraId="4271AB62"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Mzdový a sociální motivační a aktivizační systém firmy Baťa </w:t>
            </w:r>
          </w:p>
          <w:p w14:paraId="1DC8A958"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Informační systém firmy Baťa </w:t>
            </w:r>
          </w:p>
          <w:p w14:paraId="3615472C"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Kalkulace a vnitropodnikové účetnictví firmy Baťa </w:t>
            </w:r>
          </w:p>
          <w:p w14:paraId="69583148"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Plánování činností ve firmě Baťa </w:t>
            </w:r>
          </w:p>
          <w:p w14:paraId="7767903D"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(nákup a prodej) firmy Baťa </w:t>
            </w:r>
          </w:p>
          <w:p w14:paraId="5B156261"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(výroba) a řízení kvality firmy Baťa </w:t>
            </w:r>
          </w:p>
          <w:p w14:paraId="5E6C0492"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Výzkumné, technické a inovační aktivity pro rozvoj firmy Baťa </w:t>
            </w:r>
          </w:p>
          <w:p w14:paraId="70F82D01"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Marketingová politika firmy Baťa </w:t>
            </w:r>
          </w:p>
          <w:p w14:paraId="7BE362A4"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Vnitrofiremní komunikace firmy Baťa </w:t>
            </w:r>
          </w:p>
          <w:p w14:paraId="5D4C2157"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Dodavatelsko-odběratelské vztahy, řízení vztahu se zákazníky firmy Baťa </w:t>
            </w:r>
          </w:p>
          <w:p w14:paraId="4CA7F8DF"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Společenská odpovědnost firmy Baťa</w:t>
            </w:r>
          </w:p>
        </w:tc>
      </w:tr>
      <w:tr w:rsidR="004E108A" w:rsidRPr="00073CFE" w14:paraId="28C2AC10" w14:textId="77777777" w:rsidTr="009C099A">
        <w:trPr>
          <w:trHeight w:val="265"/>
        </w:trPr>
        <w:tc>
          <w:tcPr>
            <w:tcW w:w="3653" w:type="dxa"/>
            <w:gridSpan w:val="2"/>
            <w:tcBorders>
              <w:top w:val="nil"/>
            </w:tcBorders>
            <w:shd w:val="clear" w:color="auto" w:fill="F7CAAC"/>
          </w:tcPr>
          <w:p w14:paraId="1310C8BE" w14:textId="77777777" w:rsidR="004E108A" w:rsidRPr="00073CFE" w:rsidRDefault="004E108A"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5F1CFEF" w14:textId="77777777" w:rsidR="004E108A" w:rsidRPr="00073CFE" w:rsidRDefault="004E108A" w:rsidP="009C099A">
            <w:pPr>
              <w:jc w:val="both"/>
              <w:rPr>
                <w:color w:val="000000" w:themeColor="text1"/>
              </w:rPr>
            </w:pPr>
          </w:p>
        </w:tc>
      </w:tr>
      <w:tr w:rsidR="004E108A" w:rsidRPr="00073CFE" w14:paraId="5FF05A9C" w14:textId="77777777" w:rsidTr="009C099A">
        <w:trPr>
          <w:trHeight w:val="1497"/>
        </w:trPr>
        <w:tc>
          <w:tcPr>
            <w:tcW w:w="9855" w:type="dxa"/>
            <w:gridSpan w:val="8"/>
            <w:tcBorders>
              <w:top w:val="nil"/>
            </w:tcBorders>
          </w:tcPr>
          <w:p w14:paraId="4F4FAA0B" w14:textId="77777777" w:rsidR="004E108A" w:rsidRPr="00073CFE" w:rsidRDefault="004E108A" w:rsidP="009C099A">
            <w:pPr>
              <w:jc w:val="both"/>
              <w:rPr>
                <w:b/>
                <w:color w:val="000000" w:themeColor="text1"/>
              </w:rPr>
            </w:pPr>
            <w:r w:rsidRPr="00073CFE">
              <w:rPr>
                <w:b/>
                <w:color w:val="000000" w:themeColor="text1"/>
              </w:rPr>
              <w:t>Povinná literatura:</w:t>
            </w:r>
          </w:p>
          <w:p w14:paraId="3E3B45BB" w14:textId="77777777" w:rsidR="004E108A" w:rsidRPr="00073CFE" w:rsidRDefault="004E108A" w:rsidP="009C099A">
            <w:pPr>
              <w:rPr>
                <w:color w:val="000000" w:themeColor="text1"/>
              </w:rPr>
            </w:pPr>
            <w:r w:rsidRPr="00073CFE">
              <w:rPr>
                <w:color w:val="000000" w:themeColor="text1"/>
              </w:rPr>
              <w:t xml:space="preserve">BATA, T. </w:t>
            </w:r>
            <w:r w:rsidRPr="00073CFE">
              <w:rPr>
                <w:i/>
                <w:iCs/>
                <w:color w:val="000000" w:themeColor="text1"/>
              </w:rPr>
              <w:t xml:space="preserve">Reflections and Speeches.  </w:t>
            </w:r>
            <w:r w:rsidRPr="00073CFE">
              <w:rPr>
                <w:color w:val="000000" w:themeColor="text1"/>
              </w:rPr>
              <w:t>Zlín: Nadace Tomáše Bati, 2016, 381 s. ISBN 978-80-905896-9-8.</w:t>
            </w:r>
          </w:p>
          <w:p w14:paraId="02EEF9B1" w14:textId="77777777" w:rsidR="004E108A" w:rsidRPr="00073CFE" w:rsidRDefault="004E108A" w:rsidP="009C099A">
            <w:pPr>
              <w:rPr>
                <w:color w:val="000000" w:themeColor="text1"/>
              </w:rPr>
            </w:pPr>
            <w:r w:rsidRPr="00073CFE">
              <w:rPr>
                <w:color w:val="000000" w:themeColor="text1"/>
              </w:rPr>
              <w:t xml:space="preserve">POKLUDA, Z. </w:t>
            </w:r>
            <w:r w:rsidRPr="00073CFE">
              <w:rPr>
                <w:i/>
                <w:iCs/>
                <w:color w:val="000000" w:themeColor="text1"/>
              </w:rPr>
              <w:t>Man and Work</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2015, 61 s. ISBN 978-80-905896-3-6.</w:t>
            </w:r>
          </w:p>
          <w:p w14:paraId="24EDBE37" w14:textId="77777777" w:rsidR="004E108A" w:rsidRPr="00073CFE" w:rsidRDefault="004E108A" w:rsidP="009C099A">
            <w:pPr>
              <w:rPr>
                <w:color w:val="000000" w:themeColor="text1"/>
              </w:rPr>
            </w:pPr>
            <w:r w:rsidRPr="00073CFE">
              <w:rPr>
                <w:color w:val="000000" w:themeColor="text1"/>
              </w:rPr>
              <w:t xml:space="preserve">RYBKA, Z. </w:t>
            </w:r>
            <w:r w:rsidRPr="00073CFE">
              <w:rPr>
                <w:i/>
                <w:iCs/>
                <w:color w:val="000000" w:themeColor="text1"/>
              </w:rPr>
              <w:t>Principles of the Bata Management System</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2017, 141 s. ISBN 978-80-906540-3-7.</w:t>
            </w:r>
          </w:p>
          <w:p w14:paraId="4FA6FF53" w14:textId="77777777" w:rsidR="004E108A" w:rsidRPr="00073CFE" w:rsidRDefault="004E108A" w:rsidP="009C099A">
            <w:pPr>
              <w:jc w:val="both"/>
              <w:rPr>
                <w:b/>
                <w:color w:val="000000" w:themeColor="text1"/>
              </w:rPr>
            </w:pPr>
            <w:r w:rsidRPr="00073CFE">
              <w:rPr>
                <w:b/>
                <w:color w:val="000000" w:themeColor="text1"/>
              </w:rPr>
              <w:t>Doporučená literatura:</w:t>
            </w:r>
          </w:p>
          <w:p w14:paraId="549DFE99" w14:textId="77777777" w:rsidR="004E108A" w:rsidRPr="00073CFE" w:rsidRDefault="004E108A" w:rsidP="009C099A">
            <w:pPr>
              <w:rPr>
                <w:color w:val="000000" w:themeColor="text1"/>
              </w:rPr>
            </w:pPr>
            <w:r w:rsidRPr="00073CFE">
              <w:rPr>
                <w:color w:val="000000" w:themeColor="text1"/>
              </w:rPr>
              <w:t xml:space="preserve">CEKOTA, A. </w:t>
            </w:r>
            <w:r w:rsidRPr="00073CFE">
              <w:rPr>
                <w:i/>
                <w:iCs/>
                <w:color w:val="000000" w:themeColor="text1"/>
              </w:rPr>
              <w:t xml:space="preserve">Entrepreneur Extraordinary. </w:t>
            </w:r>
            <w:r w:rsidRPr="00073CFE">
              <w:rPr>
                <w:color w:val="000000" w:themeColor="text1"/>
              </w:rPr>
              <w:t>Toronto: E.</w:t>
            </w:r>
            <w:r w:rsidR="0079711D" w:rsidRPr="00073CFE">
              <w:rPr>
                <w:color w:val="000000" w:themeColor="text1"/>
              </w:rPr>
              <w:t xml:space="preserve"> </w:t>
            </w:r>
            <w:r w:rsidRPr="00073CFE">
              <w:rPr>
                <w:color w:val="000000" w:themeColor="text1"/>
              </w:rPr>
              <w:t>I.</w:t>
            </w:r>
            <w:r w:rsidR="0079711D" w:rsidRPr="00073CFE">
              <w:rPr>
                <w:color w:val="000000" w:themeColor="text1"/>
              </w:rPr>
              <w:t xml:space="preserve"> </w:t>
            </w:r>
            <w:r w:rsidRPr="00073CFE">
              <w:rPr>
                <w:color w:val="000000" w:themeColor="text1"/>
              </w:rPr>
              <w:t>S., 1968, 383 s.</w:t>
            </w:r>
          </w:p>
          <w:p w14:paraId="4C3D1F8E" w14:textId="77777777" w:rsidR="004E108A" w:rsidRPr="00073CFE" w:rsidRDefault="004E108A" w:rsidP="009C099A">
            <w:pPr>
              <w:rPr>
                <w:color w:val="000000" w:themeColor="text1"/>
              </w:rPr>
            </w:pPr>
            <w:r w:rsidRPr="00073CFE">
              <w:rPr>
                <w:color w:val="000000" w:themeColor="text1"/>
              </w:rPr>
              <w:t xml:space="preserve">KNOTEK, S. </w:t>
            </w:r>
            <w:r w:rsidRPr="00073CFE">
              <w:rPr>
                <w:i/>
                <w:iCs/>
                <w:color w:val="000000" w:themeColor="text1"/>
              </w:rPr>
              <w:t xml:space="preserve">Thomas J. Bata – Remembered. </w:t>
            </w:r>
            <w:r w:rsidRPr="00073CFE">
              <w:rPr>
                <w:color w:val="000000" w:themeColor="text1"/>
              </w:rPr>
              <w:t>Zlín: Nadace Tomáše Bati, 2016, 193 s. ISBN 978-80-7473-398-7.</w:t>
            </w:r>
          </w:p>
        </w:tc>
      </w:tr>
      <w:tr w:rsidR="004E108A" w:rsidRPr="00073CFE" w14:paraId="4402AFC7"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D0EC37" w14:textId="77777777" w:rsidR="004E108A" w:rsidRPr="00073CFE" w:rsidRDefault="004E108A" w:rsidP="009C099A">
            <w:pPr>
              <w:jc w:val="center"/>
              <w:rPr>
                <w:b/>
                <w:color w:val="000000" w:themeColor="text1"/>
              </w:rPr>
            </w:pPr>
            <w:r w:rsidRPr="00073CFE">
              <w:rPr>
                <w:b/>
                <w:color w:val="000000" w:themeColor="text1"/>
              </w:rPr>
              <w:t>Informace ke kombinované nebo distanční formě</w:t>
            </w:r>
          </w:p>
        </w:tc>
      </w:tr>
      <w:tr w:rsidR="004E108A" w:rsidRPr="00073CFE" w14:paraId="68E812A7" w14:textId="77777777" w:rsidTr="009C099A">
        <w:tc>
          <w:tcPr>
            <w:tcW w:w="4787" w:type="dxa"/>
            <w:gridSpan w:val="3"/>
            <w:tcBorders>
              <w:top w:val="single" w:sz="2" w:space="0" w:color="auto"/>
            </w:tcBorders>
            <w:shd w:val="clear" w:color="auto" w:fill="F7CAAC"/>
          </w:tcPr>
          <w:p w14:paraId="361E4F2B" w14:textId="77777777" w:rsidR="004E108A" w:rsidRPr="00073CFE" w:rsidRDefault="004E108A"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3CFF159" w14:textId="77777777" w:rsidR="004E108A" w:rsidRPr="00073CFE" w:rsidRDefault="004E108A" w:rsidP="009C099A">
            <w:pPr>
              <w:jc w:val="both"/>
              <w:rPr>
                <w:color w:val="000000" w:themeColor="text1"/>
              </w:rPr>
            </w:pPr>
          </w:p>
        </w:tc>
        <w:tc>
          <w:tcPr>
            <w:tcW w:w="4179" w:type="dxa"/>
            <w:gridSpan w:val="4"/>
            <w:tcBorders>
              <w:top w:val="single" w:sz="2" w:space="0" w:color="auto"/>
            </w:tcBorders>
            <w:shd w:val="clear" w:color="auto" w:fill="F7CAAC"/>
          </w:tcPr>
          <w:p w14:paraId="1B6ABD2C" w14:textId="77777777" w:rsidR="004E108A" w:rsidRPr="00073CFE" w:rsidRDefault="004E108A" w:rsidP="009C099A">
            <w:pPr>
              <w:jc w:val="both"/>
              <w:rPr>
                <w:b/>
                <w:color w:val="000000" w:themeColor="text1"/>
              </w:rPr>
            </w:pPr>
            <w:r w:rsidRPr="00073CFE">
              <w:rPr>
                <w:b/>
                <w:color w:val="000000" w:themeColor="text1"/>
              </w:rPr>
              <w:t xml:space="preserve">hodin </w:t>
            </w:r>
          </w:p>
        </w:tc>
      </w:tr>
      <w:tr w:rsidR="004E108A" w:rsidRPr="00073CFE" w14:paraId="3E514D76" w14:textId="77777777" w:rsidTr="009C099A">
        <w:tc>
          <w:tcPr>
            <w:tcW w:w="9855" w:type="dxa"/>
            <w:gridSpan w:val="8"/>
            <w:shd w:val="clear" w:color="auto" w:fill="F7CAAC"/>
          </w:tcPr>
          <w:p w14:paraId="2A20906C" w14:textId="77777777" w:rsidR="004E108A" w:rsidRPr="00073CFE" w:rsidRDefault="004E108A" w:rsidP="009C099A">
            <w:pPr>
              <w:jc w:val="both"/>
              <w:rPr>
                <w:b/>
                <w:color w:val="000000" w:themeColor="text1"/>
              </w:rPr>
            </w:pPr>
            <w:r w:rsidRPr="00073CFE">
              <w:rPr>
                <w:b/>
                <w:color w:val="000000" w:themeColor="text1"/>
              </w:rPr>
              <w:t>Informace o způsobu kontaktu s vyučujícím</w:t>
            </w:r>
          </w:p>
        </w:tc>
      </w:tr>
      <w:tr w:rsidR="004E108A" w:rsidRPr="00073CFE" w14:paraId="620166BD" w14:textId="77777777" w:rsidTr="009C099A">
        <w:trPr>
          <w:trHeight w:val="708"/>
        </w:trPr>
        <w:tc>
          <w:tcPr>
            <w:tcW w:w="9855" w:type="dxa"/>
            <w:gridSpan w:val="8"/>
          </w:tcPr>
          <w:p w14:paraId="5015739E" w14:textId="77777777" w:rsidR="004E108A" w:rsidRPr="00073CFE" w:rsidRDefault="004E108A"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CF418A" w14:textId="77777777" w:rsidR="004E108A" w:rsidRPr="00073CFE" w:rsidRDefault="004E108A" w:rsidP="004E108A">
      <w:pPr>
        <w:rPr>
          <w:color w:val="000000" w:themeColor="text1"/>
        </w:rPr>
      </w:pPr>
    </w:p>
    <w:p w14:paraId="2C124604" w14:textId="77777777" w:rsidR="004E108A" w:rsidRDefault="004E108A" w:rsidP="00FA05EB">
      <w:pPr>
        <w:spacing w:after="160" w:line="259" w:lineRule="auto"/>
        <w:rPr>
          <w:color w:val="000000" w:themeColor="text1"/>
        </w:rPr>
      </w:pPr>
    </w:p>
    <w:p w14:paraId="5414DD18" w14:textId="77777777" w:rsidR="00765E19" w:rsidRPr="00073CFE" w:rsidRDefault="00765E19" w:rsidP="00FA05EB">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05EB" w:rsidRPr="00073CFE" w:rsidDel="0046450E" w14:paraId="331BA5E2" w14:textId="1F73DC73" w:rsidTr="005148C4">
        <w:trPr>
          <w:del w:id="907" w:author="Drahomíra Pavelková" w:date="2020-08-26T13:27:00Z"/>
        </w:trPr>
        <w:tc>
          <w:tcPr>
            <w:tcW w:w="9855" w:type="dxa"/>
            <w:gridSpan w:val="8"/>
            <w:tcBorders>
              <w:bottom w:val="double" w:sz="4" w:space="0" w:color="auto"/>
            </w:tcBorders>
            <w:shd w:val="clear" w:color="auto" w:fill="BDD6EE"/>
          </w:tcPr>
          <w:p w14:paraId="32E3788E" w14:textId="77777777" w:rsidR="0046450E" w:rsidRDefault="0046450E" w:rsidP="0046450E">
            <w:pPr>
              <w:spacing w:after="160" w:line="259" w:lineRule="auto"/>
              <w:rPr>
                <w:ins w:id="908" w:author="Drahomíra Pavelková" w:date="2020-08-26T13:27:00Z"/>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450E" w14:paraId="728F084B" w14:textId="77777777" w:rsidTr="00BF3A6E">
              <w:trPr>
                <w:ins w:id="909" w:author="Drahomíra Pavelková" w:date="2020-08-26T13:27:00Z"/>
              </w:trPr>
              <w:tc>
                <w:tcPr>
                  <w:tcW w:w="9855" w:type="dxa"/>
                  <w:gridSpan w:val="8"/>
                  <w:tcBorders>
                    <w:bottom w:val="double" w:sz="4" w:space="0" w:color="auto"/>
                  </w:tcBorders>
                  <w:shd w:val="clear" w:color="auto" w:fill="BDD6EE"/>
                </w:tcPr>
                <w:p w14:paraId="5B94B275" w14:textId="77777777" w:rsidR="0046450E" w:rsidRDefault="0046450E" w:rsidP="0046450E">
                  <w:pPr>
                    <w:jc w:val="both"/>
                    <w:rPr>
                      <w:ins w:id="910" w:author="Drahomíra Pavelková" w:date="2020-08-26T13:27:00Z"/>
                      <w:b/>
                      <w:sz w:val="28"/>
                    </w:rPr>
                  </w:pPr>
                  <w:ins w:id="911" w:author="Drahomíra Pavelková" w:date="2020-08-26T13:27:00Z">
                    <w:r>
                      <w:br w:type="page"/>
                    </w:r>
                    <w:r>
                      <w:rPr>
                        <w:b/>
                        <w:sz w:val="28"/>
                      </w:rPr>
                      <w:t>B-III – Charakteristika studijního předmětu</w:t>
                    </w:r>
                  </w:ins>
                </w:p>
              </w:tc>
            </w:tr>
            <w:tr w:rsidR="0046450E" w14:paraId="6F0C4E71" w14:textId="77777777" w:rsidTr="00BF3A6E">
              <w:trPr>
                <w:ins w:id="912" w:author="Drahomíra Pavelková" w:date="2020-08-26T13:27:00Z"/>
              </w:trPr>
              <w:tc>
                <w:tcPr>
                  <w:tcW w:w="3086" w:type="dxa"/>
                  <w:tcBorders>
                    <w:top w:val="double" w:sz="4" w:space="0" w:color="auto"/>
                  </w:tcBorders>
                  <w:shd w:val="clear" w:color="auto" w:fill="F7CAAC"/>
                </w:tcPr>
                <w:p w14:paraId="743E249F" w14:textId="77777777" w:rsidR="0046450E" w:rsidRPr="00F76BFF" w:rsidRDefault="0046450E" w:rsidP="0046450E">
                  <w:pPr>
                    <w:jc w:val="both"/>
                    <w:rPr>
                      <w:ins w:id="913" w:author="Drahomíra Pavelková" w:date="2020-08-26T13:27:00Z"/>
                      <w:b/>
                    </w:rPr>
                  </w:pPr>
                  <w:ins w:id="914" w:author="Drahomíra Pavelková" w:date="2020-08-26T13:27:00Z">
                    <w:r w:rsidRPr="00F76BFF">
                      <w:rPr>
                        <w:b/>
                      </w:rPr>
                      <w:t>Název studijního předmětu</w:t>
                    </w:r>
                  </w:ins>
                </w:p>
              </w:tc>
              <w:tc>
                <w:tcPr>
                  <w:tcW w:w="6769" w:type="dxa"/>
                  <w:gridSpan w:val="7"/>
                  <w:tcBorders>
                    <w:top w:val="double" w:sz="4" w:space="0" w:color="auto"/>
                  </w:tcBorders>
                </w:tcPr>
                <w:p w14:paraId="0F0FDFE0" w14:textId="77777777" w:rsidR="0046450E" w:rsidRPr="00F76BFF" w:rsidRDefault="0046450E" w:rsidP="0046450E">
                  <w:pPr>
                    <w:jc w:val="both"/>
                    <w:rPr>
                      <w:ins w:id="915" w:author="Drahomíra Pavelková" w:date="2020-08-26T13:27:00Z"/>
                    </w:rPr>
                  </w:pPr>
                  <w:ins w:id="916" w:author="Drahomíra Pavelková" w:date="2020-08-26T13:27:00Z">
                    <w:r>
                      <w:t>Presentation Skills</w:t>
                    </w:r>
                  </w:ins>
                </w:p>
              </w:tc>
            </w:tr>
            <w:tr w:rsidR="0046450E" w14:paraId="4A6A31FF" w14:textId="77777777" w:rsidTr="00BF3A6E">
              <w:trPr>
                <w:trHeight w:val="249"/>
                <w:ins w:id="917" w:author="Drahomíra Pavelková" w:date="2020-08-26T13:27:00Z"/>
              </w:trPr>
              <w:tc>
                <w:tcPr>
                  <w:tcW w:w="3086" w:type="dxa"/>
                  <w:shd w:val="clear" w:color="auto" w:fill="F7CAAC"/>
                </w:tcPr>
                <w:p w14:paraId="462A3C7D" w14:textId="77777777" w:rsidR="0046450E" w:rsidRPr="00F76BFF" w:rsidRDefault="0046450E" w:rsidP="0046450E">
                  <w:pPr>
                    <w:jc w:val="both"/>
                    <w:rPr>
                      <w:ins w:id="918" w:author="Drahomíra Pavelková" w:date="2020-08-26T13:27:00Z"/>
                      <w:b/>
                    </w:rPr>
                  </w:pPr>
                  <w:ins w:id="919" w:author="Drahomíra Pavelková" w:date="2020-08-26T13:27:00Z">
                    <w:r w:rsidRPr="00F76BFF">
                      <w:rPr>
                        <w:b/>
                      </w:rPr>
                      <w:t>Typ předmětu</w:t>
                    </w:r>
                  </w:ins>
                </w:p>
              </w:tc>
              <w:tc>
                <w:tcPr>
                  <w:tcW w:w="3406" w:type="dxa"/>
                  <w:gridSpan w:val="4"/>
                </w:tcPr>
                <w:p w14:paraId="5D5F4F91" w14:textId="77777777" w:rsidR="0046450E" w:rsidRPr="00F76BFF" w:rsidRDefault="0046450E" w:rsidP="0046450E">
                  <w:pPr>
                    <w:jc w:val="both"/>
                    <w:rPr>
                      <w:ins w:id="920" w:author="Drahomíra Pavelková" w:date="2020-08-26T13:27:00Z"/>
                    </w:rPr>
                  </w:pPr>
                  <w:ins w:id="921" w:author="Drahomíra Pavelková" w:date="2020-08-26T13:27:00Z">
                    <w:r>
                      <w:t>povinně volitelný „PV“</w:t>
                    </w:r>
                  </w:ins>
                </w:p>
              </w:tc>
              <w:tc>
                <w:tcPr>
                  <w:tcW w:w="2695" w:type="dxa"/>
                  <w:gridSpan w:val="2"/>
                  <w:shd w:val="clear" w:color="auto" w:fill="F7CAAC"/>
                </w:tcPr>
                <w:p w14:paraId="2C7C4472" w14:textId="77777777" w:rsidR="0046450E" w:rsidRDefault="0046450E" w:rsidP="0046450E">
                  <w:pPr>
                    <w:jc w:val="both"/>
                    <w:rPr>
                      <w:ins w:id="922" w:author="Drahomíra Pavelková" w:date="2020-08-26T13:27:00Z"/>
                    </w:rPr>
                  </w:pPr>
                  <w:ins w:id="923" w:author="Drahomíra Pavelková" w:date="2020-08-26T13:27:00Z">
                    <w:r>
                      <w:rPr>
                        <w:b/>
                      </w:rPr>
                      <w:t>doporučený ročník / semestr</w:t>
                    </w:r>
                  </w:ins>
                </w:p>
              </w:tc>
              <w:tc>
                <w:tcPr>
                  <w:tcW w:w="668" w:type="dxa"/>
                </w:tcPr>
                <w:p w14:paraId="365A89EE" w14:textId="77777777" w:rsidR="0046450E" w:rsidRDefault="0046450E" w:rsidP="0046450E">
                  <w:pPr>
                    <w:jc w:val="both"/>
                    <w:rPr>
                      <w:ins w:id="924" w:author="Drahomíra Pavelková" w:date="2020-08-26T13:27:00Z"/>
                    </w:rPr>
                  </w:pPr>
                  <w:ins w:id="925" w:author="Drahomíra Pavelková" w:date="2020-08-26T13:27:00Z">
                    <w:r>
                      <w:t>1/L</w:t>
                    </w:r>
                  </w:ins>
                </w:p>
              </w:tc>
            </w:tr>
            <w:tr w:rsidR="0046450E" w14:paraId="100830D8" w14:textId="77777777" w:rsidTr="00BF3A6E">
              <w:trPr>
                <w:ins w:id="926" w:author="Drahomíra Pavelková" w:date="2020-08-26T13:27:00Z"/>
              </w:trPr>
              <w:tc>
                <w:tcPr>
                  <w:tcW w:w="3086" w:type="dxa"/>
                  <w:shd w:val="clear" w:color="auto" w:fill="F7CAAC"/>
                </w:tcPr>
                <w:p w14:paraId="670CE8DD" w14:textId="77777777" w:rsidR="0046450E" w:rsidRPr="00F76BFF" w:rsidRDefault="0046450E" w:rsidP="0046450E">
                  <w:pPr>
                    <w:jc w:val="both"/>
                    <w:rPr>
                      <w:ins w:id="927" w:author="Drahomíra Pavelková" w:date="2020-08-26T13:27:00Z"/>
                      <w:b/>
                    </w:rPr>
                  </w:pPr>
                  <w:ins w:id="928" w:author="Drahomíra Pavelková" w:date="2020-08-26T13:27:00Z">
                    <w:r w:rsidRPr="00F76BFF">
                      <w:rPr>
                        <w:b/>
                      </w:rPr>
                      <w:t>Rozsah studijního předmětu</w:t>
                    </w:r>
                  </w:ins>
                </w:p>
              </w:tc>
              <w:tc>
                <w:tcPr>
                  <w:tcW w:w="1701" w:type="dxa"/>
                  <w:gridSpan w:val="2"/>
                </w:tcPr>
                <w:p w14:paraId="754E4F55" w14:textId="77777777" w:rsidR="0046450E" w:rsidRPr="00F76BFF" w:rsidRDefault="0046450E" w:rsidP="0046450E">
                  <w:pPr>
                    <w:jc w:val="both"/>
                    <w:rPr>
                      <w:ins w:id="929" w:author="Drahomíra Pavelková" w:date="2020-08-26T13:27:00Z"/>
                    </w:rPr>
                  </w:pPr>
                  <w:ins w:id="930" w:author="Drahomíra Pavelková" w:date="2020-08-26T13:27:00Z">
                    <w:r>
                      <w:t>26s</w:t>
                    </w:r>
                  </w:ins>
                </w:p>
              </w:tc>
              <w:tc>
                <w:tcPr>
                  <w:tcW w:w="889" w:type="dxa"/>
                  <w:shd w:val="clear" w:color="auto" w:fill="F7CAAC"/>
                </w:tcPr>
                <w:p w14:paraId="5846630B" w14:textId="77777777" w:rsidR="0046450E" w:rsidRPr="00F76BFF" w:rsidRDefault="0046450E" w:rsidP="0046450E">
                  <w:pPr>
                    <w:jc w:val="both"/>
                    <w:rPr>
                      <w:ins w:id="931" w:author="Drahomíra Pavelková" w:date="2020-08-26T13:27:00Z"/>
                      <w:b/>
                    </w:rPr>
                  </w:pPr>
                  <w:ins w:id="932" w:author="Drahomíra Pavelková" w:date="2020-08-26T13:27:00Z">
                    <w:r w:rsidRPr="00F76BFF">
                      <w:rPr>
                        <w:b/>
                      </w:rPr>
                      <w:t xml:space="preserve">hod. </w:t>
                    </w:r>
                  </w:ins>
                </w:p>
              </w:tc>
              <w:tc>
                <w:tcPr>
                  <w:tcW w:w="816" w:type="dxa"/>
                </w:tcPr>
                <w:p w14:paraId="1F527DE1" w14:textId="77777777" w:rsidR="0046450E" w:rsidRDefault="0046450E" w:rsidP="0046450E">
                  <w:pPr>
                    <w:jc w:val="both"/>
                    <w:rPr>
                      <w:ins w:id="933" w:author="Drahomíra Pavelková" w:date="2020-08-26T13:27:00Z"/>
                    </w:rPr>
                  </w:pPr>
                  <w:ins w:id="934" w:author="Drahomíra Pavelková" w:date="2020-08-26T13:27:00Z">
                    <w:r>
                      <w:t>26</w:t>
                    </w:r>
                  </w:ins>
                </w:p>
              </w:tc>
              <w:tc>
                <w:tcPr>
                  <w:tcW w:w="2156" w:type="dxa"/>
                  <w:shd w:val="clear" w:color="auto" w:fill="F7CAAC"/>
                </w:tcPr>
                <w:p w14:paraId="3AB3F542" w14:textId="77777777" w:rsidR="0046450E" w:rsidRDefault="0046450E" w:rsidP="0046450E">
                  <w:pPr>
                    <w:jc w:val="both"/>
                    <w:rPr>
                      <w:ins w:id="935" w:author="Drahomíra Pavelková" w:date="2020-08-26T13:27:00Z"/>
                      <w:b/>
                    </w:rPr>
                  </w:pPr>
                  <w:ins w:id="936" w:author="Drahomíra Pavelková" w:date="2020-08-26T13:27:00Z">
                    <w:r>
                      <w:rPr>
                        <w:b/>
                      </w:rPr>
                      <w:t>kreditů</w:t>
                    </w:r>
                  </w:ins>
                </w:p>
              </w:tc>
              <w:tc>
                <w:tcPr>
                  <w:tcW w:w="1207" w:type="dxa"/>
                  <w:gridSpan w:val="2"/>
                </w:tcPr>
                <w:p w14:paraId="24D4BA9F" w14:textId="77777777" w:rsidR="0046450E" w:rsidRDefault="0046450E" w:rsidP="0046450E">
                  <w:pPr>
                    <w:jc w:val="both"/>
                    <w:rPr>
                      <w:ins w:id="937" w:author="Drahomíra Pavelková" w:date="2020-08-26T13:27:00Z"/>
                    </w:rPr>
                  </w:pPr>
                  <w:ins w:id="938" w:author="Drahomíra Pavelková" w:date="2020-08-26T13:27:00Z">
                    <w:r>
                      <w:t>3</w:t>
                    </w:r>
                  </w:ins>
                </w:p>
              </w:tc>
            </w:tr>
            <w:tr w:rsidR="0046450E" w14:paraId="323B11AA" w14:textId="77777777" w:rsidTr="00BF3A6E">
              <w:trPr>
                <w:ins w:id="939" w:author="Drahomíra Pavelková" w:date="2020-08-26T13:27:00Z"/>
              </w:trPr>
              <w:tc>
                <w:tcPr>
                  <w:tcW w:w="3086" w:type="dxa"/>
                  <w:shd w:val="clear" w:color="auto" w:fill="F7CAAC"/>
                </w:tcPr>
                <w:p w14:paraId="25468219" w14:textId="77777777" w:rsidR="0046450E" w:rsidRPr="00F76BFF" w:rsidRDefault="0046450E" w:rsidP="0046450E">
                  <w:pPr>
                    <w:jc w:val="both"/>
                    <w:rPr>
                      <w:ins w:id="940" w:author="Drahomíra Pavelková" w:date="2020-08-26T13:27:00Z"/>
                      <w:b/>
                    </w:rPr>
                  </w:pPr>
                  <w:ins w:id="941" w:author="Drahomíra Pavelková" w:date="2020-08-26T13:27:00Z">
                    <w:r w:rsidRPr="00F76BFF">
                      <w:rPr>
                        <w:b/>
                      </w:rPr>
                      <w:t>Prerekvizity, korekvizity, ekvivalence</w:t>
                    </w:r>
                  </w:ins>
                </w:p>
              </w:tc>
              <w:tc>
                <w:tcPr>
                  <w:tcW w:w="6769" w:type="dxa"/>
                  <w:gridSpan w:val="7"/>
                </w:tcPr>
                <w:p w14:paraId="1CF9B254" w14:textId="77777777" w:rsidR="0046450E" w:rsidRPr="00F76BFF" w:rsidRDefault="0046450E" w:rsidP="0046450E">
                  <w:pPr>
                    <w:jc w:val="both"/>
                    <w:rPr>
                      <w:ins w:id="942" w:author="Drahomíra Pavelková" w:date="2020-08-26T13:27:00Z"/>
                    </w:rPr>
                  </w:pPr>
                </w:p>
              </w:tc>
            </w:tr>
            <w:tr w:rsidR="0046450E" w14:paraId="7BF1DE2D" w14:textId="77777777" w:rsidTr="00BF3A6E">
              <w:trPr>
                <w:ins w:id="943" w:author="Drahomíra Pavelková" w:date="2020-08-26T13:27:00Z"/>
              </w:trPr>
              <w:tc>
                <w:tcPr>
                  <w:tcW w:w="3086" w:type="dxa"/>
                  <w:shd w:val="clear" w:color="auto" w:fill="F7CAAC"/>
                </w:tcPr>
                <w:p w14:paraId="1F2175BC" w14:textId="77777777" w:rsidR="0046450E" w:rsidRPr="00F76BFF" w:rsidRDefault="0046450E" w:rsidP="0046450E">
                  <w:pPr>
                    <w:jc w:val="both"/>
                    <w:rPr>
                      <w:ins w:id="944" w:author="Drahomíra Pavelková" w:date="2020-08-26T13:27:00Z"/>
                      <w:b/>
                    </w:rPr>
                  </w:pPr>
                  <w:ins w:id="945" w:author="Drahomíra Pavelková" w:date="2020-08-26T13:27:00Z">
                    <w:r w:rsidRPr="00F76BFF">
                      <w:rPr>
                        <w:b/>
                      </w:rPr>
                      <w:t>Způsob ověření studijních výsledků</w:t>
                    </w:r>
                  </w:ins>
                </w:p>
              </w:tc>
              <w:tc>
                <w:tcPr>
                  <w:tcW w:w="3406" w:type="dxa"/>
                  <w:gridSpan w:val="4"/>
                </w:tcPr>
                <w:p w14:paraId="61AE7201" w14:textId="77777777" w:rsidR="0046450E" w:rsidRPr="00F76BFF" w:rsidRDefault="0046450E" w:rsidP="0046450E">
                  <w:pPr>
                    <w:jc w:val="both"/>
                    <w:rPr>
                      <w:ins w:id="946" w:author="Drahomíra Pavelková" w:date="2020-08-26T13:27:00Z"/>
                    </w:rPr>
                  </w:pPr>
                  <w:ins w:id="947" w:author="Drahomíra Pavelková" w:date="2020-08-26T13:27:00Z">
                    <w:r>
                      <w:t>klasifikovaný zápočet</w:t>
                    </w:r>
                  </w:ins>
                </w:p>
              </w:tc>
              <w:tc>
                <w:tcPr>
                  <w:tcW w:w="2156" w:type="dxa"/>
                  <w:shd w:val="clear" w:color="auto" w:fill="F7CAAC"/>
                </w:tcPr>
                <w:p w14:paraId="7C587FDA" w14:textId="77777777" w:rsidR="0046450E" w:rsidRDefault="0046450E" w:rsidP="0046450E">
                  <w:pPr>
                    <w:jc w:val="both"/>
                    <w:rPr>
                      <w:ins w:id="948" w:author="Drahomíra Pavelková" w:date="2020-08-26T13:27:00Z"/>
                      <w:b/>
                    </w:rPr>
                  </w:pPr>
                  <w:ins w:id="949" w:author="Drahomíra Pavelková" w:date="2020-08-26T13:27:00Z">
                    <w:r>
                      <w:rPr>
                        <w:b/>
                      </w:rPr>
                      <w:t>Forma výuky</w:t>
                    </w:r>
                  </w:ins>
                </w:p>
              </w:tc>
              <w:tc>
                <w:tcPr>
                  <w:tcW w:w="1207" w:type="dxa"/>
                  <w:gridSpan w:val="2"/>
                </w:tcPr>
                <w:p w14:paraId="6A2DD92F" w14:textId="77777777" w:rsidR="0046450E" w:rsidRDefault="0046450E" w:rsidP="0046450E">
                  <w:pPr>
                    <w:rPr>
                      <w:ins w:id="950" w:author="Drahomíra Pavelková" w:date="2020-08-26T13:27:00Z"/>
                    </w:rPr>
                  </w:pPr>
                  <w:ins w:id="951" w:author="Drahomíra Pavelková" w:date="2020-08-26T13:27:00Z">
                    <w:r>
                      <w:t>Seminář</w:t>
                    </w:r>
                  </w:ins>
                </w:p>
              </w:tc>
            </w:tr>
            <w:tr w:rsidR="0046450E" w14:paraId="195E3F1D" w14:textId="77777777" w:rsidTr="00BF3A6E">
              <w:trPr>
                <w:ins w:id="952" w:author="Drahomíra Pavelková" w:date="2020-08-26T13:27:00Z"/>
              </w:trPr>
              <w:tc>
                <w:tcPr>
                  <w:tcW w:w="3086" w:type="dxa"/>
                  <w:shd w:val="clear" w:color="auto" w:fill="F7CAAC"/>
                </w:tcPr>
                <w:p w14:paraId="08E55917" w14:textId="77777777" w:rsidR="0046450E" w:rsidRPr="00F76BFF" w:rsidRDefault="0046450E" w:rsidP="0046450E">
                  <w:pPr>
                    <w:jc w:val="both"/>
                    <w:rPr>
                      <w:ins w:id="953" w:author="Drahomíra Pavelková" w:date="2020-08-26T13:27:00Z"/>
                      <w:b/>
                    </w:rPr>
                  </w:pPr>
                  <w:ins w:id="954" w:author="Drahomíra Pavelková" w:date="2020-08-26T13:27:00Z">
                    <w:r w:rsidRPr="00F76BFF">
                      <w:rPr>
                        <w:b/>
                      </w:rPr>
                      <w:t>Forma způsobu ověření studijních výsledků a další požadavky na studenta</w:t>
                    </w:r>
                  </w:ins>
                </w:p>
              </w:tc>
              <w:tc>
                <w:tcPr>
                  <w:tcW w:w="6769" w:type="dxa"/>
                  <w:gridSpan w:val="7"/>
                  <w:tcBorders>
                    <w:bottom w:val="nil"/>
                  </w:tcBorders>
                </w:tcPr>
                <w:p w14:paraId="61977AD4" w14:textId="77777777" w:rsidR="0046450E" w:rsidRDefault="0046450E" w:rsidP="0046450E">
                  <w:pPr>
                    <w:jc w:val="both"/>
                    <w:rPr>
                      <w:ins w:id="955" w:author="Drahomíra Pavelková" w:date="2020-08-26T13:27:00Z"/>
                      <w:color w:val="000000"/>
                      <w:szCs w:val="17"/>
                    </w:rPr>
                  </w:pPr>
                  <w:ins w:id="956" w:author="Drahomíra Pavelková" w:date="2020-08-26T13:27:00Z">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ins>
                </w:p>
                <w:p w14:paraId="0B500F0E" w14:textId="77777777" w:rsidR="0046450E" w:rsidRPr="00EA2805" w:rsidRDefault="0046450E" w:rsidP="0046450E">
                  <w:pPr>
                    <w:jc w:val="both"/>
                    <w:rPr>
                      <w:ins w:id="957" w:author="Drahomíra Pavelková" w:date="2020-08-26T13:27:00Z"/>
                      <w:color w:val="000000"/>
                      <w:szCs w:val="17"/>
                      <w:shd w:val="clear" w:color="auto" w:fill="FFFFFF"/>
                    </w:rPr>
                  </w:pPr>
                  <w:ins w:id="958" w:author="Drahomíra Pavelková" w:date="2020-08-26T13:27:00Z">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Pr>
                        <w:color w:val="000000"/>
                        <w:szCs w:val="17"/>
                        <w:shd w:val="clear" w:color="auto" w:fill="FFFFFF"/>
                      </w:rPr>
                      <w:t>seminářích</w:t>
                    </w:r>
                    <w:r w:rsidRPr="00EA2805">
                      <w:rPr>
                        <w:color w:val="000000"/>
                        <w:szCs w:val="17"/>
                        <w:shd w:val="clear" w:color="auto" w:fill="FFFFFF"/>
                      </w:rPr>
                      <w:t>.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ins>
                </w:p>
              </w:tc>
            </w:tr>
            <w:tr w:rsidR="0046450E" w14:paraId="7C8B4997" w14:textId="77777777" w:rsidTr="00BF3A6E">
              <w:trPr>
                <w:trHeight w:val="154"/>
                <w:ins w:id="959" w:author="Drahomíra Pavelková" w:date="2020-08-26T13:27:00Z"/>
              </w:trPr>
              <w:tc>
                <w:tcPr>
                  <w:tcW w:w="9855" w:type="dxa"/>
                  <w:gridSpan w:val="8"/>
                  <w:tcBorders>
                    <w:top w:val="nil"/>
                  </w:tcBorders>
                </w:tcPr>
                <w:p w14:paraId="4FA809C2" w14:textId="77777777" w:rsidR="0046450E" w:rsidRPr="00F76BFF" w:rsidRDefault="0046450E" w:rsidP="0046450E">
                  <w:pPr>
                    <w:rPr>
                      <w:ins w:id="960" w:author="Drahomíra Pavelková" w:date="2020-08-26T13:27:00Z"/>
                    </w:rPr>
                  </w:pPr>
                </w:p>
              </w:tc>
            </w:tr>
            <w:tr w:rsidR="0046450E" w14:paraId="21CABB9F" w14:textId="77777777" w:rsidTr="00BF3A6E">
              <w:trPr>
                <w:trHeight w:val="197"/>
                <w:ins w:id="961" w:author="Drahomíra Pavelková" w:date="2020-08-26T13:27:00Z"/>
              </w:trPr>
              <w:tc>
                <w:tcPr>
                  <w:tcW w:w="3086" w:type="dxa"/>
                  <w:tcBorders>
                    <w:top w:val="nil"/>
                  </w:tcBorders>
                  <w:shd w:val="clear" w:color="auto" w:fill="F7CAAC"/>
                </w:tcPr>
                <w:p w14:paraId="06931833" w14:textId="77777777" w:rsidR="0046450E" w:rsidRPr="00F76BFF" w:rsidRDefault="0046450E" w:rsidP="0046450E">
                  <w:pPr>
                    <w:jc w:val="both"/>
                    <w:rPr>
                      <w:ins w:id="962" w:author="Drahomíra Pavelková" w:date="2020-08-26T13:27:00Z"/>
                      <w:b/>
                    </w:rPr>
                  </w:pPr>
                  <w:ins w:id="963" w:author="Drahomíra Pavelková" w:date="2020-08-26T13:27:00Z">
                    <w:r w:rsidRPr="00F76BFF">
                      <w:rPr>
                        <w:b/>
                      </w:rPr>
                      <w:t>Garant předmětu</w:t>
                    </w:r>
                  </w:ins>
                </w:p>
              </w:tc>
              <w:tc>
                <w:tcPr>
                  <w:tcW w:w="6769" w:type="dxa"/>
                  <w:gridSpan w:val="7"/>
                  <w:tcBorders>
                    <w:top w:val="nil"/>
                  </w:tcBorders>
                </w:tcPr>
                <w:p w14:paraId="54141732" w14:textId="77777777" w:rsidR="0046450E" w:rsidRPr="00F76BFF" w:rsidRDefault="0046450E" w:rsidP="0046450E">
                  <w:pPr>
                    <w:jc w:val="both"/>
                    <w:rPr>
                      <w:ins w:id="964" w:author="Drahomíra Pavelková" w:date="2020-08-26T13:27:00Z"/>
                    </w:rPr>
                  </w:pPr>
                  <w:ins w:id="965" w:author="Drahomíra Pavelková" w:date="2020-08-26T13:27:00Z">
                    <w:r>
                      <w:t>Mgr. Igor Drápala</w:t>
                    </w:r>
                  </w:ins>
                </w:p>
              </w:tc>
            </w:tr>
            <w:tr w:rsidR="0046450E" w14:paraId="6C1689EF" w14:textId="77777777" w:rsidTr="00BF3A6E">
              <w:trPr>
                <w:trHeight w:val="243"/>
                <w:ins w:id="966" w:author="Drahomíra Pavelková" w:date="2020-08-26T13:27:00Z"/>
              </w:trPr>
              <w:tc>
                <w:tcPr>
                  <w:tcW w:w="3086" w:type="dxa"/>
                  <w:tcBorders>
                    <w:top w:val="nil"/>
                  </w:tcBorders>
                  <w:shd w:val="clear" w:color="auto" w:fill="F7CAAC"/>
                </w:tcPr>
                <w:p w14:paraId="798C9029" w14:textId="77777777" w:rsidR="0046450E" w:rsidRPr="00F76BFF" w:rsidRDefault="0046450E" w:rsidP="0046450E">
                  <w:pPr>
                    <w:jc w:val="both"/>
                    <w:rPr>
                      <w:ins w:id="967" w:author="Drahomíra Pavelková" w:date="2020-08-26T13:27:00Z"/>
                      <w:b/>
                    </w:rPr>
                  </w:pPr>
                  <w:ins w:id="968" w:author="Drahomíra Pavelková" w:date="2020-08-26T13:27:00Z">
                    <w:r w:rsidRPr="00F76BFF">
                      <w:rPr>
                        <w:b/>
                      </w:rPr>
                      <w:t>Zapojení garanta do výuky předmětu</w:t>
                    </w:r>
                  </w:ins>
                </w:p>
              </w:tc>
              <w:tc>
                <w:tcPr>
                  <w:tcW w:w="6769" w:type="dxa"/>
                  <w:gridSpan w:val="7"/>
                  <w:tcBorders>
                    <w:top w:val="nil"/>
                  </w:tcBorders>
                </w:tcPr>
                <w:p w14:paraId="20836716" w14:textId="77777777" w:rsidR="0046450E" w:rsidRPr="00F76BFF" w:rsidRDefault="0046450E" w:rsidP="0046450E">
                  <w:pPr>
                    <w:jc w:val="both"/>
                    <w:rPr>
                      <w:ins w:id="969" w:author="Drahomíra Pavelková" w:date="2020-08-26T13:27:00Z"/>
                    </w:rPr>
                  </w:pPr>
                  <w:ins w:id="970" w:author="Drahomíra Pavelková" w:date="2020-08-26T13:27:00Z">
                    <w:r w:rsidRPr="001D65F1">
                      <w:rPr>
                        <w:color w:val="1D2129"/>
                        <w:szCs w:val="21"/>
                        <w:shd w:val="clear" w:color="auto" w:fill="FFFFFF"/>
                      </w:rPr>
                      <w:t xml:space="preserve">Garant se podílí v rozsahu 100 %, stanovuje koncepci </w:t>
                    </w:r>
                    <w:r>
                      <w:rPr>
                        <w:color w:val="1D2129"/>
                        <w:szCs w:val="21"/>
                        <w:shd w:val="clear" w:color="auto" w:fill="FFFFFF"/>
                      </w:rPr>
                      <w:t>seminářů</w:t>
                    </w:r>
                    <w:r w:rsidRPr="001D65F1">
                      <w:rPr>
                        <w:color w:val="1D2129"/>
                        <w:szCs w:val="21"/>
                        <w:shd w:val="clear" w:color="auto" w:fill="FFFFFF"/>
                      </w:rPr>
                      <w:t xml:space="preserve"> a dohlíží na jejich jednotné vedení.</w:t>
                    </w:r>
                  </w:ins>
                </w:p>
              </w:tc>
            </w:tr>
            <w:tr w:rsidR="0046450E" w14:paraId="3FEC64D9" w14:textId="77777777" w:rsidTr="00BF3A6E">
              <w:trPr>
                <w:ins w:id="971" w:author="Drahomíra Pavelková" w:date="2020-08-26T13:27:00Z"/>
              </w:trPr>
              <w:tc>
                <w:tcPr>
                  <w:tcW w:w="3086" w:type="dxa"/>
                  <w:shd w:val="clear" w:color="auto" w:fill="F7CAAC"/>
                </w:tcPr>
                <w:p w14:paraId="37B698F3" w14:textId="77777777" w:rsidR="0046450E" w:rsidRPr="00F76BFF" w:rsidRDefault="0046450E" w:rsidP="0046450E">
                  <w:pPr>
                    <w:jc w:val="both"/>
                    <w:rPr>
                      <w:ins w:id="972" w:author="Drahomíra Pavelková" w:date="2020-08-26T13:27:00Z"/>
                      <w:b/>
                    </w:rPr>
                  </w:pPr>
                  <w:ins w:id="973" w:author="Drahomíra Pavelková" w:date="2020-08-26T13:27:00Z">
                    <w:r w:rsidRPr="00F76BFF">
                      <w:rPr>
                        <w:b/>
                      </w:rPr>
                      <w:t>Vyučující</w:t>
                    </w:r>
                  </w:ins>
                </w:p>
              </w:tc>
              <w:tc>
                <w:tcPr>
                  <w:tcW w:w="6769" w:type="dxa"/>
                  <w:gridSpan w:val="7"/>
                  <w:tcBorders>
                    <w:bottom w:val="nil"/>
                  </w:tcBorders>
                </w:tcPr>
                <w:p w14:paraId="73167751" w14:textId="77777777" w:rsidR="0046450E" w:rsidRPr="00F76BFF" w:rsidRDefault="0046450E" w:rsidP="0046450E">
                  <w:pPr>
                    <w:jc w:val="both"/>
                    <w:rPr>
                      <w:ins w:id="974" w:author="Drahomíra Pavelková" w:date="2020-08-26T13:27:00Z"/>
                    </w:rPr>
                  </w:pPr>
                  <w:ins w:id="975" w:author="Drahomíra Pavelková" w:date="2020-08-26T13:27:00Z">
                    <w:r>
                      <w:t>Mgr. Igor Drápala – vedení seminářů (100</w:t>
                    </w:r>
                    <w:r w:rsidRPr="00823401">
                      <w:t>%)</w:t>
                    </w:r>
                  </w:ins>
                </w:p>
              </w:tc>
            </w:tr>
            <w:tr w:rsidR="0046450E" w14:paraId="0840CAF4" w14:textId="77777777" w:rsidTr="00BF3A6E">
              <w:trPr>
                <w:trHeight w:val="100"/>
                <w:ins w:id="976" w:author="Drahomíra Pavelková" w:date="2020-08-26T13:27:00Z"/>
              </w:trPr>
              <w:tc>
                <w:tcPr>
                  <w:tcW w:w="9855" w:type="dxa"/>
                  <w:gridSpan w:val="8"/>
                  <w:tcBorders>
                    <w:top w:val="nil"/>
                  </w:tcBorders>
                </w:tcPr>
                <w:p w14:paraId="6AE5AD93" w14:textId="77777777" w:rsidR="0046450E" w:rsidRPr="00F76BFF" w:rsidRDefault="0046450E" w:rsidP="0046450E">
                  <w:pPr>
                    <w:jc w:val="both"/>
                    <w:rPr>
                      <w:ins w:id="977" w:author="Drahomíra Pavelková" w:date="2020-08-26T13:27:00Z"/>
                    </w:rPr>
                  </w:pPr>
                </w:p>
              </w:tc>
            </w:tr>
            <w:tr w:rsidR="0046450E" w14:paraId="3611FFCF" w14:textId="77777777" w:rsidTr="00BF3A6E">
              <w:trPr>
                <w:ins w:id="978" w:author="Drahomíra Pavelková" w:date="2020-08-26T13:27:00Z"/>
              </w:trPr>
              <w:tc>
                <w:tcPr>
                  <w:tcW w:w="3086" w:type="dxa"/>
                  <w:shd w:val="clear" w:color="auto" w:fill="F7CAAC"/>
                </w:tcPr>
                <w:p w14:paraId="38B6B182" w14:textId="77777777" w:rsidR="0046450E" w:rsidRPr="00F76BFF" w:rsidRDefault="0046450E" w:rsidP="0046450E">
                  <w:pPr>
                    <w:jc w:val="both"/>
                    <w:rPr>
                      <w:ins w:id="979" w:author="Drahomíra Pavelková" w:date="2020-08-26T13:27:00Z"/>
                      <w:b/>
                    </w:rPr>
                  </w:pPr>
                  <w:ins w:id="980" w:author="Drahomíra Pavelková" w:date="2020-08-26T13:27:00Z">
                    <w:r w:rsidRPr="00F76BFF">
                      <w:rPr>
                        <w:b/>
                      </w:rPr>
                      <w:t>Stručná anotace předmětu</w:t>
                    </w:r>
                  </w:ins>
                </w:p>
              </w:tc>
              <w:tc>
                <w:tcPr>
                  <w:tcW w:w="6769" w:type="dxa"/>
                  <w:gridSpan w:val="7"/>
                  <w:tcBorders>
                    <w:bottom w:val="nil"/>
                  </w:tcBorders>
                </w:tcPr>
                <w:p w14:paraId="53C48AE9" w14:textId="77777777" w:rsidR="0046450E" w:rsidRPr="00F76BFF" w:rsidRDefault="0046450E" w:rsidP="0046450E">
                  <w:pPr>
                    <w:jc w:val="both"/>
                    <w:rPr>
                      <w:ins w:id="981" w:author="Drahomíra Pavelková" w:date="2020-08-26T13:27:00Z"/>
                    </w:rPr>
                  </w:pPr>
                </w:p>
              </w:tc>
            </w:tr>
            <w:tr w:rsidR="0046450E" w14:paraId="0B887CED" w14:textId="77777777" w:rsidTr="00BF3A6E">
              <w:trPr>
                <w:trHeight w:val="1003"/>
                <w:ins w:id="982" w:author="Drahomíra Pavelková" w:date="2020-08-26T13:27:00Z"/>
              </w:trPr>
              <w:tc>
                <w:tcPr>
                  <w:tcW w:w="9855" w:type="dxa"/>
                  <w:gridSpan w:val="8"/>
                  <w:tcBorders>
                    <w:top w:val="nil"/>
                    <w:bottom w:val="single" w:sz="12" w:space="0" w:color="auto"/>
                  </w:tcBorders>
                </w:tcPr>
                <w:p w14:paraId="6B8F8901" w14:textId="77777777" w:rsidR="0046450E" w:rsidRPr="00601139" w:rsidRDefault="0046450E" w:rsidP="0046450E">
                  <w:pPr>
                    <w:jc w:val="both"/>
                    <w:rPr>
                      <w:ins w:id="983" w:author="Drahomíra Pavelková" w:date="2020-08-26T13:27:00Z"/>
                      <w:rFonts w:eastAsia="Calibri"/>
                      <w:lang w:eastAsia="en-US"/>
                    </w:rPr>
                  </w:pPr>
                  <w:ins w:id="984" w:author="Drahomíra Pavelková" w:date="2020-08-26T13:27:00Z">
                    <w:r w:rsidRPr="00601139">
                      <w:rPr>
                        <w:shd w:val="clear" w:color="auto" w:fill="FFFFFF"/>
                      </w:rPr>
                      <w:t xml:space="preserve">Cílem předmětu je osvojení si základních principů vedení úspěšné prezentace. Studenti si osvojí a zdokonalí své verbální a nonverbální dovednosti jako jsou např.  slovní vazby, ustálená spojení a další lingvistické a paralingvistické aspekty projevu, které vedou k poutavé a zajímavé prezentaci. Dále si prohloubí znalosti, jak prezentaci správně strukturovat, aby splňovala veškerá pravidla o přehlednosti a logice a v neposlední řadě se svojí pílí připraví na to, jak zvládnout reakci na nečekané situace, jako jsou závěrečné dotazy či finální rozprava s posluchači.  </w:t>
                    </w:r>
                    <w:r w:rsidRPr="00F50606">
                      <w:rPr>
                        <w:rFonts w:eastAsia="Calibri"/>
                        <w:lang w:eastAsia="en-US"/>
                      </w:rPr>
                      <w:t>Příprava na prezentaci</w:t>
                    </w:r>
                  </w:ins>
                </w:p>
                <w:p w14:paraId="7C87DF46" w14:textId="77777777" w:rsidR="0046450E" w:rsidRPr="00601139" w:rsidRDefault="0046450E" w:rsidP="0046450E">
                  <w:pPr>
                    <w:pStyle w:val="Odstavecseseznamem"/>
                    <w:numPr>
                      <w:ilvl w:val="0"/>
                      <w:numId w:val="69"/>
                    </w:numPr>
                    <w:spacing w:after="0" w:line="240" w:lineRule="auto"/>
                    <w:ind w:left="247" w:hanging="247"/>
                    <w:jc w:val="both"/>
                    <w:rPr>
                      <w:ins w:id="985" w:author="Drahomíra Pavelková" w:date="2020-08-26T13:27:00Z"/>
                    </w:rPr>
                  </w:pPr>
                  <w:ins w:id="986" w:author="Drahomíra Pavelková" w:date="2020-08-26T13:27:00Z">
                    <w:r w:rsidRPr="00F50606">
                      <w:rPr>
                        <w:rFonts w:ascii="Times New Roman" w:hAnsi="Times New Roman"/>
                        <w:sz w:val="20"/>
                        <w:szCs w:val="20"/>
                      </w:rPr>
                      <w:t>Struktura prezentace</w:t>
                    </w:r>
                  </w:ins>
                </w:p>
                <w:p w14:paraId="038D80A3" w14:textId="77777777" w:rsidR="0046450E" w:rsidRPr="00601139" w:rsidRDefault="0046450E" w:rsidP="0046450E">
                  <w:pPr>
                    <w:pStyle w:val="Odstavecseseznamem"/>
                    <w:numPr>
                      <w:ilvl w:val="0"/>
                      <w:numId w:val="69"/>
                    </w:numPr>
                    <w:spacing w:after="0" w:line="240" w:lineRule="auto"/>
                    <w:ind w:left="247" w:hanging="247"/>
                    <w:jc w:val="both"/>
                    <w:rPr>
                      <w:ins w:id="987" w:author="Drahomíra Pavelková" w:date="2020-08-26T13:27:00Z"/>
                    </w:rPr>
                  </w:pPr>
                  <w:ins w:id="988" w:author="Drahomíra Pavelková" w:date="2020-08-26T13:27:00Z">
                    <w:r w:rsidRPr="00F50606">
                      <w:rPr>
                        <w:rFonts w:ascii="Times New Roman" w:hAnsi="Times New Roman"/>
                        <w:sz w:val="20"/>
                        <w:szCs w:val="20"/>
                      </w:rPr>
                      <w:t>Mluvená a psaná forma jazyka</w:t>
                    </w:r>
                  </w:ins>
                </w:p>
                <w:p w14:paraId="668C9899" w14:textId="77777777" w:rsidR="0046450E" w:rsidRPr="00601139" w:rsidRDefault="0046450E" w:rsidP="0046450E">
                  <w:pPr>
                    <w:pStyle w:val="Odstavecseseznamem"/>
                    <w:numPr>
                      <w:ilvl w:val="0"/>
                      <w:numId w:val="69"/>
                    </w:numPr>
                    <w:spacing w:after="0" w:line="240" w:lineRule="auto"/>
                    <w:ind w:left="247" w:hanging="247"/>
                    <w:jc w:val="both"/>
                    <w:rPr>
                      <w:ins w:id="989" w:author="Drahomíra Pavelková" w:date="2020-08-26T13:27:00Z"/>
                    </w:rPr>
                  </w:pPr>
                  <w:ins w:id="990" w:author="Drahomíra Pavelková" w:date="2020-08-26T13:27:00Z">
                    <w:r w:rsidRPr="00F50606">
                      <w:rPr>
                        <w:rFonts w:ascii="Times New Roman" w:hAnsi="Times New Roman"/>
                        <w:sz w:val="20"/>
                        <w:szCs w:val="20"/>
                      </w:rPr>
                      <w:t>Sběr dat - selektování informací</w:t>
                    </w:r>
                  </w:ins>
                </w:p>
                <w:p w14:paraId="3AC705F1" w14:textId="77777777" w:rsidR="0046450E" w:rsidRPr="00601139" w:rsidRDefault="0046450E" w:rsidP="0046450E">
                  <w:pPr>
                    <w:pStyle w:val="Odstavecseseznamem"/>
                    <w:numPr>
                      <w:ilvl w:val="0"/>
                      <w:numId w:val="69"/>
                    </w:numPr>
                    <w:spacing w:after="0" w:line="240" w:lineRule="auto"/>
                    <w:ind w:left="247" w:hanging="247"/>
                    <w:jc w:val="both"/>
                    <w:rPr>
                      <w:ins w:id="991" w:author="Drahomíra Pavelková" w:date="2020-08-26T13:27:00Z"/>
                    </w:rPr>
                  </w:pPr>
                  <w:ins w:id="992" w:author="Drahomíra Pavelková" w:date="2020-08-26T13:27:00Z">
                    <w:r w:rsidRPr="00F50606">
                      <w:rPr>
                        <w:rFonts w:ascii="Times New Roman" w:hAnsi="Times New Roman"/>
                        <w:sz w:val="20"/>
                        <w:szCs w:val="20"/>
                      </w:rPr>
                      <w:t>Osvojování slovní zásoby typické pro efektní prezentace</w:t>
                    </w:r>
                  </w:ins>
                </w:p>
                <w:p w14:paraId="003BB8A9" w14:textId="77777777" w:rsidR="0046450E" w:rsidRPr="00601139" w:rsidRDefault="0046450E" w:rsidP="0046450E">
                  <w:pPr>
                    <w:pStyle w:val="Odstavecseseznamem"/>
                    <w:numPr>
                      <w:ilvl w:val="0"/>
                      <w:numId w:val="69"/>
                    </w:numPr>
                    <w:spacing w:after="0" w:line="240" w:lineRule="auto"/>
                    <w:ind w:left="247" w:hanging="247"/>
                    <w:jc w:val="both"/>
                    <w:rPr>
                      <w:ins w:id="993" w:author="Drahomíra Pavelková" w:date="2020-08-26T13:27:00Z"/>
                    </w:rPr>
                  </w:pPr>
                  <w:ins w:id="994" w:author="Drahomíra Pavelková" w:date="2020-08-26T13:27:00Z">
                    <w:r w:rsidRPr="00F50606">
                      <w:rPr>
                        <w:rFonts w:ascii="Times New Roman" w:hAnsi="Times New Roman"/>
                        <w:sz w:val="20"/>
                        <w:szCs w:val="20"/>
                      </w:rPr>
                      <w:t>Vizualizace</w:t>
                    </w:r>
                  </w:ins>
                </w:p>
                <w:p w14:paraId="0E27D129" w14:textId="77777777" w:rsidR="0046450E" w:rsidRPr="00601139" w:rsidRDefault="0046450E" w:rsidP="0046450E">
                  <w:pPr>
                    <w:pStyle w:val="Odstavecseseznamem"/>
                    <w:numPr>
                      <w:ilvl w:val="0"/>
                      <w:numId w:val="69"/>
                    </w:numPr>
                    <w:spacing w:after="0" w:line="240" w:lineRule="auto"/>
                    <w:ind w:left="247" w:hanging="247"/>
                    <w:jc w:val="both"/>
                    <w:rPr>
                      <w:ins w:id="995" w:author="Drahomíra Pavelková" w:date="2020-08-26T13:27:00Z"/>
                    </w:rPr>
                  </w:pPr>
                  <w:ins w:id="996" w:author="Drahomíra Pavelková" w:date="2020-08-26T13:27:00Z">
                    <w:r w:rsidRPr="00F50606">
                      <w:rPr>
                        <w:rFonts w:ascii="Times New Roman" w:hAnsi="Times New Roman"/>
                        <w:sz w:val="20"/>
                        <w:szCs w:val="20"/>
                      </w:rPr>
                      <w:t>Verbální a neverbální komunikace</w:t>
                    </w:r>
                  </w:ins>
                </w:p>
                <w:p w14:paraId="288FDA5A" w14:textId="77777777" w:rsidR="0046450E" w:rsidRPr="00601139" w:rsidRDefault="0046450E" w:rsidP="0046450E">
                  <w:pPr>
                    <w:pStyle w:val="Odstavecseseznamem"/>
                    <w:numPr>
                      <w:ilvl w:val="0"/>
                      <w:numId w:val="69"/>
                    </w:numPr>
                    <w:spacing w:after="0" w:line="240" w:lineRule="auto"/>
                    <w:ind w:left="247" w:hanging="247"/>
                    <w:jc w:val="both"/>
                    <w:rPr>
                      <w:ins w:id="997" w:author="Drahomíra Pavelková" w:date="2020-08-26T13:27:00Z"/>
                    </w:rPr>
                  </w:pPr>
                  <w:ins w:id="998" w:author="Drahomíra Pavelková" w:date="2020-08-26T13:27:00Z">
                    <w:r w:rsidRPr="00F50606">
                      <w:rPr>
                        <w:rFonts w:ascii="Times New Roman" w:hAnsi="Times New Roman"/>
                        <w:sz w:val="20"/>
                        <w:szCs w:val="20"/>
                      </w:rPr>
                      <w:t>Řeč těla</w:t>
                    </w:r>
                  </w:ins>
                </w:p>
                <w:p w14:paraId="31B88957" w14:textId="77777777" w:rsidR="0046450E" w:rsidRPr="00601139" w:rsidRDefault="0046450E" w:rsidP="0046450E">
                  <w:pPr>
                    <w:pStyle w:val="Odstavecseseznamem"/>
                    <w:numPr>
                      <w:ilvl w:val="0"/>
                      <w:numId w:val="69"/>
                    </w:numPr>
                    <w:spacing w:after="0" w:line="240" w:lineRule="auto"/>
                    <w:ind w:left="247" w:hanging="247"/>
                    <w:jc w:val="both"/>
                    <w:rPr>
                      <w:ins w:id="999" w:author="Drahomíra Pavelková" w:date="2020-08-26T13:27:00Z"/>
                    </w:rPr>
                  </w:pPr>
                  <w:ins w:id="1000" w:author="Drahomíra Pavelková" w:date="2020-08-26T13:27:00Z">
                    <w:r w:rsidRPr="00F50606">
                      <w:rPr>
                        <w:rFonts w:ascii="Times New Roman" w:hAnsi="Times New Roman"/>
                        <w:sz w:val="20"/>
                        <w:szCs w:val="20"/>
                      </w:rPr>
                      <w:t>Rozvíjení komunikativních dovedností</w:t>
                    </w:r>
                  </w:ins>
                </w:p>
                <w:p w14:paraId="0F79A813" w14:textId="77777777" w:rsidR="0046450E" w:rsidRPr="00601139" w:rsidRDefault="0046450E" w:rsidP="0046450E">
                  <w:pPr>
                    <w:pStyle w:val="Odstavecseseznamem"/>
                    <w:numPr>
                      <w:ilvl w:val="0"/>
                      <w:numId w:val="69"/>
                    </w:numPr>
                    <w:spacing w:after="0" w:line="240" w:lineRule="auto"/>
                    <w:ind w:left="247" w:hanging="247"/>
                    <w:jc w:val="both"/>
                    <w:rPr>
                      <w:ins w:id="1001" w:author="Drahomíra Pavelková" w:date="2020-08-26T13:27:00Z"/>
                    </w:rPr>
                  </w:pPr>
                  <w:ins w:id="1002" w:author="Drahomíra Pavelková" w:date="2020-08-26T13:27:00Z">
                    <w:r w:rsidRPr="00F50606">
                      <w:rPr>
                        <w:rFonts w:ascii="Times New Roman" w:hAnsi="Times New Roman"/>
                        <w:sz w:val="20"/>
                        <w:szCs w:val="20"/>
                      </w:rPr>
                      <w:t>Vyrovnání se se stresem</w:t>
                    </w:r>
                  </w:ins>
                </w:p>
                <w:p w14:paraId="49318FBB" w14:textId="77777777" w:rsidR="0046450E" w:rsidRPr="00601139" w:rsidRDefault="0046450E" w:rsidP="0046450E">
                  <w:pPr>
                    <w:pStyle w:val="Odstavecseseznamem"/>
                    <w:numPr>
                      <w:ilvl w:val="0"/>
                      <w:numId w:val="69"/>
                    </w:numPr>
                    <w:spacing w:after="0" w:line="240" w:lineRule="auto"/>
                    <w:ind w:left="247" w:hanging="247"/>
                    <w:jc w:val="both"/>
                    <w:rPr>
                      <w:ins w:id="1003" w:author="Drahomíra Pavelková" w:date="2020-08-26T13:27:00Z"/>
                    </w:rPr>
                  </w:pPr>
                  <w:ins w:id="1004" w:author="Drahomíra Pavelková" w:date="2020-08-26T13:27:00Z">
                    <w:r w:rsidRPr="00F50606">
                      <w:rPr>
                        <w:rFonts w:ascii="Times New Roman" w:hAnsi="Times New Roman"/>
                        <w:sz w:val="20"/>
                        <w:szCs w:val="20"/>
                      </w:rPr>
                      <w:t>Týmové hodnocení ústních prezentací</w:t>
                    </w:r>
                  </w:ins>
                </w:p>
                <w:p w14:paraId="0D63E6EF" w14:textId="77777777" w:rsidR="0046450E" w:rsidRPr="00601139" w:rsidRDefault="0046450E" w:rsidP="0046450E">
                  <w:pPr>
                    <w:pStyle w:val="Odstavecseseznamem"/>
                    <w:numPr>
                      <w:ilvl w:val="0"/>
                      <w:numId w:val="69"/>
                    </w:numPr>
                    <w:spacing w:after="0" w:line="240" w:lineRule="auto"/>
                    <w:ind w:left="247" w:hanging="247"/>
                    <w:jc w:val="both"/>
                    <w:rPr>
                      <w:ins w:id="1005" w:author="Drahomíra Pavelková" w:date="2020-08-26T13:27:00Z"/>
                    </w:rPr>
                  </w:pPr>
                  <w:ins w:id="1006" w:author="Drahomíra Pavelková" w:date="2020-08-26T13:27:00Z">
                    <w:r w:rsidRPr="00F50606">
                      <w:rPr>
                        <w:rFonts w:ascii="Times New Roman" w:hAnsi="Times New Roman"/>
                        <w:sz w:val="20"/>
                        <w:szCs w:val="20"/>
                      </w:rPr>
                      <w:t>Konstruktivní zpětná vazba</w:t>
                    </w:r>
                  </w:ins>
                </w:p>
                <w:p w14:paraId="4C9F04D0" w14:textId="77777777" w:rsidR="0046450E" w:rsidRPr="00EA2805" w:rsidRDefault="0046450E" w:rsidP="0046450E">
                  <w:pPr>
                    <w:jc w:val="both"/>
                    <w:rPr>
                      <w:ins w:id="1007" w:author="Drahomíra Pavelková" w:date="2020-08-26T13:27:00Z"/>
                    </w:rPr>
                  </w:pPr>
                </w:p>
              </w:tc>
            </w:tr>
            <w:tr w:rsidR="0046450E" w14:paraId="2D97CC25" w14:textId="77777777" w:rsidTr="00BF3A6E">
              <w:trPr>
                <w:trHeight w:val="265"/>
                <w:ins w:id="1008" w:author="Drahomíra Pavelková" w:date="2020-08-26T13:27:00Z"/>
              </w:trPr>
              <w:tc>
                <w:tcPr>
                  <w:tcW w:w="3653" w:type="dxa"/>
                  <w:gridSpan w:val="2"/>
                  <w:tcBorders>
                    <w:top w:val="nil"/>
                  </w:tcBorders>
                  <w:shd w:val="clear" w:color="auto" w:fill="F7CAAC"/>
                </w:tcPr>
                <w:p w14:paraId="0E2D5004" w14:textId="77777777" w:rsidR="0046450E" w:rsidRPr="004D290A" w:rsidRDefault="0046450E" w:rsidP="0046450E">
                  <w:pPr>
                    <w:jc w:val="both"/>
                    <w:rPr>
                      <w:ins w:id="1009" w:author="Drahomíra Pavelková" w:date="2020-08-26T13:27:00Z"/>
                    </w:rPr>
                  </w:pPr>
                  <w:ins w:id="1010" w:author="Drahomíra Pavelková" w:date="2020-08-26T13:27:00Z">
                    <w:r w:rsidRPr="004D290A">
                      <w:rPr>
                        <w:b/>
                      </w:rPr>
                      <w:t>Studijní literatura a studijní pomůcky</w:t>
                    </w:r>
                  </w:ins>
                </w:p>
              </w:tc>
              <w:tc>
                <w:tcPr>
                  <w:tcW w:w="6202" w:type="dxa"/>
                  <w:gridSpan w:val="6"/>
                  <w:tcBorders>
                    <w:top w:val="nil"/>
                    <w:bottom w:val="nil"/>
                  </w:tcBorders>
                </w:tcPr>
                <w:p w14:paraId="7B635A9A" w14:textId="77777777" w:rsidR="0046450E" w:rsidRPr="00F76BFF" w:rsidRDefault="0046450E" w:rsidP="0046450E">
                  <w:pPr>
                    <w:jc w:val="both"/>
                    <w:rPr>
                      <w:ins w:id="1011" w:author="Drahomíra Pavelková" w:date="2020-08-26T13:27:00Z"/>
                    </w:rPr>
                  </w:pPr>
                </w:p>
              </w:tc>
            </w:tr>
            <w:tr w:rsidR="0046450E" w14:paraId="7581E95B" w14:textId="77777777" w:rsidTr="00BF3A6E">
              <w:trPr>
                <w:trHeight w:val="992"/>
                <w:ins w:id="1012" w:author="Drahomíra Pavelková" w:date="2020-08-26T13:27:00Z"/>
              </w:trPr>
              <w:tc>
                <w:tcPr>
                  <w:tcW w:w="9855" w:type="dxa"/>
                  <w:gridSpan w:val="8"/>
                  <w:tcBorders>
                    <w:top w:val="nil"/>
                  </w:tcBorders>
                </w:tcPr>
                <w:p w14:paraId="337F6735" w14:textId="77777777" w:rsidR="0046450E" w:rsidRPr="00EA2805" w:rsidRDefault="0046450E" w:rsidP="0046450E">
                  <w:pPr>
                    <w:rPr>
                      <w:ins w:id="1013" w:author="Drahomíra Pavelková" w:date="2020-08-26T13:27:00Z"/>
                      <w:b/>
                    </w:rPr>
                  </w:pPr>
                  <w:ins w:id="1014" w:author="Drahomíra Pavelková" w:date="2020-08-26T13:27:00Z">
                    <w:r w:rsidRPr="00EA2805">
                      <w:rPr>
                        <w:b/>
                      </w:rPr>
                      <w:t>Povinná literatura</w:t>
                    </w:r>
                  </w:ins>
                </w:p>
                <w:p w14:paraId="39A725D6" w14:textId="77777777" w:rsidR="0046450E" w:rsidRDefault="0046450E" w:rsidP="0046450E">
                  <w:pPr>
                    <w:jc w:val="both"/>
                    <w:rPr>
                      <w:ins w:id="1015" w:author="Drahomíra Pavelková" w:date="2020-08-26T13:27:00Z"/>
                      <w:color w:val="000000"/>
                      <w:shd w:val="clear" w:color="auto" w:fill="FFFFFF"/>
                    </w:rPr>
                  </w:pPr>
                  <w:ins w:id="1016" w:author="Drahomíra Pavelková" w:date="2020-08-26T13:27:00Z">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w:t>
                    </w:r>
                    <w:r w:rsidRPr="00F50606">
                      <w:rPr>
                        <w:i/>
                        <w:color w:val="000000"/>
                        <w:shd w:val="clear" w:color="auto" w:fill="FFFFFF"/>
                      </w:rPr>
                      <w:t>Presentations in English: find your voice as a presenter.</w:t>
                    </w:r>
                    <w:r w:rsidRPr="00EA2805">
                      <w:rPr>
                        <w:color w:val="000000"/>
                        <w:shd w:val="clear" w:color="auto" w:fill="FFFFFF"/>
                      </w:rPr>
                      <w:t xml:space="preserve"> Oxford: Macmillan, 2008, 128 s. ISBN 978-0-230-02878-4.</w:t>
                    </w:r>
                  </w:ins>
                </w:p>
                <w:p w14:paraId="5C634474" w14:textId="77777777" w:rsidR="0046450E" w:rsidRDefault="0046450E" w:rsidP="0046450E">
                  <w:pPr>
                    <w:jc w:val="both"/>
                    <w:rPr>
                      <w:ins w:id="1017" w:author="Drahomíra Pavelková" w:date="2020-08-26T13:27:00Z"/>
                      <w:color w:val="000000"/>
                      <w:shd w:val="clear" w:color="auto" w:fill="FFFFFF"/>
                    </w:rPr>
                  </w:pPr>
                  <w:ins w:id="1018" w:author="Drahomíra Pavelková" w:date="2020-08-26T13:27:00Z">
                    <w:r w:rsidRPr="00601139">
                      <w:rPr>
                        <w:color w:val="000000"/>
                        <w:shd w:val="clear" w:color="auto" w:fill="FFFFFF"/>
                      </w:rPr>
                      <w:t>GRUSSENDORF, M.  English for Presentation. Fraus,</w:t>
                    </w:r>
                    <w:r>
                      <w:rPr>
                        <w:color w:val="000000"/>
                        <w:shd w:val="clear" w:color="auto" w:fill="FFFFFF"/>
                      </w:rPr>
                      <w:t xml:space="preserve"> 2008, 80 s. ISBN 80-7238-611-5.</w:t>
                    </w:r>
                    <w:r w:rsidRPr="00601139">
                      <w:rPr>
                        <w:color w:val="000000"/>
                        <w:shd w:val="clear" w:color="auto" w:fill="FFFFFF"/>
                      </w:rPr>
                      <w:t xml:space="preserve"> </w:t>
                    </w:r>
                  </w:ins>
                </w:p>
                <w:p w14:paraId="6745FB71" w14:textId="77777777" w:rsidR="0046450E" w:rsidRDefault="0046450E" w:rsidP="0046450E">
                  <w:pPr>
                    <w:jc w:val="both"/>
                    <w:rPr>
                      <w:ins w:id="1019" w:author="Drahomíra Pavelková" w:date="2020-08-26T13:27:00Z"/>
                      <w:color w:val="000000"/>
                      <w:shd w:val="clear" w:color="auto" w:fill="FFFFFF"/>
                    </w:rPr>
                  </w:pPr>
                  <w:ins w:id="1020" w:author="Drahomíra Pavelková" w:date="2020-08-26T13:27:00Z">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ins>
                </w:p>
                <w:p w14:paraId="02CC0E13" w14:textId="77777777" w:rsidR="0046450E" w:rsidRPr="00EA2805" w:rsidRDefault="0046450E" w:rsidP="0046450E">
                  <w:pPr>
                    <w:jc w:val="both"/>
                    <w:rPr>
                      <w:ins w:id="1021" w:author="Drahomíra Pavelková" w:date="2020-08-26T13:27:00Z"/>
                      <w:b/>
                    </w:rPr>
                  </w:pPr>
                  <w:ins w:id="1022" w:author="Drahomíra Pavelková" w:date="2020-08-26T13:27:00Z">
                    <w:r w:rsidRPr="00EA2805">
                      <w:rPr>
                        <w:b/>
                      </w:rPr>
                      <w:t>Doporučená literatura</w:t>
                    </w:r>
                  </w:ins>
                </w:p>
                <w:p w14:paraId="69449138" w14:textId="77777777" w:rsidR="0046450E" w:rsidRPr="00EA2805" w:rsidRDefault="0046450E" w:rsidP="0046450E">
                  <w:pPr>
                    <w:jc w:val="both"/>
                    <w:rPr>
                      <w:ins w:id="1023" w:author="Drahomíra Pavelková" w:date="2020-08-26T13:27:00Z"/>
                      <w:color w:val="000000"/>
                      <w:shd w:val="clear" w:color="auto" w:fill="FFFFFF"/>
                    </w:rPr>
                  </w:pPr>
                  <w:ins w:id="1024" w:author="Drahomíra Pavelková" w:date="2020-08-26T13:27:00Z">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ins>
                </w:p>
                <w:p w14:paraId="0683F288" w14:textId="77777777" w:rsidR="0046450E" w:rsidRDefault="0046450E" w:rsidP="0046450E">
                  <w:pPr>
                    <w:jc w:val="both"/>
                    <w:rPr>
                      <w:ins w:id="1025" w:author="Drahomíra Pavelková" w:date="2020-08-26T13:27:00Z"/>
                      <w:color w:val="000000"/>
                      <w:shd w:val="clear" w:color="auto" w:fill="FFFFFF"/>
                    </w:rPr>
                  </w:pPr>
                  <w:ins w:id="1026" w:author="Drahomíra Pavelková" w:date="2020-08-26T13:27:00Z">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r>
                      <w:fldChar w:fldCharType="begin"/>
                    </w:r>
                    <w:r>
                      <w:instrText xml:space="preserve"> HYPERLINK "http://www.loc.gov/catdir/enhancements/fy1001/2009030255-b.html" </w:instrText>
                    </w:r>
                    <w:r>
                      <w:fldChar w:fldCharType="separate"/>
                    </w:r>
                    <w:r w:rsidRPr="00944258">
                      <w:rPr>
                        <w:rStyle w:val="Hypertextovodkaz"/>
                        <w:shd w:val="clear" w:color="auto" w:fill="FFFFFF"/>
                      </w:rPr>
                      <w:t>http://www.loc.gov/catdir/enhancements/fy1001/2009030255-b.html</w:t>
                    </w:r>
                    <w:r>
                      <w:rPr>
                        <w:rStyle w:val="Hypertextovodkaz"/>
                        <w:shd w:val="clear" w:color="auto" w:fill="FFFFFF"/>
                      </w:rPr>
                      <w:fldChar w:fldCharType="end"/>
                    </w:r>
                  </w:ins>
                </w:p>
                <w:p w14:paraId="0EFC0614" w14:textId="77777777" w:rsidR="0046450E" w:rsidRPr="00ED61A1" w:rsidRDefault="0046450E" w:rsidP="0046450E">
                  <w:pPr>
                    <w:jc w:val="both"/>
                    <w:rPr>
                      <w:ins w:id="1027" w:author="Drahomíra Pavelková" w:date="2020-08-26T13:27:00Z"/>
                    </w:rPr>
                  </w:pPr>
                  <w:ins w:id="1028" w:author="Drahomíra Pavelková" w:date="2020-08-26T13:27:00Z">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ins>
                </w:p>
              </w:tc>
            </w:tr>
            <w:tr w:rsidR="0046450E" w14:paraId="691DD98D" w14:textId="77777777" w:rsidTr="00BF3A6E">
              <w:trPr>
                <w:ins w:id="1029" w:author="Drahomíra Pavelková" w:date="2020-08-26T13:2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E23BD3" w14:textId="77777777" w:rsidR="0046450E" w:rsidRPr="00F76BFF" w:rsidRDefault="0046450E" w:rsidP="0046450E">
                  <w:pPr>
                    <w:jc w:val="center"/>
                    <w:rPr>
                      <w:ins w:id="1030" w:author="Drahomíra Pavelková" w:date="2020-08-26T13:27:00Z"/>
                      <w:b/>
                    </w:rPr>
                  </w:pPr>
                  <w:ins w:id="1031" w:author="Drahomíra Pavelková" w:date="2020-08-26T13:27:00Z">
                    <w:r w:rsidRPr="00F76BFF">
                      <w:rPr>
                        <w:b/>
                      </w:rPr>
                      <w:t>Informace ke kombinované nebo distanční formě</w:t>
                    </w:r>
                  </w:ins>
                </w:p>
              </w:tc>
            </w:tr>
            <w:tr w:rsidR="0046450E" w14:paraId="27C583EF" w14:textId="77777777" w:rsidTr="00BF3A6E">
              <w:trPr>
                <w:ins w:id="1032" w:author="Drahomíra Pavelková" w:date="2020-08-26T13:27:00Z"/>
              </w:trPr>
              <w:tc>
                <w:tcPr>
                  <w:tcW w:w="4787" w:type="dxa"/>
                  <w:gridSpan w:val="3"/>
                  <w:tcBorders>
                    <w:top w:val="single" w:sz="2" w:space="0" w:color="auto"/>
                  </w:tcBorders>
                  <w:shd w:val="clear" w:color="auto" w:fill="F7CAAC"/>
                </w:tcPr>
                <w:p w14:paraId="392FF680" w14:textId="77777777" w:rsidR="0046450E" w:rsidRPr="00F76BFF" w:rsidRDefault="0046450E" w:rsidP="0046450E">
                  <w:pPr>
                    <w:jc w:val="both"/>
                    <w:rPr>
                      <w:ins w:id="1033" w:author="Drahomíra Pavelková" w:date="2020-08-26T13:27:00Z"/>
                    </w:rPr>
                  </w:pPr>
                  <w:ins w:id="1034" w:author="Drahomíra Pavelková" w:date="2020-08-26T13:27:00Z">
                    <w:r w:rsidRPr="00F76BFF">
                      <w:rPr>
                        <w:b/>
                      </w:rPr>
                      <w:t>Rozsah konzultací (soustředění)</w:t>
                    </w:r>
                  </w:ins>
                </w:p>
              </w:tc>
              <w:tc>
                <w:tcPr>
                  <w:tcW w:w="889" w:type="dxa"/>
                  <w:tcBorders>
                    <w:top w:val="single" w:sz="2" w:space="0" w:color="auto"/>
                  </w:tcBorders>
                </w:tcPr>
                <w:p w14:paraId="00106525" w14:textId="77777777" w:rsidR="0046450E" w:rsidRPr="00F76BFF" w:rsidRDefault="0046450E" w:rsidP="0046450E">
                  <w:pPr>
                    <w:jc w:val="both"/>
                    <w:rPr>
                      <w:ins w:id="1035" w:author="Drahomíra Pavelková" w:date="2020-08-26T13:27:00Z"/>
                    </w:rPr>
                  </w:pPr>
                </w:p>
              </w:tc>
              <w:tc>
                <w:tcPr>
                  <w:tcW w:w="4179" w:type="dxa"/>
                  <w:gridSpan w:val="4"/>
                  <w:tcBorders>
                    <w:top w:val="single" w:sz="2" w:space="0" w:color="auto"/>
                  </w:tcBorders>
                  <w:shd w:val="clear" w:color="auto" w:fill="F7CAAC"/>
                </w:tcPr>
                <w:p w14:paraId="1004EB5A" w14:textId="77777777" w:rsidR="0046450E" w:rsidRDefault="0046450E" w:rsidP="0046450E">
                  <w:pPr>
                    <w:jc w:val="both"/>
                    <w:rPr>
                      <w:ins w:id="1036" w:author="Drahomíra Pavelková" w:date="2020-08-26T13:27:00Z"/>
                      <w:b/>
                    </w:rPr>
                  </w:pPr>
                  <w:ins w:id="1037" w:author="Drahomíra Pavelková" w:date="2020-08-26T13:27:00Z">
                    <w:r>
                      <w:rPr>
                        <w:b/>
                      </w:rPr>
                      <w:t xml:space="preserve">hodin </w:t>
                    </w:r>
                  </w:ins>
                </w:p>
              </w:tc>
            </w:tr>
            <w:tr w:rsidR="0046450E" w14:paraId="7D43473B" w14:textId="77777777" w:rsidTr="00BF3A6E">
              <w:trPr>
                <w:ins w:id="1038" w:author="Drahomíra Pavelková" w:date="2020-08-26T13:27:00Z"/>
              </w:trPr>
              <w:tc>
                <w:tcPr>
                  <w:tcW w:w="9855" w:type="dxa"/>
                  <w:gridSpan w:val="8"/>
                  <w:shd w:val="clear" w:color="auto" w:fill="F7CAAC"/>
                </w:tcPr>
                <w:p w14:paraId="5F633DB6" w14:textId="77777777" w:rsidR="0046450E" w:rsidRPr="00F76BFF" w:rsidRDefault="0046450E" w:rsidP="0046450E">
                  <w:pPr>
                    <w:jc w:val="both"/>
                    <w:rPr>
                      <w:ins w:id="1039" w:author="Drahomíra Pavelková" w:date="2020-08-26T13:27:00Z"/>
                      <w:b/>
                    </w:rPr>
                  </w:pPr>
                  <w:ins w:id="1040" w:author="Drahomíra Pavelková" w:date="2020-08-26T13:27:00Z">
                    <w:r w:rsidRPr="00F76BFF">
                      <w:rPr>
                        <w:b/>
                      </w:rPr>
                      <w:t>Informace o způsobu kontaktu s</w:t>
                    </w:r>
                    <w:r>
                      <w:rPr>
                        <w:b/>
                      </w:rPr>
                      <w:t> </w:t>
                    </w:r>
                    <w:r w:rsidRPr="00F76BFF">
                      <w:rPr>
                        <w:b/>
                      </w:rPr>
                      <w:t>vyučujícím</w:t>
                    </w:r>
                  </w:ins>
                </w:p>
              </w:tc>
            </w:tr>
            <w:tr w:rsidR="0046450E" w14:paraId="2BFD32D4" w14:textId="77777777" w:rsidTr="00BF3A6E">
              <w:trPr>
                <w:trHeight w:val="817"/>
                <w:ins w:id="1041" w:author="Drahomíra Pavelková" w:date="2020-08-26T13:27:00Z"/>
              </w:trPr>
              <w:tc>
                <w:tcPr>
                  <w:tcW w:w="9855" w:type="dxa"/>
                  <w:gridSpan w:val="8"/>
                </w:tcPr>
                <w:p w14:paraId="191093A7" w14:textId="77777777" w:rsidR="0046450E" w:rsidRPr="00F76BFF" w:rsidRDefault="0046450E" w:rsidP="0046450E">
                  <w:pPr>
                    <w:jc w:val="both"/>
                    <w:rPr>
                      <w:ins w:id="1042" w:author="Drahomíra Pavelková" w:date="2020-08-26T13:27:00Z"/>
                    </w:rPr>
                  </w:pPr>
                  <w:ins w:id="1043" w:author="Drahomíra Pavelková" w:date="2020-08-26T13:27:00Z">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14:paraId="2B93BB98" w14:textId="77777777" w:rsidR="0046450E" w:rsidRDefault="0046450E" w:rsidP="0046450E">
            <w:pPr>
              <w:spacing w:after="160" w:line="259" w:lineRule="auto"/>
              <w:rPr>
                <w:ins w:id="1044" w:author="Drahomíra Pavelková" w:date="2020-08-26T13:27:00Z"/>
              </w:rPr>
            </w:pPr>
            <w:ins w:id="1045" w:author="Drahomíra Pavelková" w:date="2020-08-26T13:27:00Z">
              <w:r>
                <w:br w:type="page"/>
              </w:r>
            </w:ins>
          </w:p>
          <w:p w14:paraId="3F72D329" w14:textId="31803B68" w:rsidR="00FA05EB" w:rsidRPr="00073CFE" w:rsidDel="0046450E" w:rsidRDefault="00FA05EB" w:rsidP="005148C4">
            <w:pPr>
              <w:jc w:val="both"/>
              <w:rPr>
                <w:del w:id="1046" w:author="Drahomíra Pavelková" w:date="2020-08-26T13:27:00Z"/>
                <w:b/>
                <w:color w:val="000000" w:themeColor="text1"/>
                <w:sz w:val="28"/>
              </w:rPr>
            </w:pPr>
            <w:del w:id="1047" w:author="Drahomíra Pavelková" w:date="2020-08-26T13:27:00Z">
              <w:r w:rsidRPr="00073CFE" w:rsidDel="0046450E">
                <w:rPr>
                  <w:color w:val="000000" w:themeColor="text1"/>
                </w:rPr>
                <w:br w:type="page"/>
              </w:r>
              <w:r w:rsidRPr="00073CFE" w:rsidDel="0046450E">
                <w:rPr>
                  <w:b/>
                  <w:color w:val="000000" w:themeColor="text1"/>
                  <w:sz w:val="28"/>
                </w:rPr>
                <w:delText>B-III – Charakteristika studijního předmětu</w:delText>
              </w:r>
            </w:del>
          </w:p>
        </w:tc>
      </w:tr>
      <w:tr w:rsidR="00FA05EB" w:rsidRPr="00073CFE" w:rsidDel="0046450E" w14:paraId="5FBEF8AD" w14:textId="0E9A3DEC" w:rsidTr="005148C4">
        <w:trPr>
          <w:del w:id="1048" w:author="Drahomíra Pavelková" w:date="2020-08-26T13:27:00Z"/>
        </w:trPr>
        <w:tc>
          <w:tcPr>
            <w:tcW w:w="3086" w:type="dxa"/>
            <w:tcBorders>
              <w:top w:val="double" w:sz="4" w:space="0" w:color="auto"/>
            </w:tcBorders>
            <w:shd w:val="clear" w:color="auto" w:fill="F7CAAC"/>
          </w:tcPr>
          <w:p w14:paraId="46B7AEB6" w14:textId="48D0BBE2" w:rsidR="00FA05EB" w:rsidRPr="00073CFE" w:rsidDel="0046450E" w:rsidRDefault="00FA05EB" w:rsidP="005148C4">
            <w:pPr>
              <w:jc w:val="both"/>
              <w:rPr>
                <w:del w:id="1049" w:author="Drahomíra Pavelková" w:date="2020-08-26T13:27:00Z"/>
                <w:b/>
                <w:color w:val="000000" w:themeColor="text1"/>
              </w:rPr>
            </w:pPr>
            <w:del w:id="1050" w:author="Drahomíra Pavelková" w:date="2020-08-26T13:27:00Z">
              <w:r w:rsidRPr="00073CFE" w:rsidDel="0046450E">
                <w:rPr>
                  <w:b/>
                  <w:color w:val="000000" w:themeColor="text1"/>
                </w:rPr>
                <w:delText>Název studijního předmětu</w:delText>
              </w:r>
            </w:del>
          </w:p>
        </w:tc>
        <w:tc>
          <w:tcPr>
            <w:tcW w:w="6769" w:type="dxa"/>
            <w:gridSpan w:val="7"/>
            <w:tcBorders>
              <w:top w:val="double" w:sz="4" w:space="0" w:color="auto"/>
            </w:tcBorders>
          </w:tcPr>
          <w:p w14:paraId="0FB64D45" w14:textId="37A6A1CE" w:rsidR="00FA05EB" w:rsidRPr="00073CFE" w:rsidDel="0046450E" w:rsidRDefault="00FA05EB" w:rsidP="005148C4">
            <w:pPr>
              <w:jc w:val="both"/>
              <w:rPr>
                <w:del w:id="1051" w:author="Drahomíra Pavelková" w:date="2020-08-26T13:27:00Z"/>
                <w:color w:val="000000" w:themeColor="text1"/>
              </w:rPr>
            </w:pPr>
            <w:del w:id="1052" w:author="Drahomíra Pavelková" w:date="2020-08-26T13:27:00Z">
              <w:r w:rsidRPr="00073CFE" w:rsidDel="0046450E">
                <w:rPr>
                  <w:color w:val="000000" w:themeColor="text1"/>
                </w:rPr>
                <w:delText>Presentation Skills</w:delText>
              </w:r>
            </w:del>
          </w:p>
        </w:tc>
      </w:tr>
      <w:tr w:rsidR="00FA05EB" w:rsidRPr="00073CFE" w:rsidDel="0046450E" w14:paraId="795D4B1F" w14:textId="6DB6A454" w:rsidTr="005148C4">
        <w:trPr>
          <w:trHeight w:val="249"/>
          <w:del w:id="1053" w:author="Drahomíra Pavelková" w:date="2020-08-26T13:27:00Z"/>
        </w:trPr>
        <w:tc>
          <w:tcPr>
            <w:tcW w:w="3086" w:type="dxa"/>
            <w:shd w:val="clear" w:color="auto" w:fill="F7CAAC"/>
          </w:tcPr>
          <w:p w14:paraId="3C56EFEC" w14:textId="75DDEAAD" w:rsidR="00FA05EB" w:rsidRPr="00073CFE" w:rsidDel="0046450E" w:rsidRDefault="00FA05EB" w:rsidP="005148C4">
            <w:pPr>
              <w:jc w:val="both"/>
              <w:rPr>
                <w:del w:id="1054" w:author="Drahomíra Pavelková" w:date="2020-08-26T13:27:00Z"/>
                <w:b/>
                <w:color w:val="000000" w:themeColor="text1"/>
              </w:rPr>
            </w:pPr>
            <w:del w:id="1055" w:author="Drahomíra Pavelková" w:date="2020-08-26T13:27:00Z">
              <w:r w:rsidRPr="00073CFE" w:rsidDel="0046450E">
                <w:rPr>
                  <w:b/>
                  <w:color w:val="000000" w:themeColor="text1"/>
                </w:rPr>
                <w:delText>Typ předmětu</w:delText>
              </w:r>
            </w:del>
          </w:p>
        </w:tc>
        <w:tc>
          <w:tcPr>
            <w:tcW w:w="3406" w:type="dxa"/>
            <w:gridSpan w:val="4"/>
          </w:tcPr>
          <w:p w14:paraId="6E3EF9DD" w14:textId="350F46AD" w:rsidR="00FA05EB" w:rsidRPr="00073CFE" w:rsidDel="0046450E" w:rsidRDefault="00FA05EB" w:rsidP="005148C4">
            <w:pPr>
              <w:jc w:val="both"/>
              <w:rPr>
                <w:del w:id="1056" w:author="Drahomíra Pavelková" w:date="2020-08-26T13:27:00Z"/>
                <w:color w:val="000000" w:themeColor="text1"/>
              </w:rPr>
            </w:pPr>
            <w:del w:id="1057" w:author="Drahomíra Pavelková" w:date="2020-08-26T13:27:00Z">
              <w:r w:rsidRPr="00073CFE" w:rsidDel="0046450E">
                <w:rPr>
                  <w:color w:val="000000" w:themeColor="text1"/>
                </w:rPr>
                <w:delText>povinně volitelný „PV“</w:delText>
              </w:r>
            </w:del>
          </w:p>
        </w:tc>
        <w:tc>
          <w:tcPr>
            <w:tcW w:w="2695" w:type="dxa"/>
            <w:gridSpan w:val="2"/>
            <w:shd w:val="clear" w:color="auto" w:fill="F7CAAC"/>
          </w:tcPr>
          <w:p w14:paraId="010477EB" w14:textId="62D73AE9" w:rsidR="00FA05EB" w:rsidRPr="00073CFE" w:rsidDel="0046450E" w:rsidRDefault="00FA05EB" w:rsidP="005148C4">
            <w:pPr>
              <w:jc w:val="both"/>
              <w:rPr>
                <w:del w:id="1058" w:author="Drahomíra Pavelková" w:date="2020-08-26T13:27:00Z"/>
                <w:color w:val="000000" w:themeColor="text1"/>
              </w:rPr>
            </w:pPr>
            <w:del w:id="1059" w:author="Drahomíra Pavelková" w:date="2020-08-26T13:27:00Z">
              <w:r w:rsidRPr="00073CFE" w:rsidDel="0046450E">
                <w:rPr>
                  <w:b/>
                  <w:color w:val="000000" w:themeColor="text1"/>
                </w:rPr>
                <w:delText>doporučený ročník / semestr</w:delText>
              </w:r>
            </w:del>
          </w:p>
        </w:tc>
        <w:tc>
          <w:tcPr>
            <w:tcW w:w="668" w:type="dxa"/>
          </w:tcPr>
          <w:p w14:paraId="237923C0" w14:textId="5BA1EAB9" w:rsidR="00FA05EB" w:rsidRPr="00073CFE" w:rsidDel="0046450E" w:rsidRDefault="00FD26C7" w:rsidP="005148C4">
            <w:pPr>
              <w:jc w:val="both"/>
              <w:rPr>
                <w:del w:id="1060" w:author="Drahomíra Pavelková" w:date="2020-08-26T13:27:00Z"/>
                <w:color w:val="000000" w:themeColor="text1"/>
              </w:rPr>
            </w:pPr>
            <w:del w:id="1061" w:author="Drahomíra Pavelková" w:date="2020-08-26T13:27:00Z">
              <w:r w:rsidRPr="00073CFE" w:rsidDel="0046450E">
                <w:rPr>
                  <w:color w:val="000000" w:themeColor="text1"/>
                </w:rPr>
                <w:delText>1/L</w:delText>
              </w:r>
            </w:del>
          </w:p>
        </w:tc>
      </w:tr>
      <w:tr w:rsidR="00FA05EB" w:rsidRPr="00073CFE" w:rsidDel="0046450E" w14:paraId="7402E371" w14:textId="2BE8C264" w:rsidTr="005148C4">
        <w:trPr>
          <w:del w:id="1062" w:author="Drahomíra Pavelková" w:date="2020-08-26T13:27:00Z"/>
        </w:trPr>
        <w:tc>
          <w:tcPr>
            <w:tcW w:w="3086" w:type="dxa"/>
            <w:shd w:val="clear" w:color="auto" w:fill="F7CAAC"/>
          </w:tcPr>
          <w:p w14:paraId="0B17EFD2" w14:textId="1649D125" w:rsidR="00FA05EB" w:rsidRPr="00073CFE" w:rsidDel="0046450E" w:rsidRDefault="00FA05EB" w:rsidP="005148C4">
            <w:pPr>
              <w:jc w:val="both"/>
              <w:rPr>
                <w:del w:id="1063" w:author="Drahomíra Pavelková" w:date="2020-08-26T13:27:00Z"/>
                <w:b/>
                <w:color w:val="000000" w:themeColor="text1"/>
              </w:rPr>
            </w:pPr>
            <w:del w:id="1064" w:author="Drahomíra Pavelková" w:date="2020-08-26T13:27:00Z">
              <w:r w:rsidRPr="00073CFE" w:rsidDel="0046450E">
                <w:rPr>
                  <w:b/>
                  <w:color w:val="000000" w:themeColor="text1"/>
                </w:rPr>
                <w:delText>Rozsah studijního předmětu</w:delText>
              </w:r>
            </w:del>
          </w:p>
        </w:tc>
        <w:tc>
          <w:tcPr>
            <w:tcW w:w="1701" w:type="dxa"/>
            <w:gridSpan w:val="2"/>
          </w:tcPr>
          <w:p w14:paraId="3057F76C" w14:textId="1494448E" w:rsidR="00FA05EB" w:rsidRPr="00073CFE" w:rsidDel="0046450E" w:rsidRDefault="00FA05EB" w:rsidP="005148C4">
            <w:pPr>
              <w:jc w:val="both"/>
              <w:rPr>
                <w:del w:id="1065" w:author="Drahomíra Pavelková" w:date="2020-08-26T13:27:00Z"/>
                <w:color w:val="000000" w:themeColor="text1"/>
              </w:rPr>
            </w:pPr>
            <w:del w:id="1066" w:author="Drahomíra Pavelková" w:date="2020-08-26T13:27:00Z">
              <w:r w:rsidRPr="00073CFE" w:rsidDel="0046450E">
                <w:rPr>
                  <w:color w:val="000000" w:themeColor="text1"/>
                </w:rPr>
                <w:delText>26s</w:delText>
              </w:r>
            </w:del>
          </w:p>
        </w:tc>
        <w:tc>
          <w:tcPr>
            <w:tcW w:w="889" w:type="dxa"/>
            <w:shd w:val="clear" w:color="auto" w:fill="F7CAAC"/>
          </w:tcPr>
          <w:p w14:paraId="39BBC38D" w14:textId="5CC824AA" w:rsidR="00FA05EB" w:rsidRPr="00073CFE" w:rsidDel="0046450E" w:rsidRDefault="00FA05EB" w:rsidP="005148C4">
            <w:pPr>
              <w:jc w:val="both"/>
              <w:rPr>
                <w:del w:id="1067" w:author="Drahomíra Pavelková" w:date="2020-08-26T13:27:00Z"/>
                <w:b/>
                <w:color w:val="000000" w:themeColor="text1"/>
              </w:rPr>
            </w:pPr>
            <w:del w:id="1068" w:author="Drahomíra Pavelková" w:date="2020-08-26T13:27:00Z">
              <w:r w:rsidRPr="00073CFE" w:rsidDel="0046450E">
                <w:rPr>
                  <w:b/>
                  <w:color w:val="000000" w:themeColor="text1"/>
                </w:rPr>
                <w:delText xml:space="preserve">hod. </w:delText>
              </w:r>
            </w:del>
          </w:p>
        </w:tc>
        <w:tc>
          <w:tcPr>
            <w:tcW w:w="816" w:type="dxa"/>
          </w:tcPr>
          <w:p w14:paraId="7349BF7A" w14:textId="20FD400A" w:rsidR="00FA05EB" w:rsidRPr="00073CFE" w:rsidDel="0046450E" w:rsidRDefault="00FA05EB" w:rsidP="005148C4">
            <w:pPr>
              <w:jc w:val="both"/>
              <w:rPr>
                <w:del w:id="1069" w:author="Drahomíra Pavelková" w:date="2020-08-26T13:27:00Z"/>
                <w:color w:val="000000" w:themeColor="text1"/>
              </w:rPr>
            </w:pPr>
            <w:del w:id="1070" w:author="Drahomíra Pavelková" w:date="2020-08-26T13:27:00Z">
              <w:r w:rsidRPr="00073CFE" w:rsidDel="0046450E">
                <w:rPr>
                  <w:color w:val="000000" w:themeColor="text1"/>
                </w:rPr>
                <w:delText>26</w:delText>
              </w:r>
            </w:del>
          </w:p>
        </w:tc>
        <w:tc>
          <w:tcPr>
            <w:tcW w:w="2156" w:type="dxa"/>
            <w:shd w:val="clear" w:color="auto" w:fill="F7CAAC"/>
          </w:tcPr>
          <w:p w14:paraId="6F43A18E" w14:textId="2CC5899C" w:rsidR="00FA05EB" w:rsidRPr="00073CFE" w:rsidDel="0046450E" w:rsidRDefault="00FA05EB" w:rsidP="005148C4">
            <w:pPr>
              <w:jc w:val="both"/>
              <w:rPr>
                <w:del w:id="1071" w:author="Drahomíra Pavelková" w:date="2020-08-26T13:27:00Z"/>
                <w:b/>
                <w:color w:val="000000" w:themeColor="text1"/>
              </w:rPr>
            </w:pPr>
            <w:del w:id="1072" w:author="Drahomíra Pavelková" w:date="2020-08-26T13:27:00Z">
              <w:r w:rsidRPr="00073CFE" w:rsidDel="0046450E">
                <w:rPr>
                  <w:b/>
                  <w:color w:val="000000" w:themeColor="text1"/>
                </w:rPr>
                <w:delText>kreditů</w:delText>
              </w:r>
            </w:del>
          </w:p>
        </w:tc>
        <w:tc>
          <w:tcPr>
            <w:tcW w:w="1207" w:type="dxa"/>
            <w:gridSpan w:val="2"/>
          </w:tcPr>
          <w:p w14:paraId="1099B6B4" w14:textId="0893DF43" w:rsidR="00FA05EB" w:rsidRPr="00073CFE" w:rsidDel="0046450E" w:rsidRDefault="00FA05EB" w:rsidP="005148C4">
            <w:pPr>
              <w:jc w:val="both"/>
              <w:rPr>
                <w:del w:id="1073" w:author="Drahomíra Pavelková" w:date="2020-08-26T13:27:00Z"/>
                <w:color w:val="000000" w:themeColor="text1"/>
              </w:rPr>
            </w:pPr>
            <w:del w:id="1074" w:author="Drahomíra Pavelková" w:date="2020-08-26T13:27:00Z">
              <w:r w:rsidRPr="00073CFE" w:rsidDel="0046450E">
                <w:rPr>
                  <w:color w:val="000000" w:themeColor="text1"/>
                </w:rPr>
                <w:delText>3</w:delText>
              </w:r>
            </w:del>
          </w:p>
        </w:tc>
      </w:tr>
      <w:tr w:rsidR="00FA05EB" w:rsidRPr="00073CFE" w:rsidDel="0046450E" w14:paraId="1F7F2430" w14:textId="44BF7B13" w:rsidTr="005148C4">
        <w:trPr>
          <w:del w:id="1075" w:author="Drahomíra Pavelková" w:date="2020-08-26T13:27:00Z"/>
        </w:trPr>
        <w:tc>
          <w:tcPr>
            <w:tcW w:w="3086" w:type="dxa"/>
            <w:shd w:val="clear" w:color="auto" w:fill="F7CAAC"/>
          </w:tcPr>
          <w:p w14:paraId="2DDC4DE7" w14:textId="22A3EDAD" w:rsidR="00FA05EB" w:rsidRPr="00073CFE" w:rsidDel="0046450E" w:rsidRDefault="00FA05EB" w:rsidP="005148C4">
            <w:pPr>
              <w:jc w:val="both"/>
              <w:rPr>
                <w:del w:id="1076" w:author="Drahomíra Pavelková" w:date="2020-08-26T13:27:00Z"/>
                <w:b/>
                <w:color w:val="000000" w:themeColor="text1"/>
              </w:rPr>
            </w:pPr>
            <w:del w:id="1077" w:author="Drahomíra Pavelková" w:date="2020-08-26T13:27:00Z">
              <w:r w:rsidRPr="00073CFE" w:rsidDel="0046450E">
                <w:rPr>
                  <w:b/>
                  <w:color w:val="000000" w:themeColor="text1"/>
                </w:rPr>
                <w:delText>Prerekvizity, korekvizity, ekvivalence</w:delText>
              </w:r>
            </w:del>
          </w:p>
        </w:tc>
        <w:tc>
          <w:tcPr>
            <w:tcW w:w="6769" w:type="dxa"/>
            <w:gridSpan w:val="7"/>
          </w:tcPr>
          <w:p w14:paraId="77A56776" w14:textId="05E1DBF2" w:rsidR="00FA05EB" w:rsidRPr="00073CFE" w:rsidDel="0046450E" w:rsidRDefault="00FA05EB" w:rsidP="005148C4">
            <w:pPr>
              <w:jc w:val="both"/>
              <w:rPr>
                <w:del w:id="1078" w:author="Drahomíra Pavelková" w:date="2020-08-26T13:27:00Z"/>
                <w:color w:val="000000" w:themeColor="text1"/>
              </w:rPr>
            </w:pPr>
          </w:p>
        </w:tc>
      </w:tr>
      <w:tr w:rsidR="00FA05EB" w:rsidRPr="00073CFE" w:rsidDel="0046450E" w14:paraId="3F241A8F" w14:textId="133FB910" w:rsidTr="005148C4">
        <w:trPr>
          <w:del w:id="1079" w:author="Drahomíra Pavelková" w:date="2020-08-26T13:27:00Z"/>
        </w:trPr>
        <w:tc>
          <w:tcPr>
            <w:tcW w:w="3086" w:type="dxa"/>
            <w:shd w:val="clear" w:color="auto" w:fill="F7CAAC"/>
          </w:tcPr>
          <w:p w14:paraId="6B9C04E6" w14:textId="5151ACF0" w:rsidR="00FA05EB" w:rsidRPr="00073CFE" w:rsidDel="0046450E" w:rsidRDefault="00FA05EB" w:rsidP="005148C4">
            <w:pPr>
              <w:jc w:val="both"/>
              <w:rPr>
                <w:del w:id="1080" w:author="Drahomíra Pavelková" w:date="2020-08-26T13:27:00Z"/>
                <w:b/>
                <w:color w:val="000000" w:themeColor="text1"/>
              </w:rPr>
            </w:pPr>
            <w:del w:id="1081" w:author="Drahomíra Pavelková" w:date="2020-08-26T13:27:00Z">
              <w:r w:rsidRPr="00073CFE" w:rsidDel="0046450E">
                <w:rPr>
                  <w:b/>
                  <w:color w:val="000000" w:themeColor="text1"/>
                </w:rPr>
                <w:delText>Způsob ověření studijních výsledků</w:delText>
              </w:r>
            </w:del>
          </w:p>
        </w:tc>
        <w:tc>
          <w:tcPr>
            <w:tcW w:w="3406" w:type="dxa"/>
            <w:gridSpan w:val="4"/>
          </w:tcPr>
          <w:p w14:paraId="5B74E5FC" w14:textId="32BB24ED" w:rsidR="00FA05EB" w:rsidRPr="00073CFE" w:rsidDel="0046450E" w:rsidRDefault="00FA05EB" w:rsidP="005148C4">
            <w:pPr>
              <w:jc w:val="both"/>
              <w:rPr>
                <w:del w:id="1082" w:author="Drahomíra Pavelková" w:date="2020-08-26T13:27:00Z"/>
                <w:color w:val="000000" w:themeColor="text1"/>
              </w:rPr>
            </w:pPr>
            <w:del w:id="1083" w:author="Drahomíra Pavelková" w:date="2020-08-26T13:27:00Z">
              <w:r w:rsidRPr="00073CFE" w:rsidDel="0046450E">
                <w:rPr>
                  <w:color w:val="000000" w:themeColor="text1"/>
                </w:rPr>
                <w:delText>klasifikovaný zápočet</w:delText>
              </w:r>
            </w:del>
          </w:p>
        </w:tc>
        <w:tc>
          <w:tcPr>
            <w:tcW w:w="2156" w:type="dxa"/>
            <w:shd w:val="clear" w:color="auto" w:fill="F7CAAC"/>
          </w:tcPr>
          <w:p w14:paraId="2EA7ED42" w14:textId="007BFF3F" w:rsidR="00FA05EB" w:rsidRPr="00073CFE" w:rsidDel="0046450E" w:rsidRDefault="00FA05EB" w:rsidP="005148C4">
            <w:pPr>
              <w:jc w:val="both"/>
              <w:rPr>
                <w:del w:id="1084" w:author="Drahomíra Pavelková" w:date="2020-08-26T13:27:00Z"/>
                <w:b/>
                <w:color w:val="000000" w:themeColor="text1"/>
              </w:rPr>
            </w:pPr>
            <w:del w:id="1085" w:author="Drahomíra Pavelková" w:date="2020-08-26T13:27:00Z">
              <w:r w:rsidRPr="00073CFE" w:rsidDel="0046450E">
                <w:rPr>
                  <w:b/>
                  <w:color w:val="000000" w:themeColor="text1"/>
                </w:rPr>
                <w:delText>Forma výuky</w:delText>
              </w:r>
            </w:del>
          </w:p>
        </w:tc>
        <w:tc>
          <w:tcPr>
            <w:tcW w:w="1207" w:type="dxa"/>
            <w:gridSpan w:val="2"/>
          </w:tcPr>
          <w:p w14:paraId="7B45C85A" w14:textId="6B32B467" w:rsidR="00FA05EB" w:rsidRPr="00073CFE" w:rsidDel="0046450E" w:rsidRDefault="00FA05EB" w:rsidP="005148C4">
            <w:pPr>
              <w:rPr>
                <w:del w:id="1086" w:author="Drahomíra Pavelková" w:date="2020-08-26T13:27:00Z"/>
                <w:color w:val="000000" w:themeColor="text1"/>
              </w:rPr>
            </w:pPr>
            <w:del w:id="1087" w:author="Drahomíra Pavelková" w:date="2020-08-26T13:27:00Z">
              <w:r w:rsidRPr="00073CFE" w:rsidDel="0046450E">
                <w:rPr>
                  <w:color w:val="000000" w:themeColor="text1"/>
                </w:rPr>
                <w:delText>seminář</w:delText>
              </w:r>
            </w:del>
          </w:p>
        </w:tc>
      </w:tr>
      <w:tr w:rsidR="00FA05EB" w:rsidRPr="00073CFE" w:rsidDel="0046450E" w14:paraId="48072FC1" w14:textId="6CB0C379" w:rsidTr="005148C4">
        <w:trPr>
          <w:del w:id="1088" w:author="Drahomíra Pavelková" w:date="2020-08-26T13:27:00Z"/>
        </w:trPr>
        <w:tc>
          <w:tcPr>
            <w:tcW w:w="3086" w:type="dxa"/>
            <w:shd w:val="clear" w:color="auto" w:fill="F7CAAC"/>
          </w:tcPr>
          <w:p w14:paraId="671BAF25" w14:textId="5C51C547" w:rsidR="00FA05EB" w:rsidRPr="00073CFE" w:rsidDel="0046450E" w:rsidRDefault="00FA05EB" w:rsidP="005148C4">
            <w:pPr>
              <w:jc w:val="both"/>
              <w:rPr>
                <w:del w:id="1089" w:author="Drahomíra Pavelková" w:date="2020-08-26T13:27:00Z"/>
                <w:b/>
                <w:color w:val="000000" w:themeColor="text1"/>
              </w:rPr>
            </w:pPr>
            <w:del w:id="1090" w:author="Drahomíra Pavelková" w:date="2020-08-26T13:27:00Z">
              <w:r w:rsidRPr="00073CFE" w:rsidDel="0046450E">
                <w:rPr>
                  <w:b/>
                  <w:color w:val="000000" w:themeColor="text1"/>
                </w:rPr>
                <w:delText>Forma způsobu ověření studijních výsledků a další požadavky na studenta</w:delText>
              </w:r>
            </w:del>
          </w:p>
        </w:tc>
        <w:tc>
          <w:tcPr>
            <w:tcW w:w="6769" w:type="dxa"/>
            <w:gridSpan w:val="7"/>
            <w:tcBorders>
              <w:bottom w:val="nil"/>
            </w:tcBorders>
          </w:tcPr>
          <w:p w14:paraId="2C1B1E6C" w14:textId="482D4880" w:rsidR="00FA05EB" w:rsidRPr="00073CFE" w:rsidDel="0046450E" w:rsidRDefault="00FA05EB" w:rsidP="005148C4">
            <w:pPr>
              <w:jc w:val="both"/>
              <w:rPr>
                <w:del w:id="1091" w:author="Drahomíra Pavelková" w:date="2020-08-26T13:27:00Z"/>
                <w:color w:val="000000" w:themeColor="text1"/>
                <w:szCs w:val="17"/>
              </w:rPr>
            </w:pPr>
            <w:del w:id="1092" w:author="Drahomíra Pavelková" w:date="2020-08-26T13:27:00Z">
              <w:r w:rsidRPr="00073CFE" w:rsidDel="0046450E">
                <w:rPr>
                  <w:color w:val="000000" w:themeColor="text1"/>
                  <w:szCs w:val="17"/>
                  <w:shd w:val="clear" w:color="auto" w:fill="FFFFFF"/>
                </w:rPr>
                <w:delText>Způsob zakončení předmětu - klasifikovaný zápočet </w:delText>
              </w:r>
            </w:del>
          </w:p>
          <w:p w14:paraId="276AD201" w14:textId="2AF74F7A" w:rsidR="00FA05EB" w:rsidRPr="00073CFE" w:rsidDel="0046450E" w:rsidRDefault="00FA05EB" w:rsidP="005148C4">
            <w:pPr>
              <w:jc w:val="both"/>
              <w:rPr>
                <w:del w:id="1093" w:author="Drahomíra Pavelková" w:date="2020-08-26T13:27:00Z"/>
                <w:color w:val="000000" w:themeColor="text1"/>
                <w:szCs w:val="17"/>
                <w:shd w:val="clear" w:color="auto" w:fill="FFFFFF"/>
              </w:rPr>
            </w:pPr>
            <w:del w:id="1094" w:author="Drahomíra Pavelková" w:date="2020-08-26T13:27:00Z">
              <w:r w:rsidRPr="00073CFE" w:rsidDel="0046450E">
                <w:rPr>
                  <w:color w:val="000000" w:themeColor="text1"/>
                  <w:szCs w:val="17"/>
                  <w:shd w:val="clear" w:color="auto" w:fill="FFFFFF"/>
                </w:rPr>
                <w:delText>Požadavky na studenta: Aktivní účast na seminářích.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delText>
              </w:r>
            </w:del>
          </w:p>
        </w:tc>
      </w:tr>
      <w:tr w:rsidR="00FA05EB" w:rsidRPr="00073CFE" w:rsidDel="0046450E" w14:paraId="170A304D" w14:textId="67B89104" w:rsidTr="005148C4">
        <w:trPr>
          <w:trHeight w:val="154"/>
          <w:del w:id="1095" w:author="Drahomíra Pavelková" w:date="2020-08-26T13:27:00Z"/>
        </w:trPr>
        <w:tc>
          <w:tcPr>
            <w:tcW w:w="9855" w:type="dxa"/>
            <w:gridSpan w:val="8"/>
            <w:tcBorders>
              <w:top w:val="nil"/>
            </w:tcBorders>
          </w:tcPr>
          <w:p w14:paraId="56BFCC37" w14:textId="5447F616" w:rsidR="00FA05EB" w:rsidRPr="00073CFE" w:rsidDel="0046450E" w:rsidRDefault="00FA05EB" w:rsidP="005148C4">
            <w:pPr>
              <w:rPr>
                <w:del w:id="1096" w:author="Drahomíra Pavelková" w:date="2020-08-26T13:27:00Z"/>
                <w:color w:val="000000" w:themeColor="text1"/>
              </w:rPr>
            </w:pPr>
          </w:p>
        </w:tc>
      </w:tr>
      <w:tr w:rsidR="00FA05EB" w:rsidRPr="00073CFE" w:rsidDel="0046450E" w14:paraId="34EF9553" w14:textId="0FE4F32E" w:rsidTr="005148C4">
        <w:trPr>
          <w:trHeight w:val="197"/>
          <w:del w:id="1097" w:author="Drahomíra Pavelková" w:date="2020-08-26T13:27:00Z"/>
        </w:trPr>
        <w:tc>
          <w:tcPr>
            <w:tcW w:w="3086" w:type="dxa"/>
            <w:tcBorders>
              <w:top w:val="nil"/>
            </w:tcBorders>
            <w:shd w:val="clear" w:color="auto" w:fill="F7CAAC"/>
          </w:tcPr>
          <w:p w14:paraId="7CEBB709" w14:textId="545C1CDE" w:rsidR="00FA05EB" w:rsidRPr="00073CFE" w:rsidDel="0046450E" w:rsidRDefault="00FA05EB" w:rsidP="005148C4">
            <w:pPr>
              <w:jc w:val="both"/>
              <w:rPr>
                <w:del w:id="1098" w:author="Drahomíra Pavelková" w:date="2020-08-26T13:27:00Z"/>
                <w:b/>
                <w:color w:val="000000" w:themeColor="text1"/>
              </w:rPr>
            </w:pPr>
            <w:del w:id="1099" w:author="Drahomíra Pavelková" w:date="2020-08-26T13:27:00Z">
              <w:r w:rsidRPr="00073CFE" w:rsidDel="0046450E">
                <w:rPr>
                  <w:b/>
                  <w:color w:val="000000" w:themeColor="text1"/>
                </w:rPr>
                <w:delText>Garant předmětu</w:delText>
              </w:r>
            </w:del>
          </w:p>
        </w:tc>
        <w:tc>
          <w:tcPr>
            <w:tcW w:w="6769" w:type="dxa"/>
            <w:gridSpan w:val="7"/>
            <w:tcBorders>
              <w:top w:val="nil"/>
            </w:tcBorders>
          </w:tcPr>
          <w:p w14:paraId="79D9D5E4" w14:textId="5A126CCE" w:rsidR="00FA05EB" w:rsidRPr="00073CFE" w:rsidDel="0046450E" w:rsidRDefault="00691194" w:rsidP="005148C4">
            <w:pPr>
              <w:jc w:val="both"/>
              <w:rPr>
                <w:del w:id="1100" w:author="Drahomíra Pavelková" w:date="2020-08-26T13:27:00Z"/>
                <w:color w:val="000000" w:themeColor="text1"/>
              </w:rPr>
            </w:pPr>
            <w:ins w:id="1101" w:author="Bronislava Neubauerová" w:date="2020-08-25T13:25:00Z">
              <w:del w:id="1102" w:author="Drahomíra Pavelková" w:date="2020-08-26T13:27:00Z">
                <w:r w:rsidDel="0046450E">
                  <w:rPr>
                    <w:color w:val="000000" w:themeColor="text1"/>
                  </w:rPr>
                  <w:delText xml:space="preserve">Mgr. Igor Drápala </w:delText>
                </w:r>
              </w:del>
            </w:ins>
            <w:del w:id="1103" w:author="Drahomíra Pavelková" w:date="2020-08-26T13:27:00Z">
              <w:r w:rsidR="00FA05EB" w:rsidRPr="00073CFE" w:rsidDel="0046450E">
                <w:rPr>
                  <w:color w:val="000000" w:themeColor="text1"/>
                </w:rPr>
                <w:delText>PhDr. Jana Semotamová</w:delText>
              </w:r>
            </w:del>
          </w:p>
        </w:tc>
      </w:tr>
      <w:tr w:rsidR="00FA05EB" w:rsidRPr="00073CFE" w:rsidDel="0046450E" w14:paraId="56167ACA" w14:textId="4A9A4B09" w:rsidTr="005148C4">
        <w:trPr>
          <w:trHeight w:val="243"/>
          <w:del w:id="1104" w:author="Drahomíra Pavelková" w:date="2020-08-26T13:27:00Z"/>
        </w:trPr>
        <w:tc>
          <w:tcPr>
            <w:tcW w:w="3086" w:type="dxa"/>
            <w:tcBorders>
              <w:top w:val="nil"/>
            </w:tcBorders>
            <w:shd w:val="clear" w:color="auto" w:fill="F7CAAC"/>
          </w:tcPr>
          <w:p w14:paraId="6640509D" w14:textId="29CF1BE5" w:rsidR="00FA05EB" w:rsidRPr="00073CFE" w:rsidDel="0046450E" w:rsidRDefault="00FA05EB" w:rsidP="005148C4">
            <w:pPr>
              <w:jc w:val="both"/>
              <w:rPr>
                <w:del w:id="1105" w:author="Drahomíra Pavelková" w:date="2020-08-26T13:27:00Z"/>
                <w:b/>
                <w:color w:val="000000" w:themeColor="text1"/>
              </w:rPr>
            </w:pPr>
            <w:del w:id="1106" w:author="Drahomíra Pavelková" w:date="2020-08-26T13:27:00Z">
              <w:r w:rsidRPr="00073CFE" w:rsidDel="0046450E">
                <w:rPr>
                  <w:b/>
                  <w:color w:val="000000" w:themeColor="text1"/>
                </w:rPr>
                <w:delText>Zapojení garanta do výuky předmětu</w:delText>
              </w:r>
            </w:del>
          </w:p>
        </w:tc>
        <w:tc>
          <w:tcPr>
            <w:tcW w:w="6769" w:type="dxa"/>
            <w:gridSpan w:val="7"/>
            <w:tcBorders>
              <w:top w:val="nil"/>
            </w:tcBorders>
          </w:tcPr>
          <w:p w14:paraId="4C619178" w14:textId="5840D78E" w:rsidR="00FA05EB" w:rsidRPr="00073CFE" w:rsidDel="0046450E" w:rsidRDefault="00FA05EB" w:rsidP="005148C4">
            <w:pPr>
              <w:jc w:val="both"/>
              <w:rPr>
                <w:del w:id="1107" w:author="Drahomíra Pavelková" w:date="2020-08-26T13:27:00Z"/>
                <w:color w:val="000000" w:themeColor="text1"/>
              </w:rPr>
            </w:pPr>
            <w:del w:id="1108" w:author="Drahomíra Pavelková" w:date="2020-08-26T13:27:00Z">
              <w:r w:rsidRPr="00073CFE" w:rsidDel="0046450E">
                <w:rPr>
                  <w:color w:val="000000" w:themeColor="text1"/>
                  <w:szCs w:val="21"/>
                  <w:shd w:val="clear" w:color="auto" w:fill="FFFFFF"/>
                </w:rPr>
                <w:delText>Garant se podílí v rozsahu 100 %, stanovuje koncepci seminářů a dohlíží na jejich jednotné vedení.</w:delText>
              </w:r>
            </w:del>
          </w:p>
        </w:tc>
      </w:tr>
      <w:tr w:rsidR="00FA05EB" w:rsidRPr="00073CFE" w:rsidDel="0046450E" w14:paraId="7F998B15" w14:textId="6CF9CD8E" w:rsidTr="005148C4">
        <w:trPr>
          <w:del w:id="1109" w:author="Drahomíra Pavelková" w:date="2020-08-26T13:27:00Z"/>
        </w:trPr>
        <w:tc>
          <w:tcPr>
            <w:tcW w:w="3086" w:type="dxa"/>
            <w:shd w:val="clear" w:color="auto" w:fill="F7CAAC"/>
          </w:tcPr>
          <w:p w14:paraId="37717B30" w14:textId="7D802022" w:rsidR="00FA05EB" w:rsidRPr="00073CFE" w:rsidDel="0046450E" w:rsidRDefault="00FA05EB" w:rsidP="005148C4">
            <w:pPr>
              <w:jc w:val="both"/>
              <w:rPr>
                <w:del w:id="1110" w:author="Drahomíra Pavelková" w:date="2020-08-26T13:27:00Z"/>
                <w:b/>
                <w:color w:val="000000" w:themeColor="text1"/>
              </w:rPr>
            </w:pPr>
            <w:del w:id="1111" w:author="Drahomíra Pavelková" w:date="2020-08-26T13:27:00Z">
              <w:r w:rsidRPr="00073CFE" w:rsidDel="0046450E">
                <w:rPr>
                  <w:b/>
                  <w:color w:val="000000" w:themeColor="text1"/>
                </w:rPr>
                <w:delText>Vyučující</w:delText>
              </w:r>
            </w:del>
          </w:p>
        </w:tc>
        <w:tc>
          <w:tcPr>
            <w:tcW w:w="6769" w:type="dxa"/>
            <w:gridSpan w:val="7"/>
            <w:tcBorders>
              <w:bottom w:val="nil"/>
            </w:tcBorders>
          </w:tcPr>
          <w:p w14:paraId="178FB82E" w14:textId="35B146E7" w:rsidR="00FA05EB" w:rsidRPr="00073CFE" w:rsidDel="0046450E" w:rsidRDefault="00FA05EB" w:rsidP="005148C4">
            <w:pPr>
              <w:jc w:val="both"/>
              <w:rPr>
                <w:del w:id="1112" w:author="Drahomíra Pavelková" w:date="2020-08-26T13:27:00Z"/>
                <w:color w:val="000000" w:themeColor="text1"/>
              </w:rPr>
            </w:pPr>
            <w:del w:id="1113" w:author="Drahomíra Pavelková" w:date="2020-08-26T13:27:00Z">
              <w:r w:rsidRPr="00073CFE" w:rsidDel="0046450E">
                <w:rPr>
                  <w:color w:val="000000" w:themeColor="text1"/>
                </w:rPr>
                <w:delText>PhDr. Jana Semotamová</w:delText>
              </w:r>
            </w:del>
            <w:ins w:id="1114" w:author="Bronislava Neubauerová" w:date="2020-08-25T13:25:00Z">
              <w:del w:id="1115" w:author="Drahomíra Pavelková" w:date="2020-08-26T13:27:00Z">
                <w:r w:rsidR="002B0C58" w:rsidDel="0046450E">
                  <w:rPr>
                    <w:color w:val="000000" w:themeColor="text1"/>
                  </w:rPr>
                  <w:delText>Mgr. Igor Drápala</w:delText>
                </w:r>
              </w:del>
            </w:ins>
            <w:del w:id="1116" w:author="Drahomíra Pavelková" w:date="2020-08-26T13:27:00Z">
              <w:r w:rsidRPr="00073CFE" w:rsidDel="0046450E">
                <w:rPr>
                  <w:color w:val="000000" w:themeColor="text1"/>
                </w:rPr>
                <w:delText xml:space="preserve"> – vedení seminářů (100%)</w:delText>
              </w:r>
            </w:del>
          </w:p>
        </w:tc>
      </w:tr>
      <w:tr w:rsidR="00FA05EB" w:rsidRPr="00073CFE" w:rsidDel="0046450E" w14:paraId="15AF9163" w14:textId="77909195" w:rsidTr="005148C4">
        <w:trPr>
          <w:trHeight w:val="100"/>
          <w:del w:id="1117" w:author="Drahomíra Pavelková" w:date="2020-08-26T13:27:00Z"/>
        </w:trPr>
        <w:tc>
          <w:tcPr>
            <w:tcW w:w="9855" w:type="dxa"/>
            <w:gridSpan w:val="8"/>
            <w:tcBorders>
              <w:top w:val="nil"/>
            </w:tcBorders>
          </w:tcPr>
          <w:p w14:paraId="4079A4AF" w14:textId="464F9EEC" w:rsidR="00FA05EB" w:rsidRPr="00073CFE" w:rsidDel="0046450E" w:rsidRDefault="00FA05EB" w:rsidP="005148C4">
            <w:pPr>
              <w:jc w:val="both"/>
              <w:rPr>
                <w:del w:id="1118" w:author="Drahomíra Pavelková" w:date="2020-08-26T13:27:00Z"/>
                <w:color w:val="000000" w:themeColor="text1"/>
              </w:rPr>
            </w:pPr>
          </w:p>
        </w:tc>
      </w:tr>
      <w:tr w:rsidR="00FA05EB" w:rsidRPr="00073CFE" w:rsidDel="0046450E" w14:paraId="2820350F" w14:textId="68B15FD6" w:rsidTr="005148C4">
        <w:trPr>
          <w:del w:id="1119" w:author="Drahomíra Pavelková" w:date="2020-08-26T13:27:00Z"/>
        </w:trPr>
        <w:tc>
          <w:tcPr>
            <w:tcW w:w="3086" w:type="dxa"/>
            <w:shd w:val="clear" w:color="auto" w:fill="F7CAAC"/>
          </w:tcPr>
          <w:p w14:paraId="0B694534" w14:textId="7E609DEF" w:rsidR="00FA05EB" w:rsidRPr="00073CFE" w:rsidDel="0046450E" w:rsidRDefault="00FA05EB" w:rsidP="005148C4">
            <w:pPr>
              <w:jc w:val="both"/>
              <w:rPr>
                <w:del w:id="1120" w:author="Drahomíra Pavelková" w:date="2020-08-26T13:27:00Z"/>
                <w:b/>
                <w:color w:val="000000" w:themeColor="text1"/>
              </w:rPr>
            </w:pPr>
            <w:del w:id="1121" w:author="Drahomíra Pavelková" w:date="2020-08-26T13:27:00Z">
              <w:r w:rsidRPr="00073CFE" w:rsidDel="0046450E">
                <w:rPr>
                  <w:b/>
                  <w:color w:val="000000" w:themeColor="text1"/>
                </w:rPr>
                <w:delText>Stručná anotace předmětu</w:delText>
              </w:r>
            </w:del>
          </w:p>
        </w:tc>
        <w:tc>
          <w:tcPr>
            <w:tcW w:w="6769" w:type="dxa"/>
            <w:gridSpan w:val="7"/>
            <w:tcBorders>
              <w:bottom w:val="nil"/>
            </w:tcBorders>
          </w:tcPr>
          <w:p w14:paraId="6090A53E" w14:textId="5B97C6C5" w:rsidR="00FA05EB" w:rsidRPr="00073CFE" w:rsidDel="0046450E" w:rsidRDefault="00FA05EB" w:rsidP="005148C4">
            <w:pPr>
              <w:jc w:val="both"/>
              <w:rPr>
                <w:del w:id="1122" w:author="Drahomíra Pavelková" w:date="2020-08-26T13:27:00Z"/>
                <w:color w:val="000000" w:themeColor="text1"/>
              </w:rPr>
            </w:pPr>
          </w:p>
        </w:tc>
      </w:tr>
      <w:tr w:rsidR="00FA05EB" w:rsidRPr="00073CFE" w:rsidDel="0046450E" w14:paraId="1A3DD430" w14:textId="544D0DAD" w:rsidTr="005148C4">
        <w:trPr>
          <w:trHeight w:val="1003"/>
          <w:del w:id="1123" w:author="Drahomíra Pavelková" w:date="2020-08-26T13:27:00Z"/>
        </w:trPr>
        <w:tc>
          <w:tcPr>
            <w:tcW w:w="9855" w:type="dxa"/>
            <w:gridSpan w:val="8"/>
            <w:tcBorders>
              <w:top w:val="nil"/>
              <w:bottom w:val="single" w:sz="12" w:space="0" w:color="auto"/>
            </w:tcBorders>
          </w:tcPr>
          <w:p w14:paraId="76A04BC0" w14:textId="6ECB2D3F" w:rsidR="00FA05EB" w:rsidRPr="00073CFE" w:rsidDel="0046450E" w:rsidRDefault="00FA05EB" w:rsidP="005148C4">
            <w:pPr>
              <w:jc w:val="both"/>
              <w:rPr>
                <w:del w:id="1124" w:author="Drahomíra Pavelková" w:date="2020-08-26T13:27:00Z"/>
                <w:color w:val="000000" w:themeColor="text1"/>
              </w:rPr>
            </w:pPr>
            <w:del w:id="1125" w:author="Drahomíra Pavelková" w:date="2020-08-26T13:27:00Z">
              <w:r w:rsidRPr="00073CFE" w:rsidDel="0046450E">
                <w:rPr>
                  <w:color w:val="000000" w:themeColor="text1"/>
                  <w:shd w:val="clear" w:color="auto" w:fill="FFFFFF"/>
                </w:rPr>
                <w:delTex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delText>
              </w:r>
            </w:del>
          </w:p>
          <w:p w14:paraId="7E86F3A4" w14:textId="0393B32A" w:rsidR="00FA05EB" w:rsidRPr="00073CFE" w:rsidDel="0046450E" w:rsidRDefault="00FA05EB" w:rsidP="005148C4">
            <w:pPr>
              <w:jc w:val="both"/>
              <w:rPr>
                <w:del w:id="1126" w:author="Drahomíra Pavelková" w:date="2020-08-26T13:27:00Z"/>
                <w:color w:val="000000" w:themeColor="text1"/>
              </w:rPr>
            </w:pPr>
          </w:p>
        </w:tc>
      </w:tr>
      <w:tr w:rsidR="00FA05EB" w:rsidRPr="00073CFE" w:rsidDel="0046450E" w14:paraId="2B31998E" w14:textId="649DCE72" w:rsidTr="005148C4">
        <w:trPr>
          <w:trHeight w:val="265"/>
          <w:del w:id="1127" w:author="Drahomíra Pavelková" w:date="2020-08-26T13:27:00Z"/>
        </w:trPr>
        <w:tc>
          <w:tcPr>
            <w:tcW w:w="3653" w:type="dxa"/>
            <w:gridSpan w:val="2"/>
            <w:tcBorders>
              <w:top w:val="nil"/>
            </w:tcBorders>
            <w:shd w:val="clear" w:color="auto" w:fill="F7CAAC"/>
          </w:tcPr>
          <w:p w14:paraId="510207C8" w14:textId="7FF5B1E4" w:rsidR="00FA05EB" w:rsidRPr="00073CFE" w:rsidDel="0046450E" w:rsidRDefault="00FA05EB" w:rsidP="005148C4">
            <w:pPr>
              <w:jc w:val="both"/>
              <w:rPr>
                <w:del w:id="1128" w:author="Drahomíra Pavelková" w:date="2020-08-26T13:27:00Z"/>
                <w:color w:val="000000" w:themeColor="text1"/>
              </w:rPr>
            </w:pPr>
            <w:del w:id="1129" w:author="Drahomíra Pavelková" w:date="2020-08-26T13:27:00Z">
              <w:r w:rsidRPr="00073CFE" w:rsidDel="0046450E">
                <w:rPr>
                  <w:b/>
                  <w:color w:val="000000" w:themeColor="text1"/>
                </w:rPr>
                <w:delText>Studijní literatura a studijní pomůcky</w:delText>
              </w:r>
            </w:del>
          </w:p>
        </w:tc>
        <w:tc>
          <w:tcPr>
            <w:tcW w:w="6202" w:type="dxa"/>
            <w:gridSpan w:val="6"/>
            <w:tcBorders>
              <w:top w:val="nil"/>
              <w:bottom w:val="nil"/>
            </w:tcBorders>
          </w:tcPr>
          <w:p w14:paraId="55F17565" w14:textId="0FB66DC5" w:rsidR="00FA05EB" w:rsidRPr="00073CFE" w:rsidDel="0046450E" w:rsidRDefault="00FA05EB" w:rsidP="005148C4">
            <w:pPr>
              <w:jc w:val="both"/>
              <w:rPr>
                <w:del w:id="1130" w:author="Drahomíra Pavelková" w:date="2020-08-26T13:27:00Z"/>
                <w:color w:val="000000" w:themeColor="text1"/>
              </w:rPr>
            </w:pPr>
          </w:p>
        </w:tc>
      </w:tr>
      <w:tr w:rsidR="00FA05EB" w:rsidRPr="00073CFE" w:rsidDel="0046450E" w14:paraId="2D4F1D80" w14:textId="45651B57" w:rsidTr="005148C4">
        <w:trPr>
          <w:trHeight w:val="992"/>
          <w:del w:id="1131" w:author="Drahomíra Pavelková" w:date="2020-08-26T13:27:00Z"/>
        </w:trPr>
        <w:tc>
          <w:tcPr>
            <w:tcW w:w="9855" w:type="dxa"/>
            <w:gridSpan w:val="8"/>
            <w:tcBorders>
              <w:top w:val="nil"/>
            </w:tcBorders>
          </w:tcPr>
          <w:p w14:paraId="28DCABB6" w14:textId="19D1BBC3" w:rsidR="00FA05EB" w:rsidRPr="00073CFE" w:rsidDel="0046450E" w:rsidRDefault="00FA05EB" w:rsidP="005148C4">
            <w:pPr>
              <w:rPr>
                <w:del w:id="1132" w:author="Drahomíra Pavelková" w:date="2020-08-26T13:27:00Z"/>
                <w:b/>
                <w:color w:val="000000" w:themeColor="text1"/>
              </w:rPr>
            </w:pPr>
            <w:del w:id="1133" w:author="Drahomíra Pavelková" w:date="2020-08-26T13:27:00Z">
              <w:r w:rsidRPr="00073CFE" w:rsidDel="0046450E">
                <w:rPr>
                  <w:b/>
                  <w:color w:val="000000" w:themeColor="text1"/>
                </w:rPr>
                <w:delText>Povinná literatura</w:delText>
              </w:r>
            </w:del>
          </w:p>
          <w:p w14:paraId="34B437C4" w14:textId="09B873E9" w:rsidR="00FA05EB" w:rsidRPr="00073CFE" w:rsidDel="0046450E" w:rsidRDefault="00FA05EB" w:rsidP="005148C4">
            <w:pPr>
              <w:jc w:val="both"/>
              <w:rPr>
                <w:del w:id="1134" w:author="Drahomíra Pavelková" w:date="2020-08-26T13:27:00Z"/>
                <w:color w:val="000000" w:themeColor="text1"/>
                <w:shd w:val="clear" w:color="auto" w:fill="FFFFFF"/>
              </w:rPr>
            </w:pPr>
            <w:del w:id="1135" w:author="Drahomíra Pavelková" w:date="2020-08-26T13:27:00Z">
              <w:r w:rsidRPr="00073CFE" w:rsidDel="0046450E">
                <w:rPr>
                  <w:color w:val="000000" w:themeColor="text1"/>
                  <w:shd w:val="clear" w:color="auto" w:fill="FFFFFF"/>
                </w:rPr>
                <w:delText xml:space="preserve">WILLIAMS, E. J. </w:delText>
              </w:r>
              <w:r w:rsidRPr="00073CFE" w:rsidDel="0046450E">
                <w:rPr>
                  <w:i/>
                  <w:iCs/>
                  <w:color w:val="000000" w:themeColor="text1"/>
                  <w:shd w:val="clear" w:color="auto" w:fill="FFFFFF"/>
                </w:rPr>
                <w:delText>Presentations in English: find your voice as a presenter.</w:delText>
              </w:r>
              <w:r w:rsidRPr="00073CFE" w:rsidDel="0046450E">
                <w:rPr>
                  <w:color w:val="000000" w:themeColor="text1"/>
                  <w:shd w:val="clear" w:color="auto" w:fill="FFFFFF"/>
                </w:rPr>
                <w:delText xml:space="preserve"> Oxford: Macmillan, 2008, 128 s. ISBN 978-0-230-02878-4.</w:delText>
              </w:r>
            </w:del>
          </w:p>
          <w:p w14:paraId="00CC1B18" w14:textId="29A6320E" w:rsidR="00FA05EB" w:rsidRPr="00073CFE" w:rsidDel="0046450E" w:rsidRDefault="00FA05EB" w:rsidP="005148C4">
            <w:pPr>
              <w:jc w:val="both"/>
              <w:rPr>
                <w:del w:id="1136" w:author="Drahomíra Pavelková" w:date="2020-08-26T13:27:00Z"/>
                <w:color w:val="000000" w:themeColor="text1"/>
                <w:shd w:val="clear" w:color="auto" w:fill="FFFFFF"/>
              </w:rPr>
            </w:pPr>
            <w:del w:id="1137" w:author="Drahomíra Pavelková" w:date="2020-08-26T13:27:00Z">
              <w:r w:rsidRPr="00073CFE" w:rsidDel="0046450E">
                <w:rPr>
                  <w:color w:val="000000" w:themeColor="text1"/>
                  <w:shd w:val="clear" w:color="auto" w:fill="FFFFFF"/>
                </w:rPr>
                <w:delText xml:space="preserve">HUGHES, J., MALLETT, A. </w:delText>
              </w:r>
              <w:r w:rsidRPr="00073CFE" w:rsidDel="0046450E">
                <w:rPr>
                  <w:i/>
                  <w:color w:val="000000" w:themeColor="text1"/>
                  <w:shd w:val="clear" w:color="auto" w:fill="FFFFFF"/>
                </w:rPr>
                <w:delText>Successful presentations: [for professionals who use English at work : video course].</w:delText>
              </w:r>
              <w:r w:rsidRPr="00073CFE" w:rsidDel="0046450E">
                <w:rPr>
                  <w:color w:val="000000" w:themeColor="text1"/>
                  <w:shd w:val="clear" w:color="auto" w:fill="FFFFFF"/>
                </w:rPr>
                <w:delText xml:space="preserve"> Oxford: Oxford University Press, 2012, 71 s. ISBN 978-0-19-476835-1.</w:delText>
              </w:r>
            </w:del>
          </w:p>
          <w:p w14:paraId="313826BC" w14:textId="2436CFC8" w:rsidR="00FA05EB" w:rsidRPr="00073CFE" w:rsidDel="0046450E" w:rsidRDefault="00FA05EB" w:rsidP="005148C4">
            <w:pPr>
              <w:jc w:val="both"/>
              <w:rPr>
                <w:del w:id="1138" w:author="Drahomíra Pavelková" w:date="2020-08-26T13:27:00Z"/>
                <w:b/>
                <w:color w:val="000000" w:themeColor="text1"/>
              </w:rPr>
            </w:pPr>
            <w:del w:id="1139" w:author="Drahomíra Pavelková" w:date="2020-08-26T13:27:00Z">
              <w:r w:rsidRPr="00073CFE" w:rsidDel="0046450E">
                <w:rPr>
                  <w:b/>
                  <w:color w:val="000000" w:themeColor="text1"/>
                </w:rPr>
                <w:delText>Doporučená literatura</w:delText>
              </w:r>
            </w:del>
          </w:p>
          <w:p w14:paraId="5232CAEC" w14:textId="5CA41236" w:rsidR="00FA05EB" w:rsidRPr="00073CFE" w:rsidDel="0046450E" w:rsidRDefault="00FA05EB" w:rsidP="005148C4">
            <w:pPr>
              <w:jc w:val="both"/>
              <w:rPr>
                <w:del w:id="1140" w:author="Drahomíra Pavelková" w:date="2020-08-26T13:27:00Z"/>
                <w:color w:val="000000" w:themeColor="text1"/>
                <w:shd w:val="clear" w:color="auto" w:fill="FFFFFF"/>
              </w:rPr>
            </w:pPr>
            <w:del w:id="1141" w:author="Drahomíra Pavelková" w:date="2020-08-26T13:27:00Z">
              <w:r w:rsidRPr="00073CFE" w:rsidDel="0046450E">
                <w:rPr>
                  <w:color w:val="000000" w:themeColor="text1"/>
                  <w:shd w:val="clear" w:color="auto" w:fill="FFFFFF"/>
                </w:rPr>
                <w:delText xml:space="preserve">EMMERSON, P. </w:delText>
              </w:r>
              <w:r w:rsidRPr="00073CFE" w:rsidDel="0046450E">
                <w:rPr>
                  <w:i/>
                  <w:color w:val="000000" w:themeColor="text1"/>
                  <w:shd w:val="clear" w:color="auto" w:fill="FFFFFF"/>
                </w:rPr>
                <w:delText>Business grammar builder: for class and self study.</w:delText>
              </w:r>
              <w:r w:rsidRPr="00073CFE" w:rsidDel="0046450E">
                <w:rPr>
                  <w:color w:val="000000" w:themeColor="text1"/>
                  <w:shd w:val="clear" w:color="auto" w:fill="FFFFFF"/>
                </w:rPr>
                <w:delText xml:space="preserve"> Oxford: Macmillan, 2002, 272 s. ISBN 0-333-75492-1.</w:delText>
              </w:r>
            </w:del>
          </w:p>
          <w:p w14:paraId="019F8FCD" w14:textId="3EF0714C" w:rsidR="00FA05EB" w:rsidRPr="00073CFE" w:rsidDel="0046450E" w:rsidRDefault="00FA05EB" w:rsidP="005148C4">
            <w:pPr>
              <w:jc w:val="both"/>
              <w:rPr>
                <w:del w:id="1142" w:author="Drahomíra Pavelková" w:date="2020-08-26T13:27:00Z"/>
                <w:color w:val="000000" w:themeColor="text1"/>
                <w:shd w:val="clear" w:color="auto" w:fill="FFFFFF"/>
              </w:rPr>
            </w:pPr>
            <w:del w:id="1143" w:author="Drahomíra Pavelková" w:date="2020-08-26T13:27:00Z">
              <w:r w:rsidRPr="00073CFE" w:rsidDel="0046450E">
                <w:rPr>
                  <w:color w:val="000000" w:themeColor="text1"/>
                  <w:shd w:val="clear" w:color="auto" w:fill="FFFFFF"/>
                </w:rPr>
                <w:delText xml:space="preserve">TEMPLETON, M. </w:delText>
              </w:r>
              <w:r w:rsidRPr="00073CFE" w:rsidDel="0046450E">
                <w:rPr>
                  <w:i/>
                  <w:color w:val="000000" w:themeColor="text1"/>
                  <w:shd w:val="clear" w:color="auto" w:fill="FFFFFF"/>
                </w:rPr>
                <w:delText xml:space="preserve">Public speaking and presentations demystified. </w:delText>
              </w:r>
              <w:r w:rsidRPr="00073CFE" w:rsidDel="0046450E">
                <w:rPr>
                  <w:color w:val="000000" w:themeColor="text1"/>
                  <w:shd w:val="clear" w:color="auto" w:fill="FFFFFF"/>
                </w:rPr>
                <w:delText xml:space="preserve">New York: McGraw-Hill, 2010, 259 s. ISBN 978-0-07-160121-4. Dostupné také z: </w:delText>
              </w:r>
              <w:r w:rsidR="00674023" w:rsidDel="0046450E">
                <w:fldChar w:fldCharType="begin"/>
              </w:r>
              <w:r w:rsidR="00674023" w:rsidDel="0046450E">
                <w:delInstrText xml:space="preserve"> HYPERLINK "http://www.loc.gov/catdir/enhancements/fy1001/2009030255-b.html" </w:delInstrText>
              </w:r>
              <w:r w:rsidR="00674023" w:rsidDel="0046450E">
                <w:fldChar w:fldCharType="separate"/>
              </w:r>
              <w:r w:rsidRPr="00073CFE" w:rsidDel="0046450E">
                <w:rPr>
                  <w:rStyle w:val="Hypertextovodkaz"/>
                  <w:color w:val="000000" w:themeColor="text1"/>
                  <w:shd w:val="clear" w:color="auto" w:fill="FFFFFF"/>
                </w:rPr>
                <w:delText>http://www.loc.gov/catdir/enhancements/fy1001/2009030255-b.html</w:delText>
              </w:r>
              <w:r w:rsidR="00674023" w:rsidDel="0046450E">
                <w:rPr>
                  <w:rStyle w:val="Hypertextovodkaz"/>
                  <w:color w:val="000000" w:themeColor="text1"/>
                  <w:shd w:val="clear" w:color="auto" w:fill="FFFFFF"/>
                </w:rPr>
                <w:fldChar w:fldCharType="end"/>
              </w:r>
            </w:del>
          </w:p>
          <w:p w14:paraId="615C4EFD" w14:textId="50BB8834" w:rsidR="00FA05EB" w:rsidRPr="00073CFE" w:rsidDel="0046450E" w:rsidRDefault="00FA05EB" w:rsidP="005148C4">
            <w:pPr>
              <w:jc w:val="both"/>
              <w:rPr>
                <w:del w:id="1144" w:author="Drahomíra Pavelková" w:date="2020-08-26T13:27:00Z"/>
                <w:color w:val="000000" w:themeColor="text1"/>
              </w:rPr>
            </w:pPr>
            <w:del w:id="1145" w:author="Drahomíra Pavelková" w:date="2020-08-26T13:27:00Z">
              <w:r w:rsidRPr="00073CFE" w:rsidDel="0046450E">
                <w:rPr>
                  <w:rStyle w:val="Hypertextovodkaz"/>
                  <w:bCs/>
                  <w:color w:val="000000" w:themeColor="text1"/>
                  <w:u w:val="none"/>
                  <w:shd w:val="clear" w:color="auto" w:fill="FFFFFF"/>
                </w:rPr>
                <w:delText xml:space="preserve">GREGORY, H. </w:delText>
              </w:r>
              <w:r w:rsidRPr="00073CFE" w:rsidDel="0046450E">
                <w:rPr>
                  <w:rStyle w:val="Hypertextovodkaz"/>
                  <w:bCs/>
                  <w:i/>
                  <w:color w:val="000000" w:themeColor="text1"/>
                  <w:u w:val="none"/>
                  <w:shd w:val="clear" w:color="auto" w:fill="FFFFFF"/>
                </w:rPr>
                <w:delText>Public speaking for college and career.</w:delText>
              </w:r>
              <w:r w:rsidRPr="00073CFE" w:rsidDel="0046450E">
                <w:rPr>
                  <w:rStyle w:val="Hypertextovodkaz"/>
                  <w:bCs/>
                  <w:color w:val="000000" w:themeColor="text1"/>
                  <w:u w:val="none"/>
                  <w:shd w:val="clear" w:color="auto" w:fill="FFFFFF"/>
                </w:rPr>
                <w:delText xml:space="preserve"> 9th ed. New York: McGraw-Hill, 2010, 426 s. ISBN 978-0-07-338516-7.</w:delText>
              </w:r>
            </w:del>
          </w:p>
        </w:tc>
      </w:tr>
      <w:tr w:rsidR="00FA05EB" w:rsidRPr="00073CFE" w:rsidDel="0046450E" w14:paraId="50AAFF5F" w14:textId="685AAACA" w:rsidTr="005148C4">
        <w:trPr>
          <w:del w:id="1146" w:author="Drahomíra Pavelková" w:date="2020-08-26T13:2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2B716B" w14:textId="12B94361" w:rsidR="00FA05EB" w:rsidRPr="00073CFE" w:rsidDel="0046450E" w:rsidRDefault="00FA05EB" w:rsidP="005148C4">
            <w:pPr>
              <w:jc w:val="center"/>
              <w:rPr>
                <w:del w:id="1147" w:author="Drahomíra Pavelková" w:date="2020-08-26T13:27:00Z"/>
                <w:b/>
                <w:color w:val="000000" w:themeColor="text1"/>
              </w:rPr>
            </w:pPr>
            <w:del w:id="1148" w:author="Drahomíra Pavelková" w:date="2020-08-26T13:27:00Z">
              <w:r w:rsidRPr="00073CFE" w:rsidDel="0046450E">
                <w:rPr>
                  <w:b/>
                  <w:color w:val="000000" w:themeColor="text1"/>
                </w:rPr>
                <w:delText>Informace ke kombinované nebo distanční formě</w:delText>
              </w:r>
            </w:del>
          </w:p>
        </w:tc>
      </w:tr>
      <w:tr w:rsidR="00FA05EB" w:rsidRPr="00073CFE" w:rsidDel="0046450E" w14:paraId="0D641068" w14:textId="1F06A4E5" w:rsidTr="005148C4">
        <w:trPr>
          <w:del w:id="1149" w:author="Drahomíra Pavelková" w:date="2020-08-26T13:27:00Z"/>
        </w:trPr>
        <w:tc>
          <w:tcPr>
            <w:tcW w:w="4787" w:type="dxa"/>
            <w:gridSpan w:val="3"/>
            <w:tcBorders>
              <w:top w:val="single" w:sz="2" w:space="0" w:color="auto"/>
            </w:tcBorders>
            <w:shd w:val="clear" w:color="auto" w:fill="F7CAAC"/>
          </w:tcPr>
          <w:p w14:paraId="4B13AFC2" w14:textId="194108E2" w:rsidR="00FA05EB" w:rsidRPr="00073CFE" w:rsidDel="0046450E" w:rsidRDefault="00FA05EB" w:rsidP="005148C4">
            <w:pPr>
              <w:jc w:val="both"/>
              <w:rPr>
                <w:del w:id="1150" w:author="Drahomíra Pavelková" w:date="2020-08-26T13:27:00Z"/>
                <w:color w:val="000000" w:themeColor="text1"/>
              </w:rPr>
            </w:pPr>
            <w:del w:id="1151" w:author="Drahomíra Pavelková" w:date="2020-08-26T13:27:00Z">
              <w:r w:rsidRPr="00073CFE" w:rsidDel="0046450E">
                <w:rPr>
                  <w:b/>
                  <w:color w:val="000000" w:themeColor="text1"/>
                </w:rPr>
                <w:delText>Rozsah konzultací (soustředění)</w:delText>
              </w:r>
            </w:del>
          </w:p>
        </w:tc>
        <w:tc>
          <w:tcPr>
            <w:tcW w:w="889" w:type="dxa"/>
            <w:tcBorders>
              <w:top w:val="single" w:sz="2" w:space="0" w:color="auto"/>
            </w:tcBorders>
          </w:tcPr>
          <w:p w14:paraId="4D4A93EC" w14:textId="6EFE94B3" w:rsidR="00FA05EB" w:rsidRPr="00073CFE" w:rsidDel="0046450E" w:rsidRDefault="00FA05EB" w:rsidP="005148C4">
            <w:pPr>
              <w:jc w:val="both"/>
              <w:rPr>
                <w:del w:id="1152" w:author="Drahomíra Pavelková" w:date="2020-08-26T13:27:00Z"/>
                <w:color w:val="000000" w:themeColor="text1"/>
              </w:rPr>
            </w:pPr>
          </w:p>
        </w:tc>
        <w:tc>
          <w:tcPr>
            <w:tcW w:w="4179" w:type="dxa"/>
            <w:gridSpan w:val="4"/>
            <w:tcBorders>
              <w:top w:val="single" w:sz="2" w:space="0" w:color="auto"/>
            </w:tcBorders>
            <w:shd w:val="clear" w:color="auto" w:fill="F7CAAC"/>
          </w:tcPr>
          <w:p w14:paraId="41199489" w14:textId="6462027F" w:rsidR="00FA05EB" w:rsidRPr="00073CFE" w:rsidDel="0046450E" w:rsidRDefault="00FA05EB" w:rsidP="005148C4">
            <w:pPr>
              <w:jc w:val="both"/>
              <w:rPr>
                <w:del w:id="1153" w:author="Drahomíra Pavelková" w:date="2020-08-26T13:27:00Z"/>
                <w:b/>
                <w:color w:val="000000" w:themeColor="text1"/>
              </w:rPr>
            </w:pPr>
            <w:del w:id="1154" w:author="Drahomíra Pavelková" w:date="2020-08-26T13:27:00Z">
              <w:r w:rsidRPr="00073CFE" w:rsidDel="0046450E">
                <w:rPr>
                  <w:b/>
                  <w:color w:val="000000" w:themeColor="text1"/>
                </w:rPr>
                <w:delText xml:space="preserve">hodin </w:delText>
              </w:r>
            </w:del>
          </w:p>
        </w:tc>
      </w:tr>
      <w:tr w:rsidR="00FA05EB" w:rsidRPr="00073CFE" w:rsidDel="0046450E" w14:paraId="7CC7314C" w14:textId="6AB0DF9C" w:rsidTr="005148C4">
        <w:trPr>
          <w:del w:id="1155" w:author="Drahomíra Pavelková" w:date="2020-08-26T13:27:00Z"/>
        </w:trPr>
        <w:tc>
          <w:tcPr>
            <w:tcW w:w="9855" w:type="dxa"/>
            <w:gridSpan w:val="8"/>
            <w:shd w:val="clear" w:color="auto" w:fill="F7CAAC"/>
          </w:tcPr>
          <w:p w14:paraId="52D627F1" w14:textId="176DCF28" w:rsidR="00FA05EB" w:rsidRPr="00073CFE" w:rsidDel="0046450E" w:rsidRDefault="00FA05EB" w:rsidP="005148C4">
            <w:pPr>
              <w:jc w:val="both"/>
              <w:rPr>
                <w:del w:id="1156" w:author="Drahomíra Pavelková" w:date="2020-08-26T13:27:00Z"/>
                <w:b/>
                <w:color w:val="000000" w:themeColor="text1"/>
              </w:rPr>
            </w:pPr>
            <w:del w:id="1157" w:author="Drahomíra Pavelková" w:date="2020-08-26T13:27:00Z">
              <w:r w:rsidRPr="00073CFE" w:rsidDel="0046450E">
                <w:rPr>
                  <w:b/>
                  <w:color w:val="000000" w:themeColor="text1"/>
                </w:rPr>
                <w:delText>Informace o způsobu kontaktu s vyučujícím</w:delText>
              </w:r>
            </w:del>
          </w:p>
        </w:tc>
      </w:tr>
      <w:tr w:rsidR="00FA05EB" w:rsidRPr="00073CFE" w:rsidDel="0046450E" w14:paraId="27EAB1B5" w14:textId="5AE680C3" w:rsidTr="005148C4">
        <w:trPr>
          <w:trHeight w:val="817"/>
          <w:del w:id="1158" w:author="Drahomíra Pavelková" w:date="2020-08-26T13:27:00Z"/>
        </w:trPr>
        <w:tc>
          <w:tcPr>
            <w:tcW w:w="9855" w:type="dxa"/>
            <w:gridSpan w:val="8"/>
          </w:tcPr>
          <w:p w14:paraId="00BB2E45" w14:textId="09BAB60B" w:rsidR="00FA05EB" w:rsidRPr="00073CFE" w:rsidDel="0046450E" w:rsidRDefault="00FA05EB" w:rsidP="005148C4">
            <w:pPr>
              <w:jc w:val="both"/>
              <w:rPr>
                <w:del w:id="1159" w:author="Drahomíra Pavelková" w:date="2020-08-26T13:27:00Z"/>
                <w:color w:val="000000" w:themeColor="text1"/>
              </w:rPr>
            </w:pPr>
            <w:del w:id="1160" w:author="Drahomíra Pavelková" w:date="2020-08-26T13:27:00Z">
              <w:r w:rsidRPr="00073CFE" w:rsidDel="0046450E">
                <w:rPr>
                  <w:color w:val="000000" w:themeColor="text1"/>
                </w:rPr>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71B03FC6" w14:textId="77777777" w:rsidR="00C608CB" w:rsidRPr="00073CFE" w:rsidRDefault="00C608CB" w:rsidP="00FA05EB">
      <w:pPr>
        <w:spacing w:after="160" w:line="259" w:lineRule="auto"/>
        <w:rPr>
          <w:color w:val="000000" w:themeColor="text1"/>
        </w:rPr>
      </w:pPr>
    </w:p>
    <w:p w14:paraId="118B7E2A" w14:textId="77777777" w:rsidR="00C608CB" w:rsidRPr="00073CFE" w:rsidRDefault="00C608CB" w:rsidP="00FA05EB">
      <w:pPr>
        <w:spacing w:after="160" w:line="259" w:lineRule="auto"/>
        <w:rPr>
          <w:color w:val="000000" w:themeColor="text1"/>
        </w:rPr>
      </w:pPr>
    </w:p>
    <w:p w14:paraId="2F73CA6E" w14:textId="77777777" w:rsidR="00C608CB" w:rsidRPr="00073CFE" w:rsidRDefault="00C608CB" w:rsidP="00FA05EB">
      <w:pPr>
        <w:spacing w:after="160" w:line="259" w:lineRule="auto"/>
        <w:rPr>
          <w:color w:val="000000" w:themeColor="text1"/>
        </w:rPr>
      </w:pPr>
    </w:p>
    <w:p w14:paraId="0829A825" w14:textId="77777777" w:rsidR="00C608CB" w:rsidRPr="00073CFE" w:rsidRDefault="00C608CB" w:rsidP="00FA05EB">
      <w:pPr>
        <w:spacing w:after="160" w:line="259" w:lineRule="auto"/>
        <w:rPr>
          <w:color w:val="000000" w:themeColor="text1"/>
        </w:rPr>
      </w:pPr>
    </w:p>
    <w:p w14:paraId="4124402D" w14:textId="77777777" w:rsidR="00C608CB" w:rsidRPr="00073CFE" w:rsidRDefault="00C608CB" w:rsidP="00FA05EB">
      <w:pPr>
        <w:spacing w:after="160" w:line="259" w:lineRule="auto"/>
        <w:rPr>
          <w:color w:val="000000" w:themeColor="text1"/>
        </w:rPr>
      </w:pPr>
    </w:p>
    <w:p w14:paraId="26BEC2AF" w14:textId="77777777" w:rsidR="00C608CB" w:rsidRPr="00073CFE" w:rsidRDefault="00C608CB" w:rsidP="00FA05EB">
      <w:pPr>
        <w:spacing w:after="160" w:line="259" w:lineRule="auto"/>
        <w:rPr>
          <w:color w:val="000000" w:themeColor="text1"/>
        </w:rPr>
      </w:pPr>
    </w:p>
    <w:p w14:paraId="7F3F8039" w14:textId="77777777" w:rsidR="00C608CB" w:rsidRPr="00073CFE" w:rsidRDefault="00C608CB" w:rsidP="00FA05EB">
      <w:pPr>
        <w:spacing w:after="160" w:line="259" w:lineRule="auto"/>
        <w:rPr>
          <w:color w:val="000000" w:themeColor="text1"/>
        </w:rPr>
      </w:pPr>
    </w:p>
    <w:p w14:paraId="422703F1" w14:textId="77777777" w:rsidR="00C608CB" w:rsidRPr="00073CFE" w:rsidRDefault="00C608CB" w:rsidP="00FA05EB">
      <w:pPr>
        <w:spacing w:after="160" w:line="259" w:lineRule="auto"/>
        <w:rPr>
          <w:color w:val="000000" w:themeColor="text1"/>
        </w:rPr>
      </w:pPr>
    </w:p>
    <w:p w14:paraId="6DCF0A7E" w14:textId="77777777" w:rsidR="00C608CB" w:rsidRPr="00073CFE" w:rsidRDefault="00C608CB" w:rsidP="00FA05EB">
      <w:pPr>
        <w:spacing w:after="160" w:line="259" w:lineRule="auto"/>
        <w:rPr>
          <w:color w:val="000000" w:themeColor="text1"/>
        </w:rPr>
      </w:pPr>
    </w:p>
    <w:p w14:paraId="3AD26ABA" w14:textId="77777777" w:rsidR="00C608CB" w:rsidRPr="00073CFE" w:rsidRDefault="00C608CB" w:rsidP="00FA05EB">
      <w:pPr>
        <w:spacing w:after="160" w:line="259" w:lineRule="auto"/>
        <w:rPr>
          <w:color w:val="000000" w:themeColor="text1"/>
        </w:rPr>
      </w:pPr>
    </w:p>
    <w:p w14:paraId="35552B3A" w14:textId="77777777" w:rsidR="00C608CB" w:rsidRPr="00073CFE" w:rsidRDefault="00C608CB" w:rsidP="00FA05EB">
      <w:pPr>
        <w:spacing w:after="160" w:line="259" w:lineRule="auto"/>
        <w:rPr>
          <w:color w:val="000000" w:themeColor="text1"/>
        </w:rPr>
      </w:pPr>
    </w:p>
    <w:p w14:paraId="1F6818C1" w14:textId="77777777" w:rsidR="00C608CB" w:rsidRPr="00073CFE" w:rsidRDefault="00C608CB" w:rsidP="00FA05EB">
      <w:pPr>
        <w:spacing w:after="160" w:line="259" w:lineRule="auto"/>
        <w:rPr>
          <w:color w:val="000000" w:themeColor="text1"/>
        </w:rPr>
      </w:pPr>
    </w:p>
    <w:p w14:paraId="778A5EEE" w14:textId="77777777" w:rsidR="00C608CB" w:rsidRPr="00073CFE" w:rsidRDefault="00C608CB" w:rsidP="00FA05EB">
      <w:pPr>
        <w:spacing w:after="160" w:line="259" w:lineRule="auto"/>
        <w:rPr>
          <w:color w:val="000000" w:themeColor="text1"/>
        </w:rPr>
      </w:pPr>
    </w:p>
    <w:p w14:paraId="1268C0DB" w14:textId="77777777" w:rsidR="00C608CB" w:rsidRPr="00073CFE" w:rsidRDefault="00C608CB" w:rsidP="00FA05EB">
      <w:pPr>
        <w:spacing w:after="160" w:line="259" w:lineRule="auto"/>
        <w:rPr>
          <w:color w:val="000000" w:themeColor="text1"/>
        </w:rPr>
      </w:pPr>
    </w:p>
    <w:p w14:paraId="57BB56B7" w14:textId="77777777" w:rsidR="00C608CB" w:rsidRPr="00073CFE" w:rsidRDefault="00C608CB" w:rsidP="00C608CB">
      <w:pPr>
        <w:spacing w:after="160" w:line="259" w:lineRule="auto"/>
        <w:jc w:val="center"/>
        <w:rPr>
          <w:b/>
          <w:bCs/>
          <w:color w:val="000000" w:themeColor="text1"/>
          <w:sz w:val="52"/>
          <w:szCs w:val="52"/>
        </w:rPr>
      </w:pPr>
    </w:p>
    <w:p w14:paraId="48FA9D6C" w14:textId="77777777" w:rsidR="00C608CB" w:rsidRPr="00073CFE" w:rsidRDefault="00C608CB" w:rsidP="00C608CB">
      <w:pPr>
        <w:spacing w:after="160" w:line="259" w:lineRule="auto"/>
        <w:jc w:val="center"/>
        <w:rPr>
          <w:b/>
          <w:bCs/>
          <w:color w:val="000000" w:themeColor="text1"/>
          <w:sz w:val="52"/>
          <w:szCs w:val="52"/>
        </w:rPr>
      </w:pPr>
    </w:p>
    <w:p w14:paraId="51760423" w14:textId="77777777" w:rsidR="00C608CB" w:rsidRPr="00073CFE" w:rsidRDefault="00C608CB" w:rsidP="00C608CB">
      <w:pPr>
        <w:spacing w:after="160" w:line="259" w:lineRule="auto"/>
        <w:jc w:val="center"/>
        <w:rPr>
          <w:b/>
          <w:bCs/>
          <w:color w:val="000000" w:themeColor="text1"/>
          <w:sz w:val="52"/>
          <w:szCs w:val="52"/>
        </w:rPr>
      </w:pPr>
    </w:p>
    <w:p w14:paraId="37898CA1" w14:textId="77777777" w:rsidR="00C608CB" w:rsidRPr="00073CFE" w:rsidRDefault="00C608CB" w:rsidP="00C608CB">
      <w:pPr>
        <w:spacing w:after="160" w:line="259" w:lineRule="auto"/>
        <w:jc w:val="center"/>
        <w:rPr>
          <w:b/>
          <w:bCs/>
          <w:color w:val="000000" w:themeColor="text1"/>
          <w:sz w:val="52"/>
          <w:szCs w:val="52"/>
        </w:rPr>
      </w:pPr>
    </w:p>
    <w:p w14:paraId="32E4D521" w14:textId="77777777" w:rsidR="00C608CB" w:rsidRPr="00073CFE" w:rsidRDefault="00C608CB" w:rsidP="00C608CB">
      <w:pPr>
        <w:spacing w:after="160" w:line="259" w:lineRule="auto"/>
        <w:jc w:val="center"/>
        <w:rPr>
          <w:b/>
          <w:bCs/>
          <w:color w:val="000000" w:themeColor="text1"/>
          <w:sz w:val="52"/>
          <w:szCs w:val="52"/>
        </w:rPr>
      </w:pPr>
      <w:r w:rsidRPr="00073CFE">
        <w:rPr>
          <w:b/>
          <w:bCs/>
          <w:color w:val="000000" w:themeColor="text1"/>
          <w:sz w:val="52"/>
          <w:szCs w:val="52"/>
        </w:rPr>
        <w:t xml:space="preserve">Povinně volitelné předměty specializace </w:t>
      </w:r>
      <w:r w:rsidR="004E108A" w:rsidRPr="00073CFE">
        <w:rPr>
          <w:b/>
          <w:bCs/>
          <w:color w:val="000000" w:themeColor="text1"/>
          <w:sz w:val="52"/>
          <w:szCs w:val="52"/>
        </w:rPr>
        <w:t>Financial Markets and Technologies</w:t>
      </w:r>
    </w:p>
    <w:p w14:paraId="0FD12843" w14:textId="77777777" w:rsidR="0085300B" w:rsidRPr="00073CFE" w:rsidRDefault="0085300B" w:rsidP="00C608CB">
      <w:pPr>
        <w:spacing w:after="160" w:line="259" w:lineRule="auto"/>
        <w:jc w:val="center"/>
        <w:rPr>
          <w:b/>
          <w:bCs/>
          <w:color w:val="000000" w:themeColor="text1"/>
          <w:sz w:val="52"/>
          <w:szCs w:val="52"/>
        </w:rPr>
      </w:pPr>
    </w:p>
    <w:p w14:paraId="66023A93" w14:textId="77777777" w:rsidR="0085300B" w:rsidRPr="00073CFE" w:rsidRDefault="0085300B" w:rsidP="00C608CB">
      <w:pPr>
        <w:spacing w:after="160" w:line="259" w:lineRule="auto"/>
        <w:jc w:val="center"/>
        <w:rPr>
          <w:b/>
          <w:bCs/>
          <w:color w:val="000000" w:themeColor="text1"/>
          <w:sz w:val="52"/>
          <w:szCs w:val="52"/>
        </w:rPr>
      </w:pPr>
    </w:p>
    <w:p w14:paraId="7E8E07FE" w14:textId="77777777" w:rsidR="0085300B" w:rsidRPr="00073CFE" w:rsidRDefault="0085300B" w:rsidP="00C608CB">
      <w:pPr>
        <w:spacing w:after="160" w:line="259" w:lineRule="auto"/>
        <w:jc w:val="center"/>
        <w:rPr>
          <w:b/>
          <w:bCs/>
          <w:color w:val="000000" w:themeColor="text1"/>
          <w:sz w:val="52"/>
          <w:szCs w:val="52"/>
        </w:rPr>
      </w:pPr>
    </w:p>
    <w:p w14:paraId="29D59F60" w14:textId="77777777" w:rsidR="0085300B" w:rsidRPr="00073CFE" w:rsidRDefault="0085300B" w:rsidP="00C608CB">
      <w:pPr>
        <w:spacing w:after="160" w:line="259" w:lineRule="auto"/>
        <w:jc w:val="center"/>
        <w:rPr>
          <w:b/>
          <w:bCs/>
          <w:color w:val="000000" w:themeColor="text1"/>
          <w:sz w:val="52"/>
          <w:szCs w:val="52"/>
        </w:rPr>
      </w:pPr>
    </w:p>
    <w:p w14:paraId="034FE259" w14:textId="77777777" w:rsidR="0085300B" w:rsidRPr="00073CFE" w:rsidRDefault="0085300B" w:rsidP="00C608CB">
      <w:pPr>
        <w:spacing w:after="160" w:line="259" w:lineRule="auto"/>
        <w:jc w:val="center"/>
        <w:rPr>
          <w:color w:val="000000" w:themeColor="text1"/>
        </w:rPr>
      </w:pPr>
    </w:p>
    <w:p w14:paraId="2AAB13DA" w14:textId="77777777" w:rsidR="00FA05EB" w:rsidRPr="00073CFE" w:rsidRDefault="00FA05EB" w:rsidP="00FA05EB">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05EB" w:rsidRPr="00073CFE" w14:paraId="317E79B2" w14:textId="77777777" w:rsidTr="005148C4">
        <w:tc>
          <w:tcPr>
            <w:tcW w:w="9855" w:type="dxa"/>
            <w:gridSpan w:val="8"/>
            <w:tcBorders>
              <w:bottom w:val="double" w:sz="4" w:space="0" w:color="auto"/>
            </w:tcBorders>
            <w:shd w:val="clear" w:color="auto" w:fill="BDD6EE"/>
          </w:tcPr>
          <w:p w14:paraId="0025496D" w14:textId="77777777" w:rsidR="00FA05EB" w:rsidRPr="00073CFE" w:rsidRDefault="00FA05EB"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FA05EB" w:rsidRPr="00073CFE" w14:paraId="2B6089FD" w14:textId="77777777" w:rsidTr="005148C4">
        <w:tc>
          <w:tcPr>
            <w:tcW w:w="3086" w:type="dxa"/>
            <w:tcBorders>
              <w:top w:val="double" w:sz="4" w:space="0" w:color="auto"/>
            </w:tcBorders>
            <w:shd w:val="clear" w:color="auto" w:fill="F7CAAC"/>
          </w:tcPr>
          <w:p w14:paraId="5C0F63C0" w14:textId="77777777" w:rsidR="00FA05EB" w:rsidRPr="00E90B76" w:rsidRDefault="00FA05EB" w:rsidP="005148C4">
            <w:pPr>
              <w:jc w:val="both"/>
              <w:rPr>
                <w:b/>
                <w:color w:val="000000" w:themeColor="text1"/>
              </w:rPr>
            </w:pPr>
            <w:r w:rsidRPr="00E90B76">
              <w:rPr>
                <w:b/>
                <w:color w:val="000000" w:themeColor="text1"/>
              </w:rPr>
              <w:t>Název studijního předmětu</w:t>
            </w:r>
          </w:p>
        </w:tc>
        <w:tc>
          <w:tcPr>
            <w:tcW w:w="6769" w:type="dxa"/>
            <w:gridSpan w:val="7"/>
            <w:tcBorders>
              <w:top w:val="double" w:sz="4" w:space="0" w:color="auto"/>
            </w:tcBorders>
          </w:tcPr>
          <w:p w14:paraId="5572ACEB" w14:textId="77777777" w:rsidR="00FA05EB" w:rsidRPr="00073CFE" w:rsidRDefault="00FA05EB" w:rsidP="005148C4">
            <w:pPr>
              <w:jc w:val="both"/>
              <w:rPr>
                <w:color w:val="000000" w:themeColor="text1"/>
              </w:rPr>
            </w:pPr>
            <w:r w:rsidRPr="00E90B76">
              <w:rPr>
                <w:color w:val="000000" w:themeColor="text1"/>
              </w:rPr>
              <w:t>Management Accounting II</w:t>
            </w:r>
          </w:p>
        </w:tc>
      </w:tr>
      <w:tr w:rsidR="00FA05EB" w:rsidRPr="00073CFE" w14:paraId="74F91B04" w14:textId="77777777" w:rsidTr="005148C4">
        <w:tc>
          <w:tcPr>
            <w:tcW w:w="3086" w:type="dxa"/>
            <w:shd w:val="clear" w:color="auto" w:fill="F7CAAC"/>
          </w:tcPr>
          <w:p w14:paraId="319A87DA" w14:textId="77777777" w:rsidR="00FA05EB" w:rsidRPr="00073CFE" w:rsidRDefault="00FA05EB" w:rsidP="005148C4">
            <w:pPr>
              <w:jc w:val="both"/>
              <w:rPr>
                <w:b/>
                <w:color w:val="000000" w:themeColor="text1"/>
              </w:rPr>
            </w:pPr>
            <w:r w:rsidRPr="00073CFE">
              <w:rPr>
                <w:b/>
                <w:color w:val="000000" w:themeColor="text1"/>
              </w:rPr>
              <w:t>Typ předmětu</w:t>
            </w:r>
          </w:p>
        </w:tc>
        <w:tc>
          <w:tcPr>
            <w:tcW w:w="3406" w:type="dxa"/>
            <w:gridSpan w:val="4"/>
          </w:tcPr>
          <w:p w14:paraId="105A80FA" w14:textId="77777777" w:rsidR="00FA05EB" w:rsidRPr="00073CFE" w:rsidRDefault="00F7343B" w:rsidP="005148C4">
            <w:pPr>
              <w:jc w:val="both"/>
              <w:rPr>
                <w:color w:val="000000" w:themeColor="text1"/>
              </w:rPr>
            </w:pPr>
            <w:r w:rsidRPr="00073CFE">
              <w:rPr>
                <w:color w:val="000000" w:themeColor="text1"/>
              </w:rPr>
              <w:t>P</w:t>
            </w:r>
            <w:r w:rsidR="00FA05EB" w:rsidRPr="00073CFE">
              <w:rPr>
                <w:color w:val="000000" w:themeColor="text1"/>
              </w:rPr>
              <w:t>ovinn</w:t>
            </w:r>
            <w:r w:rsidRPr="00073CFE">
              <w:rPr>
                <w:color w:val="000000" w:themeColor="text1"/>
              </w:rPr>
              <w:t>ě volitelný</w:t>
            </w:r>
            <w:r w:rsidR="00FA05EB" w:rsidRPr="00073CFE">
              <w:rPr>
                <w:color w:val="000000" w:themeColor="text1"/>
              </w:rPr>
              <w:t xml:space="preserve"> „</w:t>
            </w:r>
            <w:r w:rsidRPr="00073CFE">
              <w:rPr>
                <w:color w:val="000000" w:themeColor="text1"/>
              </w:rPr>
              <w:t>PV</w:t>
            </w:r>
            <w:r w:rsidR="00FA05EB" w:rsidRPr="00073CFE">
              <w:rPr>
                <w:color w:val="000000" w:themeColor="text1"/>
              </w:rPr>
              <w:t>“</w:t>
            </w:r>
          </w:p>
        </w:tc>
        <w:tc>
          <w:tcPr>
            <w:tcW w:w="2695" w:type="dxa"/>
            <w:gridSpan w:val="2"/>
            <w:shd w:val="clear" w:color="auto" w:fill="F7CAAC"/>
          </w:tcPr>
          <w:p w14:paraId="7B12B4EF" w14:textId="77777777" w:rsidR="00FA05EB" w:rsidRPr="00073CFE" w:rsidRDefault="00FA05EB" w:rsidP="005148C4">
            <w:pPr>
              <w:jc w:val="both"/>
              <w:rPr>
                <w:color w:val="000000" w:themeColor="text1"/>
              </w:rPr>
            </w:pPr>
            <w:r w:rsidRPr="00073CFE">
              <w:rPr>
                <w:b/>
                <w:color w:val="000000" w:themeColor="text1"/>
              </w:rPr>
              <w:t>doporučený ročník / semestr</w:t>
            </w:r>
          </w:p>
        </w:tc>
        <w:tc>
          <w:tcPr>
            <w:tcW w:w="668" w:type="dxa"/>
          </w:tcPr>
          <w:p w14:paraId="17B424EB" w14:textId="77777777" w:rsidR="00FA05EB" w:rsidRPr="00073CFE" w:rsidRDefault="00FA05EB" w:rsidP="005148C4">
            <w:pPr>
              <w:jc w:val="both"/>
              <w:rPr>
                <w:color w:val="000000" w:themeColor="text1"/>
              </w:rPr>
            </w:pPr>
            <w:r w:rsidRPr="00073CFE">
              <w:rPr>
                <w:color w:val="000000" w:themeColor="text1"/>
              </w:rPr>
              <w:t>1/Z</w:t>
            </w:r>
          </w:p>
        </w:tc>
      </w:tr>
      <w:tr w:rsidR="00FA05EB" w:rsidRPr="00073CFE" w14:paraId="46548D1B" w14:textId="77777777" w:rsidTr="005148C4">
        <w:tc>
          <w:tcPr>
            <w:tcW w:w="3086" w:type="dxa"/>
            <w:shd w:val="clear" w:color="auto" w:fill="F7CAAC"/>
          </w:tcPr>
          <w:p w14:paraId="138E6BE1" w14:textId="77777777" w:rsidR="00FA05EB" w:rsidRPr="00073CFE" w:rsidRDefault="00FA05EB" w:rsidP="005148C4">
            <w:pPr>
              <w:jc w:val="both"/>
              <w:rPr>
                <w:b/>
                <w:color w:val="000000" w:themeColor="text1"/>
              </w:rPr>
            </w:pPr>
            <w:r w:rsidRPr="00073CFE">
              <w:rPr>
                <w:b/>
                <w:color w:val="000000" w:themeColor="text1"/>
              </w:rPr>
              <w:t>Rozsah studijního předmětu</w:t>
            </w:r>
          </w:p>
        </w:tc>
        <w:tc>
          <w:tcPr>
            <w:tcW w:w="1701" w:type="dxa"/>
            <w:gridSpan w:val="2"/>
          </w:tcPr>
          <w:p w14:paraId="59CD614A" w14:textId="77777777" w:rsidR="00FA05EB" w:rsidRPr="00073CFE" w:rsidRDefault="00FA05EB" w:rsidP="005148C4">
            <w:pPr>
              <w:jc w:val="both"/>
              <w:rPr>
                <w:color w:val="000000" w:themeColor="text1"/>
              </w:rPr>
            </w:pPr>
            <w:r w:rsidRPr="00073CFE">
              <w:rPr>
                <w:color w:val="000000" w:themeColor="text1"/>
              </w:rPr>
              <w:t>26p + 26s</w:t>
            </w:r>
          </w:p>
        </w:tc>
        <w:tc>
          <w:tcPr>
            <w:tcW w:w="889" w:type="dxa"/>
            <w:shd w:val="clear" w:color="auto" w:fill="F7CAAC"/>
          </w:tcPr>
          <w:p w14:paraId="371A49D2" w14:textId="77777777" w:rsidR="00FA05EB" w:rsidRPr="00073CFE" w:rsidRDefault="00FA05EB" w:rsidP="005148C4">
            <w:pPr>
              <w:jc w:val="both"/>
              <w:rPr>
                <w:b/>
                <w:color w:val="000000" w:themeColor="text1"/>
              </w:rPr>
            </w:pPr>
            <w:r w:rsidRPr="00073CFE">
              <w:rPr>
                <w:b/>
                <w:color w:val="000000" w:themeColor="text1"/>
              </w:rPr>
              <w:t xml:space="preserve">hod. </w:t>
            </w:r>
          </w:p>
        </w:tc>
        <w:tc>
          <w:tcPr>
            <w:tcW w:w="816" w:type="dxa"/>
          </w:tcPr>
          <w:p w14:paraId="068ED363" w14:textId="77777777" w:rsidR="00FA05EB" w:rsidRPr="00073CFE" w:rsidRDefault="00FA05EB" w:rsidP="005148C4">
            <w:pPr>
              <w:jc w:val="both"/>
              <w:rPr>
                <w:color w:val="000000" w:themeColor="text1"/>
              </w:rPr>
            </w:pPr>
            <w:r w:rsidRPr="00073CFE">
              <w:rPr>
                <w:color w:val="000000" w:themeColor="text1"/>
              </w:rPr>
              <w:t>52</w:t>
            </w:r>
          </w:p>
        </w:tc>
        <w:tc>
          <w:tcPr>
            <w:tcW w:w="2156" w:type="dxa"/>
            <w:shd w:val="clear" w:color="auto" w:fill="F7CAAC"/>
          </w:tcPr>
          <w:p w14:paraId="30502521" w14:textId="77777777" w:rsidR="00FA05EB" w:rsidRPr="00073CFE" w:rsidRDefault="00FA05EB" w:rsidP="005148C4">
            <w:pPr>
              <w:jc w:val="both"/>
              <w:rPr>
                <w:b/>
                <w:color w:val="000000" w:themeColor="text1"/>
              </w:rPr>
            </w:pPr>
            <w:r w:rsidRPr="00073CFE">
              <w:rPr>
                <w:b/>
                <w:color w:val="000000" w:themeColor="text1"/>
              </w:rPr>
              <w:t>kreditů</w:t>
            </w:r>
          </w:p>
        </w:tc>
        <w:tc>
          <w:tcPr>
            <w:tcW w:w="1207" w:type="dxa"/>
            <w:gridSpan w:val="2"/>
          </w:tcPr>
          <w:p w14:paraId="0DAD2441" w14:textId="77777777" w:rsidR="00FA05EB" w:rsidRPr="00073CFE" w:rsidRDefault="00FA05EB" w:rsidP="005148C4">
            <w:pPr>
              <w:jc w:val="both"/>
              <w:rPr>
                <w:color w:val="000000" w:themeColor="text1"/>
              </w:rPr>
            </w:pPr>
            <w:r w:rsidRPr="00073CFE">
              <w:rPr>
                <w:color w:val="000000" w:themeColor="text1"/>
              </w:rPr>
              <w:t>5</w:t>
            </w:r>
          </w:p>
        </w:tc>
      </w:tr>
      <w:tr w:rsidR="00FA05EB" w:rsidRPr="00073CFE" w14:paraId="64A852BE" w14:textId="77777777" w:rsidTr="005148C4">
        <w:tc>
          <w:tcPr>
            <w:tcW w:w="3086" w:type="dxa"/>
            <w:shd w:val="clear" w:color="auto" w:fill="F7CAAC"/>
          </w:tcPr>
          <w:p w14:paraId="34B62731" w14:textId="77777777" w:rsidR="00FA05EB" w:rsidRPr="00073CFE" w:rsidRDefault="00FA05EB" w:rsidP="005148C4">
            <w:pPr>
              <w:jc w:val="both"/>
              <w:rPr>
                <w:b/>
                <w:color w:val="000000" w:themeColor="text1"/>
              </w:rPr>
            </w:pPr>
            <w:r w:rsidRPr="00073CFE">
              <w:rPr>
                <w:b/>
                <w:color w:val="000000" w:themeColor="text1"/>
              </w:rPr>
              <w:t>Prerekvizity, korekvizity, ekvivalence</w:t>
            </w:r>
          </w:p>
        </w:tc>
        <w:tc>
          <w:tcPr>
            <w:tcW w:w="6769" w:type="dxa"/>
            <w:gridSpan w:val="7"/>
          </w:tcPr>
          <w:p w14:paraId="4B0A493C" w14:textId="77777777" w:rsidR="00FA05EB" w:rsidRPr="00073CFE" w:rsidRDefault="00FA05EB" w:rsidP="005148C4">
            <w:pPr>
              <w:jc w:val="both"/>
              <w:rPr>
                <w:color w:val="000000" w:themeColor="text1"/>
              </w:rPr>
            </w:pPr>
          </w:p>
        </w:tc>
      </w:tr>
      <w:tr w:rsidR="00FA05EB" w:rsidRPr="00073CFE" w14:paraId="3650EC42" w14:textId="77777777" w:rsidTr="005148C4">
        <w:tc>
          <w:tcPr>
            <w:tcW w:w="3086" w:type="dxa"/>
            <w:shd w:val="clear" w:color="auto" w:fill="F7CAAC"/>
          </w:tcPr>
          <w:p w14:paraId="287B3BF6" w14:textId="77777777" w:rsidR="00FA05EB" w:rsidRPr="00073CFE" w:rsidRDefault="00FA05EB" w:rsidP="005148C4">
            <w:pPr>
              <w:jc w:val="both"/>
              <w:rPr>
                <w:b/>
                <w:color w:val="000000" w:themeColor="text1"/>
              </w:rPr>
            </w:pPr>
            <w:r w:rsidRPr="00073CFE">
              <w:rPr>
                <w:b/>
                <w:color w:val="000000" w:themeColor="text1"/>
              </w:rPr>
              <w:t>Způsob ověření studijních výsledků</w:t>
            </w:r>
          </w:p>
        </w:tc>
        <w:tc>
          <w:tcPr>
            <w:tcW w:w="3406" w:type="dxa"/>
            <w:gridSpan w:val="4"/>
          </w:tcPr>
          <w:p w14:paraId="1AB8064A" w14:textId="77777777" w:rsidR="00FA05EB" w:rsidRPr="00073CFE" w:rsidRDefault="00FA05EB" w:rsidP="005148C4">
            <w:pPr>
              <w:jc w:val="both"/>
              <w:rPr>
                <w:color w:val="000000" w:themeColor="text1"/>
              </w:rPr>
            </w:pPr>
            <w:r w:rsidRPr="00073CFE">
              <w:rPr>
                <w:color w:val="000000" w:themeColor="text1"/>
              </w:rPr>
              <w:t>zápočet, zkouška</w:t>
            </w:r>
          </w:p>
        </w:tc>
        <w:tc>
          <w:tcPr>
            <w:tcW w:w="2156" w:type="dxa"/>
            <w:shd w:val="clear" w:color="auto" w:fill="F7CAAC"/>
          </w:tcPr>
          <w:p w14:paraId="20D60805" w14:textId="77777777" w:rsidR="00FA05EB" w:rsidRPr="00073CFE" w:rsidRDefault="00FA05EB" w:rsidP="005148C4">
            <w:pPr>
              <w:jc w:val="both"/>
              <w:rPr>
                <w:b/>
                <w:color w:val="000000" w:themeColor="text1"/>
              </w:rPr>
            </w:pPr>
            <w:r w:rsidRPr="00073CFE">
              <w:rPr>
                <w:b/>
                <w:color w:val="000000" w:themeColor="text1"/>
              </w:rPr>
              <w:t>Forma výuky</w:t>
            </w:r>
          </w:p>
        </w:tc>
        <w:tc>
          <w:tcPr>
            <w:tcW w:w="1207" w:type="dxa"/>
            <w:gridSpan w:val="2"/>
          </w:tcPr>
          <w:p w14:paraId="4DFE7810" w14:textId="77777777" w:rsidR="00FA05EB" w:rsidRPr="00073CFE" w:rsidRDefault="00FA05EB" w:rsidP="005148C4">
            <w:pPr>
              <w:jc w:val="both"/>
              <w:rPr>
                <w:color w:val="000000" w:themeColor="text1"/>
              </w:rPr>
            </w:pPr>
            <w:r w:rsidRPr="00073CFE">
              <w:rPr>
                <w:color w:val="000000" w:themeColor="text1"/>
              </w:rPr>
              <w:t>přednáška, seminář</w:t>
            </w:r>
          </w:p>
        </w:tc>
      </w:tr>
      <w:tr w:rsidR="00FA05EB" w:rsidRPr="00073CFE" w14:paraId="44EE1DE2" w14:textId="77777777" w:rsidTr="005148C4">
        <w:tc>
          <w:tcPr>
            <w:tcW w:w="3086" w:type="dxa"/>
            <w:shd w:val="clear" w:color="auto" w:fill="F7CAAC"/>
          </w:tcPr>
          <w:p w14:paraId="59846FC6" w14:textId="77777777" w:rsidR="00FA05EB" w:rsidRPr="00073CFE" w:rsidRDefault="00FA05EB"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8C0E9ED" w14:textId="77777777" w:rsidR="00FA05EB" w:rsidRPr="00073CFE" w:rsidRDefault="00FA05EB" w:rsidP="005148C4">
            <w:pPr>
              <w:jc w:val="both"/>
              <w:rPr>
                <w:color w:val="000000" w:themeColor="text1"/>
              </w:rPr>
            </w:pPr>
            <w:r w:rsidRPr="00073CFE">
              <w:rPr>
                <w:color w:val="000000" w:themeColor="text1"/>
              </w:rPr>
              <w:t xml:space="preserve">Způsob zakončení předmětu – zápočet, zkouška </w:t>
            </w:r>
          </w:p>
          <w:p w14:paraId="2BDB11A0" w14:textId="77777777" w:rsidR="00FA05EB" w:rsidRPr="00073CFE" w:rsidRDefault="00FA05EB" w:rsidP="005148C4">
            <w:pPr>
              <w:jc w:val="both"/>
              <w:rPr>
                <w:color w:val="000000" w:themeColor="text1"/>
              </w:rPr>
            </w:pPr>
            <w:r w:rsidRPr="00073CFE">
              <w:rPr>
                <w:color w:val="000000" w:themeColor="text1"/>
              </w:rPr>
              <w:t>Požadavky na zápočet - vypracování seminární práce a její obhajoba dle požadavků vyučujícího, 80% aktivní účast na seminářích.</w:t>
            </w:r>
          </w:p>
          <w:p w14:paraId="0E3FE984" w14:textId="77777777" w:rsidR="00FA05EB" w:rsidRPr="00073CFE" w:rsidRDefault="00FA05EB" w:rsidP="005148C4">
            <w:pPr>
              <w:jc w:val="both"/>
              <w:rPr>
                <w:color w:val="000000" w:themeColor="text1"/>
              </w:rPr>
            </w:pPr>
            <w:r w:rsidRPr="00073CFE">
              <w:rPr>
                <w:color w:val="000000" w:themeColor="text1"/>
              </w:rPr>
              <w:t>Požadavky na zkoušku - písemný test s maximálním možným počtem dosažitelných bodů 50 musí být napsán alespoň na 60 %, následuje ústní zkouška v rozsahu znalostí přednášek a seminářů.</w:t>
            </w:r>
          </w:p>
        </w:tc>
      </w:tr>
      <w:tr w:rsidR="00FA05EB" w:rsidRPr="00073CFE" w14:paraId="757528F5" w14:textId="77777777" w:rsidTr="005148C4">
        <w:trPr>
          <w:trHeight w:val="70"/>
        </w:trPr>
        <w:tc>
          <w:tcPr>
            <w:tcW w:w="9855" w:type="dxa"/>
            <w:gridSpan w:val="8"/>
            <w:tcBorders>
              <w:top w:val="nil"/>
            </w:tcBorders>
          </w:tcPr>
          <w:p w14:paraId="7DFD3207" w14:textId="77777777" w:rsidR="00FA05EB" w:rsidRPr="00073CFE" w:rsidRDefault="00FA05EB" w:rsidP="005148C4">
            <w:pPr>
              <w:jc w:val="both"/>
              <w:rPr>
                <w:color w:val="000000" w:themeColor="text1"/>
              </w:rPr>
            </w:pPr>
          </w:p>
        </w:tc>
      </w:tr>
      <w:tr w:rsidR="00FA05EB" w:rsidRPr="00073CFE" w14:paraId="571929C8" w14:textId="77777777" w:rsidTr="005148C4">
        <w:trPr>
          <w:trHeight w:val="197"/>
        </w:trPr>
        <w:tc>
          <w:tcPr>
            <w:tcW w:w="3086" w:type="dxa"/>
            <w:tcBorders>
              <w:top w:val="nil"/>
            </w:tcBorders>
            <w:shd w:val="clear" w:color="auto" w:fill="F7CAAC"/>
          </w:tcPr>
          <w:p w14:paraId="2AB126EE" w14:textId="77777777" w:rsidR="00FA05EB" w:rsidRPr="00073CFE" w:rsidRDefault="00FA05EB"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692F4FE6" w14:textId="77777777" w:rsidR="00FA05EB" w:rsidRPr="00073CFE" w:rsidRDefault="00FA05EB" w:rsidP="005148C4">
            <w:pPr>
              <w:jc w:val="both"/>
              <w:rPr>
                <w:color w:val="000000" w:themeColor="text1"/>
              </w:rPr>
            </w:pPr>
            <w:r w:rsidRPr="00073CFE">
              <w:rPr>
                <w:color w:val="000000" w:themeColor="text1"/>
              </w:rPr>
              <w:t>prof. Ing. Boris Popesko, Ph.D.</w:t>
            </w:r>
          </w:p>
        </w:tc>
      </w:tr>
      <w:tr w:rsidR="00FA05EB" w:rsidRPr="00073CFE" w14:paraId="5E188EC0" w14:textId="77777777" w:rsidTr="005148C4">
        <w:trPr>
          <w:trHeight w:val="243"/>
        </w:trPr>
        <w:tc>
          <w:tcPr>
            <w:tcW w:w="3086" w:type="dxa"/>
            <w:tcBorders>
              <w:top w:val="nil"/>
            </w:tcBorders>
            <w:shd w:val="clear" w:color="auto" w:fill="F7CAAC"/>
          </w:tcPr>
          <w:p w14:paraId="7B64C7D4" w14:textId="77777777" w:rsidR="00FA05EB" w:rsidRPr="00073CFE" w:rsidRDefault="00FA05EB"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452F89D" w14:textId="77777777" w:rsidR="00FA05EB" w:rsidRPr="00073CFE" w:rsidRDefault="00FA05EB" w:rsidP="005148C4">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FA05EB" w:rsidRPr="00073CFE" w14:paraId="2EC21342" w14:textId="77777777" w:rsidTr="005148C4">
        <w:tc>
          <w:tcPr>
            <w:tcW w:w="3086" w:type="dxa"/>
            <w:shd w:val="clear" w:color="auto" w:fill="F7CAAC"/>
          </w:tcPr>
          <w:p w14:paraId="6F295548" w14:textId="77777777" w:rsidR="00FA05EB" w:rsidRPr="00073CFE" w:rsidRDefault="00FA05EB"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1FB99CD3" w14:textId="77777777" w:rsidR="00FA05EB" w:rsidRPr="00073CFE" w:rsidRDefault="00FA05EB" w:rsidP="005148C4">
            <w:pPr>
              <w:jc w:val="both"/>
              <w:rPr>
                <w:color w:val="000000" w:themeColor="text1"/>
              </w:rPr>
            </w:pPr>
            <w:r w:rsidRPr="00073CFE">
              <w:rPr>
                <w:color w:val="000000" w:themeColor="text1"/>
              </w:rPr>
              <w:t>prof. Ing. Boris Popesko, Ph.D. - přednášky (100%)</w:t>
            </w:r>
          </w:p>
        </w:tc>
      </w:tr>
      <w:tr w:rsidR="00FA05EB" w:rsidRPr="00073CFE" w14:paraId="7DF316F3" w14:textId="77777777" w:rsidTr="005148C4">
        <w:trPr>
          <w:trHeight w:val="220"/>
        </w:trPr>
        <w:tc>
          <w:tcPr>
            <w:tcW w:w="9855" w:type="dxa"/>
            <w:gridSpan w:val="8"/>
            <w:tcBorders>
              <w:top w:val="nil"/>
            </w:tcBorders>
          </w:tcPr>
          <w:p w14:paraId="6669A530" w14:textId="77777777" w:rsidR="00FA05EB" w:rsidRPr="00073CFE" w:rsidRDefault="00FA05EB" w:rsidP="005148C4">
            <w:pPr>
              <w:jc w:val="both"/>
              <w:rPr>
                <w:color w:val="000000" w:themeColor="text1"/>
              </w:rPr>
            </w:pPr>
          </w:p>
        </w:tc>
      </w:tr>
      <w:tr w:rsidR="00FA05EB" w:rsidRPr="00073CFE" w14:paraId="79ADE8FC" w14:textId="77777777" w:rsidTr="005148C4">
        <w:tc>
          <w:tcPr>
            <w:tcW w:w="3086" w:type="dxa"/>
            <w:shd w:val="clear" w:color="auto" w:fill="F7CAAC"/>
          </w:tcPr>
          <w:p w14:paraId="71C4536C" w14:textId="77777777" w:rsidR="00FA05EB" w:rsidRPr="00073CFE" w:rsidRDefault="00FA05EB"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3C14CD9" w14:textId="77777777" w:rsidR="00FA05EB" w:rsidRPr="00073CFE" w:rsidRDefault="00FA05EB" w:rsidP="005148C4">
            <w:pPr>
              <w:jc w:val="both"/>
              <w:rPr>
                <w:color w:val="000000" w:themeColor="text1"/>
              </w:rPr>
            </w:pPr>
          </w:p>
        </w:tc>
      </w:tr>
      <w:tr w:rsidR="00FA05EB" w:rsidRPr="00073CFE" w14:paraId="29CDED1C" w14:textId="77777777" w:rsidTr="005148C4">
        <w:trPr>
          <w:trHeight w:val="3938"/>
        </w:trPr>
        <w:tc>
          <w:tcPr>
            <w:tcW w:w="9855" w:type="dxa"/>
            <w:gridSpan w:val="8"/>
            <w:tcBorders>
              <w:top w:val="nil"/>
              <w:bottom w:val="single" w:sz="12" w:space="0" w:color="auto"/>
            </w:tcBorders>
          </w:tcPr>
          <w:p w14:paraId="1FD008AE" w14:textId="77777777" w:rsidR="00FA05EB" w:rsidRPr="00073CFE" w:rsidRDefault="00FA05EB" w:rsidP="005148C4">
            <w:pPr>
              <w:jc w:val="both"/>
              <w:rPr>
                <w:color w:val="000000" w:themeColor="text1"/>
              </w:rPr>
            </w:pPr>
            <w:r w:rsidRPr="00073CFE">
              <w:rPr>
                <w:color w:val="000000" w:themeColor="text1"/>
              </w:rPr>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073CFE">
              <w:rPr>
                <w:color w:val="000000" w:themeColor="text1"/>
              </w:rPr>
              <w:br/>
              <w:t>Důraz je kladen na problematiku rozhodovacích technik založených na využití účetních informací pro rozhodování, problematiku alokace nákladů, plánování a rozpočtování nákladů a výnosů a řízení výkonnosti.</w:t>
            </w:r>
          </w:p>
          <w:p w14:paraId="0AE9BBE1"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disciplíny.</w:t>
            </w:r>
          </w:p>
          <w:p w14:paraId="43D950D9"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Význam nákladů v podnikovém řízení.</w:t>
            </w:r>
          </w:p>
          <w:p w14:paraId="02FF71D2"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Nákladové kalkulace.</w:t>
            </w:r>
          </w:p>
          <w:p w14:paraId="1CBE48BA"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Procesní kalkulace Activity-Based Costing I. a procesní kalkulace Activity-Based Costing II.</w:t>
            </w:r>
          </w:p>
          <w:p w14:paraId="4AF8CD55"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Průtokové účetnictví a metoda Time-Driven Activity-Based Costing.</w:t>
            </w:r>
          </w:p>
          <w:p w14:paraId="45EA047B"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benchmarking a outsourcing.</w:t>
            </w:r>
          </w:p>
          <w:p w14:paraId="3DBAAAEA"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Měření výkonnosti v decentralizovaných organizačních strukturách.</w:t>
            </w:r>
          </w:p>
          <w:p w14:paraId="3D3BB0BE"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a moderní metody rozpočtování.</w:t>
            </w:r>
          </w:p>
          <w:p w14:paraId="35F84BC8"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manažerské kontroly – Reporting.</w:t>
            </w:r>
          </w:p>
          <w:p w14:paraId="117FFA92"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Strategické nákladové řízení.</w:t>
            </w:r>
          </w:p>
          <w:p w14:paraId="75BC6E61"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měření výkonnosti.</w:t>
            </w:r>
          </w:p>
          <w:p w14:paraId="58E37A0B"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w:t>
            </w:r>
          </w:p>
        </w:tc>
      </w:tr>
      <w:tr w:rsidR="00FA05EB" w:rsidRPr="00073CFE" w14:paraId="1F058E97" w14:textId="77777777" w:rsidTr="005148C4">
        <w:trPr>
          <w:trHeight w:val="265"/>
        </w:trPr>
        <w:tc>
          <w:tcPr>
            <w:tcW w:w="3653" w:type="dxa"/>
            <w:gridSpan w:val="2"/>
            <w:tcBorders>
              <w:top w:val="nil"/>
              <w:bottom w:val="single" w:sz="4" w:space="0" w:color="auto"/>
            </w:tcBorders>
            <w:shd w:val="clear" w:color="auto" w:fill="F7CAAC"/>
          </w:tcPr>
          <w:p w14:paraId="5C0E2157" w14:textId="77777777" w:rsidR="00FA05EB" w:rsidRPr="00073CFE" w:rsidRDefault="00FA05EB"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single" w:sz="4" w:space="0" w:color="auto"/>
            </w:tcBorders>
          </w:tcPr>
          <w:p w14:paraId="2521DC1A" w14:textId="77777777" w:rsidR="00FA05EB" w:rsidRPr="00073CFE" w:rsidRDefault="00FA05EB" w:rsidP="005148C4">
            <w:pPr>
              <w:jc w:val="both"/>
              <w:rPr>
                <w:color w:val="000000" w:themeColor="text1"/>
              </w:rPr>
            </w:pPr>
          </w:p>
        </w:tc>
      </w:tr>
      <w:tr w:rsidR="00FA05EB" w:rsidRPr="00073CFE" w14:paraId="1FA2653E" w14:textId="77777777" w:rsidTr="005148C4">
        <w:trPr>
          <w:trHeight w:val="567"/>
        </w:trPr>
        <w:tc>
          <w:tcPr>
            <w:tcW w:w="9855" w:type="dxa"/>
            <w:gridSpan w:val="8"/>
            <w:tcBorders>
              <w:top w:val="single" w:sz="4" w:space="0" w:color="auto"/>
              <w:bottom w:val="single" w:sz="12" w:space="0" w:color="auto"/>
            </w:tcBorders>
          </w:tcPr>
          <w:p w14:paraId="333BF2B9" w14:textId="77777777" w:rsidR="00FA05EB" w:rsidRPr="00073CFE" w:rsidRDefault="00FA05EB" w:rsidP="005148C4">
            <w:pPr>
              <w:jc w:val="both"/>
              <w:rPr>
                <w:b/>
                <w:color w:val="000000" w:themeColor="text1"/>
              </w:rPr>
            </w:pPr>
            <w:r w:rsidRPr="00073CFE">
              <w:rPr>
                <w:b/>
                <w:color w:val="000000" w:themeColor="text1"/>
              </w:rPr>
              <w:t>Povinná literatura</w:t>
            </w:r>
          </w:p>
          <w:p w14:paraId="1DDB8212" w14:textId="3BF5DD44" w:rsidR="00FA05EB" w:rsidRPr="00073CFE" w:rsidDel="002B0C58" w:rsidRDefault="002B0C58" w:rsidP="005148C4">
            <w:pPr>
              <w:jc w:val="both"/>
              <w:rPr>
                <w:del w:id="1161" w:author="Bronislava Neubauerová" w:date="2020-08-25T13:26:00Z"/>
                <w:color w:val="000000" w:themeColor="text1"/>
              </w:rPr>
            </w:pPr>
            <w:ins w:id="1162" w:author="Bronislava Neubauerová" w:date="2020-08-25T13:26:00Z">
              <w:r w:rsidRPr="00F50606">
                <w:rPr>
                  <w:color w:val="000000"/>
                </w:rPr>
                <w:t>DRURY, C.</w:t>
              </w:r>
              <w:r w:rsidRPr="00F50606">
                <w:rPr>
                  <w:rStyle w:val="apple-converted-space"/>
                  <w:color w:val="000000"/>
                </w:rPr>
                <w:t> </w:t>
              </w:r>
              <w:r w:rsidRPr="00F50606">
                <w:rPr>
                  <w:i/>
                  <w:iCs/>
                  <w:color w:val="000000"/>
                </w:rPr>
                <w:t>Management and Cost Accounting</w:t>
              </w:r>
              <w:r w:rsidRPr="00F50606">
                <w:rPr>
                  <w:color w:val="000000"/>
                </w:rPr>
                <w:t>. 7th edition, Cengage Learning EMEA 2019, ISBN 978-1473749115.</w:t>
              </w:r>
            </w:ins>
            <w:del w:id="1163" w:author="Bronislava Neubauerová" w:date="2020-08-25T13:26:00Z">
              <w:r w:rsidR="00FA05EB" w:rsidRPr="00073CFE" w:rsidDel="002B0C58">
                <w:rPr>
                  <w:color w:val="000000" w:themeColor="text1"/>
                </w:rPr>
                <w:delText xml:space="preserve">DRURY, C. </w:delText>
              </w:r>
              <w:r w:rsidR="00FA05EB" w:rsidRPr="00073CFE" w:rsidDel="002B0C58">
                <w:rPr>
                  <w:i/>
                  <w:color w:val="000000" w:themeColor="text1"/>
                </w:rPr>
                <w:delText>Management and Cost Accounting</w:delText>
              </w:r>
              <w:r w:rsidR="00FA05EB" w:rsidRPr="00073CFE" w:rsidDel="002B0C58">
                <w:rPr>
                  <w:color w:val="000000" w:themeColor="text1"/>
                </w:rPr>
                <w:delText>. 5th ed. London: Thomson, 2015. ISBN 1861525362.</w:delText>
              </w:r>
            </w:del>
          </w:p>
          <w:p w14:paraId="09199E5F" w14:textId="77777777" w:rsidR="00FA05EB" w:rsidRPr="00073CFE" w:rsidRDefault="00FA05EB" w:rsidP="005148C4">
            <w:pPr>
              <w:jc w:val="both"/>
              <w:rPr>
                <w:color w:val="000000" w:themeColor="text1"/>
              </w:rPr>
            </w:pPr>
            <w:r w:rsidRPr="00073CFE">
              <w:rPr>
                <w:color w:val="000000" w:themeColor="text1"/>
              </w:rPr>
              <w:t xml:space="preserve">GARRISON, R., NOREEN, E., BREWER, P. </w:t>
            </w:r>
            <w:r w:rsidRPr="00073CFE">
              <w:rPr>
                <w:i/>
                <w:color w:val="000000" w:themeColor="text1"/>
              </w:rPr>
              <w:t>Managerial Accounting.</w:t>
            </w:r>
            <w:r w:rsidRPr="00073CFE">
              <w:rPr>
                <w:color w:val="000000" w:themeColor="text1"/>
              </w:rPr>
              <w:t xml:space="preserve"> MCGraw-Hill, 2012. ISBN 0-07-811100-5.</w:t>
            </w:r>
          </w:p>
          <w:p w14:paraId="36DD4DF9" w14:textId="77777777" w:rsidR="00FA05EB" w:rsidRPr="00073CFE" w:rsidRDefault="00FA05EB" w:rsidP="005148C4">
            <w:pPr>
              <w:jc w:val="both"/>
              <w:rPr>
                <w:color w:val="000000" w:themeColor="text1"/>
              </w:rPr>
            </w:pPr>
            <w:r w:rsidRPr="00073CFE">
              <w:rPr>
                <w:b/>
                <w:color w:val="000000" w:themeColor="text1"/>
              </w:rPr>
              <w:t>Doporučená literatura</w:t>
            </w:r>
          </w:p>
          <w:p w14:paraId="78527BDA" w14:textId="77777777" w:rsidR="002B0C58" w:rsidRPr="00F50606" w:rsidRDefault="002B0C58" w:rsidP="002B0C58">
            <w:pPr>
              <w:spacing w:line="231" w:lineRule="atLeast"/>
              <w:rPr>
                <w:ins w:id="1164" w:author="Bronislava Neubauerová" w:date="2020-08-25T13:26:00Z"/>
                <w:color w:val="000000"/>
              </w:rPr>
            </w:pPr>
            <w:ins w:id="1165" w:author="Bronislava Neubauerová" w:date="2020-08-25T13:26:00Z">
              <w:r w:rsidRPr="00F50606">
                <w:rPr>
                  <w:color w:val="000000"/>
                </w:rPr>
                <w:t>BOGSNES, B.,</w:t>
              </w:r>
              <w:r w:rsidRPr="00F50606">
                <w:rPr>
                  <w:rStyle w:val="apple-converted-space"/>
                  <w:color w:val="000000"/>
                </w:rPr>
                <w:t> </w:t>
              </w:r>
              <w:r w:rsidRPr="00F50606">
                <w:rPr>
                  <w:i/>
                  <w:iCs/>
                  <w:color w:val="000000"/>
                </w:rPr>
                <w:t>Implementing Beyond Budgeting: Unlocking the Performance Potential,</w:t>
              </w:r>
              <w:r>
                <w:rPr>
                  <w:i/>
                  <w:iCs/>
                  <w:color w:val="000000"/>
                </w:rPr>
                <w:t xml:space="preserve"> </w:t>
              </w:r>
              <w:r w:rsidRPr="00F50606">
                <w:rPr>
                  <w:color w:val="000000"/>
                </w:rPr>
                <w:t>Wiley 2016, ISBN 978 -1-119-15247-7</w:t>
              </w:r>
            </w:ins>
          </w:p>
          <w:p w14:paraId="63050A6B" w14:textId="77777777" w:rsidR="00FA05EB" w:rsidRPr="00073CFE" w:rsidRDefault="00FA05EB" w:rsidP="005148C4">
            <w:pPr>
              <w:jc w:val="both"/>
              <w:rPr>
                <w:color w:val="000000" w:themeColor="text1"/>
              </w:rPr>
            </w:pPr>
            <w:r w:rsidRPr="00073CFE">
              <w:rPr>
                <w:caps/>
                <w:color w:val="000000" w:themeColor="text1"/>
              </w:rPr>
              <w:t>Cokins, G.</w:t>
            </w:r>
            <w:r w:rsidRPr="00073CFE">
              <w:rPr>
                <w:color w:val="000000" w:themeColor="text1"/>
              </w:rPr>
              <w:t xml:space="preserve"> </w:t>
            </w:r>
            <w:r w:rsidRPr="00073CFE">
              <w:rPr>
                <w:i/>
                <w:color w:val="000000" w:themeColor="text1"/>
              </w:rPr>
              <w:t>Activity-Based Cost Management: an Executive's Guide</w:t>
            </w:r>
            <w:r w:rsidRPr="00073CFE">
              <w:rPr>
                <w:color w:val="000000" w:themeColor="text1"/>
              </w:rPr>
              <w:t>. New York: John Wiley, 2001. ISBN 047144328X.</w:t>
            </w:r>
          </w:p>
          <w:p w14:paraId="536D9737" w14:textId="5F99384B" w:rsidR="00FA05EB" w:rsidRPr="00073CFE" w:rsidDel="002B0C58" w:rsidRDefault="00FA05EB" w:rsidP="005148C4">
            <w:pPr>
              <w:jc w:val="both"/>
              <w:rPr>
                <w:del w:id="1166" w:author="Bronislava Neubauerová" w:date="2020-08-25T13:26:00Z"/>
                <w:color w:val="000000" w:themeColor="text1"/>
              </w:rPr>
            </w:pPr>
            <w:del w:id="1167" w:author="Bronislava Neubauerová" w:date="2020-08-25T13:26:00Z">
              <w:r w:rsidRPr="00073CFE" w:rsidDel="002B0C58">
                <w:rPr>
                  <w:caps/>
                  <w:color w:val="000000" w:themeColor="text1"/>
                </w:rPr>
                <w:delText>Forrest</w:delText>
              </w:r>
              <w:r w:rsidRPr="00073CFE" w:rsidDel="002B0C58">
                <w:rPr>
                  <w:color w:val="000000" w:themeColor="text1"/>
                </w:rPr>
                <w:delText xml:space="preserve">, E. </w:delText>
              </w:r>
              <w:r w:rsidRPr="00073CFE" w:rsidDel="002B0C58">
                <w:rPr>
                  <w:i/>
                  <w:color w:val="000000" w:themeColor="text1"/>
                </w:rPr>
                <w:delText>Activity-based management: a comprehensive implementation guide</w:delText>
              </w:r>
              <w:r w:rsidRPr="00073CFE" w:rsidDel="002B0C58">
                <w:rPr>
                  <w:color w:val="000000" w:themeColor="text1"/>
                </w:rPr>
                <w:delText>. New York: McGraw-Hill, 1996. ISBN 007021588X.</w:delText>
              </w:r>
            </w:del>
          </w:p>
          <w:p w14:paraId="2E4F0BD9" w14:textId="33FA32D3" w:rsidR="00FA05EB" w:rsidRPr="00073CFE" w:rsidDel="002B0C58" w:rsidRDefault="00FA05EB" w:rsidP="005148C4">
            <w:pPr>
              <w:jc w:val="both"/>
              <w:rPr>
                <w:del w:id="1168" w:author="Bronislava Neubauerová" w:date="2020-08-25T13:26:00Z"/>
                <w:color w:val="000000" w:themeColor="text1"/>
              </w:rPr>
            </w:pPr>
            <w:del w:id="1169" w:author="Bronislava Neubauerová" w:date="2020-08-25T13:26:00Z">
              <w:r w:rsidRPr="00073CFE" w:rsidDel="002B0C58">
                <w:rPr>
                  <w:color w:val="000000" w:themeColor="text1"/>
                </w:rPr>
                <w:delText xml:space="preserve">KEMP, S., DUNBAR, E. </w:delText>
              </w:r>
              <w:r w:rsidRPr="00073CFE" w:rsidDel="002B0C58">
                <w:rPr>
                  <w:i/>
                  <w:color w:val="000000" w:themeColor="text1"/>
                </w:rPr>
                <w:delText>Budgeting for Managers</w:delText>
              </w:r>
              <w:r w:rsidRPr="00073CFE" w:rsidDel="002B0C58">
                <w:rPr>
                  <w:color w:val="000000" w:themeColor="text1"/>
                </w:rPr>
                <w:delText xml:space="preserve">. New York: McGraw Hill, 2003. ISBN 0-07-139133-9. </w:delText>
              </w:r>
            </w:del>
          </w:p>
          <w:p w14:paraId="298648C5" w14:textId="77777777" w:rsidR="00FA05EB" w:rsidRPr="00073CFE" w:rsidRDefault="00FA05EB" w:rsidP="005148C4">
            <w:pPr>
              <w:jc w:val="both"/>
              <w:rPr>
                <w:color w:val="000000" w:themeColor="text1"/>
              </w:rPr>
            </w:pPr>
            <w:r w:rsidRPr="00073CFE">
              <w:rPr>
                <w:color w:val="000000" w:themeColor="text1"/>
              </w:rPr>
              <w:t xml:space="preserve">PARMENTER, D. </w:t>
            </w:r>
            <w:r w:rsidRPr="00073CFE">
              <w:rPr>
                <w:i/>
                <w:color w:val="000000" w:themeColor="text1"/>
              </w:rPr>
              <w:t>Key Performance Indicators: Developing, Implementing and Using Winning KPIs.</w:t>
            </w:r>
            <w:r w:rsidRPr="00073CFE">
              <w:rPr>
                <w:color w:val="000000" w:themeColor="text1"/>
              </w:rPr>
              <w:t xml:space="preserve"> Wiley and sons. 2015. ISBN </w:t>
            </w:r>
            <w:r w:rsidRPr="00073CFE">
              <w:rPr>
                <w:rStyle w:val="printisbn"/>
                <w:rFonts w:eastAsia="Calibri"/>
                <w:color w:val="000000" w:themeColor="text1"/>
              </w:rPr>
              <w:t>9781119019848</w:t>
            </w:r>
          </w:p>
        </w:tc>
      </w:tr>
      <w:tr w:rsidR="00FA05EB" w:rsidRPr="00073CFE" w14:paraId="4B940763"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12AD6D" w14:textId="77777777" w:rsidR="00FA05EB" w:rsidRPr="00073CFE" w:rsidRDefault="00FA05EB" w:rsidP="005148C4">
            <w:pPr>
              <w:jc w:val="center"/>
              <w:rPr>
                <w:b/>
                <w:color w:val="000000" w:themeColor="text1"/>
              </w:rPr>
            </w:pPr>
            <w:r w:rsidRPr="00073CFE">
              <w:rPr>
                <w:b/>
                <w:color w:val="000000" w:themeColor="text1"/>
              </w:rPr>
              <w:t>Informace ke kombinované nebo distanční formě</w:t>
            </w:r>
          </w:p>
        </w:tc>
      </w:tr>
      <w:tr w:rsidR="00FA05EB" w:rsidRPr="00073CFE" w14:paraId="4CC87B1E" w14:textId="77777777" w:rsidTr="005148C4">
        <w:tc>
          <w:tcPr>
            <w:tcW w:w="4787" w:type="dxa"/>
            <w:gridSpan w:val="3"/>
            <w:tcBorders>
              <w:top w:val="single" w:sz="2" w:space="0" w:color="auto"/>
            </w:tcBorders>
            <w:shd w:val="clear" w:color="auto" w:fill="F7CAAC"/>
          </w:tcPr>
          <w:p w14:paraId="08EC442C" w14:textId="77777777" w:rsidR="00FA05EB" w:rsidRPr="00073CFE" w:rsidRDefault="00FA05EB"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B001257" w14:textId="77777777" w:rsidR="00FA05EB" w:rsidRPr="00073CFE" w:rsidRDefault="00FA05EB" w:rsidP="005148C4">
            <w:pPr>
              <w:jc w:val="both"/>
              <w:rPr>
                <w:color w:val="000000" w:themeColor="text1"/>
              </w:rPr>
            </w:pPr>
          </w:p>
        </w:tc>
        <w:tc>
          <w:tcPr>
            <w:tcW w:w="4179" w:type="dxa"/>
            <w:gridSpan w:val="4"/>
            <w:tcBorders>
              <w:top w:val="single" w:sz="2" w:space="0" w:color="auto"/>
            </w:tcBorders>
            <w:shd w:val="clear" w:color="auto" w:fill="F7CAAC"/>
          </w:tcPr>
          <w:p w14:paraId="7CCC82F2" w14:textId="77777777" w:rsidR="00FA05EB" w:rsidRPr="00073CFE" w:rsidRDefault="00FA05EB" w:rsidP="005148C4">
            <w:pPr>
              <w:jc w:val="both"/>
              <w:rPr>
                <w:b/>
                <w:color w:val="000000" w:themeColor="text1"/>
              </w:rPr>
            </w:pPr>
            <w:r w:rsidRPr="00073CFE">
              <w:rPr>
                <w:b/>
                <w:color w:val="000000" w:themeColor="text1"/>
              </w:rPr>
              <w:t xml:space="preserve">hodin </w:t>
            </w:r>
          </w:p>
        </w:tc>
      </w:tr>
      <w:tr w:rsidR="00FA05EB" w:rsidRPr="00073CFE" w14:paraId="17C00CAD" w14:textId="77777777" w:rsidTr="005148C4">
        <w:tc>
          <w:tcPr>
            <w:tcW w:w="9855" w:type="dxa"/>
            <w:gridSpan w:val="8"/>
            <w:shd w:val="clear" w:color="auto" w:fill="F7CAAC"/>
          </w:tcPr>
          <w:p w14:paraId="42281BD2" w14:textId="77777777" w:rsidR="00FA05EB" w:rsidRPr="00073CFE" w:rsidRDefault="00FA05EB" w:rsidP="005148C4">
            <w:pPr>
              <w:jc w:val="both"/>
              <w:rPr>
                <w:b/>
                <w:color w:val="000000" w:themeColor="text1"/>
              </w:rPr>
            </w:pPr>
            <w:r w:rsidRPr="00073CFE">
              <w:rPr>
                <w:b/>
                <w:color w:val="000000" w:themeColor="text1"/>
              </w:rPr>
              <w:t>Informace o způsobu kontaktu s vyučujícím</w:t>
            </w:r>
          </w:p>
        </w:tc>
      </w:tr>
      <w:tr w:rsidR="00FA05EB" w:rsidRPr="00073CFE" w14:paraId="17AC00A3" w14:textId="77777777" w:rsidTr="005148C4">
        <w:trPr>
          <w:trHeight w:val="517"/>
        </w:trPr>
        <w:tc>
          <w:tcPr>
            <w:tcW w:w="9855" w:type="dxa"/>
            <w:gridSpan w:val="8"/>
          </w:tcPr>
          <w:p w14:paraId="3DB303F7" w14:textId="77777777" w:rsidR="00FA05EB" w:rsidRPr="00073CFE" w:rsidRDefault="00FA05EB"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A121E4" w14:textId="77777777" w:rsidR="00FA05EB" w:rsidRPr="00073CFE" w:rsidRDefault="00FA05EB" w:rsidP="00FA05EB">
      <w:pPr>
        <w:spacing w:after="160" w:line="259" w:lineRule="auto"/>
        <w:rPr>
          <w:color w:val="000000" w:themeColor="text1"/>
        </w:rPr>
      </w:pPr>
    </w:p>
    <w:p w14:paraId="0C9DF5E8" w14:textId="77777777" w:rsidR="00692C11" w:rsidRPr="00073CFE" w:rsidRDefault="00692C11" w:rsidP="00FA05EB">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757" w:rsidRPr="00073CFE" w14:paraId="59852A4D" w14:textId="77777777" w:rsidTr="00A62757">
        <w:tc>
          <w:tcPr>
            <w:tcW w:w="9855" w:type="dxa"/>
            <w:gridSpan w:val="8"/>
            <w:tcBorders>
              <w:bottom w:val="double" w:sz="4" w:space="0" w:color="auto"/>
            </w:tcBorders>
            <w:shd w:val="clear" w:color="auto" w:fill="BDD6EE"/>
          </w:tcPr>
          <w:p w14:paraId="22EF8319" w14:textId="77777777" w:rsidR="00A62757" w:rsidRPr="00073CFE" w:rsidRDefault="00A62757" w:rsidP="00A62757">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A62757" w:rsidRPr="00073CFE" w14:paraId="3B600C01" w14:textId="77777777" w:rsidTr="00A62757">
        <w:tc>
          <w:tcPr>
            <w:tcW w:w="3086" w:type="dxa"/>
            <w:tcBorders>
              <w:top w:val="double" w:sz="4" w:space="0" w:color="auto"/>
            </w:tcBorders>
            <w:shd w:val="clear" w:color="auto" w:fill="F7CAAC"/>
          </w:tcPr>
          <w:p w14:paraId="64B4AC1B" w14:textId="77777777" w:rsidR="00A62757" w:rsidRPr="00073CFE" w:rsidRDefault="00A62757" w:rsidP="00A62757">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23B6360" w14:textId="77777777" w:rsidR="00A62757" w:rsidRPr="00073CFE" w:rsidRDefault="00A62757" w:rsidP="00A62757">
            <w:pPr>
              <w:jc w:val="both"/>
              <w:rPr>
                <w:color w:val="000000" w:themeColor="text1"/>
              </w:rPr>
            </w:pPr>
            <w:r w:rsidRPr="00073CFE">
              <w:rPr>
                <w:color w:val="000000" w:themeColor="text1"/>
              </w:rPr>
              <w:t>International Accounting Standards</w:t>
            </w:r>
          </w:p>
        </w:tc>
      </w:tr>
      <w:tr w:rsidR="00A62757" w:rsidRPr="00073CFE" w14:paraId="0622B70B" w14:textId="77777777" w:rsidTr="00A62757">
        <w:trPr>
          <w:trHeight w:val="249"/>
        </w:trPr>
        <w:tc>
          <w:tcPr>
            <w:tcW w:w="3086" w:type="dxa"/>
            <w:shd w:val="clear" w:color="auto" w:fill="F7CAAC"/>
          </w:tcPr>
          <w:p w14:paraId="6EB949B2" w14:textId="77777777" w:rsidR="00A62757" w:rsidRPr="00073CFE" w:rsidRDefault="00A62757" w:rsidP="00A62757">
            <w:pPr>
              <w:jc w:val="both"/>
              <w:rPr>
                <w:b/>
                <w:color w:val="000000" w:themeColor="text1"/>
              </w:rPr>
            </w:pPr>
            <w:r w:rsidRPr="00073CFE">
              <w:rPr>
                <w:b/>
                <w:color w:val="000000" w:themeColor="text1"/>
              </w:rPr>
              <w:t>Typ předmětu</w:t>
            </w:r>
          </w:p>
        </w:tc>
        <w:tc>
          <w:tcPr>
            <w:tcW w:w="3406" w:type="dxa"/>
            <w:gridSpan w:val="4"/>
          </w:tcPr>
          <w:p w14:paraId="554D1F82" w14:textId="77777777" w:rsidR="00A62757" w:rsidRPr="00073CFE" w:rsidRDefault="0085300B" w:rsidP="00A62757">
            <w:pPr>
              <w:jc w:val="both"/>
              <w:rPr>
                <w:color w:val="000000" w:themeColor="text1"/>
              </w:rPr>
            </w:pPr>
            <w:r w:rsidRPr="00073CFE">
              <w:rPr>
                <w:color w:val="000000" w:themeColor="text1"/>
              </w:rPr>
              <w:t>P</w:t>
            </w:r>
            <w:r w:rsidR="00A62757" w:rsidRPr="00073CFE">
              <w:rPr>
                <w:color w:val="000000" w:themeColor="text1"/>
              </w:rPr>
              <w:t>ovinn</w:t>
            </w:r>
            <w:r w:rsidRPr="00073CFE">
              <w:rPr>
                <w:color w:val="000000" w:themeColor="text1"/>
              </w:rPr>
              <w:t xml:space="preserve">ě volitelný </w:t>
            </w:r>
            <w:r w:rsidR="00A62757" w:rsidRPr="00073CFE">
              <w:rPr>
                <w:color w:val="000000" w:themeColor="text1"/>
              </w:rPr>
              <w:t xml:space="preserve"> „P</w:t>
            </w:r>
            <w:r w:rsidRPr="00073CFE">
              <w:rPr>
                <w:color w:val="000000" w:themeColor="text1"/>
              </w:rPr>
              <w:t>V</w:t>
            </w:r>
            <w:r w:rsidR="00A62757" w:rsidRPr="00073CFE">
              <w:rPr>
                <w:color w:val="000000" w:themeColor="text1"/>
              </w:rPr>
              <w:t>“</w:t>
            </w:r>
          </w:p>
        </w:tc>
        <w:tc>
          <w:tcPr>
            <w:tcW w:w="2695" w:type="dxa"/>
            <w:gridSpan w:val="2"/>
            <w:shd w:val="clear" w:color="auto" w:fill="F7CAAC"/>
          </w:tcPr>
          <w:p w14:paraId="0ABEA329" w14:textId="77777777" w:rsidR="00A62757" w:rsidRPr="00073CFE" w:rsidRDefault="00A62757" w:rsidP="00A62757">
            <w:pPr>
              <w:jc w:val="both"/>
              <w:rPr>
                <w:color w:val="000000" w:themeColor="text1"/>
              </w:rPr>
            </w:pPr>
            <w:r w:rsidRPr="00073CFE">
              <w:rPr>
                <w:b/>
                <w:color w:val="000000" w:themeColor="text1"/>
              </w:rPr>
              <w:t>doporučený ročník / semestr</w:t>
            </w:r>
          </w:p>
        </w:tc>
        <w:tc>
          <w:tcPr>
            <w:tcW w:w="668" w:type="dxa"/>
          </w:tcPr>
          <w:p w14:paraId="4E8602B5" w14:textId="77777777" w:rsidR="00A62757" w:rsidRPr="00073CFE" w:rsidRDefault="00A62757" w:rsidP="00A62757">
            <w:pPr>
              <w:jc w:val="both"/>
              <w:rPr>
                <w:color w:val="000000" w:themeColor="text1"/>
              </w:rPr>
            </w:pPr>
            <w:r w:rsidRPr="00073CFE">
              <w:rPr>
                <w:color w:val="000000" w:themeColor="text1"/>
              </w:rPr>
              <w:t>1/L</w:t>
            </w:r>
          </w:p>
        </w:tc>
      </w:tr>
      <w:tr w:rsidR="00A62757" w:rsidRPr="00073CFE" w14:paraId="37A6BAB5" w14:textId="77777777" w:rsidTr="00A62757">
        <w:tc>
          <w:tcPr>
            <w:tcW w:w="3086" w:type="dxa"/>
            <w:shd w:val="clear" w:color="auto" w:fill="F7CAAC"/>
          </w:tcPr>
          <w:p w14:paraId="7CD4D9F0" w14:textId="77777777" w:rsidR="00A62757" w:rsidRPr="00073CFE" w:rsidRDefault="00A62757" w:rsidP="00A62757">
            <w:pPr>
              <w:jc w:val="both"/>
              <w:rPr>
                <w:b/>
                <w:color w:val="000000" w:themeColor="text1"/>
              </w:rPr>
            </w:pPr>
            <w:r w:rsidRPr="00073CFE">
              <w:rPr>
                <w:b/>
                <w:color w:val="000000" w:themeColor="text1"/>
              </w:rPr>
              <w:t>Rozsah studijního předmětu</w:t>
            </w:r>
          </w:p>
        </w:tc>
        <w:tc>
          <w:tcPr>
            <w:tcW w:w="1701" w:type="dxa"/>
            <w:gridSpan w:val="2"/>
          </w:tcPr>
          <w:p w14:paraId="0CB9CE31" w14:textId="77777777" w:rsidR="00A62757" w:rsidRPr="00073CFE" w:rsidRDefault="00A62757" w:rsidP="00A62757">
            <w:pPr>
              <w:jc w:val="both"/>
              <w:rPr>
                <w:color w:val="000000" w:themeColor="text1"/>
              </w:rPr>
            </w:pPr>
            <w:r w:rsidRPr="00073CFE">
              <w:rPr>
                <w:color w:val="000000" w:themeColor="text1"/>
              </w:rPr>
              <w:t>26p + 26s</w:t>
            </w:r>
          </w:p>
        </w:tc>
        <w:tc>
          <w:tcPr>
            <w:tcW w:w="889" w:type="dxa"/>
            <w:shd w:val="clear" w:color="auto" w:fill="F7CAAC"/>
          </w:tcPr>
          <w:p w14:paraId="4F27E6F8" w14:textId="77777777" w:rsidR="00A62757" w:rsidRPr="00073CFE" w:rsidRDefault="00A62757" w:rsidP="00A62757">
            <w:pPr>
              <w:jc w:val="both"/>
              <w:rPr>
                <w:b/>
                <w:color w:val="000000" w:themeColor="text1"/>
              </w:rPr>
            </w:pPr>
            <w:r w:rsidRPr="00073CFE">
              <w:rPr>
                <w:b/>
                <w:color w:val="000000" w:themeColor="text1"/>
              </w:rPr>
              <w:t xml:space="preserve">hod. </w:t>
            </w:r>
          </w:p>
        </w:tc>
        <w:tc>
          <w:tcPr>
            <w:tcW w:w="816" w:type="dxa"/>
          </w:tcPr>
          <w:p w14:paraId="48D4A8A3" w14:textId="77777777" w:rsidR="00A62757" w:rsidRPr="00073CFE" w:rsidRDefault="00A62757" w:rsidP="00A62757">
            <w:pPr>
              <w:jc w:val="both"/>
              <w:rPr>
                <w:color w:val="000000" w:themeColor="text1"/>
              </w:rPr>
            </w:pPr>
            <w:r w:rsidRPr="00073CFE">
              <w:rPr>
                <w:color w:val="000000" w:themeColor="text1"/>
              </w:rPr>
              <w:t>52</w:t>
            </w:r>
          </w:p>
        </w:tc>
        <w:tc>
          <w:tcPr>
            <w:tcW w:w="2156" w:type="dxa"/>
            <w:shd w:val="clear" w:color="auto" w:fill="F7CAAC"/>
          </w:tcPr>
          <w:p w14:paraId="21564850" w14:textId="77777777" w:rsidR="00A62757" w:rsidRPr="00073CFE" w:rsidRDefault="00A62757" w:rsidP="00A62757">
            <w:pPr>
              <w:jc w:val="both"/>
              <w:rPr>
                <w:b/>
                <w:color w:val="000000" w:themeColor="text1"/>
              </w:rPr>
            </w:pPr>
            <w:r w:rsidRPr="00073CFE">
              <w:rPr>
                <w:b/>
                <w:color w:val="000000" w:themeColor="text1"/>
              </w:rPr>
              <w:t>kreditů</w:t>
            </w:r>
          </w:p>
        </w:tc>
        <w:tc>
          <w:tcPr>
            <w:tcW w:w="1207" w:type="dxa"/>
            <w:gridSpan w:val="2"/>
          </w:tcPr>
          <w:p w14:paraId="0620E967" w14:textId="77777777" w:rsidR="00A62757" w:rsidRPr="00073CFE" w:rsidRDefault="00A62757" w:rsidP="00A62757">
            <w:pPr>
              <w:jc w:val="both"/>
              <w:rPr>
                <w:color w:val="000000" w:themeColor="text1"/>
              </w:rPr>
            </w:pPr>
            <w:r w:rsidRPr="00073CFE">
              <w:rPr>
                <w:color w:val="000000" w:themeColor="text1"/>
              </w:rPr>
              <w:t>5</w:t>
            </w:r>
          </w:p>
        </w:tc>
      </w:tr>
      <w:tr w:rsidR="00A62757" w:rsidRPr="00073CFE" w14:paraId="71E1E762" w14:textId="77777777" w:rsidTr="00A62757">
        <w:tc>
          <w:tcPr>
            <w:tcW w:w="3086" w:type="dxa"/>
            <w:shd w:val="clear" w:color="auto" w:fill="F7CAAC"/>
          </w:tcPr>
          <w:p w14:paraId="125584A1" w14:textId="77777777" w:rsidR="00A62757" w:rsidRPr="00073CFE" w:rsidRDefault="00A62757" w:rsidP="00A62757">
            <w:pPr>
              <w:jc w:val="both"/>
              <w:rPr>
                <w:b/>
                <w:color w:val="000000" w:themeColor="text1"/>
              </w:rPr>
            </w:pPr>
            <w:r w:rsidRPr="00073CFE">
              <w:rPr>
                <w:b/>
                <w:color w:val="000000" w:themeColor="text1"/>
              </w:rPr>
              <w:t>Prerekvizity, korekvizity, ekvivalence</w:t>
            </w:r>
          </w:p>
        </w:tc>
        <w:tc>
          <w:tcPr>
            <w:tcW w:w="6769" w:type="dxa"/>
            <w:gridSpan w:val="7"/>
          </w:tcPr>
          <w:p w14:paraId="75CDC3EA" w14:textId="77777777" w:rsidR="00A62757" w:rsidRPr="00073CFE" w:rsidRDefault="00A62757" w:rsidP="00A62757">
            <w:pPr>
              <w:jc w:val="both"/>
              <w:rPr>
                <w:color w:val="000000" w:themeColor="text1"/>
              </w:rPr>
            </w:pPr>
          </w:p>
        </w:tc>
      </w:tr>
      <w:tr w:rsidR="00A62757" w:rsidRPr="00073CFE" w14:paraId="27157F87" w14:textId="77777777" w:rsidTr="00A62757">
        <w:tc>
          <w:tcPr>
            <w:tcW w:w="3086" w:type="dxa"/>
            <w:shd w:val="clear" w:color="auto" w:fill="F7CAAC"/>
          </w:tcPr>
          <w:p w14:paraId="027692B7" w14:textId="77777777" w:rsidR="00A62757" w:rsidRPr="00073CFE" w:rsidRDefault="00A62757" w:rsidP="00A62757">
            <w:pPr>
              <w:jc w:val="both"/>
              <w:rPr>
                <w:b/>
                <w:color w:val="000000" w:themeColor="text1"/>
              </w:rPr>
            </w:pPr>
            <w:r w:rsidRPr="00073CFE">
              <w:rPr>
                <w:b/>
                <w:color w:val="000000" w:themeColor="text1"/>
              </w:rPr>
              <w:t>Způsob ověření studijních výsledků</w:t>
            </w:r>
          </w:p>
        </w:tc>
        <w:tc>
          <w:tcPr>
            <w:tcW w:w="3406" w:type="dxa"/>
            <w:gridSpan w:val="4"/>
          </w:tcPr>
          <w:p w14:paraId="19E7308D" w14:textId="77777777" w:rsidR="00A62757" w:rsidRPr="00073CFE" w:rsidRDefault="00A62757" w:rsidP="00A62757">
            <w:pPr>
              <w:jc w:val="both"/>
              <w:rPr>
                <w:color w:val="000000" w:themeColor="text1"/>
              </w:rPr>
            </w:pPr>
            <w:r w:rsidRPr="00073CFE">
              <w:rPr>
                <w:color w:val="000000" w:themeColor="text1"/>
              </w:rPr>
              <w:t>zápočet, zkouška</w:t>
            </w:r>
          </w:p>
        </w:tc>
        <w:tc>
          <w:tcPr>
            <w:tcW w:w="2156" w:type="dxa"/>
            <w:shd w:val="clear" w:color="auto" w:fill="F7CAAC"/>
          </w:tcPr>
          <w:p w14:paraId="553E624C" w14:textId="77777777" w:rsidR="00A62757" w:rsidRPr="00073CFE" w:rsidRDefault="00A62757" w:rsidP="00A62757">
            <w:pPr>
              <w:jc w:val="both"/>
              <w:rPr>
                <w:b/>
                <w:color w:val="000000" w:themeColor="text1"/>
              </w:rPr>
            </w:pPr>
            <w:r w:rsidRPr="00073CFE">
              <w:rPr>
                <w:b/>
                <w:color w:val="000000" w:themeColor="text1"/>
              </w:rPr>
              <w:t>Forma výuky</w:t>
            </w:r>
          </w:p>
        </w:tc>
        <w:tc>
          <w:tcPr>
            <w:tcW w:w="1207" w:type="dxa"/>
            <w:gridSpan w:val="2"/>
          </w:tcPr>
          <w:p w14:paraId="554DDC9E" w14:textId="77777777" w:rsidR="00A62757" w:rsidRPr="00073CFE" w:rsidRDefault="00A62757" w:rsidP="00A62757">
            <w:pPr>
              <w:jc w:val="both"/>
              <w:rPr>
                <w:color w:val="000000" w:themeColor="text1"/>
              </w:rPr>
            </w:pPr>
            <w:r w:rsidRPr="00073CFE">
              <w:rPr>
                <w:color w:val="000000" w:themeColor="text1"/>
              </w:rPr>
              <w:t>přednáška, seminář</w:t>
            </w:r>
          </w:p>
        </w:tc>
      </w:tr>
      <w:tr w:rsidR="00A62757" w:rsidRPr="00073CFE" w14:paraId="6D17B706" w14:textId="77777777" w:rsidTr="00A62757">
        <w:tc>
          <w:tcPr>
            <w:tcW w:w="3086" w:type="dxa"/>
            <w:shd w:val="clear" w:color="auto" w:fill="F7CAAC"/>
          </w:tcPr>
          <w:p w14:paraId="7ECA279E" w14:textId="77777777" w:rsidR="00A62757" w:rsidRPr="00073CFE" w:rsidRDefault="00A62757" w:rsidP="00A62757">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2C5EE6D7" w14:textId="77777777" w:rsidR="00A62757" w:rsidRPr="00073CFE" w:rsidRDefault="00A62757" w:rsidP="00A62757">
            <w:pPr>
              <w:jc w:val="both"/>
              <w:rPr>
                <w:color w:val="000000" w:themeColor="text1"/>
              </w:rPr>
            </w:pPr>
            <w:r w:rsidRPr="00073CFE">
              <w:rPr>
                <w:color w:val="000000" w:themeColor="text1"/>
              </w:rPr>
              <w:t>Způsob zakončení předmětu – zápočet, zkouška</w:t>
            </w:r>
          </w:p>
          <w:p w14:paraId="4FCA851F" w14:textId="77777777" w:rsidR="00A62757" w:rsidRPr="00073CFE" w:rsidRDefault="00A62757" w:rsidP="00A62757">
            <w:pPr>
              <w:jc w:val="both"/>
              <w:rPr>
                <w:color w:val="000000" w:themeColor="text1"/>
              </w:rPr>
            </w:pPr>
            <w:r w:rsidRPr="00073CFE">
              <w:rPr>
                <w:color w:val="000000" w:themeColor="text1"/>
              </w:rPr>
              <w:t>Požadavky k zápočtu: aktivní účast na seminářích (minimálně 80% přítomnost); aktivní využití e-learningového systému Moodle a prezentace na semináři.</w:t>
            </w:r>
          </w:p>
          <w:p w14:paraId="2761C6E3" w14:textId="77777777" w:rsidR="00A62757" w:rsidRPr="00073CFE" w:rsidRDefault="00A62757" w:rsidP="00A62757">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A62757" w:rsidRPr="00073CFE" w14:paraId="2D6E1352" w14:textId="77777777" w:rsidTr="00A62757">
        <w:trPr>
          <w:trHeight w:val="56"/>
        </w:trPr>
        <w:tc>
          <w:tcPr>
            <w:tcW w:w="9855" w:type="dxa"/>
            <w:gridSpan w:val="8"/>
            <w:tcBorders>
              <w:top w:val="nil"/>
            </w:tcBorders>
          </w:tcPr>
          <w:p w14:paraId="41D542BD" w14:textId="77777777" w:rsidR="00A62757" w:rsidRPr="00073CFE" w:rsidRDefault="00A62757" w:rsidP="00A62757">
            <w:pPr>
              <w:jc w:val="both"/>
              <w:rPr>
                <w:color w:val="000000" w:themeColor="text1"/>
              </w:rPr>
            </w:pPr>
          </w:p>
        </w:tc>
      </w:tr>
      <w:tr w:rsidR="00A62757" w:rsidRPr="00073CFE" w14:paraId="3697C845" w14:textId="77777777" w:rsidTr="00A62757">
        <w:trPr>
          <w:trHeight w:val="197"/>
        </w:trPr>
        <w:tc>
          <w:tcPr>
            <w:tcW w:w="3086" w:type="dxa"/>
            <w:tcBorders>
              <w:top w:val="nil"/>
            </w:tcBorders>
            <w:shd w:val="clear" w:color="auto" w:fill="F7CAAC"/>
          </w:tcPr>
          <w:p w14:paraId="72E7EF47" w14:textId="77777777" w:rsidR="00A62757" w:rsidRPr="00073CFE" w:rsidRDefault="00A62757" w:rsidP="00A62757">
            <w:pPr>
              <w:jc w:val="both"/>
              <w:rPr>
                <w:b/>
                <w:color w:val="000000" w:themeColor="text1"/>
              </w:rPr>
            </w:pPr>
            <w:r w:rsidRPr="00073CFE">
              <w:rPr>
                <w:b/>
                <w:color w:val="000000" w:themeColor="text1"/>
              </w:rPr>
              <w:t>Garant předmětu</w:t>
            </w:r>
          </w:p>
        </w:tc>
        <w:tc>
          <w:tcPr>
            <w:tcW w:w="6769" w:type="dxa"/>
            <w:gridSpan w:val="7"/>
            <w:tcBorders>
              <w:top w:val="nil"/>
            </w:tcBorders>
          </w:tcPr>
          <w:p w14:paraId="46D3635D" w14:textId="77777777" w:rsidR="00A62757" w:rsidRPr="00073CFE" w:rsidRDefault="00A62757" w:rsidP="00A62757">
            <w:pPr>
              <w:jc w:val="both"/>
              <w:rPr>
                <w:color w:val="000000" w:themeColor="text1"/>
              </w:rPr>
            </w:pPr>
            <w:r w:rsidRPr="00073CFE">
              <w:rPr>
                <w:color w:val="000000" w:themeColor="text1"/>
              </w:rPr>
              <w:t>doc. Ing. Marie Paseková, Ph.D.</w:t>
            </w:r>
          </w:p>
        </w:tc>
      </w:tr>
      <w:tr w:rsidR="00A62757" w:rsidRPr="00073CFE" w14:paraId="09E8F37C" w14:textId="77777777" w:rsidTr="00A62757">
        <w:trPr>
          <w:trHeight w:val="243"/>
        </w:trPr>
        <w:tc>
          <w:tcPr>
            <w:tcW w:w="3086" w:type="dxa"/>
            <w:tcBorders>
              <w:top w:val="nil"/>
            </w:tcBorders>
            <w:shd w:val="clear" w:color="auto" w:fill="F7CAAC"/>
          </w:tcPr>
          <w:p w14:paraId="77EABE9A" w14:textId="77777777" w:rsidR="00A62757" w:rsidRPr="00073CFE" w:rsidRDefault="00A62757" w:rsidP="00A62757">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039F1B5A" w14:textId="77777777" w:rsidR="00A62757" w:rsidRPr="00073CFE" w:rsidRDefault="00A62757" w:rsidP="00A62757">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A62757" w:rsidRPr="00073CFE" w14:paraId="6DD7B7D3" w14:textId="77777777" w:rsidTr="00A62757">
        <w:tc>
          <w:tcPr>
            <w:tcW w:w="3086" w:type="dxa"/>
            <w:shd w:val="clear" w:color="auto" w:fill="F7CAAC"/>
          </w:tcPr>
          <w:p w14:paraId="48D1A0D5" w14:textId="77777777" w:rsidR="00A62757" w:rsidRPr="00073CFE" w:rsidRDefault="00A62757" w:rsidP="00A62757">
            <w:pPr>
              <w:jc w:val="both"/>
              <w:rPr>
                <w:b/>
                <w:color w:val="000000" w:themeColor="text1"/>
              </w:rPr>
            </w:pPr>
            <w:r w:rsidRPr="00073CFE">
              <w:rPr>
                <w:b/>
                <w:color w:val="000000" w:themeColor="text1"/>
              </w:rPr>
              <w:t>Vyučující</w:t>
            </w:r>
          </w:p>
        </w:tc>
        <w:tc>
          <w:tcPr>
            <w:tcW w:w="6769" w:type="dxa"/>
            <w:gridSpan w:val="7"/>
            <w:tcBorders>
              <w:bottom w:val="nil"/>
            </w:tcBorders>
          </w:tcPr>
          <w:p w14:paraId="2D13DB7B" w14:textId="77777777" w:rsidR="00A62757" w:rsidRPr="00073CFE" w:rsidRDefault="00A62757" w:rsidP="00A62757">
            <w:pPr>
              <w:jc w:val="both"/>
              <w:rPr>
                <w:color w:val="000000" w:themeColor="text1"/>
              </w:rPr>
            </w:pPr>
            <w:r w:rsidRPr="00073CFE">
              <w:rPr>
                <w:color w:val="000000" w:themeColor="text1"/>
              </w:rPr>
              <w:t>doc. Ing. Marie Paseková, Ph.D. – přednášky (100%).</w:t>
            </w:r>
          </w:p>
        </w:tc>
      </w:tr>
      <w:tr w:rsidR="00A62757" w:rsidRPr="00073CFE" w14:paraId="230BBB69" w14:textId="77777777" w:rsidTr="00A62757">
        <w:trPr>
          <w:trHeight w:val="88"/>
        </w:trPr>
        <w:tc>
          <w:tcPr>
            <w:tcW w:w="9855" w:type="dxa"/>
            <w:gridSpan w:val="8"/>
            <w:tcBorders>
              <w:top w:val="nil"/>
            </w:tcBorders>
          </w:tcPr>
          <w:p w14:paraId="07B4180F" w14:textId="77777777" w:rsidR="00A62757" w:rsidRPr="00073CFE" w:rsidRDefault="00A62757" w:rsidP="00A62757">
            <w:pPr>
              <w:jc w:val="both"/>
              <w:rPr>
                <w:color w:val="000000" w:themeColor="text1"/>
                <w:sz w:val="16"/>
              </w:rPr>
            </w:pPr>
          </w:p>
        </w:tc>
      </w:tr>
      <w:tr w:rsidR="00A62757" w:rsidRPr="00073CFE" w14:paraId="75DCA6D6" w14:textId="77777777" w:rsidTr="00A62757">
        <w:tc>
          <w:tcPr>
            <w:tcW w:w="3086" w:type="dxa"/>
            <w:shd w:val="clear" w:color="auto" w:fill="F7CAAC"/>
          </w:tcPr>
          <w:p w14:paraId="14217B52" w14:textId="77777777" w:rsidR="00A62757" w:rsidRPr="00073CFE" w:rsidRDefault="00A62757" w:rsidP="00A62757">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384B9E6" w14:textId="77777777" w:rsidR="00A62757" w:rsidRPr="00073CFE" w:rsidRDefault="00A62757" w:rsidP="00A62757">
            <w:pPr>
              <w:jc w:val="both"/>
              <w:rPr>
                <w:color w:val="000000" w:themeColor="text1"/>
              </w:rPr>
            </w:pPr>
          </w:p>
        </w:tc>
      </w:tr>
      <w:tr w:rsidR="00A62757" w:rsidRPr="00073CFE" w14:paraId="06759FFA" w14:textId="77777777" w:rsidTr="00A62757">
        <w:trPr>
          <w:trHeight w:val="3938"/>
        </w:trPr>
        <w:tc>
          <w:tcPr>
            <w:tcW w:w="9855" w:type="dxa"/>
            <w:gridSpan w:val="8"/>
            <w:tcBorders>
              <w:top w:val="nil"/>
              <w:bottom w:val="single" w:sz="12" w:space="0" w:color="auto"/>
            </w:tcBorders>
          </w:tcPr>
          <w:p w14:paraId="2CF94A5E" w14:textId="77777777" w:rsidR="00A62757" w:rsidRPr="00073CFE" w:rsidRDefault="00A62757" w:rsidP="00A62757">
            <w:pPr>
              <w:tabs>
                <w:tab w:val="left" w:pos="322"/>
              </w:tabs>
              <w:contextualSpacing/>
              <w:rPr>
                <w:color w:val="000000" w:themeColor="text1"/>
              </w:rPr>
            </w:pPr>
            <w:r w:rsidRPr="00073CFE">
              <w:rPr>
                <w:color w:val="000000" w:themeColor="text1"/>
              </w:rPr>
              <w:t>Mezinárodní standardy účetního výkaznictví patří mezi světově uznávaná pravidla, která nabývají na významu vzhledem k procesu globalizace finančních operací. Výuka se zaměří na proces harmonizace účetnictví, na konfrontaci obsahu jednotlivých standardů s českou účetní legislativou v podmínkách neukončenosti tohoto procesu. V tomto ohledu je nutné výuku chápat jako prezentaci základních informací o již zpracovaných standardech a o některých doporučených změnách, které budou s největší pravděpodobností v platné legislativě provedeny.</w:t>
            </w:r>
            <w:r w:rsidRPr="00073CFE">
              <w:rPr>
                <w:color w:val="000000" w:themeColor="text1"/>
              </w:rPr>
              <w:br/>
              <w:t>Cílem kurzu je uvést studenty do problematiky mezinárodních aspektů finančního účetnictví a výkaznictví a seznámit je s procesem harmonizace účetnictví v Evropě a ve světě.</w:t>
            </w:r>
            <w:r w:rsidRPr="00073CFE">
              <w:rPr>
                <w:color w:val="000000" w:themeColor="text1"/>
              </w:rPr>
              <w:br/>
              <w:t>Studenti získají přehled o evropské a světové harmonizaci účetnictví, budou seznámeni s obsahem vybraných standardů a jejich vztahu k národnímu účetnictví.</w:t>
            </w:r>
          </w:p>
          <w:p w14:paraId="72A6BDE7"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Koncepční rámec IFRS</w:t>
            </w:r>
          </w:p>
          <w:p w14:paraId="01D04B3F"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15 – Výnosy ze smluv se zákazníky, IAS 23 - Výpůjční náklady </w:t>
            </w:r>
          </w:p>
          <w:p w14:paraId="2EE35AF9"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Vykazování rozvahových položek, IAS 38 - Nehmotná aktiva, IAS 16 - Pozemky, budovy, zařízení, </w:t>
            </w:r>
          </w:p>
          <w:p w14:paraId="6325C6F1"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5 - Dlouhodobá aktiva určená k prodeji a ukončené činnosti, IAS 40 - Investice do nemovitostí, IAS 36 - Snížení hodnoty aktiv, </w:t>
            </w:r>
          </w:p>
          <w:p w14:paraId="3B4DFD25"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20 - Vykazování státních dotací a zveřejnění státní podpory, IFRS 16 - Leasingy, </w:t>
            </w:r>
          </w:p>
          <w:p w14:paraId="39F53601"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32 - Finanční nástroje: vykazování, IAS 39 - Finanční nástroje: účtování a vykazování, IFRS 7 - Finanční nástroje zveřejňování, IFRS 9 - Finanční nástroje, </w:t>
            </w:r>
          </w:p>
          <w:p w14:paraId="0F259BBC"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 – Zásoby, IAS 37 - Rezervy, podmíněná aktiva, podmíněné závazky, IAS 12 - Daně ze zisku </w:t>
            </w:r>
          </w:p>
          <w:p w14:paraId="30D426D5"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Účetní závěrka - IAS 1 - Prezentace účetní závěrky</w:t>
            </w:r>
          </w:p>
          <w:p w14:paraId="55E2814F"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7 - Výkazy peněžních toků, IAS 33 - Zisk na akcii, IAS 10 - Události po skončení účetního období, IAS 8 - Účetní politiky, změny v účetních odhadech a chyby, IAS 21 - Dopady změn směnných kurzů cizích měn, IAS 34 - Mezitímní účetní výkaznictví, IAS 24 - Zveřejnění spřízněných stran </w:t>
            </w:r>
          </w:p>
          <w:p w14:paraId="6D879BEC" w14:textId="77777777" w:rsidR="00A62757" w:rsidRPr="00073CFE" w:rsidRDefault="00A62757" w:rsidP="00A62757">
            <w:pPr>
              <w:pStyle w:val="Odstavecseseznamem"/>
              <w:tabs>
                <w:tab w:val="left" w:pos="464"/>
              </w:tabs>
              <w:spacing w:after="0" w:line="240" w:lineRule="auto"/>
              <w:ind w:left="360"/>
              <w:rPr>
                <w:color w:val="000000" w:themeColor="text1"/>
              </w:rPr>
            </w:pPr>
            <w:r w:rsidRPr="00073CFE">
              <w:rPr>
                <w:rFonts w:ascii="Times New Roman" w:eastAsia="Times New Roman" w:hAnsi="Times New Roman"/>
                <w:color w:val="000000" w:themeColor="text1"/>
                <w:sz w:val="20"/>
                <w:szCs w:val="20"/>
                <w:lang w:eastAsia="cs-CZ"/>
              </w:rPr>
              <w:t>IFRS 1 - První přijetí Mezinárodních standardů účetního výkaznictví</w:t>
            </w:r>
          </w:p>
        </w:tc>
      </w:tr>
      <w:tr w:rsidR="00A62757" w:rsidRPr="00073CFE" w14:paraId="515FBCFD" w14:textId="77777777" w:rsidTr="00A62757">
        <w:trPr>
          <w:trHeight w:val="265"/>
        </w:trPr>
        <w:tc>
          <w:tcPr>
            <w:tcW w:w="3653" w:type="dxa"/>
            <w:gridSpan w:val="2"/>
            <w:tcBorders>
              <w:top w:val="nil"/>
            </w:tcBorders>
            <w:shd w:val="clear" w:color="auto" w:fill="F7CAAC"/>
          </w:tcPr>
          <w:p w14:paraId="6986FB61" w14:textId="77777777" w:rsidR="00A62757" w:rsidRPr="00073CFE" w:rsidRDefault="00A62757" w:rsidP="00A62757">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A66B5F7" w14:textId="77777777" w:rsidR="00A62757" w:rsidRPr="00073CFE" w:rsidRDefault="00A62757" w:rsidP="00A62757">
            <w:pPr>
              <w:jc w:val="both"/>
              <w:rPr>
                <w:color w:val="000000" w:themeColor="text1"/>
              </w:rPr>
            </w:pPr>
          </w:p>
        </w:tc>
      </w:tr>
      <w:tr w:rsidR="00073CFE" w:rsidRPr="00073CFE" w14:paraId="66AEA0C7" w14:textId="77777777" w:rsidTr="0079711D">
        <w:trPr>
          <w:trHeight w:val="708"/>
        </w:trPr>
        <w:tc>
          <w:tcPr>
            <w:tcW w:w="9855" w:type="dxa"/>
            <w:gridSpan w:val="8"/>
            <w:tcBorders>
              <w:top w:val="nil"/>
            </w:tcBorders>
          </w:tcPr>
          <w:p w14:paraId="60E22447" w14:textId="77777777" w:rsidR="00A62757" w:rsidRPr="00073CFE" w:rsidRDefault="00A62757" w:rsidP="00A62757">
            <w:pPr>
              <w:jc w:val="both"/>
              <w:rPr>
                <w:b/>
                <w:color w:val="000000" w:themeColor="text1"/>
              </w:rPr>
            </w:pPr>
            <w:r w:rsidRPr="00073CFE">
              <w:rPr>
                <w:b/>
                <w:color w:val="000000" w:themeColor="text1"/>
              </w:rPr>
              <w:t>Povinná literatura</w:t>
            </w:r>
          </w:p>
          <w:p w14:paraId="5E96A6FC" w14:textId="77777777" w:rsidR="00A62757" w:rsidRPr="00073CFE" w:rsidRDefault="00A62757" w:rsidP="00A62757">
            <w:pPr>
              <w:rPr>
                <w:color w:val="000000" w:themeColor="text1"/>
              </w:rPr>
            </w:pPr>
            <w:r w:rsidRPr="00073CFE">
              <w:rPr>
                <w:color w:val="000000" w:themeColor="text1"/>
              </w:rPr>
              <w:t xml:space="preserve">PKF International Ltd. Wiley IFRS 2017: </w:t>
            </w:r>
            <w:r w:rsidRPr="00073CFE">
              <w:rPr>
                <w:i/>
                <w:iCs/>
                <w:color w:val="000000" w:themeColor="text1"/>
              </w:rPr>
              <w:t>Interpretation and Application of IFRS Standards.</w:t>
            </w:r>
            <w:r w:rsidRPr="00073CFE">
              <w:rPr>
                <w:color w:val="000000" w:themeColor="text1"/>
              </w:rPr>
              <w:t xml:space="preserve"> John Wiley &amp; Sons, Ltd. Print, 2017. ISBN:9781119340225 |Online ISBN:9781119340256 DOI:10.1002/9781119340256.</w:t>
            </w:r>
          </w:p>
          <w:p w14:paraId="549100AA" w14:textId="77777777" w:rsidR="00A62757" w:rsidRPr="00073CFE" w:rsidRDefault="00A62757" w:rsidP="00A62757">
            <w:pPr>
              <w:rPr>
                <w:color w:val="000000" w:themeColor="text1"/>
              </w:rPr>
            </w:pPr>
            <w:r w:rsidRPr="00073CFE">
              <w:rPr>
                <w:color w:val="000000" w:themeColor="text1"/>
              </w:rPr>
              <w:t xml:space="preserve">PACTER, P. </w:t>
            </w:r>
            <w:r w:rsidRPr="00073CFE">
              <w:rPr>
                <w:i/>
                <w:iCs/>
                <w:color w:val="000000" w:themeColor="text1"/>
              </w:rPr>
              <w:t>Pocket Guide to IFRS® Standards—the global financial reporting language.</w:t>
            </w:r>
            <w:r w:rsidRPr="00073CFE">
              <w:rPr>
                <w:color w:val="000000" w:themeColor="text1"/>
              </w:rPr>
              <w:t xml:space="preserve"> 2017 IFRS Foundation. 2017, 216 p. ISBN: 978-1-911040-49-1.</w:t>
            </w:r>
          </w:p>
          <w:p w14:paraId="59D361E8" w14:textId="77777777" w:rsidR="00A62757" w:rsidRPr="00073CFE" w:rsidRDefault="00A62757" w:rsidP="00A62757">
            <w:pPr>
              <w:rPr>
                <w:color w:val="000000" w:themeColor="text1"/>
              </w:rPr>
            </w:pPr>
            <w:r w:rsidRPr="00073CFE">
              <w:rPr>
                <w:i/>
                <w:iCs/>
                <w:color w:val="000000" w:themeColor="text1"/>
              </w:rPr>
              <w:t>International Financial Reporting Standards (IFRS)</w:t>
            </w:r>
            <w:r w:rsidRPr="00073CFE">
              <w:rPr>
                <w:color w:val="000000" w:themeColor="text1"/>
              </w:rPr>
              <w:t xml:space="preserve">. Wiley-VCH, 2018, 1581 p. ISBN: 978-3-527-50954-6. </w:t>
            </w:r>
          </w:p>
          <w:p w14:paraId="1D5FED8E" w14:textId="77777777" w:rsidR="00A62757" w:rsidRPr="00073CFE" w:rsidRDefault="00A62757" w:rsidP="00A62757">
            <w:pPr>
              <w:rPr>
                <w:color w:val="000000" w:themeColor="text1"/>
              </w:rPr>
            </w:pPr>
            <w:r w:rsidRPr="00073CFE">
              <w:rPr>
                <w:color w:val="000000" w:themeColor="text1"/>
              </w:rPr>
              <w:t>ABBAS A. M.,‎ GRAHAM, H.,‎ LIESEL, K. Wiley IFRS: Practical Implementation Guide and Workbook. Wiley Regulatory Reporting. 3rd Edition. ISBN-13: 978-0470647912. ISBN-10:  0470647914.</w:t>
            </w:r>
          </w:p>
          <w:p w14:paraId="04292620" w14:textId="77777777" w:rsidR="0079711D" w:rsidRPr="00073CFE" w:rsidRDefault="0079711D" w:rsidP="0079711D">
            <w:pPr>
              <w:rPr>
                <w:b/>
                <w:bCs/>
                <w:color w:val="000000" w:themeColor="text1"/>
              </w:rPr>
            </w:pPr>
            <w:r w:rsidRPr="00073CFE">
              <w:rPr>
                <w:b/>
                <w:bCs/>
                <w:color w:val="000000" w:themeColor="text1"/>
              </w:rPr>
              <w:t>Doporučená literatura</w:t>
            </w:r>
          </w:p>
          <w:p w14:paraId="39A83C51" w14:textId="77777777" w:rsidR="0079711D" w:rsidRPr="00073CFE" w:rsidRDefault="0079711D" w:rsidP="0079711D">
            <w:pPr>
              <w:rPr>
                <w:color w:val="000000" w:themeColor="text1"/>
              </w:rPr>
            </w:pPr>
            <w:r w:rsidRPr="00073CFE">
              <w:rPr>
                <w:color w:val="000000" w:themeColor="text1"/>
              </w:rPr>
              <w:t>International Financial Reporting Standards (IFRS) 2019 13e - Deutsch-Englische Textausgabe der von der EU gebilligten Standards. English &amp; German ... ... (IFRS) Deutsche–Englische) (German Edition). Wiley. 1 560 p.  ISBN-10: 3527509828.</w:t>
            </w:r>
          </w:p>
          <w:p w14:paraId="061ECD17" w14:textId="77777777" w:rsidR="00A62757" w:rsidRPr="00073CFE" w:rsidRDefault="0079711D" w:rsidP="0079711D">
            <w:pPr>
              <w:rPr>
                <w:b/>
                <w:bCs/>
                <w:color w:val="000000" w:themeColor="text1"/>
              </w:rPr>
            </w:pPr>
            <w:r w:rsidRPr="00073CFE">
              <w:rPr>
                <w:color w:val="000000" w:themeColor="text1"/>
              </w:rPr>
              <w:t>Wiley Interpretation and Application of IFRS Standards (Wiley Regulatory Reporting) 1st Edition. 2019. Wiley. 996 p. ISBN-13: 978-1119577355.</w:t>
            </w:r>
          </w:p>
        </w:tc>
      </w:tr>
      <w:tr w:rsidR="00A62757" w:rsidRPr="00073CFE" w14:paraId="3D444445" w14:textId="77777777" w:rsidTr="00A6275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5ADFB0" w14:textId="77777777" w:rsidR="00A62757" w:rsidRPr="00073CFE" w:rsidRDefault="00A62757" w:rsidP="00A62757">
            <w:pPr>
              <w:jc w:val="center"/>
              <w:rPr>
                <w:b/>
                <w:color w:val="000000" w:themeColor="text1"/>
              </w:rPr>
            </w:pPr>
            <w:r w:rsidRPr="00073CFE">
              <w:rPr>
                <w:b/>
                <w:color w:val="000000" w:themeColor="text1"/>
              </w:rPr>
              <w:t>Informace ke kombinované nebo distanční formě</w:t>
            </w:r>
          </w:p>
        </w:tc>
      </w:tr>
      <w:tr w:rsidR="00A62757" w:rsidRPr="00073CFE" w14:paraId="54B4FEEF" w14:textId="77777777" w:rsidTr="00A62757">
        <w:tc>
          <w:tcPr>
            <w:tcW w:w="4787" w:type="dxa"/>
            <w:gridSpan w:val="3"/>
            <w:tcBorders>
              <w:top w:val="single" w:sz="2" w:space="0" w:color="auto"/>
            </w:tcBorders>
            <w:shd w:val="clear" w:color="auto" w:fill="F7CAAC"/>
          </w:tcPr>
          <w:p w14:paraId="7EFBE307" w14:textId="77777777" w:rsidR="00A62757" w:rsidRPr="00073CFE" w:rsidRDefault="00A62757" w:rsidP="00A62757">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0418D30" w14:textId="77777777" w:rsidR="00A62757" w:rsidRPr="00073CFE" w:rsidRDefault="00A62757" w:rsidP="00A62757">
            <w:pPr>
              <w:jc w:val="both"/>
              <w:rPr>
                <w:color w:val="000000" w:themeColor="text1"/>
              </w:rPr>
            </w:pPr>
          </w:p>
        </w:tc>
        <w:tc>
          <w:tcPr>
            <w:tcW w:w="4179" w:type="dxa"/>
            <w:gridSpan w:val="4"/>
            <w:tcBorders>
              <w:top w:val="single" w:sz="2" w:space="0" w:color="auto"/>
            </w:tcBorders>
            <w:shd w:val="clear" w:color="auto" w:fill="F7CAAC"/>
          </w:tcPr>
          <w:p w14:paraId="0DD237D8" w14:textId="77777777" w:rsidR="00A62757" w:rsidRPr="00073CFE" w:rsidRDefault="00A62757" w:rsidP="00A62757">
            <w:pPr>
              <w:jc w:val="both"/>
              <w:rPr>
                <w:b/>
                <w:color w:val="000000" w:themeColor="text1"/>
              </w:rPr>
            </w:pPr>
            <w:r w:rsidRPr="00073CFE">
              <w:rPr>
                <w:b/>
                <w:color w:val="000000" w:themeColor="text1"/>
              </w:rPr>
              <w:t xml:space="preserve">hodin </w:t>
            </w:r>
          </w:p>
        </w:tc>
      </w:tr>
      <w:tr w:rsidR="00A62757" w:rsidRPr="00073CFE" w14:paraId="57A90754" w14:textId="77777777" w:rsidTr="00A62757">
        <w:tc>
          <w:tcPr>
            <w:tcW w:w="9855" w:type="dxa"/>
            <w:gridSpan w:val="8"/>
            <w:shd w:val="clear" w:color="auto" w:fill="F7CAAC"/>
          </w:tcPr>
          <w:p w14:paraId="3EA4E9C5" w14:textId="77777777" w:rsidR="00A62757" w:rsidRPr="00073CFE" w:rsidRDefault="00A62757" w:rsidP="00A62757">
            <w:pPr>
              <w:jc w:val="both"/>
              <w:rPr>
                <w:b/>
                <w:color w:val="000000" w:themeColor="text1"/>
              </w:rPr>
            </w:pPr>
            <w:r w:rsidRPr="00073CFE">
              <w:rPr>
                <w:b/>
                <w:color w:val="000000" w:themeColor="text1"/>
              </w:rPr>
              <w:t>Informace o způsobu kontaktu s vyučujícím</w:t>
            </w:r>
          </w:p>
        </w:tc>
      </w:tr>
      <w:tr w:rsidR="00A62757" w:rsidRPr="00073CFE" w14:paraId="101BEC45" w14:textId="77777777" w:rsidTr="00A62757">
        <w:trPr>
          <w:trHeight w:val="612"/>
        </w:trPr>
        <w:tc>
          <w:tcPr>
            <w:tcW w:w="9855" w:type="dxa"/>
            <w:gridSpan w:val="8"/>
          </w:tcPr>
          <w:p w14:paraId="0A8AF66A" w14:textId="77777777" w:rsidR="00A62757" w:rsidRPr="00073CFE" w:rsidRDefault="00A62757" w:rsidP="00A62757">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43C98B" w14:textId="77777777" w:rsidR="001A558E" w:rsidRPr="00073CFE" w:rsidRDefault="001A558E" w:rsidP="00FA05EB">
      <w:pPr>
        <w:spacing w:after="160" w:line="259" w:lineRule="auto"/>
        <w:rPr>
          <w:color w:val="000000" w:themeColor="text1"/>
        </w:rPr>
      </w:pPr>
    </w:p>
    <w:p w14:paraId="35978EFF" w14:textId="77777777" w:rsidR="008E5429" w:rsidRPr="00073CFE" w:rsidRDefault="008E5429" w:rsidP="00FA05EB">
      <w:pPr>
        <w:spacing w:after="160" w:line="259" w:lineRule="auto"/>
        <w:rPr>
          <w:color w:val="000000" w:themeColor="text1"/>
        </w:rPr>
      </w:pPr>
    </w:p>
    <w:p w14:paraId="12559AA4" w14:textId="77777777" w:rsidR="008E5429" w:rsidRPr="00073CFE" w:rsidRDefault="008E5429" w:rsidP="00FA05EB">
      <w:pPr>
        <w:spacing w:after="160" w:line="259" w:lineRule="auto"/>
        <w:rPr>
          <w:color w:val="000000" w:themeColor="text1"/>
        </w:rPr>
      </w:pPr>
    </w:p>
    <w:p w14:paraId="791A3C6C" w14:textId="77777777" w:rsidR="008E5429" w:rsidRPr="00073CFE" w:rsidRDefault="008E5429" w:rsidP="00FA05EB">
      <w:pPr>
        <w:spacing w:after="160" w:line="259" w:lineRule="auto"/>
        <w:rPr>
          <w:color w:val="000000" w:themeColor="text1"/>
        </w:rPr>
      </w:pPr>
    </w:p>
    <w:p w14:paraId="7E8CF9EF" w14:textId="77777777" w:rsidR="008E5429" w:rsidRPr="00073CFE" w:rsidRDefault="008E5429" w:rsidP="00FA05EB">
      <w:pPr>
        <w:spacing w:after="160" w:line="259" w:lineRule="auto"/>
        <w:rPr>
          <w:color w:val="000000" w:themeColor="text1"/>
        </w:rPr>
      </w:pPr>
    </w:p>
    <w:p w14:paraId="015D4C06" w14:textId="77777777" w:rsidR="008E5429" w:rsidRPr="00073CFE" w:rsidRDefault="008E5429" w:rsidP="00FA05EB">
      <w:pPr>
        <w:spacing w:after="160" w:line="259" w:lineRule="auto"/>
        <w:rPr>
          <w:color w:val="000000" w:themeColor="text1"/>
        </w:rPr>
      </w:pPr>
    </w:p>
    <w:p w14:paraId="733A41F1" w14:textId="77777777" w:rsidR="008E5429" w:rsidRPr="00073CFE" w:rsidRDefault="008E5429" w:rsidP="00FA05EB">
      <w:pPr>
        <w:spacing w:after="160" w:line="259" w:lineRule="auto"/>
        <w:rPr>
          <w:color w:val="000000" w:themeColor="text1"/>
        </w:rPr>
      </w:pPr>
    </w:p>
    <w:p w14:paraId="1D00AA7F" w14:textId="77777777" w:rsidR="008E5429" w:rsidRPr="00073CFE" w:rsidRDefault="008E5429" w:rsidP="00FA05EB">
      <w:pPr>
        <w:spacing w:after="160" w:line="259" w:lineRule="auto"/>
        <w:rPr>
          <w:color w:val="000000" w:themeColor="text1"/>
        </w:rPr>
      </w:pPr>
    </w:p>
    <w:p w14:paraId="3D999763" w14:textId="77777777" w:rsidR="008E5429" w:rsidRPr="00073CFE" w:rsidRDefault="008E5429" w:rsidP="00FA05EB">
      <w:pPr>
        <w:spacing w:after="160" w:line="259" w:lineRule="auto"/>
        <w:rPr>
          <w:color w:val="000000" w:themeColor="text1"/>
        </w:rPr>
      </w:pPr>
    </w:p>
    <w:p w14:paraId="48519538" w14:textId="77777777" w:rsidR="008E5429" w:rsidRPr="00073CFE" w:rsidRDefault="008E5429" w:rsidP="00FA05EB">
      <w:pPr>
        <w:spacing w:after="160" w:line="259" w:lineRule="auto"/>
        <w:rPr>
          <w:color w:val="000000" w:themeColor="text1"/>
        </w:rPr>
      </w:pPr>
    </w:p>
    <w:p w14:paraId="7CD66087" w14:textId="77777777" w:rsidR="008E5429" w:rsidRPr="00073CFE" w:rsidRDefault="008E5429" w:rsidP="00FA05EB">
      <w:pPr>
        <w:spacing w:after="160" w:line="259" w:lineRule="auto"/>
        <w:rPr>
          <w:color w:val="000000" w:themeColor="text1"/>
        </w:rPr>
      </w:pPr>
    </w:p>
    <w:p w14:paraId="47421D6B" w14:textId="77777777" w:rsidR="008E5429" w:rsidRPr="00073CFE" w:rsidRDefault="008E5429" w:rsidP="00FA05EB">
      <w:pPr>
        <w:spacing w:after="160" w:line="259" w:lineRule="auto"/>
        <w:rPr>
          <w:color w:val="000000" w:themeColor="text1"/>
        </w:rPr>
      </w:pPr>
    </w:p>
    <w:p w14:paraId="4E6F6DCF" w14:textId="77777777" w:rsidR="008E5429" w:rsidRPr="00073CFE" w:rsidRDefault="008E5429" w:rsidP="00FA05EB">
      <w:pPr>
        <w:spacing w:after="160" w:line="259" w:lineRule="auto"/>
        <w:rPr>
          <w:color w:val="000000" w:themeColor="text1"/>
        </w:rPr>
      </w:pPr>
    </w:p>
    <w:p w14:paraId="23D4732C" w14:textId="77777777" w:rsidR="008E5429" w:rsidRPr="00073CFE" w:rsidRDefault="008E5429" w:rsidP="00FA05EB">
      <w:pPr>
        <w:spacing w:after="160" w:line="259" w:lineRule="auto"/>
        <w:rPr>
          <w:color w:val="000000" w:themeColor="text1"/>
        </w:rPr>
      </w:pPr>
    </w:p>
    <w:p w14:paraId="285311B6" w14:textId="77777777" w:rsidR="008E5429" w:rsidRPr="00073CFE" w:rsidRDefault="008E5429" w:rsidP="00FA05EB">
      <w:pPr>
        <w:spacing w:after="160" w:line="259" w:lineRule="auto"/>
        <w:rPr>
          <w:color w:val="000000" w:themeColor="text1"/>
        </w:rPr>
      </w:pPr>
    </w:p>
    <w:p w14:paraId="15DB4BD6" w14:textId="77777777" w:rsidR="008E5429" w:rsidRPr="00073CFE" w:rsidRDefault="008E5429" w:rsidP="00FA05EB">
      <w:pPr>
        <w:spacing w:after="160" w:line="259" w:lineRule="auto"/>
        <w:rPr>
          <w:color w:val="000000" w:themeColor="text1"/>
        </w:rPr>
      </w:pPr>
    </w:p>
    <w:p w14:paraId="18F9069E" w14:textId="77777777" w:rsidR="008E5429" w:rsidRPr="00073CFE" w:rsidRDefault="008E5429" w:rsidP="00FA05EB">
      <w:pPr>
        <w:spacing w:after="160" w:line="259" w:lineRule="auto"/>
        <w:rPr>
          <w:color w:val="000000" w:themeColor="text1"/>
        </w:rPr>
      </w:pPr>
    </w:p>
    <w:p w14:paraId="247FA5E1" w14:textId="77777777" w:rsidR="008E5429" w:rsidRPr="00073CFE" w:rsidRDefault="008E5429" w:rsidP="00FA05EB">
      <w:pPr>
        <w:spacing w:after="160" w:line="259" w:lineRule="auto"/>
        <w:rPr>
          <w:color w:val="000000" w:themeColor="text1"/>
        </w:rPr>
      </w:pPr>
    </w:p>
    <w:p w14:paraId="500B7158" w14:textId="77777777" w:rsidR="008E5429" w:rsidRPr="00073CFE" w:rsidRDefault="008E5429" w:rsidP="00FA05EB">
      <w:pPr>
        <w:spacing w:after="160" w:line="259" w:lineRule="auto"/>
        <w:rPr>
          <w:color w:val="000000" w:themeColor="text1"/>
        </w:rPr>
      </w:pPr>
    </w:p>
    <w:p w14:paraId="6208172E" w14:textId="77777777" w:rsidR="008E5429" w:rsidRPr="00073CFE" w:rsidRDefault="008E5429" w:rsidP="00FA05EB">
      <w:pPr>
        <w:spacing w:after="160" w:line="259" w:lineRule="auto"/>
        <w:rPr>
          <w:color w:val="000000" w:themeColor="text1"/>
        </w:rPr>
      </w:pPr>
    </w:p>
    <w:p w14:paraId="6B6E3439" w14:textId="77777777" w:rsidR="008E5429" w:rsidRPr="00073CFE" w:rsidRDefault="008E5429" w:rsidP="00FA05EB">
      <w:pPr>
        <w:spacing w:after="160" w:line="259" w:lineRule="auto"/>
        <w:rPr>
          <w:color w:val="000000" w:themeColor="text1"/>
        </w:rPr>
      </w:pPr>
    </w:p>
    <w:p w14:paraId="7DD659DA" w14:textId="77777777" w:rsidR="008E5429" w:rsidRPr="00073CFE" w:rsidRDefault="008E5429" w:rsidP="00FA05EB">
      <w:pPr>
        <w:spacing w:after="160" w:line="259" w:lineRule="auto"/>
        <w:rPr>
          <w:color w:val="000000" w:themeColor="text1"/>
        </w:rPr>
      </w:pPr>
    </w:p>
    <w:p w14:paraId="2341F6CF" w14:textId="77777777" w:rsidR="008E5429" w:rsidRPr="00073CFE" w:rsidRDefault="008E5429" w:rsidP="00FA05EB">
      <w:pPr>
        <w:spacing w:after="160" w:line="259" w:lineRule="auto"/>
        <w:rPr>
          <w:color w:val="000000" w:themeColor="text1"/>
        </w:rPr>
      </w:pPr>
    </w:p>
    <w:p w14:paraId="34A62B5B" w14:textId="77777777" w:rsidR="008E5429" w:rsidRPr="00073CFE" w:rsidRDefault="008E5429" w:rsidP="00FA05EB">
      <w:pPr>
        <w:spacing w:after="160" w:line="259" w:lineRule="auto"/>
        <w:rPr>
          <w:color w:val="000000" w:themeColor="text1"/>
        </w:rPr>
      </w:pPr>
    </w:p>
    <w:p w14:paraId="65DA18D3" w14:textId="77777777" w:rsidR="001A558E" w:rsidRPr="00073CFE" w:rsidRDefault="001A558E" w:rsidP="00FA05EB">
      <w:pPr>
        <w:spacing w:after="160" w:line="259" w:lineRule="auto"/>
        <w:rPr>
          <w:color w:val="000000" w:themeColor="text1"/>
        </w:rPr>
      </w:pPr>
    </w:p>
    <w:p w14:paraId="7AF73D87" w14:textId="77777777" w:rsidR="001A558E" w:rsidRPr="00073CFE" w:rsidRDefault="001A558E" w:rsidP="00FA05EB">
      <w:pPr>
        <w:spacing w:after="160" w:line="259" w:lineRule="auto"/>
        <w:rPr>
          <w:color w:val="000000" w:themeColor="text1"/>
        </w:rPr>
      </w:pPr>
    </w:p>
    <w:p w14:paraId="7A004CF0" w14:textId="77777777" w:rsidR="001A558E" w:rsidRPr="00073CFE" w:rsidRDefault="001A558E" w:rsidP="00FA05EB">
      <w:pPr>
        <w:spacing w:after="160" w:line="259" w:lineRule="auto"/>
        <w:rPr>
          <w:color w:val="000000" w:themeColor="text1"/>
        </w:rPr>
      </w:pPr>
    </w:p>
    <w:p w14:paraId="78949EC7" w14:textId="77777777" w:rsidR="001A558E" w:rsidRPr="00073CFE" w:rsidRDefault="001A558E" w:rsidP="00FA05EB">
      <w:pPr>
        <w:spacing w:after="160" w:line="259" w:lineRule="auto"/>
        <w:rPr>
          <w:color w:val="000000" w:themeColor="text1"/>
        </w:rPr>
      </w:pPr>
    </w:p>
    <w:p w14:paraId="789C216A" w14:textId="77777777" w:rsidR="001A558E" w:rsidRPr="00073CFE" w:rsidRDefault="001A558E" w:rsidP="00FA05EB">
      <w:pPr>
        <w:spacing w:after="160" w:line="259" w:lineRule="auto"/>
        <w:rPr>
          <w:color w:val="000000" w:themeColor="text1"/>
        </w:rPr>
      </w:pPr>
    </w:p>
    <w:p w14:paraId="18BAD9B8" w14:textId="383C362A" w:rsidR="003D443D" w:rsidRDefault="003D443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86295" w:rsidRPr="00073CFE" w14:paraId="38835964" w14:textId="77777777" w:rsidTr="00A73918">
        <w:tc>
          <w:tcPr>
            <w:tcW w:w="9855" w:type="dxa"/>
            <w:gridSpan w:val="8"/>
            <w:tcBorders>
              <w:bottom w:val="double" w:sz="4" w:space="0" w:color="auto"/>
            </w:tcBorders>
            <w:shd w:val="clear" w:color="auto" w:fill="BDD6EE"/>
          </w:tcPr>
          <w:p w14:paraId="533F2536" w14:textId="77777777" w:rsidR="00386295" w:rsidRPr="00073CFE" w:rsidRDefault="00386295" w:rsidP="00A73918">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386295" w:rsidRPr="00073CFE" w14:paraId="2906A75A" w14:textId="77777777" w:rsidTr="00A73918">
        <w:tc>
          <w:tcPr>
            <w:tcW w:w="3086" w:type="dxa"/>
            <w:tcBorders>
              <w:top w:val="double" w:sz="4" w:space="0" w:color="auto"/>
            </w:tcBorders>
            <w:shd w:val="clear" w:color="auto" w:fill="F7CAAC"/>
          </w:tcPr>
          <w:p w14:paraId="220923D4" w14:textId="77777777" w:rsidR="00386295" w:rsidRPr="00073CFE" w:rsidRDefault="00386295" w:rsidP="00A73918">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3B02EF7" w14:textId="77777777" w:rsidR="00386295" w:rsidRPr="00073CFE" w:rsidRDefault="00386295" w:rsidP="00A73918">
            <w:pPr>
              <w:rPr>
                <w:color w:val="000000" w:themeColor="text1"/>
              </w:rPr>
            </w:pPr>
            <w:r w:rsidRPr="007C29BC">
              <w:rPr>
                <w:color w:val="000000" w:themeColor="text1"/>
              </w:rPr>
              <w:t xml:space="preserve">Tax </w:t>
            </w:r>
            <w:r w:rsidR="00ED4CC7">
              <w:rPr>
                <w:color w:val="000000" w:themeColor="text1"/>
              </w:rPr>
              <w:t>S</w:t>
            </w:r>
            <w:r w:rsidRPr="007C29BC">
              <w:rPr>
                <w:color w:val="000000" w:themeColor="text1"/>
              </w:rPr>
              <w:t>ystem</w:t>
            </w:r>
            <w:r w:rsidR="00ED4CC7">
              <w:rPr>
                <w:color w:val="000000" w:themeColor="text1"/>
              </w:rPr>
              <w:t>s</w:t>
            </w:r>
            <w:r w:rsidRPr="007C29BC">
              <w:rPr>
                <w:color w:val="000000" w:themeColor="text1"/>
              </w:rPr>
              <w:t xml:space="preserve"> and </w:t>
            </w:r>
            <w:r w:rsidR="00ED4CC7">
              <w:rPr>
                <w:color w:val="000000" w:themeColor="text1"/>
              </w:rPr>
              <w:t>F</w:t>
            </w:r>
            <w:r w:rsidRPr="007C29BC">
              <w:rPr>
                <w:color w:val="000000" w:themeColor="text1"/>
              </w:rPr>
              <w:t xml:space="preserve">inancial </w:t>
            </w:r>
            <w:r w:rsidR="00ED4CC7">
              <w:rPr>
                <w:color w:val="000000" w:themeColor="text1"/>
              </w:rPr>
              <w:t>L</w:t>
            </w:r>
            <w:r w:rsidRPr="007C29BC">
              <w:rPr>
                <w:color w:val="000000" w:themeColor="text1"/>
              </w:rPr>
              <w:t>aw</w:t>
            </w:r>
          </w:p>
        </w:tc>
      </w:tr>
      <w:tr w:rsidR="00386295" w:rsidRPr="00073CFE" w14:paraId="23C9345D" w14:textId="77777777" w:rsidTr="00A73918">
        <w:trPr>
          <w:trHeight w:val="249"/>
        </w:trPr>
        <w:tc>
          <w:tcPr>
            <w:tcW w:w="3086" w:type="dxa"/>
            <w:shd w:val="clear" w:color="auto" w:fill="F7CAAC"/>
          </w:tcPr>
          <w:p w14:paraId="7F4EF791" w14:textId="77777777" w:rsidR="00386295" w:rsidRPr="00073CFE" w:rsidRDefault="00386295" w:rsidP="00A73918">
            <w:pPr>
              <w:jc w:val="both"/>
              <w:rPr>
                <w:b/>
                <w:color w:val="000000" w:themeColor="text1"/>
              </w:rPr>
            </w:pPr>
            <w:r w:rsidRPr="00073CFE">
              <w:rPr>
                <w:b/>
                <w:color w:val="000000" w:themeColor="text1"/>
              </w:rPr>
              <w:t>Typ předmětu</w:t>
            </w:r>
          </w:p>
        </w:tc>
        <w:tc>
          <w:tcPr>
            <w:tcW w:w="3406" w:type="dxa"/>
            <w:gridSpan w:val="4"/>
          </w:tcPr>
          <w:p w14:paraId="137C67A5" w14:textId="77777777" w:rsidR="00386295" w:rsidRPr="00073CFE" w:rsidRDefault="00386295" w:rsidP="00A73918">
            <w:pPr>
              <w:jc w:val="both"/>
              <w:rPr>
                <w:color w:val="000000" w:themeColor="text1"/>
              </w:rPr>
            </w:pPr>
            <w:r w:rsidRPr="00073CFE">
              <w:rPr>
                <w:color w:val="000000" w:themeColor="text1"/>
              </w:rPr>
              <w:t>povinný „PZ“</w:t>
            </w:r>
          </w:p>
        </w:tc>
        <w:tc>
          <w:tcPr>
            <w:tcW w:w="2695" w:type="dxa"/>
            <w:gridSpan w:val="2"/>
            <w:shd w:val="clear" w:color="auto" w:fill="F7CAAC"/>
          </w:tcPr>
          <w:p w14:paraId="26A0E30F" w14:textId="77777777" w:rsidR="00386295" w:rsidRPr="00073CFE" w:rsidRDefault="00386295" w:rsidP="00A73918">
            <w:pPr>
              <w:jc w:val="both"/>
              <w:rPr>
                <w:color w:val="000000" w:themeColor="text1"/>
              </w:rPr>
            </w:pPr>
            <w:r w:rsidRPr="00073CFE">
              <w:rPr>
                <w:b/>
                <w:color w:val="000000" w:themeColor="text1"/>
              </w:rPr>
              <w:t>doporučený ročník / semestr</w:t>
            </w:r>
          </w:p>
        </w:tc>
        <w:tc>
          <w:tcPr>
            <w:tcW w:w="668" w:type="dxa"/>
          </w:tcPr>
          <w:p w14:paraId="0533802F" w14:textId="77777777" w:rsidR="00386295" w:rsidRPr="00073CFE" w:rsidRDefault="00386295" w:rsidP="00A73918">
            <w:pPr>
              <w:jc w:val="both"/>
              <w:rPr>
                <w:color w:val="000000" w:themeColor="text1"/>
              </w:rPr>
            </w:pPr>
            <w:r>
              <w:rPr>
                <w:color w:val="000000" w:themeColor="text1"/>
              </w:rPr>
              <w:t>2/Z</w:t>
            </w:r>
          </w:p>
        </w:tc>
      </w:tr>
      <w:tr w:rsidR="00386295" w:rsidRPr="00073CFE" w14:paraId="658CCBCC" w14:textId="77777777" w:rsidTr="00A73918">
        <w:tc>
          <w:tcPr>
            <w:tcW w:w="3086" w:type="dxa"/>
            <w:shd w:val="clear" w:color="auto" w:fill="F7CAAC"/>
          </w:tcPr>
          <w:p w14:paraId="78EA8A7B" w14:textId="77777777" w:rsidR="00386295" w:rsidRPr="00073CFE" w:rsidRDefault="00386295" w:rsidP="00A73918">
            <w:pPr>
              <w:jc w:val="both"/>
              <w:rPr>
                <w:b/>
                <w:color w:val="000000" w:themeColor="text1"/>
              </w:rPr>
            </w:pPr>
            <w:r w:rsidRPr="00073CFE">
              <w:rPr>
                <w:b/>
                <w:color w:val="000000" w:themeColor="text1"/>
              </w:rPr>
              <w:t>Rozsah studijního předmětu</w:t>
            </w:r>
          </w:p>
        </w:tc>
        <w:tc>
          <w:tcPr>
            <w:tcW w:w="1701" w:type="dxa"/>
            <w:gridSpan w:val="2"/>
          </w:tcPr>
          <w:p w14:paraId="58CF8173" w14:textId="77777777" w:rsidR="00386295" w:rsidRPr="00073CFE" w:rsidRDefault="00386295" w:rsidP="00A73918">
            <w:pPr>
              <w:jc w:val="both"/>
              <w:rPr>
                <w:color w:val="000000" w:themeColor="text1"/>
              </w:rPr>
            </w:pPr>
            <w:r>
              <w:rPr>
                <w:color w:val="000000" w:themeColor="text1"/>
              </w:rPr>
              <w:t>26p + 13</w:t>
            </w:r>
            <w:r w:rsidRPr="00073CFE">
              <w:rPr>
                <w:color w:val="000000" w:themeColor="text1"/>
              </w:rPr>
              <w:t>s</w:t>
            </w:r>
          </w:p>
        </w:tc>
        <w:tc>
          <w:tcPr>
            <w:tcW w:w="889" w:type="dxa"/>
            <w:shd w:val="clear" w:color="auto" w:fill="F7CAAC"/>
          </w:tcPr>
          <w:p w14:paraId="2BA600DB" w14:textId="77777777" w:rsidR="00386295" w:rsidRPr="00073CFE" w:rsidRDefault="00386295" w:rsidP="00A73918">
            <w:pPr>
              <w:jc w:val="both"/>
              <w:rPr>
                <w:b/>
                <w:color w:val="000000" w:themeColor="text1"/>
              </w:rPr>
            </w:pPr>
            <w:r w:rsidRPr="00073CFE">
              <w:rPr>
                <w:b/>
                <w:color w:val="000000" w:themeColor="text1"/>
              </w:rPr>
              <w:t xml:space="preserve">hod. </w:t>
            </w:r>
          </w:p>
        </w:tc>
        <w:tc>
          <w:tcPr>
            <w:tcW w:w="816" w:type="dxa"/>
          </w:tcPr>
          <w:p w14:paraId="1A7B9080" w14:textId="77777777" w:rsidR="00386295" w:rsidRPr="00073CFE" w:rsidRDefault="00386295" w:rsidP="00A73918">
            <w:pPr>
              <w:jc w:val="both"/>
              <w:rPr>
                <w:color w:val="000000" w:themeColor="text1"/>
              </w:rPr>
            </w:pPr>
            <w:r>
              <w:rPr>
                <w:color w:val="000000" w:themeColor="text1"/>
              </w:rPr>
              <w:t>39</w:t>
            </w:r>
          </w:p>
        </w:tc>
        <w:tc>
          <w:tcPr>
            <w:tcW w:w="2156" w:type="dxa"/>
            <w:shd w:val="clear" w:color="auto" w:fill="F7CAAC"/>
          </w:tcPr>
          <w:p w14:paraId="11634828" w14:textId="77777777" w:rsidR="00386295" w:rsidRPr="00073CFE" w:rsidRDefault="00386295" w:rsidP="00A73918">
            <w:pPr>
              <w:jc w:val="both"/>
              <w:rPr>
                <w:b/>
                <w:color w:val="000000" w:themeColor="text1"/>
              </w:rPr>
            </w:pPr>
            <w:r w:rsidRPr="00073CFE">
              <w:rPr>
                <w:b/>
                <w:color w:val="000000" w:themeColor="text1"/>
              </w:rPr>
              <w:t>kreditů</w:t>
            </w:r>
          </w:p>
        </w:tc>
        <w:tc>
          <w:tcPr>
            <w:tcW w:w="1207" w:type="dxa"/>
            <w:gridSpan w:val="2"/>
          </w:tcPr>
          <w:p w14:paraId="28D3EF37" w14:textId="77777777" w:rsidR="00386295" w:rsidRPr="00073CFE" w:rsidRDefault="00386295" w:rsidP="00A73918">
            <w:pPr>
              <w:jc w:val="both"/>
              <w:rPr>
                <w:color w:val="000000" w:themeColor="text1"/>
              </w:rPr>
            </w:pPr>
            <w:r>
              <w:rPr>
                <w:color w:val="000000" w:themeColor="text1"/>
              </w:rPr>
              <w:t>4</w:t>
            </w:r>
          </w:p>
        </w:tc>
      </w:tr>
      <w:tr w:rsidR="00386295" w:rsidRPr="00073CFE" w14:paraId="770E2DC1" w14:textId="77777777" w:rsidTr="00A73918">
        <w:tc>
          <w:tcPr>
            <w:tcW w:w="3086" w:type="dxa"/>
            <w:shd w:val="clear" w:color="auto" w:fill="F7CAAC"/>
          </w:tcPr>
          <w:p w14:paraId="65734180" w14:textId="77777777" w:rsidR="00386295" w:rsidRPr="00073CFE" w:rsidRDefault="00386295" w:rsidP="00A73918">
            <w:pPr>
              <w:jc w:val="both"/>
              <w:rPr>
                <w:b/>
                <w:color w:val="000000" w:themeColor="text1"/>
              </w:rPr>
            </w:pPr>
            <w:r w:rsidRPr="00073CFE">
              <w:rPr>
                <w:b/>
                <w:color w:val="000000" w:themeColor="text1"/>
              </w:rPr>
              <w:t>Prerekvizity, korekvizity, ekvivalence</w:t>
            </w:r>
          </w:p>
        </w:tc>
        <w:tc>
          <w:tcPr>
            <w:tcW w:w="6769" w:type="dxa"/>
            <w:gridSpan w:val="7"/>
          </w:tcPr>
          <w:p w14:paraId="11A4B706" w14:textId="77777777" w:rsidR="00386295" w:rsidRPr="00073CFE" w:rsidRDefault="00386295" w:rsidP="00A73918">
            <w:pPr>
              <w:jc w:val="both"/>
              <w:rPr>
                <w:color w:val="000000" w:themeColor="text1"/>
              </w:rPr>
            </w:pPr>
          </w:p>
        </w:tc>
      </w:tr>
      <w:tr w:rsidR="00386295" w:rsidRPr="00073CFE" w14:paraId="4E24BC49" w14:textId="77777777" w:rsidTr="00A73918">
        <w:tc>
          <w:tcPr>
            <w:tcW w:w="3086" w:type="dxa"/>
            <w:shd w:val="clear" w:color="auto" w:fill="F7CAAC"/>
          </w:tcPr>
          <w:p w14:paraId="75FE3760" w14:textId="77777777" w:rsidR="00386295" w:rsidRPr="00073CFE" w:rsidRDefault="00386295" w:rsidP="00A73918">
            <w:pPr>
              <w:jc w:val="both"/>
              <w:rPr>
                <w:b/>
                <w:color w:val="000000" w:themeColor="text1"/>
              </w:rPr>
            </w:pPr>
            <w:r w:rsidRPr="00073CFE">
              <w:rPr>
                <w:b/>
                <w:color w:val="000000" w:themeColor="text1"/>
              </w:rPr>
              <w:t>Způsob ověření studijních výsledků</w:t>
            </w:r>
          </w:p>
        </w:tc>
        <w:tc>
          <w:tcPr>
            <w:tcW w:w="3406" w:type="dxa"/>
            <w:gridSpan w:val="4"/>
          </w:tcPr>
          <w:p w14:paraId="349F5E3A" w14:textId="77777777" w:rsidR="00386295" w:rsidRPr="00073CFE" w:rsidRDefault="00386295" w:rsidP="00A73918">
            <w:pPr>
              <w:jc w:val="both"/>
              <w:rPr>
                <w:color w:val="000000" w:themeColor="text1"/>
              </w:rPr>
            </w:pPr>
            <w:r w:rsidRPr="00073CFE">
              <w:rPr>
                <w:color w:val="000000" w:themeColor="text1"/>
              </w:rPr>
              <w:t>zápočet, zkouška</w:t>
            </w:r>
          </w:p>
        </w:tc>
        <w:tc>
          <w:tcPr>
            <w:tcW w:w="2156" w:type="dxa"/>
            <w:shd w:val="clear" w:color="auto" w:fill="F7CAAC"/>
          </w:tcPr>
          <w:p w14:paraId="60EEB6C1" w14:textId="77777777" w:rsidR="00386295" w:rsidRPr="00073CFE" w:rsidRDefault="00386295" w:rsidP="00A73918">
            <w:pPr>
              <w:jc w:val="both"/>
              <w:rPr>
                <w:b/>
                <w:color w:val="000000" w:themeColor="text1"/>
              </w:rPr>
            </w:pPr>
            <w:r w:rsidRPr="00073CFE">
              <w:rPr>
                <w:b/>
                <w:color w:val="000000" w:themeColor="text1"/>
              </w:rPr>
              <w:t>Forma výuky</w:t>
            </w:r>
          </w:p>
        </w:tc>
        <w:tc>
          <w:tcPr>
            <w:tcW w:w="1207" w:type="dxa"/>
            <w:gridSpan w:val="2"/>
          </w:tcPr>
          <w:p w14:paraId="40E5E23B" w14:textId="77777777" w:rsidR="00386295" w:rsidRPr="00073CFE" w:rsidRDefault="00386295" w:rsidP="00A73918">
            <w:pPr>
              <w:jc w:val="both"/>
              <w:rPr>
                <w:color w:val="000000" w:themeColor="text1"/>
              </w:rPr>
            </w:pPr>
            <w:r w:rsidRPr="00073CFE">
              <w:rPr>
                <w:color w:val="000000" w:themeColor="text1"/>
              </w:rPr>
              <w:t>přednáška, seminář</w:t>
            </w:r>
          </w:p>
        </w:tc>
      </w:tr>
      <w:tr w:rsidR="00386295" w:rsidRPr="00073CFE" w14:paraId="08A9B16A" w14:textId="77777777" w:rsidTr="00A73918">
        <w:tc>
          <w:tcPr>
            <w:tcW w:w="3086" w:type="dxa"/>
            <w:shd w:val="clear" w:color="auto" w:fill="F7CAAC"/>
          </w:tcPr>
          <w:p w14:paraId="725827F7" w14:textId="77777777" w:rsidR="00386295" w:rsidRPr="00073CFE" w:rsidRDefault="00386295" w:rsidP="00A73918">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B021AB4" w14:textId="77777777" w:rsidR="00765E19" w:rsidRPr="00073CFE" w:rsidRDefault="00765E19" w:rsidP="00765E19">
            <w:pPr>
              <w:jc w:val="both"/>
              <w:rPr>
                <w:color w:val="000000" w:themeColor="text1"/>
              </w:rPr>
            </w:pPr>
            <w:r w:rsidRPr="00073CFE">
              <w:rPr>
                <w:color w:val="000000" w:themeColor="text1"/>
              </w:rPr>
              <w:t>Způsob zakončení předmětu – zápočet, zkouška</w:t>
            </w:r>
          </w:p>
          <w:p w14:paraId="5AC73B7D" w14:textId="77777777" w:rsidR="00765E19" w:rsidRDefault="00765E19" w:rsidP="00765E19">
            <w:pPr>
              <w:jc w:val="both"/>
              <w:rPr>
                <w:color w:val="000000" w:themeColor="text1"/>
              </w:rPr>
            </w:pPr>
            <w:r w:rsidRPr="00073CFE">
              <w:rPr>
                <w:color w:val="000000" w:themeColor="text1"/>
              </w:rPr>
              <w:t xml:space="preserve">Požadavky k zápočtu: aktivní účast na seminářích (minimálně 80% přítomnost); </w:t>
            </w:r>
            <w:r>
              <w:rPr>
                <w:color w:val="000000" w:themeColor="text1"/>
              </w:rPr>
              <w:t xml:space="preserve">odevzdání </w:t>
            </w:r>
            <w:r w:rsidRPr="000F6F9C">
              <w:rPr>
                <w:color w:val="000000" w:themeColor="text1"/>
              </w:rPr>
              <w:t>3 esej</w:t>
            </w:r>
            <w:r>
              <w:rPr>
                <w:color w:val="000000" w:themeColor="text1"/>
              </w:rPr>
              <w:t xml:space="preserve">í k jednotlivým tématům, </w:t>
            </w:r>
            <w:r w:rsidRPr="00073CFE">
              <w:rPr>
                <w:color w:val="000000" w:themeColor="text1"/>
                <w:shd w:val="clear" w:color="auto" w:fill="FFFFFF"/>
              </w:rPr>
              <w:t xml:space="preserve">absolvování písemného testu </w:t>
            </w:r>
            <w:r>
              <w:rPr>
                <w:color w:val="000000" w:themeColor="text1"/>
              </w:rPr>
              <w:t>(získání min. 60% bodů)</w:t>
            </w:r>
            <w:r w:rsidRPr="00073CFE">
              <w:rPr>
                <w:color w:val="000000" w:themeColor="text1"/>
              </w:rPr>
              <w:t>.</w:t>
            </w:r>
            <w:r>
              <w:rPr>
                <w:color w:val="000000" w:themeColor="text1"/>
              </w:rPr>
              <w:t xml:space="preserve"> </w:t>
            </w:r>
          </w:p>
          <w:p w14:paraId="28420AEB" w14:textId="77777777" w:rsidR="00386295" w:rsidRPr="00073CFE" w:rsidRDefault="00765E19" w:rsidP="00765E19">
            <w:pPr>
              <w:jc w:val="both"/>
              <w:rPr>
                <w:color w:val="000000" w:themeColor="text1"/>
              </w:rPr>
            </w:pPr>
            <w:r w:rsidRPr="00073CFE">
              <w:rPr>
                <w:color w:val="000000" w:themeColor="text1"/>
              </w:rPr>
              <w:t xml:space="preserve">Požadavky ke zkoušce: </w:t>
            </w:r>
            <w:r>
              <w:rPr>
                <w:color w:val="000000" w:themeColor="text1"/>
              </w:rPr>
              <w:t>ústní zkouška</w:t>
            </w:r>
          </w:p>
        </w:tc>
      </w:tr>
      <w:tr w:rsidR="00386295" w:rsidRPr="00073CFE" w14:paraId="591132E5" w14:textId="77777777" w:rsidTr="00A73918">
        <w:trPr>
          <w:trHeight w:val="56"/>
        </w:trPr>
        <w:tc>
          <w:tcPr>
            <w:tcW w:w="9855" w:type="dxa"/>
            <w:gridSpan w:val="8"/>
            <w:tcBorders>
              <w:top w:val="nil"/>
            </w:tcBorders>
          </w:tcPr>
          <w:p w14:paraId="7107F364" w14:textId="77777777" w:rsidR="00386295" w:rsidRPr="00073CFE" w:rsidRDefault="00386295" w:rsidP="00A73918">
            <w:pPr>
              <w:jc w:val="both"/>
              <w:rPr>
                <w:color w:val="000000" w:themeColor="text1"/>
              </w:rPr>
            </w:pPr>
          </w:p>
        </w:tc>
      </w:tr>
      <w:tr w:rsidR="00386295" w:rsidRPr="00073CFE" w14:paraId="2B76AA22" w14:textId="77777777" w:rsidTr="00A73918">
        <w:trPr>
          <w:trHeight w:val="197"/>
        </w:trPr>
        <w:tc>
          <w:tcPr>
            <w:tcW w:w="3086" w:type="dxa"/>
            <w:tcBorders>
              <w:top w:val="nil"/>
            </w:tcBorders>
            <w:shd w:val="clear" w:color="auto" w:fill="F7CAAC"/>
          </w:tcPr>
          <w:p w14:paraId="03DA66DE" w14:textId="77777777" w:rsidR="00386295" w:rsidRPr="00073CFE" w:rsidRDefault="00386295" w:rsidP="00A73918">
            <w:pPr>
              <w:jc w:val="both"/>
              <w:rPr>
                <w:b/>
                <w:color w:val="000000" w:themeColor="text1"/>
              </w:rPr>
            </w:pPr>
            <w:r w:rsidRPr="00073CFE">
              <w:rPr>
                <w:b/>
                <w:color w:val="000000" w:themeColor="text1"/>
              </w:rPr>
              <w:t>Garant předmětu</w:t>
            </w:r>
          </w:p>
        </w:tc>
        <w:tc>
          <w:tcPr>
            <w:tcW w:w="6769" w:type="dxa"/>
            <w:gridSpan w:val="7"/>
            <w:tcBorders>
              <w:top w:val="nil"/>
            </w:tcBorders>
          </w:tcPr>
          <w:p w14:paraId="6CA906CC" w14:textId="77777777" w:rsidR="00386295" w:rsidRPr="00073CFE" w:rsidRDefault="00386295" w:rsidP="00A73918">
            <w:pPr>
              <w:jc w:val="both"/>
              <w:rPr>
                <w:color w:val="000000" w:themeColor="text1"/>
              </w:rPr>
            </w:pPr>
            <w:r>
              <w:rPr>
                <w:color w:val="000000" w:themeColor="text1"/>
              </w:rPr>
              <w:t>Ing. Eva Kramná</w:t>
            </w:r>
            <w:r w:rsidRPr="00073CFE">
              <w:rPr>
                <w:color w:val="000000" w:themeColor="text1"/>
              </w:rPr>
              <w:t>, Ph.D.</w:t>
            </w:r>
          </w:p>
        </w:tc>
      </w:tr>
      <w:tr w:rsidR="00386295" w:rsidRPr="00073CFE" w14:paraId="55B72B09" w14:textId="77777777" w:rsidTr="00A73918">
        <w:trPr>
          <w:trHeight w:val="243"/>
        </w:trPr>
        <w:tc>
          <w:tcPr>
            <w:tcW w:w="3086" w:type="dxa"/>
            <w:tcBorders>
              <w:top w:val="nil"/>
            </w:tcBorders>
            <w:shd w:val="clear" w:color="auto" w:fill="F7CAAC"/>
          </w:tcPr>
          <w:p w14:paraId="0269B518" w14:textId="77777777" w:rsidR="00386295" w:rsidRPr="00073CFE" w:rsidRDefault="00386295" w:rsidP="00A73918">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C550BEC" w14:textId="77777777" w:rsidR="00386295" w:rsidRPr="00073CFE" w:rsidRDefault="00386295" w:rsidP="00A73918">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386295" w:rsidRPr="00073CFE" w14:paraId="4715E1D4" w14:textId="77777777" w:rsidTr="00A73918">
        <w:tc>
          <w:tcPr>
            <w:tcW w:w="3086" w:type="dxa"/>
            <w:shd w:val="clear" w:color="auto" w:fill="F7CAAC"/>
          </w:tcPr>
          <w:p w14:paraId="6EFAE1FE" w14:textId="77777777" w:rsidR="00386295" w:rsidRPr="00073CFE" w:rsidRDefault="00386295" w:rsidP="00A73918">
            <w:pPr>
              <w:jc w:val="both"/>
              <w:rPr>
                <w:b/>
                <w:color w:val="000000" w:themeColor="text1"/>
              </w:rPr>
            </w:pPr>
            <w:r w:rsidRPr="00073CFE">
              <w:rPr>
                <w:b/>
                <w:color w:val="000000" w:themeColor="text1"/>
              </w:rPr>
              <w:t>Vyučující</w:t>
            </w:r>
          </w:p>
        </w:tc>
        <w:tc>
          <w:tcPr>
            <w:tcW w:w="6769" w:type="dxa"/>
            <w:gridSpan w:val="7"/>
            <w:tcBorders>
              <w:bottom w:val="nil"/>
            </w:tcBorders>
          </w:tcPr>
          <w:p w14:paraId="29BCB26E" w14:textId="77777777" w:rsidR="00386295" w:rsidRPr="00073CFE" w:rsidRDefault="00386295" w:rsidP="00A73918">
            <w:pPr>
              <w:jc w:val="both"/>
              <w:rPr>
                <w:color w:val="000000" w:themeColor="text1"/>
              </w:rPr>
            </w:pPr>
            <w:r>
              <w:rPr>
                <w:color w:val="000000" w:themeColor="text1"/>
              </w:rPr>
              <w:t>Ing. Eva Kramná</w:t>
            </w:r>
            <w:r w:rsidRPr="00073CFE">
              <w:rPr>
                <w:color w:val="000000" w:themeColor="text1"/>
              </w:rPr>
              <w:t>, Ph.D.</w:t>
            </w:r>
            <w:r>
              <w:rPr>
                <w:color w:val="000000" w:themeColor="text1"/>
              </w:rPr>
              <w:t xml:space="preserve"> – přednášky (100%)</w:t>
            </w:r>
          </w:p>
        </w:tc>
      </w:tr>
      <w:tr w:rsidR="00386295" w:rsidRPr="00073CFE" w14:paraId="70E24990" w14:textId="77777777" w:rsidTr="00A73918">
        <w:trPr>
          <w:trHeight w:val="88"/>
        </w:trPr>
        <w:tc>
          <w:tcPr>
            <w:tcW w:w="9855" w:type="dxa"/>
            <w:gridSpan w:val="8"/>
            <w:tcBorders>
              <w:top w:val="nil"/>
            </w:tcBorders>
          </w:tcPr>
          <w:p w14:paraId="2D8560E0" w14:textId="77777777" w:rsidR="00386295" w:rsidRPr="00073CFE" w:rsidRDefault="00386295" w:rsidP="00A73918">
            <w:pPr>
              <w:jc w:val="both"/>
              <w:rPr>
                <w:color w:val="000000" w:themeColor="text1"/>
                <w:sz w:val="16"/>
              </w:rPr>
            </w:pPr>
          </w:p>
        </w:tc>
      </w:tr>
      <w:tr w:rsidR="00386295" w:rsidRPr="00073CFE" w14:paraId="1F21C737" w14:textId="77777777" w:rsidTr="00A73918">
        <w:tc>
          <w:tcPr>
            <w:tcW w:w="3086" w:type="dxa"/>
            <w:shd w:val="clear" w:color="auto" w:fill="F7CAAC"/>
          </w:tcPr>
          <w:p w14:paraId="342D1180" w14:textId="77777777" w:rsidR="00386295" w:rsidRPr="00073CFE" w:rsidRDefault="00386295" w:rsidP="00A73918">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0051C77" w14:textId="77777777" w:rsidR="00386295" w:rsidRPr="00073CFE" w:rsidRDefault="00386295" w:rsidP="00A73918">
            <w:pPr>
              <w:jc w:val="both"/>
              <w:rPr>
                <w:color w:val="000000" w:themeColor="text1"/>
              </w:rPr>
            </w:pPr>
          </w:p>
        </w:tc>
      </w:tr>
      <w:tr w:rsidR="00386295" w:rsidRPr="00073CFE" w14:paraId="647FD624" w14:textId="77777777" w:rsidTr="00A73918">
        <w:trPr>
          <w:trHeight w:val="3938"/>
        </w:trPr>
        <w:tc>
          <w:tcPr>
            <w:tcW w:w="9855" w:type="dxa"/>
            <w:gridSpan w:val="8"/>
            <w:tcBorders>
              <w:top w:val="nil"/>
              <w:bottom w:val="single" w:sz="12" w:space="0" w:color="auto"/>
            </w:tcBorders>
          </w:tcPr>
          <w:p w14:paraId="6DE4557B" w14:textId="77777777" w:rsidR="00765E19" w:rsidRDefault="00765E19" w:rsidP="00765E19">
            <w:pPr>
              <w:tabs>
                <w:tab w:val="left" w:pos="464"/>
              </w:tabs>
              <w:jc w:val="both"/>
              <w:rPr>
                <w:color w:val="000000"/>
                <w:shd w:val="clear" w:color="auto" w:fill="FFFFFF"/>
              </w:rPr>
            </w:pPr>
            <w:r>
              <w:rPr>
                <w:color w:val="000000"/>
                <w:shd w:val="clear" w:color="auto" w:fill="FFFFFF"/>
              </w:rPr>
              <w:t xml:space="preserve">Cílem předmětu je seznámení </w:t>
            </w:r>
            <w:r w:rsidRPr="008E0055">
              <w:rPr>
                <w:color w:val="000000"/>
                <w:shd w:val="clear" w:color="auto" w:fill="FFFFFF"/>
              </w:rPr>
              <w:t>student</w:t>
            </w:r>
            <w:r>
              <w:rPr>
                <w:color w:val="000000"/>
                <w:shd w:val="clear" w:color="auto" w:fill="FFFFFF"/>
              </w:rPr>
              <w:t xml:space="preserve">ů </w:t>
            </w:r>
            <w:r w:rsidRPr="008E0055">
              <w:rPr>
                <w:color w:val="000000"/>
                <w:shd w:val="clear" w:color="auto" w:fill="FFFFFF"/>
              </w:rPr>
              <w:t>se základy finančního a daňového práva. Studenti se seznámí se základními daňovými pojmy a kategoriemi, jako jsou daňoví poplatníci, základ daně, sazba daně, předměty zdanění,</w:t>
            </w:r>
            <w:r>
              <w:rPr>
                <w:color w:val="000000"/>
                <w:shd w:val="clear" w:color="auto" w:fill="FFFFFF"/>
              </w:rPr>
              <w:t xml:space="preserve"> objekty </w:t>
            </w:r>
            <w:r w:rsidRPr="008E0055">
              <w:rPr>
                <w:color w:val="000000"/>
                <w:shd w:val="clear" w:color="auto" w:fill="FFFFFF"/>
              </w:rPr>
              <w:t xml:space="preserve">zdanění, seznámí se s daňovými kategoriemi, daňovými funkcemi, optimalizací daní, výběrem daní a redistribucí daní. </w:t>
            </w:r>
          </w:p>
          <w:p w14:paraId="6BB03AFB" w14:textId="77777777" w:rsidR="00765E19" w:rsidRDefault="00765E19" w:rsidP="00765E19">
            <w:pPr>
              <w:tabs>
                <w:tab w:val="left" w:pos="464"/>
              </w:tabs>
              <w:jc w:val="both"/>
              <w:rPr>
                <w:color w:val="000000"/>
                <w:shd w:val="clear" w:color="auto" w:fill="FFFFFF"/>
              </w:rPr>
            </w:pPr>
            <w:r w:rsidRPr="008E0055">
              <w:rPr>
                <w:color w:val="000000"/>
                <w:shd w:val="clear" w:color="auto" w:fill="FFFFFF"/>
              </w:rPr>
              <w:t>Student</w:t>
            </w:r>
            <w:r>
              <w:rPr>
                <w:color w:val="000000"/>
                <w:shd w:val="clear" w:color="auto" w:fill="FFFFFF"/>
              </w:rPr>
              <w:t xml:space="preserve">ům </w:t>
            </w:r>
            <w:r w:rsidRPr="008E0055">
              <w:rPr>
                <w:color w:val="000000"/>
                <w:shd w:val="clear" w:color="auto" w:fill="FFFFFF"/>
              </w:rPr>
              <w:t>bud</w:t>
            </w:r>
            <w:r>
              <w:rPr>
                <w:color w:val="000000"/>
                <w:shd w:val="clear" w:color="auto" w:fill="FFFFFF"/>
              </w:rPr>
              <w:t>e</w:t>
            </w:r>
            <w:r w:rsidRPr="008E0055">
              <w:rPr>
                <w:color w:val="000000"/>
                <w:shd w:val="clear" w:color="auto" w:fill="FFFFFF"/>
              </w:rPr>
              <w:t xml:space="preserve"> vysvětlen</w:t>
            </w:r>
            <w:r>
              <w:rPr>
                <w:color w:val="000000"/>
                <w:shd w:val="clear" w:color="auto" w:fill="FFFFFF"/>
              </w:rPr>
              <w:t>a</w:t>
            </w:r>
            <w:r w:rsidRPr="008E0055">
              <w:rPr>
                <w:color w:val="000000"/>
                <w:shd w:val="clear" w:color="auto" w:fill="FFFFFF"/>
              </w:rPr>
              <w:t xml:space="preserve"> rol</w:t>
            </w:r>
            <w:r>
              <w:rPr>
                <w:color w:val="000000"/>
                <w:shd w:val="clear" w:color="auto" w:fill="FFFFFF"/>
              </w:rPr>
              <w:t>e</w:t>
            </w:r>
            <w:r w:rsidRPr="008E0055">
              <w:rPr>
                <w:color w:val="000000"/>
                <w:shd w:val="clear" w:color="auto" w:fill="FFFFFF"/>
              </w:rPr>
              <w:t xml:space="preserve"> daní v ekonomice, teori</w:t>
            </w:r>
            <w:r>
              <w:rPr>
                <w:color w:val="000000"/>
                <w:shd w:val="clear" w:color="auto" w:fill="FFFFFF"/>
              </w:rPr>
              <w:t>e</w:t>
            </w:r>
            <w:r w:rsidRPr="008E0055">
              <w:rPr>
                <w:color w:val="000000"/>
                <w:shd w:val="clear" w:color="auto" w:fill="FFFFFF"/>
              </w:rPr>
              <w:t xml:space="preserve"> daňové</w:t>
            </w:r>
            <w:r>
              <w:rPr>
                <w:color w:val="000000"/>
                <w:shd w:val="clear" w:color="auto" w:fill="FFFFFF"/>
              </w:rPr>
              <w:t xml:space="preserve"> incidence</w:t>
            </w:r>
            <w:r w:rsidRPr="008E0055">
              <w:rPr>
                <w:color w:val="000000"/>
                <w:shd w:val="clear" w:color="auto" w:fill="FFFFFF"/>
              </w:rPr>
              <w:t>, efektivit</w:t>
            </w:r>
            <w:r>
              <w:rPr>
                <w:color w:val="000000"/>
                <w:shd w:val="clear" w:color="auto" w:fill="FFFFFF"/>
              </w:rPr>
              <w:t>a</w:t>
            </w:r>
            <w:r w:rsidRPr="008E0055">
              <w:rPr>
                <w:color w:val="000000"/>
                <w:shd w:val="clear" w:color="auto" w:fill="FFFFFF"/>
              </w:rPr>
              <w:t xml:space="preserve"> zdanění</w:t>
            </w:r>
            <w:r>
              <w:rPr>
                <w:color w:val="000000"/>
                <w:shd w:val="clear" w:color="auto" w:fill="FFFFFF"/>
              </w:rPr>
              <w:t>. Seznámí se s </w:t>
            </w:r>
            <w:r w:rsidRPr="008E0055">
              <w:rPr>
                <w:color w:val="000000"/>
                <w:shd w:val="clear" w:color="auto" w:fill="FFFFFF"/>
              </w:rPr>
              <w:t>teori</w:t>
            </w:r>
            <w:r>
              <w:rPr>
                <w:color w:val="000000"/>
                <w:shd w:val="clear" w:color="auto" w:fill="FFFFFF"/>
              </w:rPr>
              <w:t xml:space="preserve">emi důchodových, majetkových a spotřebních daní. </w:t>
            </w:r>
            <w:r w:rsidRPr="008E0055">
              <w:rPr>
                <w:color w:val="000000"/>
                <w:shd w:val="clear" w:color="auto" w:fill="FFFFFF"/>
              </w:rPr>
              <w:t xml:space="preserve">Kurz zahrnuje také základy mezinárodního zdanění, jako je základní terminologie aplikovaná v oblasti mezinárodního zdanění, orientace ve smlouvách o zamezení dvojího zdanění a metody zamezení dvojímu zdanění. </w:t>
            </w:r>
            <w:r>
              <w:rPr>
                <w:color w:val="000000"/>
                <w:shd w:val="clear" w:color="auto" w:fill="FFFFFF"/>
              </w:rPr>
              <w:t xml:space="preserve">Předmět </w:t>
            </w:r>
            <w:r w:rsidRPr="00C91F63">
              <w:rPr>
                <w:color w:val="000000"/>
                <w:shd w:val="clear" w:color="auto" w:fill="FFFFFF"/>
              </w:rPr>
              <w:t xml:space="preserve">si </w:t>
            </w:r>
            <w:r>
              <w:rPr>
                <w:color w:val="000000"/>
                <w:shd w:val="clear" w:color="auto" w:fill="FFFFFF"/>
              </w:rPr>
              <w:t xml:space="preserve">také </w:t>
            </w:r>
            <w:r w:rsidRPr="00C91F63">
              <w:rPr>
                <w:color w:val="000000"/>
                <w:shd w:val="clear" w:color="auto" w:fill="FFFFFF"/>
              </w:rPr>
              <w:t>klade za cíl rozšířit znalosti o světových daňových systémech, porovnat je s českým daňovým systémem s důrazem na kompatibilitu z hlediska integračního procesu Evropské unie.</w:t>
            </w:r>
            <w:r>
              <w:rPr>
                <w:color w:val="000000"/>
                <w:shd w:val="clear" w:color="auto" w:fill="FFFFFF"/>
              </w:rPr>
              <w:t xml:space="preserve"> P</w:t>
            </w:r>
            <w:r w:rsidRPr="008E0055">
              <w:rPr>
                <w:color w:val="000000"/>
                <w:shd w:val="clear" w:color="auto" w:fill="FFFFFF"/>
              </w:rPr>
              <w:t>ředmět také poskyt</w:t>
            </w:r>
            <w:r>
              <w:rPr>
                <w:color w:val="000000"/>
                <w:shd w:val="clear" w:color="auto" w:fill="FFFFFF"/>
              </w:rPr>
              <w:t xml:space="preserve">uje </w:t>
            </w:r>
            <w:r w:rsidRPr="008E0055">
              <w:rPr>
                <w:color w:val="000000"/>
                <w:shd w:val="clear" w:color="auto" w:fill="FFFFFF"/>
              </w:rPr>
              <w:t xml:space="preserve">studentům ucelený </w:t>
            </w:r>
            <w:r>
              <w:rPr>
                <w:color w:val="000000"/>
                <w:shd w:val="clear" w:color="auto" w:fill="FFFFFF"/>
              </w:rPr>
              <w:t xml:space="preserve">globální </w:t>
            </w:r>
            <w:r w:rsidRPr="008E0055">
              <w:rPr>
                <w:color w:val="000000"/>
                <w:shd w:val="clear" w:color="auto" w:fill="FFFFFF"/>
              </w:rPr>
              <w:t>pohled na daňový systém České republiky.</w:t>
            </w:r>
          </w:p>
          <w:p w14:paraId="62D38D38"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Základní daňové pojmy</w:t>
            </w:r>
          </w:p>
          <w:p w14:paraId="68DD75AF"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Úloha daní v ekonomice</w:t>
            </w:r>
          </w:p>
          <w:p w14:paraId="12F89A56"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Daňová incidence, účinnost zdanění</w:t>
            </w:r>
          </w:p>
          <w:p w14:paraId="66458DF6"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Makroekonomické a mikroekonomické účinky zdanění</w:t>
            </w:r>
          </w:p>
          <w:p w14:paraId="15640377"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daní z příjmu a majetku</w:t>
            </w:r>
          </w:p>
          <w:p w14:paraId="38E5B1B1"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spotřebních daní a daní z ochrany životního prostředí</w:t>
            </w:r>
          </w:p>
          <w:p w14:paraId="5EDE9563"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Příspěvky na sociální zabezpečení</w:t>
            </w:r>
          </w:p>
          <w:p w14:paraId="1C15D8C0"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Zásady daně z přidané hodnoty</w:t>
            </w:r>
          </w:p>
          <w:p w14:paraId="0D28F2CD"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Daňový systém České republiky – pohled na jednotlivé zákony daňového systému ČR a jejich úloha  </w:t>
            </w:r>
          </w:p>
          <w:p w14:paraId="76F76D06" w14:textId="77777777" w:rsidR="00765E19"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Mezinárodní zdanění – obecné principy zdaňování příjmů daňových rezidentů a </w:t>
            </w:r>
            <w:r>
              <w:rPr>
                <w:rFonts w:ascii="Times New Roman" w:hAnsi="Times New Roman"/>
                <w:color w:val="000000"/>
                <w:sz w:val="20"/>
                <w:szCs w:val="20"/>
                <w:shd w:val="clear" w:color="auto" w:fill="FFFFFF"/>
              </w:rPr>
              <w:t>nerezidentů, smlouvy o zamezení</w:t>
            </w:r>
          </w:p>
          <w:p w14:paraId="0D1E751F" w14:textId="77777777" w:rsidR="00386295" w:rsidRPr="00386295" w:rsidRDefault="00765E19" w:rsidP="00765E19">
            <w:pPr>
              <w:pStyle w:val="Odstavecseseznamem"/>
              <w:tabs>
                <w:tab w:val="left" w:pos="464"/>
              </w:tabs>
              <w:spacing w:after="0" w:line="240" w:lineRule="auto"/>
              <w:ind w:left="360"/>
              <w:rPr>
                <w:color w:val="000000" w:themeColor="text1"/>
              </w:rPr>
            </w:pPr>
            <w:r w:rsidRPr="00B67301">
              <w:rPr>
                <w:rFonts w:ascii="Times New Roman" w:hAnsi="Times New Roman"/>
                <w:color w:val="000000"/>
                <w:sz w:val="20"/>
                <w:szCs w:val="20"/>
                <w:shd w:val="clear" w:color="auto" w:fill="FFFFFF"/>
              </w:rPr>
              <w:t>dvojímu zdanění</w:t>
            </w:r>
          </w:p>
        </w:tc>
      </w:tr>
      <w:tr w:rsidR="00386295" w:rsidRPr="00073CFE" w14:paraId="63401A8F" w14:textId="77777777" w:rsidTr="00A73918">
        <w:trPr>
          <w:trHeight w:val="265"/>
        </w:trPr>
        <w:tc>
          <w:tcPr>
            <w:tcW w:w="3653" w:type="dxa"/>
            <w:gridSpan w:val="2"/>
            <w:tcBorders>
              <w:top w:val="nil"/>
            </w:tcBorders>
            <w:shd w:val="clear" w:color="auto" w:fill="F7CAAC"/>
          </w:tcPr>
          <w:p w14:paraId="1746FF8B" w14:textId="77777777" w:rsidR="00386295" w:rsidRPr="00073CFE" w:rsidRDefault="00386295" w:rsidP="00A73918">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9C63085" w14:textId="77777777" w:rsidR="00386295" w:rsidRPr="00073CFE" w:rsidRDefault="00386295" w:rsidP="00A73918">
            <w:pPr>
              <w:jc w:val="both"/>
              <w:rPr>
                <w:color w:val="000000" w:themeColor="text1"/>
              </w:rPr>
            </w:pPr>
          </w:p>
        </w:tc>
      </w:tr>
      <w:tr w:rsidR="00386295" w:rsidRPr="00073CFE" w14:paraId="4A5C30D0" w14:textId="77777777" w:rsidTr="00A73918">
        <w:trPr>
          <w:trHeight w:val="1497"/>
        </w:trPr>
        <w:tc>
          <w:tcPr>
            <w:tcW w:w="9855" w:type="dxa"/>
            <w:gridSpan w:val="8"/>
            <w:tcBorders>
              <w:top w:val="nil"/>
            </w:tcBorders>
          </w:tcPr>
          <w:p w14:paraId="2D47BB4A" w14:textId="77777777" w:rsidR="00386295" w:rsidRPr="00073CFE" w:rsidRDefault="00386295" w:rsidP="00A73918">
            <w:pPr>
              <w:jc w:val="both"/>
              <w:rPr>
                <w:b/>
                <w:color w:val="000000" w:themeColor="text1"/>
              </w:rPr>
            </w:pPr>
            <w:r w:rsidRPr="00073CFE">
              <w:rPr>
                <w:b/>
                <w:color w:val="000000" w:themeColor="text1"/>
              </w:rPr>
              <w:t>Povinná literatura</w:t>
            </w:r>
          </w:p>
          <w:p w14:paraId="33E8C978" w14:textId="77777777" w:rsidR="00386295" w:rsidRPr="007C29BC" w:rsidRDefault="00386295" w:rsidP="00A73918">
            <w:pPr>
              <w:shd w:val="clear" w:color="auto" w:fill="FFFFFF"/>
              <w:rPr>
                <w:color w:val="000000"/>
              </w:rPr>
            </w:pPr>
            <w:r>
              <w:rPr>
                <w:color w:val="000000"/>
              </w:rPr>
              <w:t>SPENGEL, CH</w:t>
            </w:r>
            <w:r w:rsidRPr="007C29BC">
              <w:rPr>
                <w:color w:val="000000"/>
              </w:rPr>
              <w:t>., OESTREICHER, A. </w:t>
            </w:r>
            <w:r w:rsidRPr="007C29BC">
              <w:rPr>
                <w:i/>
                <w:iCs/>
                <w:color w:val="000000"/>
              </w:rPr>
              <w:t>Common Corporate Tax Base in the EU</w:t>
            </w:r>
            <w:r w:rsidRPr="007C29BC">
              <w:rPr>
                <w:color w:val="000000"/>
              </w:rPr>
              <w:t>. Springer Verlag Berlin Heidelberg, 2012. ISBN 978-3-7908-2755-2.</w:t>
            </w:r>
          </w:p>
          <w:p w14:paraId="0485D44B" w14:textId="77777777" w:rsidR="00386295" w:rsidRPr="007C29BC" w:rsidRDefault="00386295" w:rsidP="00A73918">
            <w:pPr>
              <w:shd w:val="clear" w:color="auto" w:fill="FFFFFF"/>
              <w:rPr>
                <w:color w:val="000000"/>
              </w:rPr>
            </w:pPr>
            <w:r w:rsidRPr="007C29BC">
              <w:rPr>
                <w:color w:val="000000"/>
              </w:rPr>
              <w:t>PANAYI, CH. </w:t>
            </w:r>
            <w:r w:rsidRPr="007C29BC">
              <w:rPr>
                <w:i/>
                <w:iCs/>
                <w:color w:val="000000"/>
              </w:rPr>
              <w:t>European Union Corporate Tax Law</w:t>
            </w:r>
            <w:r w:rsidRPr="007C29BC">
              <w:rPr>
                <w:color w:val="000000"/>
              </w:rPr>
              <w:t>. Cambridge University Press, 2013. ISBN 978-1107018990.</w:t>
            </w:r>
          </w:p>
          <w:p w14:paraId="1D2DF09A" w14:textId="77777777" w:rsidR="00386295" w:rsidRPr="007C29BC" w:rsidRDefault="00386295" w:rsidP="00A73918">
            <w:pPr>
              <w:shd w:val="clear" w:color="auto" w:fill="FFFFFF"/>
              <w:rPr>
                <w:color w:val="000000"/>
              </w:rPr>
            </w:pPr>
            <w:r w:rsidRPr="007C29BC">
              <w:rPr>
                <w:color w:val="000000"/>
              </w:rPr>
              <w:t>ALSTOTT,</w:t>
            </w:r>
            <w:r>
              <w:rPr>
                <w:color w:val="000000"/>
              </w:rPr>
              <w:t xml:space="preserve"> </w:t>
            </w:r>
            <w:r w:rsidRPr="007C29BC">
              <w:rPr>
                <w:color w:val="000000"/>
              </w:rPr>
              <w:t>A. </w:t>
            </w:r>
            <w:r w:rsidRPr="007C29BC">
              <w:rPr>
                <w:i/>
                <w:iCs/>
                <w:color w:val="000000"/>
              </w:rPr>
              <w:t>Taxation in Six Concepts: A Student's Guide</w:t>
            </w:r>
            <w:r w:rsidRPr="007C29BC">
              <w:rPr>
                <w:color w:val="000000"/>
              </w:rPr>
              <w:t>. CCH Inc.; Student edition, 2015. ISBN 978-0808042983.</w:t>
            </w:r>
          </w:p>
          <w:p w14:paraId="067415FF" w14:textId="77777777" w:rsidR="00386295" w:rsidRPr="00073CFE" w:rsidRDefault="00386295" w:rsidP="00A73918">
            <w:pPr>
              <w:rPr>
                <w:b/>
                <w:bCs/>
                <w:color w:val="000000" w:themeColor="text1"/>
              </w:rPr>
            </w:pPr>
            <w:r w:rsidRPr="00073CFE">
              <w:rPr>
                <w:b/>
                <w:bCs/>
                <w:color w:val="000000" w:themeColor="text1"/>
              </w:rPr>
              <w:t xml:space="preserve"> Doporučená literatura</w:t>
            </w:r>
          </w:p>
          <w:p w14:paraId="2E7C8725" w14:textId="77777777" w:rsidR="00386295" w:rsidRPr="007C29BC" w:rsidRDefault="00386295" w:rsidP="00A73918">
            <w:pPr>
              <w:shd w:val="clear" w:color="auto" w:fill="FFFFFF"/>
              <w:rPr>
                <w:color w:val="000000"/>
              </w:rPr>
            </w:pPr>
            <w:r w:rsidRPr="007C29BC">
              <w:rPr>
                <w:color w:val="000000"/>
              </w:rPr>
              <w:t>AGRAWAL, D.</w:t>
            </w:r>
            <w:r>
              <w:rPr>
                <w:color w:val="000000"/>
              </w:rPr>
              <w:t xml:space="preserve"> </w:t>
            </w:r>
            <w:r w:rsidRPr="007C29BC">
              <w:rPr>
                <w:color w:val="000000"/>
              </w:rPr>
              <w:t>C. </w:t>
            </w:r>
            <w:r w:rsidRPr="007C29BC">
              <w:rPr>
                <w:i/>
                <w:iCs/>
                <w:color w:val="000000"/>
              </w:rPr>
              <w:t>Basic Concepts of International Taxation</w:t>
            </w:r>
            <w:r w:rsidRPr="007C29BC">
              <w:rPr>
                <w:color w:val="000000"/>
              </w:rPr>
              <w:t>. Taxmann, 2016. ISBN 978-9-3507-1968-8.</w:t>
            </w:r>
          </w:p>
          <w:p w14:paraId="7A59500F" w14:textId="77777777" w:rsidR="00386295" w:rsidRPr="00386295" w:rsidRDefault="00A37F1D" w:rsidP="00A73918">
            <w:pPr>
              <w:shd w:val="clear" w:color="auto" w:fill="FFFFFF"/>
              <w:rPr>
                <w:color w:val="000000" w:themeColor="text1"/>
              </w:rPr>
            </w:pPr>
            <w:hyperlink r:id="rId30" w:tgtFrame="_blank" w:history="1">
              <w:r w:rsidR="00386295" w:rsidRPr="00386295">
                <w:rPr>
                  <w:rStyle w:val="Hypertextovodkaz"/>
                  <w:bCs/>
                  <w:color w:val="000000" w:themeColor="text1"/>
                  <w:u w:val="none"/>
                </w:rPr>
                <w:t>BERNARDI,I., CHANDLER, M.W.S., GANDULLIA, L. </w:t>
              </w:r>
              <w:r w:rsidR="00386295" w:rsidRPr="00386295">
                <w:rPr>
                  <w:rStyle w:val="Hypertextovodkaz"/>
                  <w:bCs/>
                  <w:i/>
                  <w:iCs/>
                  <w:color w:val="000000" w:themeColor="text1"/>
                  <w:u w:val="none"/>
                </w:rPr>
                <w:t>Tax Systems and Tax Reforms in New EU Member States</w:t>
              </w:r>
              <w:r w:rsidR="00386295" w:rsidRPr="00386295">
                <w:rPr>
                  <w:rStyle w:val="Hypertextovodkaz"/>
                  <w:bCs/>
                  <w:color w:val="000000" w:themeColor="text1"/>
                  <w:u w:val="none"/>
                </w:rPr>
                <w:t>. Routledge, 2012. ISBN 978-0-415-65433-3.</w:t>
              </w:r>
            </w:hyperlink>
          </w:p>
          <w:p w14:paraId="4F614370" w14:textId="77777777" w:rsidR="00386295" w:rsidRPr="007C29BC" w:rsidRDefault="00386295" w:rsidP="00A73918">
            <w:pPr>
              <w:shd w:val="clear" w:color="auto" w:fill="FFFFFF"/>
              <w:rPr>
                <w:color w:val="000000"/>
              </w:rPr>
            </w:pPr>
            <w:r w:rsidRPr="007C29BC">
              <w:rPr>
                <w:color w:val="000000"/>
              </w:rPr>
              <w:t>BORIA, P. </w:t>
            </w:r>
            <w:r w:rsidRPr="007C29BC">
              <w:rPr>
                <w:i/>
                <w:iCs/>
                <w:color w:val="000000"/>
              </w:rPr>
              <w:t>Taxation in European Union</w:t>
            </w:r>
            <w:r w:rsidRPr="007C29BC">
              <w:rPr>
                <w:color w:val="000000"/>
              </w:rPr>
              <w:t>. Springer International Publishing, 2017. ISBN 978-3-319-53918-.</w:t>
            </w:r>
          </w:p>
          <w:p w14:paraId="6165006B" w14:textId="77777777" w:rsidR="00386295" w:rsidRPr="007C29BC" w:rsidRDefault="00386295" w:rsidP="00A73918">
            <w:pPr>
              <w:shd w:val="clear" w:color="auto" w:fill="FFFFFF"/>
              <w:rPr>
                <w:color w:val="000000"/>
              </w:rPr>
            </w:pPr>
            <w:r w:rsidRPr="007C29BC">
              <w:rPr>
                <w:color w:val="000000"/>
              </w:rPr>
              <w:t>EUROPEAN COMMISSION. </w:t>
            </w:r>
            <w:r w:rsidRPr="007C29BC">
              <w:rPr>
                <w:i/>
                <w:iCs/>
                <w:color w:val="000000"/>
              </w:rPr>
              <w:t>Taxation Trends in the European Union. Data for the EU Member States, Iceland and Norway</w:t>
            </w:r>
            <w:r w:rsidRPr="007C29BC">
              <w:rPr>
                <w:color w:val="000000"/>
              </w:rPr>
              <w:t>. Luxembourg: Publications Office of the European Union, 2016. ISBN 978-92-79-57441-2.</w:t>
            </w:r>
          </w:p>
          <w:p w14:paraId="7ACDF5D0" w14:textId="77777777" w:rsidR="00386295" w:rsidRPr="00073CFE" w:rsidRDefault="00386295" w:rsidP="00A73918">
            <w:pPr>
              <w:rPr>
                <w:b/>
                <w:bCs/>
                <w:color w:val="000000" w:themeColor="text1"/>
              </w:rPr>
            </w:pPr>
          </w:p>
        </w:tc>
      </w:tr>
      <w:tr w:rsidR="00386295" w:rsidRPr="00073CFE" w14:paraId="42599CBB" w14:textId="77777777" w:rsidTr="00A7391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C965F7" w14:textId="77777777" w:rsidR="00386295" w:rsidRPr="00073CFE" w:rsidRDefault="00386295" w:rsidP="00A73918">
            <w:pPr>
              <w:jc w:val="center"/>
              <w:rPr>
                <w:b/>
                <w:color w:val="000000" w:themeColor="text1"/>
              </w:rPr>
            </w:pPr>
            <w:r w:rsidRPr="00073CFE">
              <w:rPr>
                <w:b/>
                <w:color w:val="000000" w:themeColor="text1"/>
              </w:rPr>
              <w:t>Informace ke kombinované nebo distanční formě</w:t>
            </w:r>
          </w:p>
        </w:tc>
      </w:tr>
      <w:tr w:rsidR="00386295" w:rsidRPr="00073CFE" w14:paraId="03CD89A4" w14:textId="77777777" w:rsidTr="00A73918">
        <w:tc>
          <w:tcPr>
            <w:tcW w:w="4787" w:type="dxa"/>
            <w:gridSpan w:val="3"/>
            <w:tcBorders>
              <w:top w:val="single" w:sz="2" w:space="0" w:color="auto"/>
            </w:tcBorders>
            <w:shd w:val="clear" w:color="auto" w:fill="F7CAAC"/>
          </w:tcPr>
          <w:p w14:paraId="02DE9046" w14:textId="77777777" w:rsidR="00386295" w:rsidRPr="00073CFE" w:rsidRDefault="00386295" w:rsidP="00A73918">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F5174D8" w14:textId="77777777" w:rsidR="00386295" w:rsidRPr="00073CFE" w:rsidRDefault="00386295" w:rsidP="00A73918">
            <w:pPr>
              <w:jc w:val="both"/>
              <w:rPr>
                <w:color w:val="000000" w:themeColor="text1"/>
              </w:rPr>
            </w:pPr>
          </w:p>
        </w:tc>
        <w:tc>
          <w:tcPr>
            <w:tcW w:w="4179" w:type="dxa"/>
            <w:gridSpan w:val="4"/>
            <w:tcBorders>
              <w:top w:val="single" w:sz="2" w:space="0" w:color="auto"/>
            </w:tcBorders>
            <w:shd w:val="clear" w:color="auto" w:fill="F7CAAC"/>
          </w:tcPr>
          <w:p w14:paraId="62FC4AC6" w14:textId="77777777" w:rsidR="00386295" w:rsidRPr="00073CFE" w:rsidRDefault="00386295" w:rsidP="00A73918">
            <w:pPr>
              <w:jc w:val="both"/>
              <w:rPr>
                <w:b/>
                <w:color w:val="000000" w:themeColor="text1"/>
              </w:rPr>
            </w:pPr>
            <w:r w:rsidRPr="00073CFE">
              <w:rPr>
                <w:b/>
                <w:color w:val="000000" w:themeColor="text1"/>
              </w:rPr>
              <w:t xml:space="preserve">hodin </w:t>
            </w:r>
          </w:p>
        </w:tc>
      </w:tr>
      <w:tr w:rsidR="00386295" w:rsidRPr="00073CFE" w14:paraId="71056E20" w14:textId="77777777" w:rsidTr="00A73918">
        <w:tc>
          <w:tcPr>
            <w:tcW w:w="9855" w:type="dxa"/>
            <w:gridSpan w:val="8"/>
            <w:shd w:val="clear" w:color="auto" w:fill="F7CAAC"/>
          </w:tcPr>
          <w:p w14:paraId="7F2607C8" w14:textId="77777777" w:rsidR="00386295" w:rsidRPr="00073CFE" w:rsidRDefault="00386295" w:rsidP="00A73918">
            <w:pPr>
              <w:jc w:val="both"/>
              <w:rPr>
                <w:b/>
                <w:color w:val="000000" w:themeColor="text1"/>
              </w:rPr>
            </w:pPr>
            <w:r w:rsidRPr="00073CFE">
              <w:rPr>
                <w:b/>
                <w:color w:val="000000" w:themeColor="text1"/>
              </w:rPr>
              <w:t>Informace o způsobu kontaktu s vyučujícím</w:t>
            </w:r>
          </w:p>
        </w:tc>
      </w:tr>
      <w:tr w:rsidR="00386295" w:rsidRPr="00073CFE" w14:paraId="66E56C42" w14:textId="77777777" w:rsidTr="00A73918">
        <w:trPr>
          <w:trHeight w:val="612"/>
        </w:trPr>
        <w:tc>
          <w:tcPr>
            <w:tcW w:w="9855" w:type="dxa"/>
            <w:gridSpan w:val="8"/>
          </w:tcPr>
          <w:p w14:paraId="785EC62C" w14:textId="77777777" w:rsidR="00386295" w:rsidRPr="00073CFE" w:rsidRDefault="00386295" w:rsidP="00A73918">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A771DEF" w14:textId="77777777" w:rsidR="00386295" w:rsidRPr="00073CFE" w:rsidRDefault="00386295" w:rsidP="00386295">
      <w:pPr>
        <w:rPr>
          <w:color w:val="000000" w:themeColor="text1"/>
          <w:highlight w:val="yellow"/>
        </w:rPr>
      </w:pPr>
    </w:p>
    <w:p w14:paraId="16C41A44" w14:textId="77777777" w:rsidR="002D6123" w:rsidRDefault="002D6123" w:rsidP="002D6123">
      <w:pPr>
        <w:rPr>
          <w:color w:val="000000" w:themeColor="text1"/>
        </w:rPr>
      </w:pPr>
    </w:p>
    <w:p w14:paraId="7C305E45" w14:textId="77777777" w:rsidR="00765E19" w:rsidRDefault="00765E19" w:rsidP="002D6123">
      <w:pPr>
        <w:rPr>
          <w:color w:val="000000" w:themeColor="text1"/>
        </w:rPr>
      </w:pPr>
    </w:p>
    <w:p w14:paraId="669D666A" w14:textId="77777777" w:rsidR="00765E19" w:rsidRDefault="00765E19" w:rsidP="002D6123">
      <w:pPr>
        <w:rPr>
          <w:color w:val="000000" w:themeColor="text1"/>
        </w:rPr>
      </w:pPr>
    </w:p>
    <w:p w14:paraId="3F6ED955" w14:textId="77777777" w:rsidR="00765E19" w:rsidRDefault="00765E19" w:rsidP="002D6123">
      <w:pPr>
        <w:rPr>
          <w:color w:val="000000" w:themeColor="text1"/>
        </w:rPr>
      </w:pPr>
    </w:p>
    <w:p w14:paraId="1A947024" w14:textId="77777777" w:rsidR="00765E19" w:rsidRDefault="00765E19" w:rsidP="002D6123">
      <w:pPr>
        <w:rPr>
          <w:color w:val="000000" w:themeColor="text1"/>
        </w:rPr>
      </w:pPr>
    </w:p>
    <w:p w14:paraId="4B9EDBE3" w14:textId="77777777" w:rsidR="00765E19" w:rsidRDefault="00765E19" w:rsidP="002D6123">
      <w:pPr>
        <w:rPr>
          <w:color w:val="000000" w:themeColor="text1"/>
        </w:rPr>
      </w:pPr>
    </w:p>
    <w:p w14:paraId="28665FE5" w14:textId="77777777" w:rsidR="00765E19" w:rsidRDefault="00765E19" w:rsidP="002D6123">
      <w:pPr>
        <w:rPr>
          <w:color w:val="000000" w:themeColor="text1"/>
        </w:rPr>
      </w:pPr>
    </w:p>
    <w:p w14:paraId="7A799227" w14:textId="77777777" w:rsidR="00765E19" w:rsidRDefault="00765E19" w:rsidP="002D6123">
      <w:pPr>
        <w:rPr>
          <w:color w:val="000000" w:themeColor="text1"/>
        </w:rPr>
      </w:pPr>
    </w:p>
    <w:p w14:paraId="24E8EAB0" w14:textId="77777777" w:rsidR="00765E19" w:rsidRDefault="00765E19" w:rsidP="002D6123">
      <w:pPr>
        <w:rPr>
          <w:color w:val="000000" w:themeColor="text1"/>
        </w:rPr>
      </w:pPr>
    </w:p>
    <w:p w14:paraId="168039FB" w14:textId="77777777" w:rsidR="00765E19" w:rsidRDefault="00765E19" w:rsidP="002D6123">
      <w:pPr>
        <w:rPr>
          <w:color w:val="000000" w:themeColor="text1"/>
        </w:rPr>
      </w:pPr>
    </w:p>
    <w:p w14:paraId="503D1611" w14:textId="77777777" w:rsidR="00765E19" w:rsidRDefault="00765E19" w:rsidP="002D6123">
      <w:pPr>
        <w:rPr>
          <w:color w:val="000000" w:themeColor="text1"/>
        </w:rPr>
      </w:pPr>
    </w:p>
    <w:p w14:paraId="528479BE" w14:textId="77777777" w:rsidR="00765E19" w:rsidRDefault="00765E19" w:rsidP="002D6123">
      <w:pPr>
        <w:rPr>
          <w:color w:val="000000" w:themeColor="text1"/>
        </w:rPr>
      </w:pPr>
    </w:p>
    <w:p w14:paraId="3F3F599F" w14:textId="77777777" w:rsidR="00765E19" w:rsidRDefault="00765E19" w:rsidP="002D6123">
      <w:pPr>
        <w:rPr>
          <w:color w:val="000000" w:themeColor="text1"/>
        </w:rPr>
      </w:pPr>
    </w:p>
    <w:p w14:paraId="7C5DFC4E" w14:textId="77777777" w:rsidR="00765E19" w:rsidRDefault="00765E19" w:rsidP="002D6123">
      <w:pPr>
        <w:rPr>
          <w:color w:val="000000" w:themeColor="text1"/>
        </w:rPr>
      </w:pPr>
    </w:p>
    <w:p w14:paraId="3CA52A7B" w14:textId="77777777" w:rsidR="00765E19" w:rsidRDefault="00765E19" w:rsidP="002D6123">
      <w:pPr>
        <w:rPr>
          <w:color w:val="000000" w:themeColor="text1"/>
        </w:rPr>
      </w:pPr>
    </w:p>
    <w:p w14:paraId="275B8B20" w14:textId="77777777" w:rsidR="00765E19" w:rsidRDefault="00765E19" w:rsidP="002D6123">
      <w:pPr>
        <w:rPr>
          <w:color w:val="000000" w:themeColor="text1"/>
        </w:rPr>
      </w:pPr>
    </w:p>
    <w:p w14:paraId="7DF50750" w14:textId="77777777" w:rsidR="00765E19" w:rsidRDefault="00765E19" w:rsidP="002D6123">
      <w:pPr>
        <w:rPr>
          <w:color w:val="000000" w:themeColor="text1"/>
        </w:rPr>
      </w:pPr>
    </w:p>
    <w:p w14:paraId="3C268D36" w14:textId="77777777" w:rsidR="00765E19" w:rsidRDefault="00765E19" w:rsidP="002D6123">
      <w:pPr>
        <w:rPr>
          <w:color w:val="000000" w:themeColor="text1"/>
        </w:rPr>
      </w:pPr>
    </w:p>
    <w:p w14:paraId="2E0421EA" w14:textId="77777777" w:rsidR="00765E19" w:rsidRDefault="00765E19" w:rsidP="002D6123">
      <w:pPr>
        <w:rPr>
          <w:color w:val="000000" w:themeColor="text1"/>
        </w:rPr>
      </w:pPr>
    </w:p>
    <w:p w14:paraId="6F95EAEB" w14:textId="77777777" w:rsidR="00765E19" w:rsidRDefault="00765E19" w:rsidP="002D6123">
      <w:pPr>
        <w:rPr>
          <w:color w:val="000000" w:themeColor="text1"/>
        </w:rPr>
      </w:pPr>
    </w:p>
    <w:p w14:paraId="65621C33" w14:textId="77777777" w:rsidR="00765E19" w:rsidRDefault="00765E19" w:rsidP="002D6123">
      <w:pPr>
        <w:rPr>
          <w:color w:val="000000" w:themeColor="text1"/>
        </w:rPr>
      </w:pPr>
    </w:p>
    <w:p w14:paraId="7FE0C0D7" w14:textId="77777777" w:rsidR="00765E19" w:rsidRDefault="00765E19" w:rsidP="002D6123">
      <w:pPr>
        <w:rPr>
          <w:color w:val="000000" w:themeColor="text1"/>
        </w:rPr>
      </w:pPr>
    </w:p>
    <w:p w14:paraId="6C530305" w14:textId="77777777" w:rsidR="00765E19" w:rsidRDefault="00765E19" w:rsidP="002D6123">
      <w:pPr>
        <w:rPr>
          <w:color w:val="000000" w:themeColor="text1"/>
        </w:rPr>
      </w:pPr>
    </w:p>
    <w:p w14:paraId="47A7CE07" w14:textId="77777777" w:rsidR="00765E19" w:rsidRDefault="00765E19" w:rsidP="002D6123">
      <w:pPr>
        <w:rPr>
          <w:color w:val="000000" w:themeColor="text1"/>
        </w:rPr>
      </w:pPr>
    </w:p>
    <w:p w14:paraId="0B97BC16" w14:textId="77777777" w:rsidR="00765E19" w:rsidRDefault="00765E19" w:rsidP="002D6123">
      <w:pPr>
        <w:rPr>
          <w:color w:val="000000" w:themeColor="text1"/>
        </w:rPr>
      </w:pPr>
    </w:p>
    <w:p w14:paraId="57174DCA" w14:textId="77777777" w:rsidR="00765E19" w:rsidRDefault="00765E19" w:rsidP="002D6123">
      <w:pPr>
        <w:rPr>
          <w:color w:val="000000" w:themeColor="text1"/>
        </w:rPr>
      </w:pPr>
    </w:p>
    <w:p w14:paraId="34102842" w14:textId="77777777" w:rsidR="00765E19" w:rsidRDefault="00765E19" w:rsidP="002D6123">
      <w:pPr>
        <w:rPr>
          <w:color w:val="000000" w:themeColor="text1"/>
        </w:rPr>
      </w:pPr>
    </w:p>
    <w:p w14:paraId="6AE538B3" w14:textId="77777777" w:rsidR="00765E19" w:rsidRDefault="00765E19" w:rsidP="002D6123">
      <w:pPr>
        <w:rPr>
          <w:color w:val="000000" w:themeColor="text1"/>
        </w:rPr>
      </w:pPr>
    </w:p>
    <w:p w14:paraId="76BD2B3A" w14:textId="77777777" w:rsidR="00765E19" w:rsidRDefault="00765E19" w:rsidP="002D6123">
      <w:pPr>
        <w:rPr>
          <w:color w:val="000000" w:themeColor="text1"/>
        </w:rPr>
      </w:pPr>
    </w:p>
    <w:p w14:paraId="5230482E" w14:textId="77777777" w:rsidR="00765E19" w:rsidRDefault="00765E19" w:rsidP="002D6123">
      <w:pPr>
        <w:rPr>
          <w:color w:val="000000" w:themeColor="text1"/>
        </w:rPr>
      </w:pPr>
    </w:p>
    <w:p w14:paraId="214DED25" w14:textId="77777777" w:rsidR="00765E19" w:rsidRDefault="00765E19" w:rsidP="002D6123">
      <w:pPr>
        <w:rPr>
          <w:color w:val="000000" w:themeColor="text1"/>
        </w:rPr>
      </w:pPr>
    </w:p>
    <w:p w14:paraId="458F7584" w14:textId="77777777" w:rsidR="00765E19" w:rsidRDefault="00765E19" w:rsidP="002D6123">
      <w:pPr>
        <w:rPr>
          <w:color w:val="000000" w:themeColor="text1"/>
        </w:rPr>
      </w:pPr>
    </w:p>
    <w:p w14:paraId="2B9C10F6" w14:textId="77777777" w:rsidR="00765E19" w:rsidRDefault="00765E19" w:rsidP="002D6123">
      <w:pPr>
        <w:rPr>
          <w:color w:val="000000" w:themeColor="text1"/>
        </w:rPr>
      </w:pPr>
    </w:p>
    <w:p w14:paraId="1D437633" w14:textId="77777777" w:rsidR="00765E19" w:rsidRDefault="00765E19" w:rsidP="002D6123">
      <w:pPr>
        <w:rPr>
          <w:color w:val="000000" w:themeColor="text1"/>
        </w:rPr>
      </w:pPr>
    </w:p>
    <w:p w14:paraId="401A4B48" w14:textId="77777777" w:rsidR="00765E19" w:rsidRDefault="00765E19" w:rsidP="002D6123">
      <w:pPr>
        <w:rPr>
          <w:color w:val="000000" w:themeColor="text1"/>
        </w:rPr>
      </w:pPr>
    </w:p>
    <w:p w14:paraId="4BC6F14E" w14:textId="77777777" w:rsidR="00765E19" w:rsidRDefault="00765E19" w:rsidP="002D6123">
      <w:pPr>
        <w:rPr>
          <w:color w:val="000000" w:themeColor="text1"/>
        </w:rPr>
      </w:pPr>
    </w:p>
    <w:p w14:paraId="2A24299C" w14:textId="77777777" w:rsidR="00765E19" w:rsidRDefault="00765E19" w:rsidP="002D6123">
      <w:pPr>
        <w:rPr>
          <w:color w:val="000000" w:themeColor="text1"/>
        </w:rPr>
      </w:pPr>
    </w:p>
    <w:p w14:paraId="485D0B35" w14:textId="77777777" w:rsidR="00765E19" w:rsidRDefault="00765E19" w:rsidP="002D6123">
      <w:pPr>
        <w:rPr>
          <w:color w:val="000000" w:themeColor="text1"/>
        </w:rPr>
      </w:pPr>
    </w:p>
    <w:p w14:paraId="3483B94F" w14:textId="77777777" w:rsidR="00765E19" w:rsidRDefault="00765E19" w:rsidP="002D6123">
      <w:pPr>
        <w:rPr>
          <w:color w:val="000000" w:themeColor="text1"/>
        </w:rPr>
      </w:pPr>
    </w:p>
    <w:p w14:paraId="3C68E95C" w14:textId="77777777" w:rsidR="00765E19" w:rsidRDefault="00765E19" w:rsidP="002D6123">
      <w:pPr>
        <w:rPr>
          <w:color w:val="000000" w:themeColor="text1"/>
        </w:rPr>
      </w:pPr>
    </w:p>
    <w:p w14:paraId="1FCD4A36" w14:textId="77777777" w:rsidR="00765E19" w:rsidRDefault="00765E19" w:rsidP="002D6123">
      <w:pPr>
        <w:rPr>
          <w:color w:val="000000" w:themeColor="text1"/>
        </w:rPr>
      </w:pPr>
    </w:p>
    <w:p w14:paraId="21A4C0A7" w14:textId="77777777" w:rsidR="00765E19" w:rsidRDefault="00765E19" w:rsidP="002D6123">
      <w:pPr>
        <w:rPr>
          <w:color w:val="000000" w:themeColor="text1"/>
        </w:rPr>
      </w:pPr>
    </w:p>
    <w:p w14:paraId="487F81A3" w14:textId="77777777" w:rsidR="00765E19" w:rsidRDefault="00765E19" w:rsidP="002D6123">
      <w:pPr>
        <w:rPr>
          <w:color w:val="000000" w:themeColor="text1"/>
        </w:rPr>
      </w:pPr>
    </w:p>
    <w:p w14:paraId="5E9D222E" w14:textId="77777777" w:rsidR="00765E19" w:rsidRDefault="00765E19" w:rsidP="002D6123">
      <w:pPr>
        <w:rPr>
          <w:color w:val="000000" w:themeColor="text1"/>
        </w:rPr>
      </w:pPr>
    </w:p>
    <w:p w14:paraId="4D3521FE" w14:textId="77777777" w:rsidR="00765E19" w:rsidRDefault="00765E19" w:rsidP="002D6123">
      <w:pPr>
        <w:rPr>
          <w:color w:val="000000" w:themeColor="text1"/>
        </w:rPr>
      </w:pPr>
    </w:p>
    <w:p w14:paraId="0A65DA9A" w14:textId="77777777" w:rsidR="00765E19" w:rsidRDefault="00765E19" w:rsidP="002D6123">
      <w:pPr>
        <w:rPr>
          <w:color w:val="000000" w:themeColor="text1"/>
        </w:rPr>
      </w:pPr>
    </w:p>
    <w:p w14:paraId="00800ACF" w14:textId="77777777" w:rsidR="00765E19" w:rsidRDefault="00765E19" w:rsidP="002D6123">
      <w:pPr>
        <w:rPr>
          <w:color w:val="000000" w:themeColor="text1"/>
        </w:rPr>
      </w:pPr>
    </w:p>
    <w:p w14:paraId="4B2B57E7" w14:textId="77777777" w:rsidR="00765E19" w:rsidRDefault="00765E19" w:rsidP="002D6123">
      <w:pPr>
        <w:rPr>
          <w:color w:val="000000" w:themeColor="text1"/>
        </w:rPr>
      </w:pPr>
    </w:p>
    <w:p w14:paraId="58D8154E" w14:textId="77777777" w:rsidR="00765E19" w:rsidRDefault="00765E19" w:rsidP="002D6123">
      <w:pPr>
        <w:rPr>
          <w:color w:val="000000" w:themeColor="text1"/>
        </w:rPr>
      </w:pPr>
    </w:p>
    <w:p w14:paraId="74B63536" w14:textId="77777777" w:rsidR="00765E19" w:rsidRDefault="00765E19" w:rsidP="002D6123">
      <w:pPr>
        <w:rPr>
          <w:color w:val="000000" w:themeColor="text1"/>
        </w:rPr>
      </w:pPr>
    </w:p>
    <w:p w14:paraId="0D245DB1" w14:textId="77777777" w:rsidR="00765E19" w:rsidRDefault="00765E19" w:rsidP="002D6123">
      <w:pPr>
        <w:rPr>
          <w:color w:val="000000" w:themeColor="text1"/>
        </w:rPr>
      </w:pPr>
    </w:p>
    <w:p w14:paraId="472B198E" w14:textId="77777777" w:rsidR="00765E19" w:rsidRDefault="00765E19" w:rsidP="002D6123">
      <w:pPr>
        <w:rPr>
          <w:color w:val="000000" w:themeColor="text1"/>
        </w:rPr>
      </w:pPr>
    </w:p>
    <w:p w14:paraId="5B8036A6" w14:textId="77777777" w:rsidR="00765E19" w:rsidRDefault="00765E19" w:rsidP="002D6123">
      <w:pPr>
        <w:rPr>
          <w:color w:val="000000" w:themeColor="text1"/>
        </w:rPr>
      </w:pPr>
    </w:p>
    <w:p w14:paraId="60BD64E1" w14:textId="77777777" w:rsidR="00765E19" w:rsidRDefault="00765E19" w:rsidP="002D6123">
      <w:pPr>
        <w:rPr>
          <w:color w:val="000000" w:themeColor="text1"/>
        </w:rPr>
      </w:pPr>
    </w:p>
    <w:p w14:paraId="5CD3FF20" w14:textId="77777777" w:rsidR="00765E19" w:rsidRDefault="00765E19" w:rsidP="002D6123">
      <w:pPr>
        <w:rPr>
          <w:color w:val="000000" w:themeColor="text1"/>
        </w:rPr>
      </w:pPr>
    </w:p>
    <w:p w14:paraId="4BEF6456" w14:textId="77777777" w:rsidR="00765E19" w:rsidRPr="00073CFE" w:rsidRDefault="00765E19" w:rsidP="002D6123">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86295" w:rsidRPr="00073CFE" w14:paraId="3F4F2CA2" w14:textId="77777777" w:rsidTr="00717ABE">
        <w:tc>
          <w:tcPr>
            <w:tcW w:w="9855" w:type="dxa"/>
            <w:gridSpan w:val="8"/>
            <w:tcBorders>
              <w:bottom w:val="double" w:sz="4" w:space="0" w:color="auto"/>
            </w:tcBorders>
            <w:shd w:val="clear" w:color="auto" w:fill="BDD6EE"/>
          </w:tcPr>
          <w:p w14:paraId="39E91ECB" w14:textId="77777777" w:rsidR="002D6123" w:rsidRPr="00073CFE" w:rsidRDefault="002D6123"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386295" w:rsidRPr="00073CFE" w14:paraId="0F94A85F" w14:textId="77777777" w:rsidTr="00717ABE">
        <w:tc>
          <w:tcPr>
            <w:tcW w:w="3086" w:type="dxa"/>
            <w:tcBorders>
              <w:top w:val="double" w:sz="4" w:space="0" w:color="auto"/>
            </w:tcBorders>
            <w:shd w:val="clear" w:color="auto" w:fill="F7CAAC"/>
          </w:tcPr>
          <w:p w14:paraId="5B70295A" w14:textId="77777777" w:rsidR="002D6123" w:rsidRPr="00073CFE" w:rsidRDefault="002D6123"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8EF4E1D" w14:textId="77777777" w:rsidR="002D6123" w:rsidRPr="00073CFE" w:rsidRDefault="002D6123" w:rsidP="00717ABE">
            <w:pPr>
              <w:jc w:val="both"/>
              <w:rPr>
                <w:color w:val="000000" w:themeColor="text1"/>
              </w:rPr>
            </w:pPr>
            <w:r w:rsidRPr="00073CFE">
              <w:rPr>
                <w:color w:val="000000" w:themeColor="text1"/>
              </w:rPr>
              <w:t>Controlling</w:t>
            </w:r>
          </w:p>
        </w:tc>
      </w:tr>
      <w:tr w:rsidR="00386295" w:rsidRPr="00073CFE" w14:paraId="3F17FDAB" w14:textId="77777777" w:rsidTr="00717ABE">
        <w:tc>
          <w:tcPr>
            <w:tcW w:w="3086" w:type="dxa"/>
            <w:shd w:val="clear" w:color="auto" w:fill="F7CAAC"/>
          </w:tcPr>
          <w:p w14:paraId="550C0579" w14:textId="77777777" w:rsidR="002D6123" w:rsidRPr="00073CFE" w:rsidRDefault="002D6123" w:rsidP="00717ABE">
            <w:pPr>
              <w:jc w:val="both"/>
              <w:rPr>
                <w:b/>
                <w:color w:val="000000" w:themeColor="text1"/>
              </w:rPr>
            </w:pPr>
            <w:r w:rsidRPr="00073CFE">
              <w:rPr>
                <w:b/>
                <w:color w:val="000000" w:themeColor="text1"/>
              </w:rPr>
              <w:t>Typ předmětu</w:t>
            </w:r>
          </w:p>
        </w:tc>
        <w:tc>
          <w:tcPr>
            <w:tcW w:w="3406" w:type="dxa"/>
            <w:gridSpan w:val="4"/>
          </w:tcPr>
          <w:p w14:paraId="493ADF4E" w14:textId="77777777" w:rsidR="002D6123" w:rsidRPr="00073CFE" w:rsidRDefault="00184898" w:rsidP="00717ABE">
            <w:pPr>
              <w:jc w:val="both"/>
              <w:rPr>
                <w:color w:val="000000" w:themeColor="text1"/>
              </w:rPr>
            </w:pPr>
            <w:r w:rsidRPr="00073CFE">
              <w:rPr>
                <w:color w:val="000000" w:themeColor="text1"/>
              </w:rPr>
              <w:t>P</w:t>
            </w:r>
            <w:r w:rsidR="002D6123" w:rsidRPr="00073CFE">
              <w:rPr>
                <w:color w:val="000000" w:themeColor="text1"/>
              </w:rPr>
              <w:t>ovinn</w:t>
            </w:r>
            <w:r w:rsidRPr="00073CFE">
              <w:rPr>
                <w:color w:val="000000" w:themeColor="text1"/>
              </w:rPr>
              <w:t>ě volitelný</w:t>
            </w:r>
            <w:r w:rsidR="002D6123" w:rsidRPr="00073CFE">
              <w:rPr>
                <w:color w:val="000000" w:themeColor="text1"/>
              </w:rPr>
              <w:t xml:space="preserve"> „P</w:t>
            </w:r>
            <w:r w:rsidRPr="00073CFE">
              <w:rPr>
                <w:color w:val="000000" w:themeColor="text1"/>
              </w:rPr>
              <w:t>V</w:t>
            </w:r>
            <w:r w:rsidR="002D6123" w:rsidRPr="00073CFE">
              <w:rPr>
                <w:color w:val="000000" w:themeColor="text1"/>
              </w:rPr>
              <w:t>“</w:t>
            </w:r>
          </w:p>
        </w:tc>
        <w:tc>
          <w:tcPr>
            <w:tcW w:w="2695" w:type="dxa"/>
            <w:gridSpan w:val="2"/>
            <w:shd w:val="clear" w:color="auto" w:fill="F7CAAC"/>
          </w:tcPr>
          <w:p w14:paraId="72957FD6" w14:textId="77777777" w:rsidR="002D6123" w:rsidRPr="00073CFE" w:rsidRDefault="002D6123" w:rsidP="00717ABE">
            <w:pPr>
              <w:jc w:val="both"/>
              <w:rPr>
                <w:color w:val="000000" w:themeColor="text1"/>
              </w:rPr>
            </w:pPr>
            <w:r w:rsidRPr="00073CFE">
              <w:rPr>
                <w:b/>
                <w:color w:val="000000" w:themeColor="text1"/>
              </w:rPr>
              <w:t>doporučený ročník / semestr</w:t>
            </w:r>
          </w:p>
        </w:tc>
        <w:tc>
          <w:tcPr>
            <w:tcW w:w="668" w:type="dxa"/>
          </w:tcPr>
          <w:p w14:paraId="6C56200A" w14:textId="77777777" w:rsidR="002D6123" w:rsidRPr="00073CFE" w:rsidRDefault="002D6123" w:rsidP="00717ABE">
            <w:pPr>
              <w:jc w:val="both"/>
              <w:rPr>
                <w:color w:val="000000" w:themeColor="text1"/>
              </w:rPr>
            </w:pPr>
            <w:r w:rsidRPr="00073CFE">
              <w:rPr>
                <w:color w:val="000000" w:themeColor="text1"/>
              </w:rPr>
              <w:t>2/Z</w:t>
            </w:r>
          </w:p>
        </w:tc>
      </w:tr>
      <w:tr w:rsidR="00386295" w:rsidRPr="00073CFE" w14:paraId="70E6A62C" w14:textId="77777777" w:rsidTr="00717ABE">
        <w:tc>
          <w:tcPr>
            <w:tcW w:w="3086" w:type="dxa"/>
            <w:shd w:val="clear" w:color="auto" w:fill="F7CAAC"/>
          </w:tcPr>
          <w:p w14:paraId="166B6177" w14:textId="77777777" w:rsidR="002D6123" w:rsidRPr="00073CFE" w:rsidRDefault="002D6123" w:rsidP="00717ABE">
            <w:pPr>
              <w:jc w:val="both"/>
              <w:rPr>
                <w:b/>
                <w:color w:val="000000" w:themeColor="text1"/>
              </w:rPr>
            </w:pPr>
            <w:r w:rsidRPr="00073CFE">
              <w:rPr>
                <w:b/>
                <w:color w:val="000000" w:themeColor="text1"/>
              </w:rPr>
              <w:t>Rozsah studijního předmětu</w:t>
            </w:r>
          </w:p>
        </w:tc>
        <w:tc>
          <w:tcPr>
            <w:tcW w:w="1701" w:type="dxa"/>
            <w:gridSpan w:val="2"/>
          </w:tcPr>
          <w:p w14:paraId="3086CBA0" w14:textId="77777777" w:rsidR="002D6123" w:rsidRPr="00073CFE" w:rsidRDefault="002D6123" w:rsidP="00717ABE">
            <w:pPr>
              <w:jc w:val="both"/>
              <w:rPr>
                <w:color w:val="000000" w:themeColor="text1"/>
              </w:rPr>
            </w:pPr>
            <w:r w:rsidRPr="00073CFE">
              <w:rPr>
                <w:color w:val="000000" w:themeColor="text1"/>
              </w:rPr>
              <w:t xml:space="preserve">26p + </w:t>
            </w:r>
            <w:r w:rsidR="00184898" w:rsidRPr="00073CFE">
              <w:rPr>
                <w:color w:val="000000" w:themeColor="text1"/>
              </w:rPr>
              <w:t>26</w:t>
            </w:r>
            <w:r w:rsidRPr="00073CFE">
              <w:rPr>
                <w:color w:val="000000" w:themeColor="text1"/>
              </w:rPr>
              <w:t>s</w:t>
            </w:r>
          </w:p>
        </w:tc>
        <w:tc>
          <w:tcPr>
            <w:tcW w:w="889" w:type="dxa"/>
            <w:shd w:val="clear" w:color="auto" w:fill="F7CAAC"/>
          </w:tcPr>
          <w:p w14:paraId="3E3E9836" w14:textId="77777777" w:rsidR="002D6123" w:rsidRPr="00073CFE" w:rsidRDefault="002D6123" w:rsidP="00717ABE">
            <w:pPr>
              <w:jc w:val="both"/>
              <w:rPr>
                <w:b/>
                <w:color w:val="000000" w:themeColor="text1"/>
              </w:rPr>
            </w:pPr>
            <w:r w:rsidRPr="00073CFE">
              <w:rPr>
                <w:b/>
                <w:color w:val="000000" w:themeColor="text1"/>
              </w:rPr>
              <w:t xml:space="preserve">hod. </w:t>
            </w:r>
          </w:p>
        </w:tc>
        <w:tc>
          <w:tcPr>
            <w:tcW w:w="816" w:type="dxa"/>
          </w:tcPr>
          <w:p w14:paraId="0262165B" w14:textId="77777777" w:rsidR="002D6123" w:rsidRPr="00073CFE" w:rsidRDefault="00184898" w:rsidP="00717ABE">
            <w:pPr>
              <w:jc w:val="both"/>
              <w:rPr>
                <w:color w:val="000000" w:themeColor="text1"/>
              </w:rPr>
            </w:pPr>
            <w:r w:rsidRPr="00073CFE">
              <w:rPr>
                <w:color w:val="000000" w:themeColor="text1"/>
              </w:rPr>
              <w:t>52</w:t>
            </w:r>
          </w:p>
        </w:tc>
        <w:tc>
          <w:tcPr>
            <w:tcW w:w="2156" w:type="dxa"/>
            <w:shd w:val="clear" w:color="auto" w:fill="F7CAAC"/>
          </w:tcPr>
          <w:p w14:paraId="08004028" w14:textId="77777777" w:rsidR="002D6123" w:rsidRPr="00073CFE" w:rsidRDefault="002D6123" w:rsidP="00717ABE">
            <w:pPr>
              <w:jc w:val="both"/>
              <w:rPr>
                <w:b/>
                <w:color w:val="000000" w:themeColor="text1"/>
              </w:rPr>
            </w:pPr>
            <w:r w:rsidRPr="00073CFE">
              <w:rPr>
                <w:b/>
                <w:color w:val="000000" w:themeColor="text1"/>
              </w:rPr>
              <w:t>kreditů</w:t>
            </w:r>
          </w:p>
        </w:tc>
        <w:tc>
          <w:tcPr>
            <w:tcW w:w="1207" w:type="dxa"/>
            <w:gridSpan w:val="2"/>
          </w:tcPr>
          <w:p w14:paraId="0CAA00A0" w14:textId="77777777" w:rsidR="002D6123" w:rsidRPr="00073CFE" w:rsidRDefault="002D6123" w:rsidP="00717ABE">
            <w:pPr>
              <w:jc w:val="both"/>
              <w:rPr>
                <w:color w:val="000000" w:themeColor="text1"/>
              </w:rPr>
            </w:pPr>
            <w:r w:rsidRPr="00073CFE">
              <w:rPr>
                <w:color w:val="000000" w:themeColor="text1"/>
              </w:rPr>
              <w:t>5</w:t>
            </w:r>
          </w:p>
        </w:tc>
      </w:tr>
      <w:tr w:rsidR="00386295" w:rsidRPr="00073CFE" w14:paraId="7950BD7D" w14:textId="77777777" w:rsidTr="00717ABE">
        <w:tc>
          <w:tcPr>
            <w:tcW w:w="3086" w:type="dxa"/>
            <w:shd w:val="clear" w:color="auto" w:fill="F7CAAC"/>
          </w:tcPr>
          <w:p w14:paraId="5B81CF6F" w14:textId="77777777" w:rsidR="002D6123" w:rsidRPr="00073CFE" w:rsidRDefault="002D6123" w:rsidP="00717ABE">
            <w:pPr>
              <w:jc w:val="both"/>
              <w:rPr>
                <w:b/>
                <w:color w:val="000000" w:themeColor="text1"/>
              </w:rPr>
            </w:pPr>
            <w:r w:rsidRPr="00073CFE">
              <w:rPr>
                <w:b/>
                <w:color w:val="000000" w:themeColor="text1"/>
              </w:rPr>
              <w:t>Prerekvizity, korekvizity, ekvivalence</w:t>
            </w:r>
          </w:p>
        </w:tc>
        <w:tc>
          <w:tcPr>
            <w:tcW w:w="6769" w:type="dxa"/>
            <w:gridSpan w:val="7"/>
          </w:tcPr>
          <w:p w14:paraId="1DFFCC63" w14:textId="77777777" w:rsidR="002D6123" w:rsidRPr="00073CFE" w:rsidRDefault="002D6123" w:rsidP="00717ABE">
            <w:pPr>
              <w:jc w:val="both"/>
              <w:rPr>
                <w:color w:val="000000" w:themeColor="text1"/>
              </w:rPr>
            </w:pPr>
          </w:p>
        </w:tc>
      </w:tr>
      <w:tr w:rsidR="00386295" w:rsidRPr="00073CFE" w14:paraId="55D84FCA" w14:textId="77777777" w:rsidTr="00717ABE">
        <w:tc>
          <w:tcPr>
            <w:tcW w:w="3086" w:type="dxa"/>
            <w:shd w:val="clear" w:color="auto" w:fill="F7CAAC"/>
          </w:tcPr>
          <w:p w14:paraId="29826836" w14:textId="77777777" w:rsidR="002D6123" w:rsidRPr="00073CFE" w:rsidRDefault="002D6123" w:rsidP="00717ABE">
            <w:pPr>
              <w:jc w:val="both"/>
              <w:rPr>
                <w:b/>
                <w:color w:val="000000" w:themeColor="text1"/>
              </w:rPr>
            </w:pPr>
            <w:r w:rsidRPr="00073CFE">
              <w:rPr>
                <w:b/>
                <w:color w:val="000000" w:themeColor="text1"/>
              </w:rPr>
              <w:t>Způsob ověření studijních výsledků</w:t>
            </w:r>
          </w:p>
        </w:tc>
        <w:tc>
          <w:tcPr>
            <w:tcW w:w="3406" w:type="dxa"/>
            <w:gridSpan w:val="4"/>
          </w:tcPr>
          <w:p w14:paraId="0AE4A694" w14:textId="77777777" w:rsidR="002D6123" w:rsidRPr="00073CFE" w:rsidRDefault="002D6123" w:rsidP="00717ABE">
            <w:pPr>
              <w:jc w:val="both"/>
              <w:rPr>
                <w:color w:val="000000" w:themeColor="text1"/>
              </w:rPr>
            </w:pPr>
            <w:r w:rsidRPr="00073CFE">
              <w:rPr>
                <w:color w:val="000000" w:themeColor="text1"/>
              </w:rPr>
              <w:t>zápočet, zkouška</w:t>
            </w:r>
          </w:p>
        </w:tc>
        <w:tc>
          <w:tcPr>
            <w:tcW w:w="2156" w:type="dxa"/>
            <w:shd w:val="clear" w:color="auto" w:fill="F7CAAC"/>
          </w:tcPr>
          <w:p w14:paraId="00D72FC5" w14:textId="77777777" w:rsidR="002D6123" w:rsidRPr="00073CFE" w:rsidRDefault="002D6123" w:rsidP="00717ABE">
            <w:pPr>
              <w:jc w:val="both"/>
              <w:rPr>
                <w:b/>
                <w:color w:val="000000" w:themeColor="text1"/>
              </w:rPr>
            </w:pPr>
            <w:r w:rsidRPr="00073CFE">
              <w:rPr>
                <w:b/>
                <w:color w:val="000000" w:themeColor="text1"/>
              </w:rPr>
              <w:t>Forma výuky</w:t>
            </w:r>
          </w:p>
        </w:tc>
        <w:tc>
          <w:tcPr>
            <w:tcW w:w="1207" w:type="dxa"/>
            <w:gridSpan w:val="2"/>
          </w:tcPr>
          <w:p w14:paraId="5A504E4A" w14:textId="77777777" w:rsidR="002D6123" w:rsidRPr="00073CFE" w:rsidRDefault="002D6123" w:rsidP="00717ABE">
            <w:pPr>
              <w:jc w:val="both"/>
              <w:rPr>
                <w:color w:val="000000" w:themeColor="text1"/>
              </w:rPr>
            </w:pPr>
            <w:r w:rsidRPr="00073CFE">
              <w:rPr>
                <w:color w:val="000000" w:themeColor="text1"/>
              </w:rPr>
              <w:t>přednáška, seminář</w:t>
            </w:r>
          </w:p>
        </w:tc>
      </w:tr>
      <w:tr w:rsidR="00386295" w:rsidRPr="00073CFE" w14:paraId="63BF6126" w14:textId="77777777" w:rsidTr="00717ABE">
        <w:tc>
          <w:tcPr>
            <w:tcW w:w="3086" w:type="dxa"/>
            <w:shd w:val="clear" w:color="auto" w:fill="F7CAAC"/>
          </w:tcPr>
          <w:p w14:paraId="6679D4B1" w14:textId="77777777" w:rsidR="002D6123" w:rsidRPr="00073CFE" w:rsidRDefault="002D6123"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AE1821C" w14:textId="77777777" w:rsidR="002D6123" w:rsidRPr="00073CFE" w:rsidRDefault="002D6123" w:rsidP="00717ABE">
            <w:pPr>
              <w:jc w:val="both"/>
              <w:rPr>
                <w:color w:val="000000" w:themeColor="text1"/>
              </w:rPr>
            </w:pPr>
            <w:r w:rsidRPr="00073CFE">
              <w:rPr>
                <w:color w:val="000000" w:themeColor="text1"/>
              </w:rPr>
              <w:t>Způsob zakončení předmětu – zápočet, zkouška</w:t>
            </w:r>
          </w:p>
          <w:p w14:paraId="68495704" w14:textId="77777777" w:rsidR="002D6123" w:rsidRPr="00073CFE" w:rsidRDefault="002D6123" w:rsidP="00717ABE">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609C358E" w14:textId="77777777" w:rsidR="002D6123" w:rsidRPr="00073CFE" w:rsidRDefault="002D6123" w:rsidP="00717ABE">
            <w:pPr>
              <w:jc w:val="both"/>
              <w:rPr>
                <w:color w:val="000000" w:themeColor="text1"/>
              </w:rPr>
            </w:pPr>
            <w:r w:rsidRPr="00073CFE">
              <w:rPr>
                <w:color w:val="000000" w:themeColor="text1"/>
              </w:rPr>
              <w:t>Požadavky na zkoušku - písemný test s úspěšností min. 60 %, následuje ústní zkouška v rozsahu znalostí přednášek a seminářů.</w:t>
            </w:r>
          </w:p>
        </w:tc>
      </w:tr>
      <w:tr w:rsidR="00386295" w:rsidRPr="00073CFE" w14:paraId="30694551" w14:textId="77777777" w:rsidTr="00717ABE">
        <w:trPr>
          <w:trHeight w:val="73"/>
        </w:trPr>
        <w:tc>
          <w:tcPr>
            <w:tcW w:w="9855" w:type="dxa"/>
            <w:gridSpan w:val="8"/>
            <w:tcBorders>
              <w:top w:val="nil"/>
            </w:tcBorders>
          </w:tcPr>
          <w:p w14:paraId="3FFEE378" w14:textId="77777777" w:rsidR="002D6123" w:rsidRPr="00073CFE" w:rsidRDefault="002D6123" w:rsidP="00717ABE">
            <w:pPr>
              <w:jc w:val="both"/>
              <w:rPr>
                <w:color w:val="000000" w:themeColor="text1"/>
              </w:rPr>
            </w:pPr>
          </w:p>
        </w:tc>
      </w:tr>
      <w:tr w:rsidR="00386295" w:rsidRPr="00073CFE" w14:paraId="061DAE82" w14:textId="77777777" w:rsidTr="00717ABE">
        <w:trPr>
          <w:trHeight w:val="197"/>
        </w:trPr>
        <w:tc>
          <w:tcPr>
            <w:tcW w:w="3086" w:type="dxa"/>
            <w:tcBorders>
              <w:top w:val="nil"/>
            </w:tcBorders>
            <w:shd w:val="clear" w:color="auto" w:fill="F7CAAC"/>
          </w:tcPr>
          <w:p w14:paraId="5194FC48" w14:textId="77777777" w:rsidR="002D6123" w:rsidRPr="00073CFE" w:rsidRDefault="002D6123"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5B9F3769" w14:textId="77777777" w:rsidR="002D6123" w:rsidRPr="00073CFE" w:rsidRDefault="002D6123" w:rsidP="00717ABE">
            <w:pPr>
              <w:jc w:val="both"/>
              <w:rPr>
                <w:color w:val="000000" w:themeColor="text1"/>
              </w:rPr>
            </w:pPr>
            <w:r w:rsidRPr="00073CFE">
              <w:rPr>
                <w:color w:val="000000" w:themeColor="text1"/>
              </w:rPr>
              <w:t>doc. Ing. Roman Zámečník, PhD.</w:t>
            </w:r>
          </w:p>
        </w:tc>
      </w:tr>
      <w:tr w:rsidR="00386295" w:rsidRPr="00073CFE" w14:paraId="712D6069" w14:textId="77777777" w:rsidTr="00717ABE">
        <w:trPr>
          <w:trHeight w:val="243"/>
        </w:trPr>
        <w:tc>
          <w:tcPr>
            <w:tcW w:w="3086" w:type="dxa"/>
            <w:tcBorders>
              <w:top w:val="nil"/>
            </w:tcBorders>
            <w:shd w:val="clear" w:color="auto" w:fill="F7CAAC"/>
          </w:tcPr>
          <w:p w14:paraId="3BBC7244" w14:textId="77777777" w:rsidR="002D6123" w:rsidRPr="00073CFE" w:rsidRDefault="002D6123"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77867A8" w14:textId="77777777" w:rsidR="002D6123" w:rsidRPr="00073CFE" w:rsidRDefault="002D6123" w:rsidP="00717ABE">
            <w:pPr>
              <w:jc w:val="both"/>
              <w:rPr>
                <w:color w:val="000000" w:themeColor="text1"/>
              </w:rPr>
            </w:pPr>
            <w:r w:rsidRPr="00073CFE">
              <w:rPr>
                <w:color w:val="000000" w:themeColor="text1"/>
              </w:rPr>
              <w:t xml:space="preserve">Garant se podílí na přednášení v rozsahu 60 %, dále stanovuje koncepci seminářů a dohlíží na jejich jednotné vedení. </w:t>
            </w:r>
          </w:p>
        </w:tc>
      </w:tr>
      <w:tr w:rsidR="00386295" w:rsidRPr="00073CFE" w14:paraId="5B618DA8" w14:textId="77777777" w:rsidTr="00717ABE">
        <w:tc>
          <w:tcPr>
            <w:tcW w:w="3086" w:type="dxa"/>
            <w:shd w:val="clear" w:color="auto" w:fill="F7CAAC"/>
          </w:tcPr>
          <w:p w14:paraId="74D887D0" w14:textId="77777777" w:rsidR="002D6123" w:rsidRPr="00073CFE" w:rsidRDefault="002D6123"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31DF3784" w14:textId="77777777" w:rsidR="002D6123" w:rsidRPr="00073CFE" w:rsidRDefault="002D6123" w:rsidP="00717ABE">
            <w:pPr>
              <w:jc w:val="both"/>
              <w:rPr>
                <w:color w:val="000000" w:themeColor="text1"/>
              </w:rPr>
            </w:pPr>
            <w:r w:rsidRPr="00073CFE">
              <w:rPr>
                <w:color w:val="000000" w:themeColor="text1"/>
              </w:rPr>
              <w:t>doc. Ing. Roman Zámečník, PhD. – přednášky (60%); Ing. Petr Novák, Ph.D. – přednášky (40%)</w:t>
            </w:r>
          </w:p>
        </w:tc>
      </w:tr>
      <w:tr w:rsidR="00386295" w:rsidRPr="00073CFE" w14:paraId="151FF959" w14:textId="77777777" w:rsidTr="00717ABE">
        <w:trPr>
          <w:trHeight w:val="40"/>
        </w:trPr>
        <w:tc>
          <w:tcPr>
            <w:tcW w:w="9855" w:type="dxa"/>
            <w:gridSpan w:val="8"/>
            <w:tcBorders>
              <w:top w:val="nil"/>
            </w:tcBorders>
          </w:tcPr>
          <w:p w14:paraId="4884438B" w14:textId="77777777" w:rsidR="002D6123" w:rsidRPr="00073CFE" w:rsidRDefault="002D6123" w:rsidP="00717ABE">
            <w:pPr>
              <w:jc w:val="both"/>
              <w:rPr>
                <w:color w:val="000000" w:themeColor="text1"/>
              </w:rPr>
            </w:pPr>
          </w:p>
        </w:tc>
      </w:tr>
      <w:tr w:rsidR="00386295" w:rsidRPr="00073CFE" w14:paraId="222865D7" w14:textId="77777777" w:rsidTr="00717ABE">
        <w:tc>
          <w:tcPr>
            <w:tcW w:w="3086" w:type="dxa"/>
            <w:shd w:val="clear" w:color="auto" w:fill="F7CAAC"/>
          </w:tcPr>
          <w:p w14:paraId="06AD9A9C" w14:textId="77777777" w:rsidR="002D6123" w:rsidRPr="00073CFE" w:rsidRDefault="002D6123"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D110CE4" w14:textId="77777777" w:rsidR="002D6123" w:rsidRPr="00073CFE" w:rsidRDefault="002D6123" w:rsidP="00717ABE">
            <w:pPr>
              <w:jc w:val="both"/>
              <w:rPr>
                <w:color w:val="000000" w:themeColor="text1"/>
              </w:rPr>
            </w:pPr>
          </w:p>
        </w:tc>
      </w:tr>
      <w:tr w:rsidR="00386295" w:rsidRPr="00073CFE" w14:paraId="75B783D6" w14:textId="77777777" w:rsidTr="00717ABE">
        <w:trPr>
          <w:trHeight w:val="3938"/>
        </w:trPr>
        <w:tc>
          <w:tcPr>
            <w:tcW w:w="9855" w:type="dxa"/>
            <w:gridSpan w:val="8"/>
            <w:tcBorders>
              <w:top w:val="nil"/>
              <w:bottom w:val="single" w:sz="12" w:space="0" w:color="auto"/>
            </w:tcBorders>
          </w:tcPr>
          <w:p w14:paraId="02D7A8E0" w14:textId="77777777" w:rsidR="002D6123" w:rsidRPr="00073CFE" w:rsidRDefault="002D6123" w:rsidP="00717ABE">
            <w:pPr>
              <w:jc w:val="both"/>
              <w:rPr>
                <w:color w:val="000000" w:themeColor="text1"/>
              </w:rPr>
            </w:pPr>
            <w:r w:rsidRPr="00073CFE">
              <w:rPr>
                <w:color w:val="000000" w:themeColor="text1"/>
              </w:rPr>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073CFE">
              <w:rPr>
                <w:color w:val="000000" w:themeColor="text1"/>
              </w:rPr>
              <w:br/>
              <w:t xml:space="preserve">v českých a zahraničních podnicích a controllingovými SW aplikacemi. </w:t>
            </w:r>
          </w:p>
          <w:p w14:paraId="26763C98"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Historie controllingu, současné trendy a budoucnost controllingu.</w:t>
            </w:r>
          </w:p>
          <w:p w14:paraId="20FF54EF"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Podstata a úlohy controllingu; controller.</w:t>
            </w:r>
          </w:p>
          <w:p w14:paraId="7E6A2AC3"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Informační podpora controllingu - reporting jako základní nástroj controllingu.</w:t>
            </w:r>
          </w:p>
          <w:p w14:paraId="49F78828"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Strategický controlling a operativní controlling.</w:t>
            </w:r>
          </w:p>
          <w:p w14:paraId="382F3030"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controlling.</w:t>
            </w:r>
          </w:p>
          <w:p w14:paraId="05586A1F"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controlling.</w:t>
            </w:r>
          </w:p>
          <w:p w14:paraId="2BEBE215"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Investiční controlling.</w:t>
            </w:r>
          </w:p>
          <w:p w14:paraId="134D09A9"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Bankovní controlling.</w:t>
            </w:r>
          </w:p>
          <w:p w14:paraId="0D785D8F"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Projektový a procesní controlling.</w:t>
            </w:r>
          </w:p>
          <w:p w14:paraId="5DA9DD29"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funkčních oblastí (personální, výrobní, logistický, marketingový controlling).</w:t>
            </w:r>
          </w:p>
          <w:p w14:paraId="58966029"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v nevýrobní sféře (veřejná zpráva, neziskové organizace, zdravotní zařízení, hotely atd.).</w:t>
            </w:r>
          </w:p>
          <w:p w14:paraId="1BF3DED0"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 na aktuální téma z problematiky controllingu.</w:t>
            </w:r>
          </w:p>
        </w:tc>
      </w:tr>
      <w:tr w:rsidR="00386295" w:rsidRPr="00073CFE" w14:paraId="6D31614A" w14:textId="77777777" w:rsidTr="00717ABE">
        <w:trPr>
          <w:trHeight w:val="265"/>
        </w:trPr>
        <w:tc>
          <w:tcPr>
            <w:tcW w:w="3653" w:type="dxa"/>
            <w:gridSpan w:val="2"/>
            <w:tcBorders>
              <w:top w:val="nil"/>
            </w:tcBorders>
            <w:shd w:val="clear" w:color="auto" w:fill="F7CAAC"/>
          </w:tcPr>
          <w:p w14:paraId="1C49A460" w14:textId="77777777" w:rsidR="002D6123" w:rsidRPr="00073CFE" w:rsidRDefault="002D6123"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033C5A0" w14:textId="77777777" w:rsidR="002D6123" w:rsidRPr="00073CFE" w:rsidRDefault="002D6123" w:rsidP="00717ABE">
            <w:pPr>
              <w:jc w:val="both"/>
              <w:rPr>
                <w:color w:val="000000" w:themeColor="text1"/>
              </w:rPr>
            </w:pPr>
          </w:p>
        </w:tc>
      </w:tr>
      <w:tr w:rsidR="00386295" w:rsidRPr="00073CFE" w14:paraId="1B776FD4" w14:textId="77777777" w:rsidTr="00717ABE">
        <w:trPr>
          <w:trHeight w:val="265"/>
        </w:trPr>
        <w:tc>
          <w:tcPr>
            <w:tcW w:w="9855" w:type="dxa"/>
            <w:gridSpan w:val="8"/>
            <w:tcBorders>
              <w:top w:val="nil"/>
            </w:tcBorders>
            <w:shd w:val="clear" w:color="auto" w:fill="auto"/>
          </w:tcPr>
          <w:p w14:paraId="1A6E4FBE" w14:textId="77777777" w:rsidR="002D6123" w:rsidRPr="00073CFE" w:rsidRDefault="002D6123" w:rsidP="00717ABE">
            <w:pPr>
              <w:rPr>
                <w:b/>
                <w:color w:val="000000" w:themeColor="text1"/>
              </w:rPr>
            </w:pPr>
            <w:r w:rsidRPr="00073CFE">
              <w:rPr>
                <w:b/>
                <w:color w:val="000000" w:themeColor="text1"/>
              </w:rPr>
              <w:t xml:space="preserve">Povinná literatura </w:t>
            </w:r>
          </w:p>
          <w:p w14:paraId="14F5E93E" w14:textId="77777777" w:rsidR="002D6123" w:rsidRPr="00073CFE" w:rsidRDefault="002D6123" w:rsidP="00717ABE">
            <w:pPr>
              <w:jc w:val="both"/>
              <w:rPr>
                <w:bCs/>
                <w:color w:val="000000" w:themeColor="text1"/>
              </w:rPr>
            </w:pPr>
            <w:r w:rsidRPr="00073CFE">
              <w:rPr>
                <w:bCs/>
                <w:color w:val="000000" w:themeColor="text1"/>
              </w:rPr>
              <w:t xml:space="preserve">ATKINSON, A. A. </w:t>
            </w:r>
            <w:r w:rsidRPr="00073CFE">
              <w:rPr>
                <w:bCs/>
                <w:i/>
                <w:iCs/>
                <w:color w:val="000000" w:themeColor="text1"/>
              </w:rPr>
              <w:t>Management accounting: information for decision making and strategy execution</w:t>
            </w:r>
            <w:r w:rsidRPr="00073CFE">
              <w:rPr>
                <w:bCs/>
                <w:color w:val="000000" w:themeColor="text1"/>
              </w:rPr>
              <w:t>. 6th ed. Boston: Pearson, 2012, 550 p. ISBN 978-0-273-76998-9.</w:t>
            </w:r>
          </w:p>
          <w:p w14:paraId="3901B25C" w14:textId="77777777" w:rsidR="002D6123" w:rsidRPr="00073CFE" w:rsidRDefault="002D6123" w:rsidP="00717ABE">
            <w:pPr>
              <w:jc w:val="both"/>
              <w:rPr>
                <w:color w:val="000000" w:themeColor="text1"/>
              </w:rPr>
            </w:pPr>
            <w:r w:rsidRPr="00073CFE">
              <w:rPr>
                <w:bCs/>
                <w:color w:val="000000" w:themeColor="text1"/>
              </w:rPr>
              <w:t xml:space="preserve">BAUMGARTEN, D. </w:t>
            </w:r>
            <w:r w:rsidRPr="00073CFE">
              <w:rPr>
                <w:bCs/>
                <w:i/>
                <w:iCs/>
                <w:color w:val="000000" w:themeColor="text1"/>
              </w:rPr>
              <w:t>The cost stickiness phenomenon: causes, characteristics, and implications for fundamental analysis and financial analysts’ forecasts</w:t>
            </w:r>
            <w:r w:rsidRPr="00073CFE">
              <w:rPr>
                <w:bCs/>
                <w:color w:val="000000" w:themeColor="text1"/>
              </w:rPr>
              <w:t>. Wiesbaden: Springer Gabler, 2012, 105 p. ISBN 978-3-8349-4130-5.</w:t>
            </w:r>
          </w:p>
          <w:p w14:paraId="11244E2A" w14:textId="77777777" w:rsidR="002D6123" w:rsidRPr="00073CFE" w:rsidRDefault="002D6123" w:rsidP="00717ABE">
            <w:pPr>
              <w:jc w:val="both"/>
              <w:rPr>
                <w:bCs/>
                <w:color w:val="000000" w:themeColor="text1"/>
              </w:rPr>
            </w:pPr>
            <w:r w:rsidRPr="00073CFE">
              <w:rPr>
                <w:bCs/>
                <w:color w:val="000000" w:themeColor="text1"/>
              </w:rPr>
              <w:t xml:space="preserve">TASCHNER, A., CHARIFZADEH, M. </w:t>
            </w:r>
            <w:r w:rsidRPr="00073CFE">
              <w:rPr>
                <w:bCs/>
                <w:i/>
                <w:iCs/>
                <w:color w:val="000000" w:themeColor="text1"/>
              </w:rPr>
              <w:t>Management and cost accounting: tools and concepts in an Central European context</w:t>
            </w:r>
            <w:r w:rsidRPr="00073CFE">
              <w:rPr>
                <w:bCs/>
                <w:color w:val="000000" w:themeColor="text1"/>
              </w:rPr>
              <w:t>. Weinheim: Wiley-VCH, 2016, 304 p. ISBN 978-3-527-50822-8.</w:t>
            </w:r>
          </w:p>
          <w:p w14:paraId="38D75376" w14:textId="77777777" w:rsidR="002D6123" w:rsidRPr="00073CFE" w:rsidRDefault="002D6123" w:rsidP="00717ABE">
            <w:pPr>
              <w:jc w:val="both"/>
              <w:rPr>
                <w:b/>
                <w:color w:val="000000" w:themeColor="text1"/>
              </w:rPr>
            </w:pPr>
            <w:r w:rsidRPr="00073CFE">
              <w:rPr>
                <w:b/>
                <w:color w:val="000000" w:themeColor="text1"/>
              </w:rPr>
              <w:t>Doporučená literatura</w:t>
            </w:r>
          </w:p>
          <w:p w14:paraId="37A9A42B" w14:textId="77777777" w:rsidR="002D6123" w:rsidRPr="00073CFE" w:rsidRDefault="002D6123" w:rsidP="00717ABE">
            <w:pPr>
              <w:jc w:val="both"/>
              <w:rPr>
                <w:color w:val="000000" w:themeColor="text1"/>
              </w:rPr>
            </w:pPr>
            <w:r w:rsidRPr="00073CFE">
              <w:rPr>
                <w:color w:val="000000" w:themeColor="text1"/>
              </w:rPr>
              <w:t xml:space="preserve">COOPER, R. G. </w:t>
            </w:r>
            <w:r w:rsidRPr="00073CFE">
              <w:rPr>
                <w:i/>
                <w:iCs/>
                <w:color w:val="000000" w:themeColor="text1"/>
              </w:rPr>
              <w:t>Winning at new products: creating value through innovation</w:t>
            </w:r>
            <w:r w:rsidRPr="00073CFE">
              <w:rPr>
                <w:color w:val="000000" w:themeColor="text1"/>
              </w:rPr>
              <w:t>. Fifth edition. New York: Basic Books, 2017, 431 p. ISBN 978-0-465-09332-8.</w:t>
            </w:r>
          </w:p>
          <w:p w14:paraId="020BD859" w14:textId="77777777" w:rsidR="002D6123" w:rsidRPr="00073CFE" w:rsidRDefault="002D6123" w:rsidP="00717ABE">
            <w:pPr>
              <w:jc w:val="both"/>
              <w:rPr>
                <w:bCs/>
                <w:color w:val="000000" w:themeColor="text1"/>
              </w:rPr>
            </w:pPr>
            <w:r w:rsidRPr="00073CFE">
              <w:rPr>
                <w:color w:val="000000" w:themeColor="text1"/>
              </w:rPr>
              <w:t xml:space="preserve">KAPLAN, R. S., NORTON, D. P. </w:t>
            </w:r>
            <w:r w:rsidRPr="00073CFE">
              <w:rPr>
                <w:i/>
                <w:iCs/>
                <w:color w:val="000000" w:themeColor="text1"/>
              </w:rPr>
              <w:t>Strategy maps: converting intangible assets into tangible outcomes</w:t>
            </w:r>
            <w:r w:rsidRPr="00073CFE">
              <w:rPr>
                <w:color w:val="000000" w:themeColor="text1"/>
              </w:rPr>
              <w:t>. Boston: Harvard Business School Press, 2004, 454 p. ISBN 1591391342.</w:t>
            </w:r>
          </w:p>
        </w:tc>
      </w:tr>
      <w:tr w:rsidR="00386295" w:rsidRPr="00073CFE" w14:paraId="3326A592" w14:textId="77777777" w:rsidTr="00717ABE">
        <w:trPr>
          <w:trHeight w:val="992"/>
        </w:trPr>
        <w:tc>
          <w:tcPr>
            <w:tcW w:w="9855" w:type="dxa"/>
            <w:gridSpan w:val="8"/>
            <w:tcBorders>
              <w:top w:val="nil"/>
            </w:tcBorders>
          </w:tcPr>
          <w:p w14:paraId="5009D2E9" w14:textId="77777777" w:rsidR="002D6123" w:rsidRPr="00073CFE" w:rsidRDefault="002D6123" w:rsidP="00717ABE">
            <w:pPr>
              <w:jc w:val="both"/>
              <w:rPr>
                <w:color w:val="000000" w:themeColor="text1"/>
              </w:rPr>
            </w:pPr>
            <w:r w:rsidRPr="00073CFE">
              <w:rPr>
                <w:color w:val="000000" w:themeColor="text1"/>
              </w:rPr>
              <w:t xml:space="preserve">KAPLAN, R. S., ANDERSON, S. R. </w:t>
            </w:r>
            <w:r w:rsidRPr="00073CFE">
              <w:rPr>
                <w:i/>
                <w:iCs/>
                <w:color w:val="000000" w:themeColor="text1"/>
              </w:rPr>
              <w:t>Time-driven activity-based costing: a simpler and more powerful path to higher profits</w:t>
            </w:r>
            <w:r w:rsidRPr="00073CFE">
              <w:rPr>
                <w:color w:val="000000" w:themeColor="text1"/>
              </w:rPr>
              <w:t>. Boston: Harvard Business School Press, 2007, 266 p. ISBN 978-1-4221-0171-1.</w:t>
            </w:r>
          </w:p>
          <w:p w14:paraId="23ED1CA6" w14:textId="77777777" w:rsidR="002D6123" w:rsidRPr="00073CFE" w:rsidRDefault="002D6123" w:rsidP="00717ABE">
            <w:pPr>
              <w:jc w:val="both"/>
              <w:rPr>
                <w:bCs/>
                <w:color w:val="000000" w:themeColor="text1"/>
              </w:rPr>
            </w:pPr>
            <w:r w:rsidRPr="00073CFE">
              <w:rPr>
                <w:bCs/>
                <w:color w:val="000000" w:themeColor="text1"/>
              </w:rPr>
              <w:t xml:space="preserve">KERZNER, H. </w:t>
            </w:r>
            <w:r w:rsidRPr="00073CFE">
              <w:rPr>
                <w:bCs/>
                <w:i/>
                <w:color w:val="000000" w:themeColor="text1"/>
              </w:rPr>
              <w:t>Project Management: A Systems Approach to Planning, Scheduling, and Controlling</w:t>
            </w:r>
            <w:r w:rsidRPr="00073CFE">
              <w:rPr>
                <w:bCs/>
                <w:color w:val="000000" w:themeColor="text1"/>
              </w:rPr>
              <w:t>, 12th Edition, Wiley, 2017, 848 p. ISBN 978-1119165354.</w:t>
            </w:r>
          </w:p>
          <w:p w14:paraId="5A70C446" w14:textId="77777777" w:rsidR="002D6123" w:rsidRPr="00073CFE" w:rsidRDefault="002D6123" w:rsidP="00717ABE">
            <w:pPr>
              <w:jc w:val="both"/>
              <w:rPr>
                <w:color w:val="000000" w:themeColor="text1"/>
              </w:rPr>
            </w:pPr>
            <w:r w:rsidRPr="00073CFE">
              <w:rPr>
                <w:color w:val="000000" w:themeColor="text1"/>
              </w:rPr>
              <w:t xml:space="preserve">PARMENTER, D. </w:t>
            </w:r>
            <w:r w:rsidRPr="00073CFE">
              <w:rPr>
                <w:i/>
                <w:iCs/>
                <w:color w:val="000000" w:themeColor="text1"/>
              </w:rPr>
              <w:t>Key performance indicators for government and non profit agencies: implementing winning KPIs</w:t>
            </w:r>
            <w:r w:rsidRPr="00073CFE">
              <w:rPr>
                <w:color w:val="000000" w:themeColor="text1"/>
              </w:rPr>
              <w:t>. Hoboken: Wiley, John Wiley &amp; Sons, 2012, 309 p. ISBN 978-0-470-94454-7.</w:t>
            </w:r>
          </w:p>
        </w:tc>
      </w:tr>
      <w:tr w:rsidR="00386295" w:rsidRPr="00073CFE" w14:paraId="67F006AC"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AA9A58" w14:textId="77777777" w:rsidR="002D6123" w:rsidRPr="00073CFE" w:rsidRDefault="002D6123" w:rsidP="00717ABE">
            <w:pPr>
              <w:jc w:val="center"/>
              <w:rPr>
                <w:b/>
                <w:color w:val="000000" w:themeColor="text1"/>
              </w:rPr>
            </w:pPr>
            <w:r w:rsidRPr="00073CFE">
              <w:rPr>
                <w:b/>
                <w:color w:val="000000" w:themeColor="text1"/>
              </w:rPr>
              <w:t>Informace ke kombinované nebo distanční formě</w:t>
            </w:r>
          </w:p>
        </w:tc>
      </w:tr>
      <w:tr w:rsidR="00386295" w:rsidRPr="00073CFE" w14:paraId="1410E804" w14:textId="77777777" w:rsidTr="00717ABE">
        <w:tc>
          <w:tcPr>
            <w:tcW w:w="4787" w:type="dxa"/>
            <w:gridSpan w:val="3"/>
            <w:tcBorders>
              <w:top w:val="single" w:sz="2" w:space="0" w:color="auto"/>
            </w:tcBorders>
            <w:shd w:val="clear" w:color="auto" w:fill="F7CAAC"/>
          </w:tcPr>
          <w:p w14:paraId="7E3CD31E" w14:textId="77777777" w:rsidR="002D6123" w:rsidRPr="00073CFE" w:rsidRDefault="002D6123"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7E7C0F8B" w14:textId="77777777" w:rsidR="002D6123" w:rsidRPr="00073CFE" w:rsidRDefault="002D6123" w:rsidP="00717ABE">
            <w:pPr>
              <w:jc w:val="both"/>
              <w:rPr>
                <w:color w:val="000000" w:themeColor="text1"/>
              </w:rPr>
            </w:pPr>
          </w:p>
        </w:tc>
        <w:tc>
          <w:tcPr>
            <w:tcW w:w="4179" w:type="dxa"/>
            <w:gridSpan w:val="4"/>
            <w:tcBorders>
              <w:top w:val="single" w:sz="2" w:space="0" w:color="auto"/>
            </w:tcBorders>
            <w:shd w:val="clear" w:color="auto" w:fill="F7CAAC"/>
          </w:tcPr>
          <w:p w14:paraId="786D4C31" w14:textId="77777777" w:rsidR="002D6123" w:rsidRPr="00073CFE" w:rsidRDefault="002D6123" w:rsidP="00717ABE">
            <w:pPr>
              <w:jc w:val="both"/>
              <w:rPr>
                <w:b/>
                <w:color w:val="000000" w:themeColor="text1"/>
              </w:rPr>
            </w:pPr>
            <w:r w:rsidRPr="00073CFE">
              <w:rPr>
                <w:b/>
                <w:color w:val="000000" w:themeColor="text1"/>
              </w:rPr>
              <w:t xml:space="preserve">hodin </w:t>
            </w:r>
          </w:p>
        </w:tc>
      </w:tr>
      <w:tr w:rsidR="00386295" w:rsidRPr="00073CFE" w14:paraId="41089006" w14:textId="77777777" w:rsidTr="00717ABE">
        <w:tc>
          <w:tcPr>
            <w:tcW w:w="9855" w:type="dxa"/>
            <w:gridSpan w:val="8"/>
            <w:shd w:val="clear" w:color="auto" w:fill="F7CAAC"/>
          </w:tcPr>
          <w:p w14:paraId="67A1B0CD" w14:textId="77777777" w:rsidR="002D6123" w:rsidRPr="00073CFE" w:rsidRDefault="002D6123" w:rsidP="00717ABE">
            <w:pPr>
              <w:jc w:val="both"/>
              <w:rPr>
                <w:b/>
                <w:color w:val="000000" w:themeColor="text1"/>
              </w:rPr>
            </w:pPr>
            <w:r w:rsidRPr="00073CFE">
              <w:rPr>
                <w:b/>
                <w:color w:val="000000" w:themeColor="text1"/>
              </w:rPr>
              <w:t>Informace o způsobu kontaktu s vyučujícím</w:t>
            </w:r>
          </w:p>
        </w:tc>
      </w:tr>
      <w:tr w:rsidR="00386295" w:rsidRPr="00073CFE" w14:paraId="4BBD9FAD" w14:textId="77777777" w:rsidTr="00717ABE">
        <w:trPr>
          <w:trHeight w:val="662"/>
        </w:trPr>
        <w:tc>
          <w:tcPr>
            <w:tcW w:w="9855" w:type="dxa"/>
            <w:gridSpan w:val="8"/>
          </w:tcPr>
          <w:p w14:paraId="008A1112" w14:textId="77777777" w:rsidR="002D6123" w:rsidRPr="00073CFE" w:rsidRDefault="002D6123"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4A39C45" w14:textId="77777777" w:rsidR="002D6123" w:rsidRPr="00073CFE" w:rsidRDefault="002D6123" w:rsidP="002D6123">
      <w:pPr>
        <w:rPr>
          <w:color w:val="000000" w:themeColor="text1"/>
        </w:rPr>
      </w:pPr>
    </w:p>
    <w:p w14:paraId="53AEE200" w14:textId="77777777" w:rsidR="002D6123" w:rsidRPr="00073CFE" w:rsidRDefault="002D6123" w:rsidP="002D6123">
      <w:pPr>
        <w:rPr>
          <w:color w:val="000000" w:themeColor="text1"/>
        </w:rPr>
      </w:pPr>
    </w:p>
    <w:p w14:paraId="7720F928" w14:textId="77777777" w:rsidR="002D6123" w:rsidRPr="00073CFE" w:rsidRDefault="002D6123" w:rsidP="002D6123">
      <w:pPr>
        <w:rPr>
          <w:color w:val="000000" w:themeColor="text1"/>
        </w:rPr>
      </w:pPr>
    </w:p>
    <w:p w14:paraId="47036798" w14:textId="77777777" w:rsidR="002D6123" w:rsidRPr="00073CFE" w:rsidRDefault="002D6123" w:rsidP="002D6123">
      <w:pPr>
        <w:rPr>
          <w:color w:val="000000" w:themeColor="text1"/>
        </w:rPr>
      </w:pPr>
    </w:p>
    <w:p w14:paraId="68AA19FE" w14:textId="77777777" w:rsidR="002D6123" w:rsidRPr="00073CFE" w:rsidRDefault="002D6123" w:rsidP="002D6123">
      <w:pPr>
        <w:rPr>
          <w:color w:val="000000" w:themeColor="text1"/>
        </w:rPr>
      </w:pPr>
    </w:p>
    <w:p w14:paraId="60B41511" w14:textId="77777777" w:rsidR="002D6123" w:rsidRPr="00073CFE" w:rsidRDefault="002D6123" w:rsidP="002D6123">
      <w:pPr>
        <w:rPr>
          <w:color w:val="000000" w:themeColor="text1"/>
        </w:rPr>
      </w:pPr>
    </w:p>
    <w:p w14:paraId="77990750" w14:textId="77777777" w:rsidR="00E26FD2" w:rsidRPr="00073CFE" w:rsidRDefault="00E26FD2" w:rsidP="002D6123">
      <w:pPr>
        <w:rPr>
          <w:color w:val="000000" w:themeColor="text1"/>
        </w:rPr>
      </w:pPr>
    </w:p>
    <w:p w14:paraId="44BA759C" w14:textId="77777777" w:rsidR="00E26FD2" w:rsidRPr="00073CFE" w:rsidRDefault="00E26FD2" w:rsidP="002D6123">
      <w:pPr>
        <w:rPr>
          <w:color w:val="000000" w:themeColor="text1"/>
        </w:rPr>
      </w:pPr>
    </w:p>
    <w:p w14:paraId="403EAABA" w14:textId="77777777" w:rsidR="00E26FD2" w:rsidRPr="00073CFE" w:rsidRDefault="00E26FD2" w:rsidP="002D6123">
      <w:pPr>
        <w:rPr>
          <w:color w:val="000000" w:themeColor="text1"/>
        </w:rPr>
      </w:pPr>
    </w:p>
    <w:p w14:paraId="3F287F3B" w14:textId="77777777" w:rsidR="00E26FD2" w:rsidRPr="00073CFE" w:rsidRDefault="00E26FD2" w:rsidP="002D6123">
      <w:pPr>
        <w:rPr>
          <w:color w:val="000000" w:themeColor="text1"/>
        </w:rPr>
      </w:pPr>
    </w:p>
    <w:p w14:paraId="0FA5D639" w14:textId="77777777" w:rsidR="00E26FD2" w:rsidRPr="00073CFE" w:rsidRDefault="00E26FD2" w:rsidP="002D6123">
      <w:pPr>
        <w:rPr>
          <w:color w:val="000000" w:themeColor="text1"/>
        </w:rPr>
      </w:pPr>
    </w:p>
    <w:p w14:paraId="68180FBD" w14:textId="77777777" w:rsidR="00E26FD2" w:rsidRPr="00073CFE" w:rsidRDefault="00E26FD2" w:rsidP="002D6123">
      <w:pPr>
        <w:rPr>
          <w:color w:val="000000" w:themeColor="text1"/>
        </w:rPr>
      </w:pPr>
    </w:p>
    <w:p w14:paraId="7E20A6FD" w14:textId="77777777" w:rsidR="00E26FD2" w:rsidRPr="00073CFE" w:rsidRDefault="00E26FD2" w:rsidP="002D6123">
      <w:pPr>
        <w:rPr>
          <w:color w:val="000000" w:themeColor="text1"/>
        </w:rPr>
      </w:pPr>
    </w:p>
    <w:p w14:paraId="45B3363D" w14:textId="77777777" w:rsidR="00E26FD2" w:rsidRPr="00073CFE" w:rsidRDefault="00E26FD2" w:rsidP="002D6123">
      <w:pPr>
        <w:rPr>
          <w:color w:val="000000" w:themeColor="text1"/>
        </w:rPr>
      </w:pPr>
    </w:p>
    <w:p w14:paraId="0734A598" w14:textId="77777777" w:rsidR="00E26FD2" w:rsidRPr="00073CFE" w:rsidRDefault="00E26FD2" w:rsidP="002D6123">
      <w:pPr>
        <w:rPr>
          <w:color w:val="000000" w:themeColor="text1"/>
        </w:rPr>
      </w:pPr>
    </w:p>
    <w:p w14:paraId="09C16D1F" w14:textId="77777777" w:rsidR="00E26FD2" w:rsidRPr="00073CFE" w:rsidRDefault="00E26FD2" w:rsidP="002D6123">
      <w:pPr>
        <w:rPr>
          <w:color w:val="000000" w:themeColor="text1"/>
        </w:rPr>
      </w:pPr>
    </w:p>
    <w:p w14:paraId="5C83FAE1" w14:textId="77777777" w:rsidR="00E26FD2" w:rsidRPr="00073CFE" w:rsidRDefault="00E26FD2" w:rsidP="002D6123">
      <w:pPr>
        <w:rPr>
          <w:color w:val="000000" w:themeColor="text1"/>
        </w:rPr>
      </w:pPr>
    </w:p>
    <w:p w14:paraId="4E3C618E" w14:textId="77777777" w:rsidR="00E26FD2" w:rsidRPr="00073CFE" w:rsidRDefault="00E26FD2" w:rsidP="002D6123">
      <w:pPr>
        <w:rPr>
          <w:color w:val="000000" w:themeColor="text1"/>
        </w:rPr>
      </w:pPr>
    </w:p>
    <w:p w14:paraId="7D7759ED" w14:textId="77777777" w:rsidR="00E26FD2" w:rsidRPr="00073CFE" w:rsidRDefault="00E26FD2" w:rsidP="002D6123">
      <w:pPr>
        <w:rPr>
          <w:color w:val="000000" w:themeColor="text1"/>
        </w:rPr>
      </w:pPr>
    </w:p>
    <w:p w14:paraId="66C1D507" w14:textId="77777777" w:rsidR="00E26FD2" w:rsidRPr="00073CFE" w:rsidRDefault="00E26FD2" w:rsidP="002D6123">
      <w:pPr>
        <w:rPr>
          <w:color w:val="000000" w:themeColor="text1"/>
        </w:rPr>
      </w:pPr>
    </w:p>
    <w:p w14:paraId="3516582B" w14:textId="77777777" w:rsidR="00E26FD2" w:rsidRPr="00073CFE" w:rsidRDefault="00E26FD2" w:rsidP="002D6123">
      <w:pPr>
        <w:rPr>
          <w:color w:val="000000" w:themeColor="text1"/>
        </w:rPr>
      </w:pPr>
    </w:p>
    <w:p w14:paraId="35412F4E" w14:textId="77777777" w:rsidR="00E26FD2" w:rsidRPr="00073CFE" w:rsidRDefault="00E26FD2" w:rsidP="002D6123">
      <w:pPr>
        <w:rPr>
          <w:color w:val="000000" w:themeColor="text1"/>
        </w:rPr>
      </w:pPr>
    </w:p>
    <w:p w14:paraId="20C09A54" w14:textId="77777777" w:rsidR="00E26FD2" w:rsidRPr="00073CFE" w:rsidRDefault="00E26FD2" w:rsidP="002D6123">
      <w:pPr>
        <w:rPr>
          <w:color w:val="000000" w:themeColor="text1"/>
        </w:rPr>
      </w:pPr>
    </w:p>
    <w:p w14:paraId="17ED5DF0" w14:textId="77777777" w:rsidR="00E26FD2" w:rsidRPr="00073CFE" w:rsidRDefault="00E26FD2" w:rsidP="002D6123">
      <w:pPr>
        <w:rPr>
          <w:color w:val="000000" w:themeColor="text1"/>
        </w:rPr>
      </w:pPr>
    </w:p>
    <w:p w14:paraId="0839765D" w14:textId="77777777" w:rsidR="00E26FD2" w:rsidRPr="00073CFE" w:rsidRDefault="00E26FD2" w:rsidP="002D6123">
      <w:pPr>
        <w:rPr>
          <w:color w:val="000000" w:themeColor="text1"/>
        </w:rPr>
      </w:pPr>
    </w:p>
    <w:p w14:paraId="1F7E8DC7" w14:textId="77777777" w:rsidR="00E26FD2" w:rsidRPr="00073CFE" w:rsidRDefault="00E26FD2" w:rsidP="002D6123">
      <w:pPr>
        <w:rPr>
          <w:color w:val="000000" w:themeColor="text1"/>
        </w:rPr>
      </w:pPr>
    </w:p>
    <w:p w14:paraId="5511C36A" w14:textId="77777777" w:rsidR="00E26FD2" w:rsidRPr="00073CFE" w:rsidRDefault="00E26FD2" w:rsidP="002D6123">
      <w:pPr>
        <w:rPr>
          <w:color w:val="000000" w:themeColor="text1"/>
        </w:rPr>
      </w:pPr>
    </w:p>
    <w:p w14:paraId="25829539" w14:textId="77777777" w:rsidR="00E26FD2" w:rsidRPr="00073CFE" w:rsidRDefault="00E26FD2" w:rsidP="002D6123">
      <w:pPr>
        <w:rPr>
          <w:color w:val="000000" w:themeColor="text1"/>
        </w:rPr>
      </w:pPr>
    </w:p>
    <w:p w14:paraId="1DA36BC6" w14:textId="77777777" w:rsidR="00E26FD2" w:rsidRPr="00073CFE" w:rsidRDefault="00E26FD2" w:rsidP="002D6123">
      <w:pPr>
        <w:rPr>
          <w:color w:val="000000" w:themeColor="text1"/>
        </w:rPr>
      </w:pPr>
    </w:p>
    <w:p w14:paraId="216A4A06" w14:textId="77777777" w:rsidR="00E26FD2" w:rsidRPr="00073CFE" w:rsidRDefault="00E26FD2" w:rsidP="002D6123">
      <w:pPr>
        <w:rPr>
          <w:color w:val="000000" w:themeColor="text1"/>
        </w:rPr>
      </w:pPr>
    </w:p>
    <w:p w14:paraId="05A67969" w14:textId="77777777" w:rsidR="00E26FD2" w:rsidRPr="00073CFE" w:rsidRDefault="00E26FD2" w:rsidP="002D6123">
      <w:pPr>
        <w:rPr>
          <w:color w:val="000000" w:themeColor="text1"/>
        </w:rPr>
      </w:pPr>
    </w:p>
    <w:p w14:paraId="5E8C7195" w14:textId="77777777" w:rsidR="00E26FD2" w:rsidRPr="00073CFE" w:rsidRDefault="00E26FD2" w:rsidP="002D6123">
      <w:pPr>
        <w:rPr>
          <w:color w:val="000000" w:themeColor="text1"/>
        </w:rPr>
      </w:pPr>
    </w:p>
    <w:p w14:paraId="4CEE430F" w14:textId="77777777" w:rsidR="00E26FD2" w:rsidRPr="00073CFE" w:rsidRDefault="00E26FD2" w:rsidP="002D6123">
      <w:pPr>
        <w:rPr>
          <w:color w:val="000000" w:themeColor="text1"/>
        </w:rPr>
      </w:pPr>
    </w:p>
    <w:p w14:paraId="6B8F7FCC" w14:textId="77777777" w:rsidR="00E26FD2" w:rsidRPr="00073CFE" w:rsidRDefault="00E26FD2" w:rsidP="002D6123">
      <w:pPr>
        <w:rPr>
          <w:color w:val="000000" w:themeColor="text1"/>
        </w:rPr>
      </w:pPr>
    </w:p>
    <w:p w14:paraId="7B269DC8" w14:textId="77777777" w:rsidR="00E26FD2" w:rsidRPr="00073CFE" w:rsidRDefault="00E26FD2" w:rsidP="002D6123">
      <w:pPr>
        <w:rPr>
          <w:color w:val="000000" w:themeColor="text1"/>
        </w:rPr>
      </w:pPr>
    </w:p>
    <w:p w14:paraId="137FF86C" w14:textId="77777777" w:rsidR="00E26FD2" w:rsidRPr="00073CFE" w:rsidRDefault="00E26FD2" w:rsidP="002D6123">
      <w:pPr>
        <w:rPr>
          <w:color w:val="000000" w:themeColor="text1"/>
        </w:rPr>
      </w:pPr>
    </w:p>
    <w:p w14:paraId="2F69F6F7" w14:textId="77777777" w:rsidR="00E26FD2" w:rsidRPr="00073CFE" w:rsidRDefault="00E26FD2" w:rsidP="002D6123">
      <w:pPr>
        <w:rPr>
          <w:color w:val="000000" w:themeColor="text1"/>
        </w:rPr>
      </w:pPr>
    </w:p>
    <w:p w14:paraId="0F343042" w14:textId="77777777" w:rsidR="00E26FD2" w:rsidRPr="00073CFE" w:rsidRDefault="00E26FD2" w:rsidP="002D6123">
      <w:pPr>
        <w:rPr>
          <w:color w:val="000000" w:themeColor="text1"/>
        </w:rPr>
      </w:pPr>
    </w:p>
    <w:p w14:paraId="602C153D" w14:textId="77777777" w:rsidR="00E26FD2" w:rsidRPr="00073CFE" w:rsidRDefault="00E26FD2" w:rsidP="002D6123">
      <w:pPr>
        <w:rPr>
          <w:color w:val="000000" w:themeColor="text1"/>
        </w:rPr>
      </w:pPr>
    </w:p>
    <w:p w14:paraId="1637A705" w14:textId="77777777" w:rsidR="00E26FD2" w:rsidRPr="00073CFE" w:rsidRDefault="00E26FD2" w:rsidP="002D6123">
      <w:pPr>
        <w:rPr>
          <w:color w:val="000000" w:themeColor="text1"/>
        </w:rPr>
      </w:pPr>
    </w:p>
    <w:p w14:paraId="700F26D5" w14:textId="77777777" w:rsidR="00E26FD2" w:rsidRPr="00073CFE" w:rsidRDefault="00E26FD2" w:rsidP="002D6123">
      <w:pPr>
        <w:rPr>
          <w:color w:val="000000" w:themeColor="text1"/>
        </w:rPr>
      </w:pPr>
    </w:p>
    <w:p w14:paraId="1051A62E" w14:textId="77777777" w:rsidR="00E26FD2" w:rsidRPr="00073CFE" w:rsidRDefault="00E26FD2" w:rsidP="002D6123">
      <w:pPr>
        <w:rPr>
          <w:color w:val="000000" w:themeColor="text1"/>
        </w:rPr>
      </w:pPr>
    </w:p>
    <w:p w14:paraId="2760DC4C" w14:textId="77777777" w:rsidR="00E26FD2" w:rsidRPr="00073CFE" w:rsidRDefault="00E26FD2" w:rsidP="002D6123">
      <w:pPr>
        <w:rPr>
          <w:color w:val="000000" w:themeColor="text1"/>
        </w:rPr>
      </w:pPr>
    </w:p>
    <w:p w14:paraId="49F0222E" w14:textId="77777777" w:rsidR="00E26FD2" w:rsidRPr="00073CFE" w:rsidRDefault="00E26FD2" w:rsidP="002D6123">
      <w:pPr>
        <w:rPr>
          <w:color w:val="000000" w:themeColor="text1"/>
        </w:rPr>
      </w:pPr>
    </w:p>
    <w:p w14:paraId="1C5C1EFF" w14:textId="77777777" w:rsidR="00E26FD2" w:rsidRPr="00073CFE" w:rsidRDefault="00E26FD2" w:rsidP="002D6123">
      <w:pPr>
        <w:rPr>
          <w:color w:val="000000" w:themeColor="text1"/>
        </w:rPr>
      </w:pPr>
    </w:p>
    <w:p w14:paraId="151DDFC7" w14:textId="77777777" w:rsidR="00E26FD2" w:rsidRPr="00073CFE" w:rsidRDefault="00E26FD2" w:rsidP="002D6123">
      <w:pPr>
        <w:rPr>
          <w:color w:val="000000" w:themeColor="text1"/>
        </w:rPr>
      </w:pPr>
    </w:p>
    <w:p w14:paraId="361E7F2E" w14:textId="77777777" w:rsidR="005F18F2" w:rsidRPr="00073CFE" w:rsidRDefault="005F18F2" w:rsidP="002D6123">
      <w:pPr>
        <w:rPr>
          <w:color w:val="000000" w:themeColor="text1"/>
        </w:rPr>
      </w:pPr>
    </w:p>
    <w:p w14:paraId="4B01CFCB" w14:textId="77777777" w:rsidR="005F18F2" w:rsidRPr="00073CFE" w:rsidRDefault="005F18F2" w:rsidP="002D6123">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170E" w:rsidRPr="00073CFE" w:rsidDel="002362EF" w14:paraId="0FD6B57F" w14:textId="6B54A320" w:rsidTr="00D32862">
        <w:tc>
          <w:tcPr>
            <w:tcW w:w="9855" w:type="dxa"/>
            <w:gridSpan w:val="8"/>
            <w:tcBorders>
              <w:bottom w:val="double" w:sz="4" w:space="0" w:color="auto"/>
            </w:tcBorders>
            <w:shd w:val="clear" w:color="auto" w:fill="BDD6EE"/>
          </w:tcPr>
          <w:p w14:paraId="1F8D6E8C" w14:textId="6F5D5A0D" w:rsidR="0019170E" w:rsidRPr="00073CFE" w:rsidDel="002362EF" w:rsidRDefault="0019170E" w:rsidP="00D32862">
            <w:pPr>
              <w:jc w:val="both"/>
              <w:rPr>
                <w:moveFrom w:id="1170" w:author="Drahomíra Pavelková" w:date="2020-08-26T19:06:00Z"/>
                <w:b/>
                <w:color w:val="000000" w:themeColor="text1"/>
                <w:sz w:val="28"/>
              </w:rPr>
            </w:pPr>
            <w:moveFromRangeStart w:id="1171" w:author="Drahomíra Pavelková" w:date="2020-08-26T19:06:00Z" w:name="move49361191"/>
            <w:moveFrom w:id="1172" w:author="Drahomíra Pavelková" w:date="2020-08-26T19:06:00Z">
              <w:r w:rsidRPr="00073CFE" w:rsidDel="002362EF">
                <w:rPr>
                  <w:color w:val="000000" w:themeColor="text1"/>
                </w:rPr>
                <w:br w:type="page"/>
              </w:r>
              <w:r w:rsidRPr="00073CFE" w:rsidDel="002362EF">
                <w:rPr>
                  <w:b/>
                  <w:color w:val="000000" w:themeColor="text1"/>
                  <w:sz w:val="28"/>
                </w:rPr>
                <w:t>B-III – Charakteristika studijního předmětu</w:t>
              </w:r>
            </w:moveFrom>
          </w:p>
        </w:tc>
      </w:tr>
      <w:tr w:rsidR="0019170E" w:rsidRPr="00073CFE" w:rsidDel="002362EF" w14:paraId="43E75FB7" w14:textId="6A4951F9" w:rsidTr="00D32862">
        <w:tc>
          <w:tcPr>
            <w:tcW w:w="3086" w:type="dxa"/>
            <w:tcBorders>
              <w:top w:val="double" w:sz="4" w:space="0" w:color="auto"/>
            </w:tcBorders>
            <w:shd w:val="clear" w:color="auto" w:fill="F7CAAC"/>
          </w:tcPr>
          <w:p w14:paraId="3AFD8B4D" w14:textId="7048F686" w:rsidR="0019170E" w:rsidRPr="00073CFE" w:rsidDel="002362EF" w:rsidRDefault="0019170E" w:rsidP="00D32862">
            <w:pPr>
              <w:jc w:val="both"/>
              <w:rPr>
                <w:moveFrom w:id="1173" w:author="Drahomíra Pavelková" w:date="2020-08-26T19:06:00Z"/>
                <w:b/>
                <w:color w:val="000000" w:themeColor="text1"/>
              </w:rPr>
            </w:pPr>
            <w:moveFrom w:id="1174" w:author="Drahomíra Pavelková" w:date="2020-08-26T19:06:00Z">
              <w:r w:rsidRPr="00073CFE" w:rsidDel="002362EF">
                <w:rPr>
                  <w:b/>
                  <w:color w:val="000000" w:themeColor="text1"/>
                </w:rPr>
                <w:t>Název studijního předmětu</w:t>
              </w:r>
            </w:moveFrom>
          </w:p>
        </w:tc>
        <w:tc>
          <w:tcPr>
            <w:tcW w:w="6769" w:type="dxa"/>
            <w:gridSpan w:val="7"/>
            <w:tcBorders>
              <w:top w:val="double" w:sz="4" w:space="0" w:color="auto"/>
            </w:tcBorders>
          </w:tcPr>
          <w:p w14:paraId="2BD5CB5C" w14:textId="6D68D892" w:rsidR="0019170E" w:rsidRPr="00073CFE" w:rsidDel="002362EF" w:rsidRDefault="0019170E" w:rsidP="00D32862">
            <w:pPr>
              <w:jc w:val="both"/>
              <w:rPr>
                <w:moveFrom w:id="1175" w:author="Drahomíra Pavelková" w:date="2020-08-26T19:06:00Z"/>
                <w:color w:val="000000" w:themeColor="text1"/>
              </w:rPr>
            </w:pPr>
            <w:moveFrom w:id="1176" w:author="Drahomíra Pavelková" w:date="2020-08-26T19:06:00Z">
              <w:r w:rsidRPr="00073CFE" w:rsidDel="002362EF">
                <w:rPr>
                  <w:color w:val="000000" w:themeColor="text1"/>
                </w:rPr>
                <w:t>Financial Lab</w:t>
              </w:r>
            </w:moveFrom>
          </w:p>
        </w:tc>
      </w:tr>
      <w:tr w:rsidR="0019170E" w:rsidRPr="00073CFE" w:rsidDel="002362EF" w14:paraId="55B5FDF4" w14:textId="62BEC278" w:rsidTr="00D32862">
        <w:trPr>
          <w:trHeight w:val="249"/>
        </w:trPr>
        <w:tc>
          <w:tcPr>
            <w:tcW w:w="3086" w:type="dxa"/>
            <w:shd w:val="clear" w:color="auto" w:fill="F7CAAC"/>
          </w:tcPr>
          <w:p w14:paraId="1E4FBA69" w14:textId="72E804E6" w:rsidR="0019170E" w:rsidRPr="00073CFE" w:rsidDel="002362EF" w:rsidRDefault="0019170E" w:rsidP="00D32862">
            <w:pPr>
              <w:jc w:val="both"/>
              <w:rPr>
                <w:moveFrom w:id="1177" w:author="Drahomíra Pavelková" w:date="2020-08-26T19:06:00Z"/>
                <w:b/>
                <w:color w:val="000000" w:themeColor="text1"/>
              </w:rPr>
            </w:pPr>
            <w:moveFrom w:id="1178" w:author="Drahomíra Pavelková" w:date="2020-08-26T19:06:00Z">
              <w:r w:rsidRPr="00073CFE" w:rsidDel="002362EF">
                <w:rPr>
                  <w:b/>
                  <w:color w:val="000000" w:themeColor="text1"/>
                </w:rPr>
                <w:t>Typ předmětu</w:t>
              </w:r>
            </w:moveFrom>
          </w:p>
        </w:tc>
        <w:tc>
          <w:tcPr>
            <w:tcW w:w="3406" w:type="dxa"/>
            <w:gridSpan w:val="4"/>
          </w:tcPr>
          <w:p w14:paraId="73AF1A32" w14:textId="46EB4005" w:rsidR="0019170E" w:rsidRPr="00073CFE" w:rsidDel="002362EF" w:rsidRDefault="0085300B" w:rsidP="00D32862">
            <w:pPr>
              <w:jc w:val="both"/>
              <w:rPr>
                <w:moveFrom w:id="1179" w:author="Drahomíra Pavelková" w:date="2020-08-26T19:06:00Z"/>
                <w:color w:val="000000" w:themeColor="text1"/>
              </w:rPr>
            </w:pPr>
            <w:moveFrom w:id="1180" w:author="Drahomíra Pavelková" w:date="2020-08-26T19:06:00Z">
              <w:r w:rsidRPr="00073CFE" w:rsidDel="002362EF">
                <w:rPr>
                  <w:color w:val="000000" w:themeColor="text1"/>
                </w:rPr>
                <w:t>P</w:t>
              </w:r>
              <w:r w:rsidR="0019170E" w:rsidRPr="00073CFE" w:rsidDel="002362EF">
                <w:rPr>
                  <w:color w:val="000000" w:themeColor="text1"/>
                </w:rPr>
                <w:t>ovinn</w:t>
              </w:r>
              <w:r w:rsidRPr="00073CFE" w:rsidDel="002362EF">
                <w:rPr>
                  <w:color w:val="000000" w:themeColor="text1"/>
                </w:rPr>
                <w:t>ě volitelný „PV“</w:t>
              </w:r>
            </w:moveFrom>
          </w:p>
        </w:tc>
        <w:tc>
          <w:tcPr>
            <w:tcW w:w="2695" w:type="dxa"/>
            <w:gridSpan w:val="2"/>
            <w:shd w:val="clear" w:color="auto" w:fill="F7CAAC"/>
          </w:tcPr>
          <w:p w14:paraId="1F8CD804" w14:textId="1393533F" w:rsidR="0019170E" w:rsidRPr="00073CFE" w:rsidDel="002362EF" w:rsidRDefault="0019170E" w:rsidP="00D32862">
            <w:pPr>
              <w:jc w:val="both"/>
              <w:rPr>
                <w:moveFrom w:id="1181" w:author="Drahomíra Pavelková" w:date="2020-08-26T19:06:00Z"/>
                <w:color w:val="000000" w:themeColor="text1"/>
              </w:rPr>
            </w:pPr>
            <w:moveFrom w:id="1182" w:author="Drahomíra Pavelková" w:date="2020-08-26T19:06:00Z">
              <w:r w:rsidRPr="00073CFE" w:rsidDel="002362EF">
                <w:rPr>
                  <w:b/>
                  <w:color w:val="000000" w:themeColor="text1"/>
                </w:rPr>
                <w:t>doporučený ročník / semestr</w:t>
              </w:r>
            </w:moveFrom>
          </w:p>
        </w:tc>
        <w:tc>
          <w:tcPr>
            <w:tcW w:w="668" w:type="dxa"/>
          </w:tcPr>
          <w:p w14:paraId="7947E1FF" w14:textId="4B965EC6" w:rsidR="0019170E" w:rsidRPr="00073CFE" w:rsidDel="002362EF" w:rsidRDefault="0019170E" w:rsidP="00D32862">
            <w:pPr>
              <w:jc w:val="both"/>
              <w:rPr>
                <w:moveFrom w:id="1183" w:author="Drahomíra Pavelková" w:date="2020-08-26T19:06:00Z"/>
                <w:color w:val="000000" w:themeColor="text1"/>
              </w:rPr>
            </w:pPr>
            <w:moveFrom w:id="1184" w:author="Drahomíra Pavelková" w:date="2020-08-26T19:06:00Z">
              <w:r w:rsidRPr="00073CFE" w:rsidDel="002362EF">
                <w:rPr>
                  <w:color w:val="000000" w:themeColor="text1"/>
                </w:rPr>
                <w:t>2/Z</w:t>
              </w:r>
            </w:moveFrom>
          </w:p>
        </w:tc>
      </w:tr>
      <w:tr w:rsidR="0019170E" w:rsidRPr="00073CFE" w:rsidDel="002362EF" w14:paraId="6E0A37F8" w14:textId="06509726" w:rsidTr="00D32862">
        <w:tc>
          <w:tcPr>
            <w:tcW w:w="3086" w:type="dxa"/>
            <w:shd w:val="clear" w:color="auto" w:fill="F7CAAC"/>
          </w:tcPr>
          <w:p w14:paraId="41DC5F78" w14:textId="28AC306C" w:rsidR="0019170E" w:rsidRPr="00073CFE" w:rsidDel="002362EF" w:rsidRDefault="0019170E" w:rsidP="00D32862">
            <w:pPr>
              <w:jc w:val="both"/>
              <w:rPr>
                <w:moveFrom w:id="1185" w:author="Drahomíra Pavelková" w:date="2020-08-26T19:06:00Z"/>
                <w:b/>
                <w:color w:val="000000" w:themeColor="text1"/>
              </w:rPr>
            </w:pPr>
            <w:moveFrom w:id="1186" w:author="Drahomíra Pavelková" w:date="2020-08-26T19:06:00Z">
              <w:r w:rsidRPr="00073CFE" w:rsidDel="002362EF">
                <w:rPr>
                  <w:b/>
                  <w:color w:val="000000" w:themeColor="text1"/>
                </w:rPr>
                <w:t>Rozsah studijního předmětu</w:t>
              </w:r>
            </w:moveFrom>
          </w:p>
        </w:tc>
        <w:tc>
          <w:tcPr>
            <w:tcW w:w="1701" w:type="dxa"/>
            <w:gridSpan w:val="2"/>
          </w:tcPr>
          <w:p w14:paraId="3E4752AA" w14:textId="2099B656" w:rsidR="0019170E" w:rsidRPr="00073CFE" w:rsidDel="002362EF" w:rsidRDefault="0019170E" w:rsidP="00D32862">
            <w:pPr>
              <w:jc w:val="both"/>
              <w:rPr>
                <w:moveFrom w:id="1187" w:author="Drahomíra Pavelková" w:date="2020-08-26T19:06:00Z"/>
                <w:color w:val="000000" w:themeColor="text1"/>
              </w:rPr>
            </w:pPr>
            <w:moveFrom w:id="1188" w:author="Drahomíra Pavelková" w:date="2020-08-26T19:06:00Z">
              <w:r w:rsidRPr="00073CFE" w:rsidDel="002362EF">
                <w:rPr>
                  <w:color w:val="000000" w:themeColor="text1"/>
                </w:rPr>
                <w:t>26s</w:t>
              </w:r>
            </w:moveFrom>
          </w:p>
        </w:tc>
        <w:tc>
          <w:tcPr>
            <w:tcW w:w="889" w:type="dxa"/>
            <w:shd w:val="clear" w:color="auto" w:fill="F7CAAC"/>
          </w:tcPr>
          <w:p w14:paraId="513B15F4" w14:textId="22F00D07" w:rsidR="0019170E" w:rsidRPr="00073CFE" w:rsidDel="002362EF" w:rsidRDefault="0019170E" w:rsidP="00D32862">
            <w:pPr>
              <w:jc w:val="both"/>
              <w:rPr>
                <w:moveFrom w:id="1189" w:author="Drahomíra Pavelková" w:date="2020-08-26T19:06:00Z"/>
                <w:b/>
                <w:color w:val="000000" w:themeColor="text1"/>
              </w:rPr>
            </w:pPr>
            <w:moveFrom w:id="1190" w:author="Drahomíra Pavelková" w:date="2020-08-26T19:06:00Z">
              <w:r w:rsidRPr="00073CFE" w:rsidDel="002362EF">
                <w:rPr>
                  <w:b/>
                  <w:color w:val="000000" w:themeColor="text1"/>
                </w:rPr>
                <w:t xml:space="preserve">hod. </w:t>
              </w:r>
            </w:moveFrom>
          </w:p>
        </w:tc>
        <w:tc>
          <w:tcPr>
            <w:tcW w:w="816" w:type="dxa"/>
          </w:tcPr>
          <w:p w14:paraId="62C61571" w14:textId="57ECA077" w:rsidR="0019170E" w:rsidRPr="00073CFE" w:rsidDel="002362EF" w:rsidRDefault="0019170E" w:rsidP="00D32862">
            <w:pPr>
              <w:jc w:val="both"/>
              <w:rPr>
                <w:moveFrom w:id="1191" w:author="Drahomíra Pavelková" w:date="2020-08-26T19:06:00Z"/>
                <w:color w:val="000000" w:themeColor="text1"/>
              </w:rPr>
            </w:pPr>
            <w:moveFrom w:id="1192" w:author="Drahomíra Pavelková" w:date="2020-08-26T19:06:00Z">
              <w:r w:rsidRPr="00073CFE" w:rsidDel="002362EF">
                <w:rPr>
                  <w:color w:val="000000" w:themeColor="text1"/>
                </w:rPr>
                <w:t>26</w:t>
              </w:r>
            </w:moveFrom>
          </w:p>
        </w:tc>
        <w:tc>
          <w:tcPr>
            <w:tcW w:w="2156" w:type="dxa"/>
            <w:shd w:val="clear" w:color="auto" w:fill="F7CAAC"/>
          </w:tcPr>
          <w:p w14:paraId="64318E27" w14:textId="206E9C50" w:rsidR="0019170E" w:rsidRPr="00073CFE" w:rsidDel="002362EF" w:rsidRDefault="0019170E" w:rsidP="00D32862">
            <w:pPr>
              <w:jc w:val="both"/>
              <w:rPr>
                <w:moveFrom w:id="1193" w:author="Drahomíra Pavelková" w:date="2020-08-26T19:06:00Z"/>
                <w:b/>
                <w:color w:val="000000" w:themeColor="text1"/>
              </w:rPr>
            </w:pPr>
            <w:moveFrom w:id="1194" w:author="Drahomíra Pavelková" w:date="2020-08-26T19:06:00Z">
              <w:r w:rsidRPr="00073CFE" w:rsidDel="002362EF">
                <w:rPr>
                  <w:b/>
                  <w:color w:val="000000" w:themeColor="text1"/>
                </w:rPr>
                <w:t>kreditů</w:t>
              </w:r>
            </w:moveFrom>
          </w:p>
        </w:tc>
        <w:tc>
          <w:tcPr>
            <w:tcW w:w="1207" w:type="dxa"/>
            <w:gridSpan w:val="2"/>
          </w:tcPr>
          <w:p w14:paraId="5C2762E8" w14:textId="24F28121" w:rsidR="0019170E" w:rsidRPr="00073CFE" w:rsidDel="002362EF" w:rsidRDefault="0019170E" w:rsidP="00D32862">
            <w:pPr>
              <w:jc w:val="both"/>
              <w:rPr>
                <w:moveFrom w:id="1195" w:author="Drahomíra Pavelková" w:date="2020-08-26T19:06:00Z"/>
                <w:color w:val="000000" w:themeColor="text1"/>
              </w:rPr>
            </w:pPr>
            <w:moveFrom w:id="1196" w:author="Drahomíra Pavelková" w:date="2020-08-26T19:06:00Z">
              <w:r w:rsidRPr="00073CFE" w:rsidDel="002362EF">
                <w:rPr>
                  <w:color w:val="000000" w:themeColor="text1"/>
                </w:rPr>
                <w:t>3</w:t>
              </w:r>
            </w:moveFrom>
          </w:p>
        </w:tc>
      </w:tr>
      <w:tr w:rsidR="0019170E" w:rsidRPr="00073CFE" w:rsidDel="002362EF" w14:paraId="272CEBCD" w14:textId="0454E4B2" w:rsidTr="00D32862">
        <w:tc>
          <w:tcPr>
            <w:tcW w:w="3086" w:type="dxa"/>
            <w:shd w:val="clear" w:color="auto" w:fill="F7CAAC"/>
          </w:tcPr>
          <w:p w14:paraId="19120F32" w14:textId="49100121" w:rsidR="0019170E" w:rsidRPr="00073CFE" w:rsidDel="002362EF" w:rsidRDefault="0019170E" w:rsidP="00D32862">
            <w:pPr>
              <w:jc w:val="both"/>
              <w:rPr>
                <w:moveFrom w:id="1197" w:author="Drahomíra Pavelková" w:date="2020-08-26T19:06:00Z"/>
                <w:b/>
                <w:color w:val="000000" w:themeColor="text1"/>
              </w:rPr>
            </w:pPr>
            <w:moveFrom w:id="1198" w:author="Drahomíra Pavelková" w:date="2020-08-26T19:06:00Z">
              <w:r w:rsidRPr="00073CFE" w:rsidDel="002362EF">
                <w:rPr>
                  <w:b/>
                  <w:color w:val="000000" w:themeColor="text1"/>
                </w:rPr>
                <w:t>Prerekvizity, korekvizity, ekvivalence</w:t>
              </w:r>
            </w:moveFrom>
          </w:p>
        </w:tc>
        <w:tc>
          <w:tcPr>
            <w:tcW w:w="6769" w:type="dxa"/>
            <w:gridSpan w:val="7"/>
          </w:tcPr>
          <w:p w14:paraId="64DDAC6E" w14:textId="060837E4" w:rsidR="0019170E" w:rsidRPr="00073CFE" w:rsidDel="002362EF" w:rsidRDefault="0019170E" w:rsidP="00D32862">
            <w:pPr>
              <w:jc w:val="both"/>
              <w:rPr>
                <w:moveFrom w:id="1199" w:author="Drahomíra Pavelková" w:date="2020-08-26T19:06:00Z"/>
                <w:color w:val="000000" w:themeColor="text1"/>
              </w:rPr>
            </w:pPr>
          </w:p>
        </w:tc>
      </w:tr>
      <w:tr w:rsidR="0019170E" w:rsidRPr="00073CFE" w:rsidDel="002362EF" w14:paraId="5698A879" w14:textId="18D06E4F" w:rsidTr="00D32862">
        <w:tc>
          <w:tcPr>
            <w:tcW w:w="3086" w:type="dxa"/>
            <w:shd w:val="clear" w:color="auto" w:fill="F7CAAC"/>
          </w:tcPr>
          <w:p w14:paraId="015EEA46" w14:textId="01E2A080" w:rsidR="0019170E" w:rsidRPr="00073CFE" w:rsidDel="002362EF" w:rsidRDefault="0019170E" w:rsidP="00D32862">
            <w:pPr>
              <w:jc w:val="both"/>
              <w:rPr>
                <w:moveFrom w:id="1200" w:author="Drahomíra Pavelková" w:date="2020-08-26T19:06:00Z"/>
                <w:b/>
                <w:color w:val="000000" w:themeColor="text1"/>
              </w:rPr>
            </w:pPr>
            <w:moveFrom w:id="1201" w:author="Drahomíra Pavelková" w:date="2020-08-26T19:06:00Z">
              <w:r w:rsidRPr="00073CFE" w:rsidDel="002362EF">
                <w:rPr>
                  <w:b/>
                  <w:color w:val="000000" w:themeColor="text1"/>
                </w:rPr>
                <w:t>Způsob ověření studijních výsledků</w:t>
              </w:r>
            </w:moveFrom>
          </w:p>
        </w:tc>
        <w:tc>
          <w:tcPr>
            <w:tcW w:w="3406" w:type="dxa"/>
            <w:gridSpan w:val="4"/>
          </w:tcPr>
          <w:p w14:paraId="314E27E4" w14:textId="5D47F977" w:rsidR="0019170E" w:rsidRPr="00073CFE" w:rsidDel="002362EF" w:rsidRDefault="0019170E" w:rsidP="00D32862">
            <w:pPr>
              <w:jc w:val="both"/>
              <w:rPr>
                <w:moveFrom w:id="1202" w:author="Drahomíra Pavelková" w:date="2020-08-26T19:06:00Z"/>
                <w:color w:val="000000" w:themeColor="text1"/>
              </w:rPr>
            </w:pPr>
            <w:moveFrom w:id="1203" w:author="Drahomíra Pavelková" w:date="2020-08-26T19:06:00Z">
              <w:r w:rsidRPr="00073CFE" w:rsidDel="002362EF">
                <w:rPr>
                  <w:color w:val="000000" w:themeColor="text1"/>
                </w:rPr>
                <w:t>klasifikovaný zápočet</w:t>
              </w:r>
            </w:moveFrom>
          </w:p>
        </w:tc>
        <w:tc>
          <w:tcPr>
            <w:tcW w:w="2156" w:type="dxa"/>
            <w:shd w:val="clear" w:color="auto" w:fill="F7CAAC"/>
          </w:tcPr>
          <w:p w14:paraId="1E5D32F8" w14:textId="2DF630A3" w:rsidR="0019170E" w:rsidRPr="00073CFE" w:rsidDel="002362EF" w:rsidRDefault="0019170E" w:rsidP="00D32862">
            <w:pPr>
              <w:jc w:val="both"/>
              <w:rPr>
                <w:moveFrom w:id="1204" w:author="Drahomíra Pavelková" w:date="2020-08-26T19:06:00Z"/>
                <w:b/>
                <w:color w:val="000000" w:themeColor="text1"/>
              </w:rPr>
            </w:pPr>
            <w:moveFrom w:id="1205" w:author="Drahomíra Pavelková" w:date="2020-08-26T19:06:00Z">
              <w:r w:rsidRPr="00073CFE" w:rsidDel="002362EF">
                <w:rPr>
                  <w:b/>
                  <w:color w:val="000000" w:themeColor="text1"/>
                </w:rPr>
                <w:t>Forma výuky</w:t>
              </w:r>
            </w:moveFrom>
          </w:p>
        </w:tc>
        <w:tc>
          <w:tcPr>
            <w:tcW w:w="1207" w:type="dxa"/>
            <w:gridSpan w:val="2"/>
          </w:tcPr>
          <w:p w14:paraId="78790A9A" w14:textId="288BDE00" w:rsidR="0019170E" w:rsidRPr="00073CFE" w:rsidDel="002362EF" w:rsidRDefault="0019170E" w:rsidP="00D32862">
            <w:pPr>
              <w:jc w:val="both"/>
              <w:rPr>
                <w:moveFrom w:id="1206" w:author="Drahomíra Pavelková" w:date="2020-08-26T19:06:00Z"/>
                <w:color w:val="000000" w:themeColor="text1"/>
              </w:rPr>
            </w:pPr>
            <w:moveFrom w:id="1207" w:author="Drahomíra Pavelková" w:date="2020-08-26T19:06:00Z">
              <w:r w:rsidRPr="00073CFE" w:rsidDel="002362EF">
                <w:rPr>
                  <w:color w:val="000000" w:themeColor="text1"/>
                </w:rPr>
                <w:t>seminář</w:t>
              </w:r>
            </w:moveFrom>
          </w:p>
        </w:tc>
      </w:tr>
      <w:tr w:rsidR="0019170E" w:rsidRPr="00073CFE" w:rsidDel="002362EF" w14:paraId="37533D2F" w14:textId="78A9F309" w:rsidTr="00D32862">
        <w:tc>
          <w:tcPr>
            <w:tcW w:w="3086" w:type="dxa"/>
            <w:shd w:val="clear" w:color="auto" w:fill="F7CAAC"/>
          </w:tcPr>
          <w:p w14:paraId="39840931" w14:textId="07F6DD45" w:rsidR="0019170E" w:rsidRPr="00073CFE" w:rsidDel="002362EF" w:rsidRDefault="0019170E" w:rsidP="00D32862">
            <w:pPr>
              <w:jc w:val="both"/>
              <w:rPr>
                <w:moveFrom w:id="1208" w:author="Drahomíra Pavelková" w:date="2020-08-26T19:06:00Z"/>
                <w:b/>
                <w:color w:val="000000" w:themeColor="text1"/>
              </w:rPr>
            </w:pPr>
            <w:moveFrom w:id="1209" w:author="Drahomíra Pavelková" w:date="2020-08-26T19:06:00Z">
              <w:r w:rsidRPr="00073CFE" w:rsidDel="002362EF">
                <w:rPr>
                  <w:b/>
                  <w:color w:val="000000" w:themeColor="text1"/>
                </w:rPr>
                <w:t>Forma způsobu ověření studijních výsledků a další požadavky na studenta</w:t>
              </w:r>
            </w:moveFrom>
          </w:p>
        </w:tc>
        <w:tc>
          <w:tcPr>
            <w:tcW w:w="6769" w:type="dxa"/>
            <w:gridSpan w:val="7"/>
            <w:tcBorders>
              <w:bottom w:val="nil"/>
            </w:tcBorders>
          </w:tcPr>
          <w:p w14:paraId="19617179" w14:textId="455751E1" w:rsidR="0019170E" w:rsidRPr="00073CFE" w:rsidDel="002362EF" w:rsidRDefault="0019170E" w:rsidP="00D32862">
            <w:pPr>
              <w:jc w:val="both"/>
              <w:rPr>
                <w:moveFrom w:id="1210" w:author="Drahomíra Pavelková" w:date="2020-08-26T19:06:00Z"/>
                <w:color w:val="000000" w:themeColor="text1"/>
              </w:rPr>
            </w:pPr>
            <w:moveFrom w:id="1211" w:author="Drahomíra Pavelková" w:date="2020-08-26T19:06:00Z">
              <w:r w:rsidRPr="00073CFE" w:rsidDel="002362EF">
                <w:rPr>
                  <w:color w:val="000000" w:themeColor="text1"/>
                </w:rPr>
                <w:t>Způsob zakončení předmětu – klasifikovaný zápočet</w:t>
              </w:r>
            </w:moveFrom>
          </w:p>
          <w:p w14:paraId="4A4AEC2C" w14:textId="3DC99019" w:rsidR="0019170E" w:rsidRPr="00073CFE" w:rsidDel="002362EF" w:rsidRDefault="0019170E" w:rsidP="00D32862">
            <w:pPr>
              <w:jc w:val="both"/>
              <w:rPr>
                <w:moveFrom w:id="1212" w:author="Drahomíra Pavelková" w:date="2020-08-26T19:06:00Z"/>
                <w:rFonts w:ascii="Tahoma" w:hAnsi="Tahoma" w:cs="Tahoma"/>
                <w:color w:val="000000" w:themeColor="text1"/>
                <w:sz w:val="17"/>
                <w:szCs w:val="17"/>
                <w:shd w:val="clear" w:color="auto" w:fill="FFFFFF"/>
              </w:rPr>
            </w:pPr>
            <w:moveFrom w:id="1213" w:author="Drahomíra Pavelková" w:date="2020-08-26T19:06:00Z">
              <w:r w:rsidRPr="00073CFE" w:rsidDel="002362EF">
                <w:rPr>
                  <w:color w:val="000000" w:themeColor="text1"/>
                </w:rPr>
                <w:t>Požadavky na klasifikovaný zápočet: minimálně 80% aktivní účast, vypracování a obhajoba výzkumné zprávy (reportu)</w:t>
              </w:r>
            </w:moveFrom>
          </w:p>
        </w:tc>
      </w:tr>
      <w:tr w:rsidR="0019170E" w:rsidRPr="00073CFE" w:rsidDel="002362EF" w14:paraId="4CC81A21" w14:textId="0F68817D" w:rsidTr="00D32862">
        <w:trPr>
          <w:trHeight w:val="60"/>
        </w:trPr>
        <w:tc>
          <w:tcPr>
            <w:tcW w:w="9855" w:type="dxa"/>
            <w:gridSpan w:val="8"/>
            <w:tcBorders>
              <w:top w:val="nil"/>
            </w:tcBorders>
          </w:tcPr>
          <w:p w14:paraId="0F5F0ED1" w14:textId="2ADD85F3" w:rsidR="0019170E" w:rsidRPr="00073CFE" w:rsidDel="002362EF" w:rsidRDefault="0019170E" w:rsidP="00D32862">
            <w:pPr>
              <w:jc w:val="both"/>
              <w:rPr>
                <w:moveFrom w:id="1214" w:author="Drahomíra Pavelková" w:date="2020-08-26T19:06:00Z"/>
                <w:color w:val="000000" w:themeColor="text1"/>
              </w:rPr>
            </w:pPr>
          </w:p>
        </w:tc>
      </w:tr>
      <w:tr w:rsidR="0019170E" w:rsidRPr="00073CFE" w:rsidDel="002362EF" w14:paraId="2A6AD197" w14:textId="0F8B4FB7" w:rsidTr="00D32862">
        <w:trPr>
          <w:trHeight w:val="197"/>
        </w:trPr>
        <w:tc>
          <w:tcPr>
            <w:tcW w:w="3086" w:type="dxa"/>
            <w:tcBorders>
              <w:top w:val="nil"/>
            </w:tcBorders>
            <w:shd w:val="clear" w:color="auto" w:fill="F7CAAC"/>
          </w:tcPr>
          <w:p w14:paraId="339F324A" w14:textId="205A6814" w:rsidR="0019170E" w:rsidRPr="00073CFE" w:rsidDel="002362EF" w:rsidRDefault="0019170E" w:rsidP="00D32862">
            <w:pPr>
              <w:jc w:val="both"/>
              <w:rPr>
                <w:moveFrom w:id="1215" w:author="Drahomíra Pavelková" w:date="2020-08-26T19:06:00Z"/>
                <w:b/>
                <w:color w:val="000000" w:themeColor="text1"/>
              </w:rPr>
            </w:pPr>
            <w:moveFrom w:id="1216" w:author="Drahomíra Pavelková" w:date="2020-08-26T19:06:00Z">
              <w:r w:rsidRPr="00073CFE" w:rsidDel="002362EF">
                <w:rPr>
                  <w:b/>
                  <w:color w:val="000000" w:themeColor="text1"/>
                </w:rPr>
                <w:t>Garant předmětu</w:t>
              </w:r>
            </w:moveFrom>
          </w:p>
        </w:tc>
        <w:tc>
          <w:tcPr>
            <w:tcW w:w="6769" w:type="dxa"/>
            <w:gridSpan w:val="7"/>
            <w:tcBorders>
              <w:top w:val="nil"/>
            </w:tcBorders>
          </w:tcPr>
          <w:p w14:paraId="7D59139A" w14:textId="02D8B384" w:rsidR="0019170E" w:rsidRPr="00073CFE" w:rsidDel="002362EF" w:rsidRDefault="0019170E" w:rsidP="00D32862">
            <w:pPr>
              <w:jc w:val="both"/>
              <w:rPr>
                <w:moveFrom w:id="1217" w:author="Drahomíra Pavelková" w:date="2020-08-26T19:06:00Z"/>
                <w:color w:val="000000" w:themeColor="text1"/>
              </w:rPr>
            </w:pPr>
            <w:moveFrom w:id="1218" w:author="Drahomíra Pavelková" w:date="2020-08-26T19:06:00Z">
              <w:r w:rsidRPr="00073CFE" w:rsidDel="002362EF">
                <w:rPr>
                  <w:color w:val="000000" w:themeColor="text1"/>
                </w:rPr>
                <w:t>prof. Dr. Ing. Drahomíra Pavelková</w:t>
              </w:r>
            </w:moveFrom>
          </w:p>
          <w:p w14:paraId="5D51E92A" w14:textId="4E6B904A" w:rsidR="0019170E" w:rsidRPr="00073CFE" w:rsidDel="002362EF" w:rsidRDefault="0019170E" w:rsidP="00D32862">
            <w:pPr>
              <w:jc w:val="both"/>
              <w:rPr>
                <w:moveFrom w:id="1219" w:author="Drahomíra Pavelková" w:date="2020-08-26T19:06:00Z"/>
                <w:color w:val="000000" w:themeColor="text1"/>
              </w:rPr>
            </w:pPr>
          </w:p>
        </w:tc>
      </w:tr>
      <w:tr w:rsidR="0019170E" w:rsidRPr="00073CFE" w:rsidDel="002362EF" w14:paraId="20910A5E" w14:textId="5BF8057B" w:rsidTr="00D32862">
        <w:trPr>
          <w:trHeight w:val="243"/>
        </w:trPr>
        <w:tc>
          <w:tcPr>
            <w:tcW w:w="3086" w:type="dxa"/>
            <w:tcBorders>
              <w:top w:val="nil"/>
            </w:tcBorders>
            <w:shd w:val="clear" w:color="auto" w:fill="F7CAAC"/>
          </w:tcPr>
          <w:p w14:paraId="5EF765D2" w14:textId="6A6F258E" w:rsidR="0019170E" w:rsidRPr="00073CFE" w:rsidDel="002362EF" w:rsidRDefault="0019170E" w:rsidP="00D32862">
            <w:pPr>
              <w:jc w:val="both"/>
              <w:rPr>
                <w:moveFrom w:id="1220" w:author="Drahomíra Pavelková" w:date="2020-08-26T19:06:00Z"/>
                <w:b/>
                <w:color w:val="000000" w:themeColor="text1"/>
              </w:rPr>
            </w:pPr>
            <w:moveFrom w:id="1221" w:author="Drahomíra Pavelková" w:date="2020-08-26T19:06:00Z">
              <w:r w:rsidRPr="00073CFE" w:rsidDel="002362EF">
                <w:rPr>
                  <w:b/>
                  <w:color w:val="000000" w:themeColor="text1"/>
                </w:rPr>
                <w:t>Zapojení garanta do výuky předmětu</w:t>
              </w:r>
            </w:moveFrom>
          </w:p>
        </w:tc>
        <w:tc>
          <w:tcPr>
            <w:tcW w:w="6769" w:type="dxa"/>
            <w:gridSpan w:val="7"/>
            <w:tcBorders>
              <w:top w:val="nil"/>
            </w:tcBorders>
          </w:tcPr>
          <w:p w14:paraId="540A0C91" w14:textId="7E5347D7" w:rsidR="0019170E" w:rsidRPr="00073CFE" w:rsidDel="002362EF" w:rsidRDefault="0019170E" w:rsidP="00D32862">
            <w:pPr>
              <w:jc w:val="both"/>
              <w:rPr>
                <w:moveFrom w:id="1222" w:author="Drahomíra Pavelková" w:date="2020-08-26T19:06:00Z"/>
                <w:color w:val="000000" w:themeColor="text1"/>
              </w:rPr>
            </w:pPr>
            <w:moveFrom w:id="1223" w:author="Drahomíra Pavelková" w:date="2020-08-26T19:06:00Z">
              <w:r w:rsidRPr="00073CFE" w:rsidDel="002362EF">
                <w:rPr>
                  <w:color w:val="000000" w:themeColor="text1"/>
                </w:rPr>
                <w:t>Garant se podílí na výuce v rozsahu 30 %, dále stanovuje koncepci seminářů a dohlíží na jejich jednotné vedení.</w:t>
              </w:r>
            </w:moveFrom>
          </w:p>
        </w:tc>
      </w:tr>
      <w:tr w:rsidR="0019170E" w:rsidRPr="00073CFE" w:rsidDel="002362EF" w14:paraId="138D2449" w14:textId="26AC9D6E" w:rsidTr="00D32862">
        <w:tc>
          <w:tcPr>
            <w:tcW w:w="3086" w:type="dxa"/>
            <w:shd w:val="clear" w:color="auto" w:fill="F7CAAC"/>
          </w:tcPr>
          <w:p w14:paraId="77477D01" w14:textId="26EB77BB" w:rsidR="0019170E" w:rsidRPr="00073CFE" w:rsidDel="002362EF" w:rsidRDefault="0019170E" w:rsidP="00D32862">
            <w:pPr>
              <w:jc w:val="both"/>
              <w:rPr>
                <w:moveFrom w:id="1224" w:author="Drahomíra Pavelková" w:date="2020-08-26T19:06:00Z"/>
                <w:b/>
                <w:color w:val="000000" w:themeColor="text1"/>
              </w:rPr>
            </w:pPr>
            <w:moveFrom w:id="1225" w:author="Drahomíra Pavelková" w:date="2020-08-26T19:06:00Z">
              <w:r w:rsidRPr="00073CFE" w:rsidDel="002362EF">
                <w:rPr>
                  <w:b/>
                  <w:color w:val="000000" w:themeColor="text1"/>
                </w:rPr>
                <w:t>Vyučující</w:t>
              </w:r>
            </w:moveFrom>
          </w:p>
        </w:tc>
        <w:tc>
          <w:tcPr>
            <w:tcW w:w="6769" w:type="dxa"/>
            <w:gridSpan w:val="7"/>
            <w:tcBorders>
              <w:bottom w:val="nil"/>
            </w:tcBorders>
          </w:tcPr>
          <w:p w14:paraId="0C938CCC" w14:textId="38BC30E5" w:rsidR="0019170E" w:rsidRPr="00073CFE" w:rsidDel="002362EF" w:rsidRDefault="0019170E" w:rsidP="00D32862">
            <w:pPr>
              <w:jc w:val="both"/>
              <w:rPr>
                <w:moveFrom w:id="1226" w:author="Drahomíra Pavelková" w:date="2020-08-26T19:06:00Z"/>
                <w:rFonts w:ascii="Tahoma" w:hAnsi="Tahoma" w:cs="Tahoma"/>
                <w:color w:val="000000" w:themeColor="text1"/>
                <w:sz w:val="17"/>
                <w:szCs w:val="17"/>
                <w:shd w:val="clear" w:color="auto" w:fill="FFFFFF"/>
              </w:rPr>
            </w:pPr>
            <w:moveFrom w:id="1227" w:author="Drahomíra Pavelková" w:date="2020-08-26T19:06:00Z">
              <w:r w:rsidRPr="00073CFE" w:rsidDel="002362EF">
                <w:rPr>
                  <w:color w:val="000000" w:themeColor="text1"/>
                </w:rPr>
                <w:t>prof. Dr. Ing. Drahomíra Pavelková – semináře (30%), Ing. Jana Vychytilová, Ph.D – semináře (70%)</w:t>
              </w:r>
            </w:moveFrom>
          </w:p>
        </w:tc>
      </w:tr>
      <w:tr w:rsidR="0019170E" w:rsidRPr="00073CFE" w:rsidDel="002362EF" w14:paraId="60408DB6" w14:textId="3D946AA8" w:rsidTr="00D32862">
        <w:trPr>
          <w:trHeight w:val="60"/>
        </w:trPr>
        <w:tc>
          <w:tcPr>
            <w:tcW w:w="9855" w:type="dxa"/>
            <w:gridSpan w:val="8"/>
            <w:tcBorders>
              <w:top w:val="nil"/>
            </w:tcBorders>
          </w:tcPr>
          <w:p w14:paraId="28B5C483" w14:textId="47204F71" w:rsidR="0019170E" w:rsidRPr="00073CFE" w:rsidDel="002362EF" w:rsidRDefault="0019170E" w:rsidP="00D32862">
            <w:pPr>
              <w:jc w:val="both"/>
              <w:rPr>
                <w:moveFrom w:id="1228" w:author="Drahomíra Pavelková" w:date="2020-08-26T19:06:00Z"/>
                <w:color w:val="000000" w:themeColor="text1"/>
              </w:rPr>
            </w:pPr>
          </w:p>
        </w:tc>
      </w:tr>
      <w:tr w:rsidR="0019170E" w:rsidRPr="00073CFE" w:rsidDel="002362EF" w14:paraId="34039D81" w14:textId="7E64C7F8" w:rsidTr="00D32862">
        <w:tc>
          <w:tcPr>
            <w:tcW w:w="3086" w:type="dxa"/>
            <w:shd w:val="clear" w:color="auto" w:fill="F7CAAC"/>
          </w:tcPr>
          <w:p w14:paraId="27895AD5" w14:textId="1EBA040A" w:rsidR="0019170E" w:rsidRPr="00073CFE" w:rsidDel="002362EF" w:rsidRDefault="0019170E" w:rsidP="00D32862">
            <w:pPr>
              <w:jc w:val="both"/>
              <w:rPr>
                <w:moveFrom w:id="1229" w:author="Drahomíra Pavelková" w:date="2020-08-26T19:06:00Z"/>
                <w:b/>
                <w:color w:val="000000" w:themeColor="text1"/>
              </w:rPr>
            </w:pPr>
            <w:moveFrom w:id="1230" w:author="Drahomíra Pavelková" w:date="2020-08-26T19:06:00Z">
              <w:r w:rsidRPr="00073CFE" w:rsidDel="002362EF">
                <w:rPr>
                  <w:b/>
                  <w:color w:val="000000" w:themeColor="text1"/>
                </w:rPr>
                <w:t>Stručná anotace předmětu</w:t>
              </w:r>
            </w:moveFrom>
          </w:p>
        </w:tc>
        <w:tc>
          <w:tcPr>
            <w:tcW w:w="6769" w:type="dxa"/>
            <w:gridSpan w:val="7"/>
            <w:tcBorders>
              <w:bottom w:val="nil"/>
            </w:tcBorders>
          </w:tcPr>
          <w:p w14:paraId="5B6E5D71" w14:textId="6139B86B" w:rsidR="0019170E" w:rsidRPr="00073CFE" w:rsidDel="002362EF" w:rsidRDefault="0019170E" w:rsidP="00D32862">
            <w:pPr>
              <w:jc w:val="both"/>
              <w:rPr>
                <w:moveFrom w:id="1231" w:author="Drahomíra Pavelková" w:date="2020-08-26T19:06:00Z"/>
                <w:color w:val="000000" w:themeColor="text1"/>
              </w:rPr>
            </w:pPr>
          </w:p>
        </w:tc>
      </w:tr>
      <w:tr w:rsidR="0019170E" w:rsidRPr="00073CFE" w:rsidDel="002362EF" w14:paraId="24EFF1F6" w14:textId="05FF37A5" w:rsidTr="00D32862">
        <w:trPr>
          <w:trHeight w:val="3938"/>
        </w:trPr>
        <w:tc>
          <w:tcPr>
            <w:tcW w:w="9855" w:type="dxa"/>
            <w:gridSpan w:val="8"/>
            <w:tcBorders>
              <w:top w:val="nil"/>
              <w:bottom w:val="single" w:sz="12" w:space="0" w:color="auto"/>
            </w:tcBorders>
          </w:tcPr>
          <w:p w14:paraId="09BE3575" w14:textId="073126EF" w:rsidR="0019170E" w:rsidRPr="00073CFE" w:rsidDel="002362EF" w:rsidRDefault="0019170E" w:rsidP="00D32862">
            <w:pPr>
              <w:jc w:val="both"/>
              <w:rPr>
                <w:moveFrom w:id="1232" w:author="Drahomíra Pavelková" w:date="2020-08-26T19:06:00Z"/>
                <w:color w:val="000000" w:themeColor="text1"/>
              </w:rPr>
            </w:pPr>
            <w:moveFrom w:id="1233" w:author="Drahomíra Pavelková" w:date="2020-08-26T19:06:00Z">
              <w:r w:rsidRPr="00073CFE" w:rsidDel="002362EF">
                <w:rPr>
                  <w:color w:val="000000" w:themeColor="text1"/>
                </w:rPr>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Financial Lab a případná účast v soutěži CFA RC je jedinečnou šancí pro studenty vyzkoušet si oceňování konkrétní společnosti na trhu v praxi.</w:t>
              </w:r>
            </w:moveFrom>
          </w:p>
          <w:p w14:paraId="611589F1" w14:textId="77E9A629" w:rsidR="0019170E" w:rsidRPr="00073CFE" w:rsidDel="002362EF" w:rsidRDefault="0019170E" w:rsidP="00896B4C">
            <w:pPr>
              <w:pStyle w:val="Odstavecseseznamem"/>
              <w:numPr>
                <w:ilvl w:val="0"/>
                <w:numId w:val="59"/>
              </w:numPr>
              <w:ind w:left="250" w:hanging="250"/>
              <w:jc w:val="both"/>
              <w:rPr>
                <w:moveFrom w:id="1234" w:author="Drahomíra Pavelková" w:date="2020-08-26T19:06:00Z"/>
                <w:rFonts w:ascii="Times New Roman" w:eastAsia="Times New Roman" w:hAnsi="Times New Roman"/>
                <w:color w:val="000000" w:themeColor="text1"/>
                <w:sz w:val="20"/>
                <w:szCs w:val="20"/>
                <w:lang w:eastAsia="cs-CZ"/>
              </w:rPr>
            </w:pPr>
            <w:moveFrom w:id="1235" w:author="Drahomíra Pavelková" w:date="2020-08-26T19:06:00Z">
              <w:r w:rsidRPr="00073CFE" w:rsidDel="002362EF">
                <w:rPr>
                  <w:rFonts w:ascii="Times New Roman" w:eastAsia="Times New Roman" w:hAnsi="Times New Roman"/>
                  <w:color w:val="000000" w:themeColor="text1"/>
                  <w:sz w:val="20"/>
                  <w:szCs w:val="20"/>
                  <w:lang w:eastAsia="cs-CZ"/>
                </w:rPr>
                <w:t>Úvod do kurzu</w:t>
              </w:r>
            </w:moveFrom>
          </w:p>
          <w:p w14:paraId="1259C47C" w14:textId="452BBE5E" w:rsidR="0019170E" w:rsidRPr="00073CFE" w:rsidDel="002362EF" w:rsidRDefault="0019170E" w:rsidP="00896B4C">
            <w:pPr>
              <w:pStyle w:val="Odstavecseseznamem"/>
              <w:numPr>
                <w:ilvl w:val="0"/>
                <w:numId w:val="59"/>
              </w:numPr>
              <w:ind w:left="250" w:hanging="250"/>
              <w:jc w:val="both"/>
              <w:rPr>
                <w:moveFrom w:id="1236" w:author="Drahomíra Pavelková" w:date="2020-08-26T19:06:00Z"/>
                <w:rFonts w:ascii="Times New Roman" w:eastAsia="Times New Roman" w:hAnsi="Times New Roman"/>
                <w:color w:val="000000" w:themeColor="text1"/>
                <w:sz w:val="20"/>
                <w:szCs w:val="20"/>
                <w:lang w:eastAsia="cs-CZ"/>
              </w:rPr>
            </w:pPr>
            <w:moveFrom w:id="1237" w:author="Drahomíra Pavelková" w:date="2020-08-26T19:06:00Z">
              <w:r w:rsidRPr="00073CFE" w:rsidDel="002362EF">
                <w:rPr>
                  <w:rFonts w:ascii="Times New Roman" w:eastAsia="Times New Roman" w:hAnsi="Times New Roman"/>
                  <w:color w:val="000000" w:themeColor="text1"/>
                  <w:sz w:val="20"/>
                  <w:szCs w:val="20"/>
                  <w:lang w:eastAsia="cs-CZ"/>
                </w:rPr>
                <w:t>Finanční reporting a hlavní části výzkumné zprávy- equity reportu I</w:t>
              </w:r>
            </w:moveFrom>
          </w:p>
          <w:p w14:paraId="18D38C09" w14:textId="511F108E" w:rsidR="0019170E" w:rsidRPr="00073CFE" w:rsidDel="002362EF" w:rsidRDefault="0019170E" w:rsidP="00896B4C">
            <w:pPr>
              <w:pStyle w:val="Odstavecseseznamem"/>
              <w:numPr>
                <w:ilvl w:val="0"/>
                <w:numId w:val="59"/>
              </w:numPr>
              <w:ind w:left="250" w:hanging="250"/>
              <w:jc w:val="both"/>
              <w:rPr>
                <w:moveFrom w:id="1238" w:author="Drahomíra Pavelková" w:date="2020-08-26T19:06:00Z"/>
                <w:rFonts w:ascii="Times New Roman" w:eastAsia="Times New Roman" w:hAnsi="Times New Roman"/>
                <w:color w:val="000000" w:themeColor="text1"/>
                <w:sz w:val="20"/>
                <w:szCs w:val="20"/>
                <w:lang w:eastAsia="cs-CZ"/>
              </w:rPr>
            </w:pPr>
            <w:moveFrom w:id="1239" w:author="Drahomíra Pavelková" w:date="2020-08-26T19:06:00Z">
              <w:r w:rsidRPr="00073CFE" w:rsidDel="002362EF">
                <w:rPr>
                  <w:rFonts w:ascii="Times New Roman" w:eastAsia="Times New Roman" w:hAnsi="Times New Roman"/>
                  <w:color w:val="000000" w:themeColor="text1"/>
                  <w:sz w:val="20"/>
                  <w:szCs w:val="20"/>
                  <w:lang w:eastAsia="cs-CZ"/>
                </w:rPr>
                <w:t>Finanční reporting a hlavní části výzkumné zprávy- equity reportu II</w:t>
              </w:r>
            </w:moveFrom>
          </w:p>
          <w:p w14:paraId="06AFF796" w14:textId="1799D467" w:rsidR="0019170E" w:rsidRPr="00073CFE" w:rsidDel="002362EF" w:rsidRDefault="0019170E" w:rsidP="00896B4C">
            <w:pPr>
              <w:pStyle w:val="Odstavecseseznamem"/>
              <w:numPr>
                <w:ilvl w:val="0"/>
                <w:numId w:val="59"/>
              </w:numPr>
              <w:ind w:left="250" w:hanging="250"/>
              <w:jc w:val="both"/>
              <w:rPr>
                <w:moveFrom w:id="1240" w:author="Drahomíra Pavelková" w:date="2020-08-26T19:06:00Z"/>
                <w:rFonts w:ascii="Times New Roman" w:eastAsia="Times New Roman" w:hAnsi="Times New Roman"/>
                <w:color w:val="000000" w:themeColor="text1"/>
                <w:sz w:val="20"/>
                <w:szCs w:val="20"/>
                <w:lang w:eastAsia="cs-CZ"/>
              </w:rPr>
            </w:pPr>
            <w:moveFrom w:id="1241" w:author="Drahomíra Pavelková" w:date="2020-08-26T19:06:00Z">
              <w:r w:rsidRPr="00073CFE" w:rsidDel="002362EF">
                <w:rPr>
                  <w:rFonts w:ascii="Times New Roman" w:eastAsia="Times New Roman" w:hAnsi="Times New Roman"/>
                  <w:color w:val="000000" w:themeColor="text1"/>
                  <w:sz w:val="20"/>
                  <w:szCs w:val="20"/>
                  <w:lang w:eastAsia="cs-CZ"/>
                </w:rPr>
                <w:t>Makroekonomická analýza</w:t>
              </w:r>
            </w:moveFrom>
          </w:p>
          <w:p w14:paraId="27B9DF74" w14:textId="674BCA86" w:rsidR="0019170E" w:rsidRPr="00073CFE" w:rsidDel="002362EF" w:rsidRDefault="0019170E" w:rsidP="00896B4C">
            <w:pPr>
              <w:pStyle w:val="Odstavecseseznamem"/>
              <w:numPr>
                <w:ilvl w:val="0"/>
                <w:numId w:val="59"/>
              </w:numPr>
              <w:ind w:left="250" w:hanging="250"/>
              <w:jc w:val="both"/>
              <w:rPr>
                <w:moveFrom w:id="1242" w:author="Drahomíra Pavelková" w:date="2020-08-26T19:06:00Z"/>
                <w:rFonts w:ascii="Times New Roman" w:eastAsia="Times New Roman" w:hAnsi="Times New Roman"/>
                <w:color w:val="000000" w:themeColor="text1"/>
                <w:sz w:val="20"/>
                <w:szCs w:val="20"/>
                <w:lang w:eastAsia="cs-CZ"/>
              </w:rPr>
            </w:pPr>
            <w:moveFrom w:id="1243" w:author="Drahomíra Pavelková" w:date="2020-08-26T19:06:00Z">
              <w:r w:rsidRPr="00073CFE" w:rsidDel="002362EF">
                <w:rPr>
                  <w:rFonts w:ascii="Times New Roman" w:eastAsia="Times New Roman" w:hAnsi="Times New Roman"/>
                  <w:color w:val="000000" w:themeColor="text1"/>
                  <w:sz w:val="20"/>
                  <w:szCs w:val="20"/>
                  <w:lang w:eastAsia="cs-CZ"/>
                </w:rPr>
                <w:t>Sektorová analýza a konkurenční analýza sektoru</w:t>
              </w:r>
            </w:moveFrom>
          </w:p>
          <w:p w14:paraId="20BE3431" w14:textId="09596BBD" w:rsidR="0019170E" w:rsidRPr="00073CFE" w:rsidDel="002362EF" w:rsidRDefault="0019170E" w:rsidP="00896B4C">
            <w:pPr>
              <w:pStyle w:val="Odstavecseseznamem"/>
              <w:numPr>
                <w:ilvl w:val="0"/>
                <w:numId w:val="59"/>
              </w:numPr>
              <w:ind w:left="250" w:hanging="250"/>
              <w:jc w:val="both"/>
              <w:rPr>
                <w:moveFrom w:id="1244" w:author="Drahomíra Pavelková" w:date="2020-08-26T19:06:00Z"/>
                <w:rFonts w:ascii="Times New Roman" w:eastAsia="Times New Roman" w:hAnsi="Times New Roman"/>
                <w:color w:val="000000" w:themeColor="text1"/>
                <w:sz w:val="20"/>
                <w:szCs w:val="20"/>
                <w:lang w:eastAsia="cs-CZ"/>
              </w:rPr>
            </w:pPr>
            <w:moveFrom w:id="1245" w:author="Drahomíra Pavelková" w:date="2020-08-26T19:06:00Z">
              <w:r w:rsidRPr="00073CFE" w:rsidDel="002362EF">
                <w:rPr>
                  <w:rFonts w:ascii="Times New Roman" w:eastAsia="Times New Roman" w:hAnsi="Times New Roman"/>
                  <w:color w:val="000000" w:themeColor="text1"/>
                  <w:sz w:val="20"/>
                  <w:szCs w:val="20"/>
                  <w:lang w:eastAsia="cs-CZ"/>
                </w:rPr>
                <w:t>Finanční analýza I. - Analýza historické finanční výkonnosti z účetních závěrek podle IFRS</w:t>
              </w:r>
            </w:moveFrom>
          </w:p>
          <w:p w14:paraId="3BE5077B" w14:textId="41E8AC2D" w:rsidR="0019170E" w:rsidRPr="00073CFE" w:rsidDel="002362EF" w:rsidRDefault="0019170E" w:rsidP="00896B4C">
            <w:pPr>
              <w:pStyle w:val="Odstavecseseznamem"/>
              <w:numPr>
                <w:ilvl w:val="0"/>
                <w:numId w:val="59"/>
              </w:numPr>
              <w:ind w:left="250" w:hanging="250"/>
              <w:jc w:val="both"/>
              <w:rPr>
                <w:moveFrom w:id="1246" w:author="Drahomíra Pavelková" w:date="2020-08-26T19:06:00Z"/>
                <w:rFonts w:ascii="Times New Roman" w:eastAsia="Times New Roman" w:hAnsi="Times New Roman"/>
                <w:color w:val="000000" w:themeColor="text1"/>
                <w:sz w:val="20"/>
                <w:szCs w:val="20"/>
                <w:lang w:eastAsia="cs-CZ"/>
              </w:rPr>
            </w:pPr>
            <w:moveFrom w:id="1247" w:author="Drahomíra Pavelková" w:date="2020-08-26T19:06:00Z">
              <w:r w:rsidRPr="00073CFE" w:rsidDel="002362EF">
                <w:rPr>
                  <w:rFonts w:ascii="Times New Roman" w:eastAsia="Times New Roman" w:hAnsi="Times New Roman"/>
                  <w:color w:val="000000" w:themeColor="text1"/>
                  <w:sz w:val="20"/>
                  <w:szCs w:val="20"/>
                  <w:lang w:eastAsia="cs-CZ"/>
                </w:rPr>
                <w:t>Finanční analýza II - finanční modelování budoucích cash flows</w:t>
              </w:r>
            </w:moveFrom>
          </w:p>
          <w:p w14:paraId="5C5CBEB1" w14:textId="368F6E8A" w:rsidR="0019170E" w:rsidRPr="00073CFE" w:rsidDel="002362EF" w:rsidRDefault="0019170E" w:rsidP="00896B4C">
            <w:pPr>
              <w:pStyle w:val="Odstavecseseznamem"/>
              <w:numPr>
                <w:ilvl w:val="0"/>
                <w:numId w:val="59"/>
              </w:numPr>
              <w:ind w:left="250" w:hanging="250"/>
              <w:jc w:val="both"/>
              <w:rPr>
                <w:moveFrom w:id="1248" w:author="Drahomíra Pavelková" w:date="2020-08-26T19:06:00Z"/>
                <w:rFonts w:ascii="Times New Roman" w:eastAsia="Times New Roman" w:hAnsi="Times New Roman"/>
                <w:color w:val="000000" w:themeColor="text1"/>
                <w:sz w:val="20"/>
                <w:szCs w:val="20"/>
                <w:lang w:eastAsia="cs-CZ"/>
              </w:rPr>
            </w:pPr>
            <w:moveFrom w:id="1249" w:author="Drahomíra Pavelková" w:date="2020-08-26T19:06:00Z">
              <w:r w:rsidRPr="00073CFE" w:rsidDel="002362EF">
                <w:rPr>
                  <w:rFonts w:ascii="Times New Roman" w:eastAsia="Times New Roman" w:hAnsi="Times New Roman"/>
                  <w:color w:val="000000" w:themeColor="text1"/>
                  <w:sz w:val="20"/>
                  <w:szCs w:val="20"/>
                  <w:lang w:eastAsia="cs-CZ"/>
                </w:rPr>
                <w:t>Metriky a vzorce oceňování I. - modely relativního ocenění akcií</w:t>
              </w:r>
            </w:moveFrom>
          </w:p>
          <w:p w14:paraId="6D0C714D" w14:textId="71A5F1FE" w:rsidR="0019170E" w:rsidRPr="00073CFE" w:rsidDel="002362EF" w:rsidRDefault="0019170E" w:rsidP="00896B4C">
            <w:pPr>
              <w:pStyle w:val="Odstavecseseznamem"/>
              <w:numPr>
                <w:ilvl w:val="0"/>
                <w:numId w:val="59"/>
              </w:numPr>
              <w:ind w:left="250" w:hanging="250"/>
              <w:jc w:val="both"/>
              <w:rPr>
                <w:moveFrom w:id="1250" w:author="Drahomíra Pavelková" w:date="2020-08-26T19:06:00Z"/>
                <w:rFonts w:ascii="Times New Roman" w:eastAsia="Times New Roman" w:hAnsi="Times New Roman"/>
                <w:color w:val="000000" w:themeColor="text1"/>
                <w:sz w:val="20"/>
                <w:szCs w:val="20"/>
                <w:lang w:eastAsia="cs-CZ"/>
              </w:rPr>
            </w:pPr>
            <w:moveFrom w:id="1251" w:author="Drahomíra Pavelková" w:date="2020-08-26T19:06:00Z">
              <w:r w:rsidRPr="00073CFE" w:rsidDel="002362EF">
                <w:rPr>
                  <w:rFonts w:ascii="Times New Roman" w:eastAsia="Times New Roman" w:hAnsi="Times New Roman"/>
                  <w:color w:val="000000" w:themeColor="text1"/>
                  <w:sz w:val="20"/>
                  <w:szCs w:val="20"/>
                  <w:lang w:eastAsia="cs-CZ"/>
                </w:rPr>
                <w:t>Metriky a vzorce oceňování společnosti II. - modely absolutního ocenění akcií, citlivostní analýza cílové ceny a simulace Monte Carlo</w:t>
              </w:r>
            </w:moveFrom>
          </w:p>
          <w:p w14:paraId="1163917C" w14:textId="1BE49E48" w:rsidR="0019170E" w:rsidRPr="00073CFE" w:rsidDel="002362EF" w:rsidRDefault="0019170E" w:rsidP="00896B4C">
            <w:pPr>
              <w:pStyle w:val="Odstavecseseznamem"/>
              <w:numPr>
                <w:ilvl w:val="0"/>
                <w:numId w:val="59"/>
              </w:numPr>
              <w:ind w:left="250" w:hanging="250"/>
              <w:jc w:val="both"/>
              <w:rPr>
                <w:moveFrom w:id="1252" w:author="Drahomíra Pavelková" w:date="2020-08-26T19:06:00Z"/>
                <w:rFonts w:ascii="Times New Roman" w:eastAsia="Times New Roman" w:hAnsi="Times New Roman"/>
                <w:color w:val="000000" w:themeColor="text1"/>
                <w:sz w:val="20"/>
                <w:szCs w:val="20"/>
                <w:lang w:eastAsia="cs-CZ"/>
              </w:rPr>
            </w:pPr>
            <w:moveFrom w:id="1253" w:author="Drahomíra Pavelková" w:date="2020-08-26T19:06:00Z">
              <w:r w:rsidRPr="00073CFE" w:rsidDel="002362EF">
                <w:rPr>
                  <w:rFonts w:ascii="Times New Roman" w:eastAsia="Times New Roman" w:hAnsi="Times New Roman"/>
                  <w:color w:val="000000" w:themeColor="text1"/>
                  <w:sz w:val="20"/>
                  <w:szCs w:val="20"/>
                  <w:lang w:eastAsia="cs-CZ"/>
                </w:rPr>
                <w:t>Základní informace vs. podrobný popis společnosti, analýza řízení a vedení společnosti. Investiční rizika &amp; investiční souhrn</w:t>
              </w:r>
            </w:moveFrom>
          </w:p>
          <w:p w14:paraId="33D0F4ED" w14:textId="07F07272" w:rsidR="0019170E" w:rsidRPr="00073CFE" w:rsidDel="002362EF" w:rsidRDefault="0019170E" w:rsidP="00896B4C">
            <w:pPr>
              <w:pStyle w:val="Odstavecseseznamem"/>
              <w:numPr>
                <w:ilvl w:val="0"/>
                <w:numId w:val="59"/>
              </w:numPr>
              <w:ind w:left="250" w:hanging="250"/>
              <w:jc w:val="both"/>
              <w:rPr>
                <w:moveFrom w:id="1254" w:author="Drahomíra Pavelková" w:date="2020-08-26T19:06:00Z"/>
                <w:rFonts w:ascii="Times New Roman" w:eastAsia="Times New Roman" w:hAnsi="Times New Roman"/>
                <w:color w:val="000000" w:themeColor="text1"/>
                <w:sz w:val="20"/>
                <w:szCs w:val="20"/>
                <w:lang w:eastAsia="cs-CZ"/>
              </w:rPr>
            </w:pPr>
            <w:moveFrom w:id="1255" w:author="Drahomíra Pavelková" w:date="2020-08-26T19:06:00Z">
              <w:r w:rsidRPr="00073CFE" w:rsidDel="002362EF">
                <w:rPr>
                  <w:rFonts w:ascii="Times New Roman" w:eastAsia="Times New Roman" w:hAnsi="Times New Roman"/>
                  <w:color w:val="000000" w:themeColor="text1"/>
                  <w:sz w:val="20"/>
                  <w:szCs w:val="20"/>
                  <w:lang w:eastAsia="cs-CZ"/>
                </w:rPr>
                <w:t>Závěr kurzu. Jak zlepšit psaní equity reportu a prezentační dovednosti?</w:t>
              </w:r>
            </w:moveFrom>
          </w:p>
          <w:p w14:paraId="7250E862" w14:textId="2E762892" w:rsidR="0019170E" w:rsidRPr="00073CFE" w:rsidDel="002362EF" w:rsidRDefault="0019170E" w:rsidP="00896B4C">
            <w:pPr>
              <w:pStyle w:val="Odstavecseseznamem"/>
              <w:numPr>
                <w:ilvl w:val="0"/>
                <w:numId w:val="59"/>
              </w:numPr>
              <w:ind w:left="250" w:hanging="250"/>
              <w:jc w:val="both"/>
              <w:rPr>
                <w:moveFrom w:id="1256" w:author="Drahomíra Pavelková" w:date="2020-08-26T19:06:00Z"/>
                <w:rFonts w:ascii="Times New Roman" w:eastAsia="Times New Roman" w:hAnsi="Times New Roman"/>
                <w:color w:val="000000" w:themeColor="text1"/>
                <w:sz w:val="20"/>
                <w:szCs w:val="20"/>
                <w:lang w:eastAsia="cs-CZ"/>
              </w:rPr>
            </w:pPr>
            <w:moveFrom w:id="1257" w:author="Drahomíra Pavelková" w:date="2020-08-26T19:06:00Z">
              <w:r w:rsidRPr="00073CFE" w:rsidDel="002362EF">
                <w:rPr>
                  <w:rFonts w:ascii="Times New Roman" w:eastAsia="Times New Roman" w:hAnsi="Times New Roman"/>
                  <w:color w:val="000000" w:themeColor="text1"/>
                  <w:sz w:val="20"/>
                  <w:szCs w:val="20"/>
                  <w:lang w:eastAsia="cs-CZ"/>
                </w:rPr>
                <w:t>Obhajoba výzkumných zpráv studentů</w:t>
              </w:r>
            </w:moveFrom>
          </w:p>
        </w:tc>
      </w:tr>
      <w:tr w:rsidR="0019170E" w:rsidRPr="00073CFE" w:rsidDel="002362EF" w14:paraId="5C45FCB2" w14:textId="3C043E0A" w:rsidTr="00D32862">
        <w:trPr>
          <w:trHeight w:val="265"/>
        </w:trPr>
        <w:tc>
          <w:tcPr>
            <w:tcW w:w="3653" w:type="dxa"/>
            <w:gridSpan w:val="2"/>
            <w:tcBorders>
              <w:top w:val="nil"/>
            </w:tcBorders>
            <w:shd w:val="clear" w:color="auto" w:fill="F7CAAC"/>
          </w:tcPr>
          <w:p w14:paraId="242235AC" w14:textId="2D3D20F0" w:rsidR="0019170E" w:rsidRPr="00073CFE" w:rsidDel="002362EF" w:rsidRDefault="0019170E" w:rsidP="00D32862">
            <w:pPr>
              <w:jc w:val="both"/>
              <w:rPr>
                <w:moveFrom w:id="1258" w:author="Drahomíra Pavelková" w:date="2020-08-26T19:06:00Z"/>
                <w:color w:val="000000" w:themeColor="text1"/>
              </w:rPr>
            </w:pPr>
            <w:moveFrom w:id="1259" w:author="Drahomíra Pavelková" w:date="2020-08-26T19:06:00Z">
              <w:r w:rsidRPr="00073CFE" w:rsidDel="002362EF">
                <w:rPr>
                  <w:b/>
                  <w:color w:val="000000" w:themeColor="text1"/>
                </w:rPr>
                <w:t>Studijní literatura a studijní pomůcky</w:t>
              </w:r>
            </w:moveFrom>
          </w:p>
        </w:tc>
        <w:tc>
          <w:tcPr>
            <w:tcW w:w="6202" w:type="dxa"/>
            <w:gridSpan w:val="6"/>
            <w:tcBorders>
              <w:top w:val="nil"/>
              <w:bottom w:val="nil"/>
            </w:tcBorders>
          </w:tcPr>
          <w:p w14:paraId="4F71D004" w14:textId="1D255395" w:rsidR="0019170E" w:rsidRPr="00073CFE" w:rsidDel="002362EF" w:rsidRDefault="0019170E" w:rsidP="00D32862">
            <w:pPr>
              <w:jc w:val="both"/>
              <w:rPr>
                <w:moveFrom w:id="1260" w:author="Drahomíra Pavelková" w:date="2020-08-26T19:06:00Z"/>
                <w:color w:val="000000" w:themeColor="text1"/>
              </w:rPr>
            </w:pPr>
          </w:p>
        </w:tc>
      </w:tr>
      <w:tr w:rsidR="0019170E" w:rsidRPr="00073CFE" w:rsidDel="002362EF" w14:paraId="2B1A3D55" w14:textId="3473285A" w:rsidTr="00D32862">
        <w:trPr>
          <w:trHeight w:val="836"/>
        </w:trPr>
        <w:tc>
          <w:tcPr>
            <w:tcW w:w="9855" w:type="dxa"/>
            <w:gridSpan w:val="8"/>
            <w:tcBorders>
              <w:top w:val="nil"/>
            </w:tcBorders>
          </w:tcPr>
          <w:p w14:paraId="03FC314D" w14:textId="14D3C90D" w:rsidR="0019170E" w:rsidRPr="00073CFE" w:rsidDel="002362EF" w:rsidRDefault="0019170E" w:rsidP="00D32862">
            <w:pPr>
              <w:jc w:val="both"/>
              <w:rPr>
                <w:moveFrom w:id="1261" w:author="Drahomíra Pavelková" w:date="2020-08-26T19:06:00Z"/>
                <w:b/>
                <w:color w:val="000000" w:themeColor="text1"/>
              </w:rPr>
            </w:pPr>
            <w:moveFrom w:id="1262" w:author="Drahomíra Pavelková" w:date="2020-08-26T19:06:00Z">
              <w:r w:rsidRPr="00073CFE" w:rsidDel="002362EF">
                <w:rPr>
                  <w:b/>
                  <w:color w:val="000000" w:themeColor="text1"/>
                </w:rPr>
                <w:t>Povinná literatura</w:t>
              </w:r>
            </w:moveFrom>
          </w:p>
          <w:p w14:paraId="7CFC1B61" w14:textId="17C6FB48" w:rsidR="0019170E" w:rsidRPr="00073CFE" w:rsidDel="002362EF" w:rsidRDefault="0019170E" w:rsidP="00D32862">
            <w:pPr>
              <w:jc w:val="both"/>
              <w:rPr>
                <w:moveFrom w:id="1263" w:author="Drahomíra Pavelková" w:date="2020-08-26T19:06:00Z"/>
                <w:b/>
                <w:color w:val="000000" w:themeColor="text1"/>
              </w:rPr>
            </w:pPr>
            <w:moveFrom w:id="1264" w:author="Drahomíra Pavelková" w:date="2020-08-26T19:06:00Z">
              <w:r w:rsidRPr="00073CFE" w:rsidDel="002362EF">
                <w:rPr>
                  <w:color w:val="000000" w:themeColor="text1"/>
                  <w:lang w:val="en-US" w:eastAsia="en-US"/>
                </w:rPr>
                <w:t>BREALEY, R. A., S. C. MYERS a F. ALLEN. </w:t>
              </w:r>
              <w:r w:rsidRPr="00073CFE" w:rsidDel="002362EF">
                <w:rPr>
                  <w:i/>
                  <w:iCs/>
                  <w:color w:val="000000" w:themeColor="text1"/>
                  <w:lang w:val="en-US" w:eastAsia="en-US"/>
                </w:rPr>
                <w:t>Principles of corporate finance. Twelfth edition</w:t>
              </w:r>
              <w:r w:rsidRPr="00073CFE" w:rsidDel="002362EF">
                <w:rPr>
                  <w:color w:val="000000" w:themeColor="text1"/>
                  <w:lang w:val="en-US" w:eastAsia="en-US"/>
                </w:rPr>
                <w:t>. New York: McGraw-Hill Education, 2017, 969 s. ISBN 978-1-259-25333-1. </w:t>
              </w:r>
            </w:moveFrom>
          </w:p>
          <w:p w14:paraId="6EB35238" w14:textId="69690CD2" w:rsidR="00765E19" w:rsidDel="002362EF" w:rsidRDefault="00765E19" w:rsidP="00D32862">
            <w:pPr>
              <w:jc w:val="both"/>
              <w:rPr>
                <w:moveFrom w:id="1265" w:author="Drahomíra Pavelková" w:date="2020-08-26T19:06:00Z"/>
              </w:rPr>
            </w:pPr>
            <w:moveFrom w:id="1266" w:author="Drahomíra Pavelková" w:date="2020-08-26T19:06:00Z">
              <w:r w:rsidRPr="00B246CF" w:rsidDel="002362EF">
                <w:t xml:space="preserve">Studijní opory e-learningového kurzu na LMS Moodle dostupné na </w:t>
              </w:r>
              <w:r w:rsidR="004E190C" w:rsidDel="002362EF">
                <w:fldChar w:fldCharType="begin"/>
              </w:r>
              <w:r w:rsidR="004E190C" w:rsidDel="002362EF">
                <w:instrText xml:space="preserve"> HYPERLINK "https://moodle.utb.cz/login/index.php" </w:instrText>
              </w:r>
              <w:r w:rsidR="004E190C" w:rsidDel="002362EF">
                <w:fldChar w:fldCharType="separate"/>
              </w:r>
              <w:r w:rsidDel="002362EF">
                <w:rPr>
                  <w:rStyle w:val="Hypertextovodkaz"/>
                </w:rPr>
                <w:t>https://moodle.utb.cz/login/index.php</w:t>
              </w:r>
              <w:r w:rsidR="004E190C" w:rsidDel="002362EF">
                <w:rPr>
                  <w:rStyle w:val="Hypertextovodkaz"/>
                </w:rPr>
                <w:fldChar w:fldCharType="end"/>
              </w:r>
            </w:moveFrom>
          </w:p>
          <w:p w14:paraId="70662374" w14:textId="553D87AF" w:rsidR="0019170E" w:rsidRPr="00073CFE" w:rsidDel="002362EF" w:rsidRDefault="0019170E" w:rsidP="00D32862">
            <w:pPr>
              <w:jc w:val="both"/>
              <w:rPr>
                <w:moveFrom w:id="1267" w:author="Drahomíra Pavelková" w:date="2020-08-26T19:06:00Z"/>
                <w:b/>
                <w:color w:val="000000" w:themeColor="text1"/>
              </w:rPr>
            </w:pPr>
            <w:moveFrom w:id="1268" w:author="Drahomíra Pavelková" w:date="2020-08-26T19:06:00Z">
              <w:r w:rsidRPr="00073CFE" w:rsidDel="002362EF">
                <w:rPr>
                  <w:b/>
                  <w:color w:val="000000" w:themeColor="text1"/>
                </w:rPr>
                <w:t>Doporučená literatura</w:t>
              </w:r>
            </w:moveFrom>
          </w:p>
          <w:p w14:paraId="196B15C0" w14:textId="383E0675" w:rsidR="0019170E" w:rsidRPr="00073CFE" w:rsidDel="002362EF" w:rsidRDefault="0019170E" w:rsidP="00D32862">
            <w:pPr>
              <w:jc w:val="both"/>
              <w:rPr>
                <w:moveFrom w:id="1269" w:author="Drahomíra Pavelková" w:date="2020-08-26T19:06:00Z"/>
                <w:b/>
                <w:color w:val="000000" w:themeColor="text1"/>
              </w:rPr>
            </w:pPr>
            <w:moveFrom w:id="1270" w:author="Drahomíra Pavelková" w:date="2020-08-26T19:06:00Z">
              <w:r w:rsidRPr="00073CFE" w:rsidDel="002362EF">
                <w:rPr>
                  <w:color w:val="000000" w:themeColor="text1"/>
                  <w:lang w:val="en-US" w:eastAsia="en-US"/>
                </w:rPr>
                <w:t>CLAYMAN, M. R., FRIDSON, M. S., TROUGHTON, G. H. </w:t>
              </w:r>
              <w:r w:rsidRPr="00073CFE" w:rsidDel="002362EF">
                <w:rPr>
                  <w:i/>
                  <w:iCs/>
                  <w:color w:val="000000" w:themeColor="text1"/>
                  <w:lang w:val="en-US" w:eastAsia="en-US"/>
                </w:rPr>
                <w:t>Corporate finance: A practical approach</w:t>
              </w:r>
              <w:r w:rsidRPr="00073CFE" w:rsidDel="002362EF">
                <w:rPr>
                  <w:color w:val="000000" w:themeColor="text1"/>
                  <w:lang w:val="en-US" w:eastAsia="en-US"/>
                </w:rPr>
                <w:t>. Hoboken: Wiley, 2012, 528 s. ISBN 978-1-118-10537-5. </w:t>
              </w:r>
            </w:moveFrom>
          </w:p>
          <w:p w14:paraId="3C2E1CEC" w14:textId="2F7D41F7" w:rsidR="0019170E" w:rsidRPr="00073CFE" w:rsidDel="002362EF" w:rsidRDefault="0019170E" w:rsidP="00D32862">
            <w:pPr>
              <w:jc w:val="both"/>
              <w:rPr>
                <w:moveFrom w:id="1271" w:author="Drahomíra Pavelková" w:date="2020-08-26T19:06:00Z"/>
                <w:b/>
                <w:color w:val="000000" w:themeColor="text1"/>
              </w:rPr>
            </w:pPr>
            <w:moveFrom w:id="1272" w:author="Drahomíra Pavelková" w:date="2020-08-26T19:06:00Z">
              <w:r w:rsidRPr="00073CFE" w:rsidDel="002362EF">
                <w:rPr>
                  <w:color w:val="000000" w:themeColor="text1"/>
                  <w:lang w:val="en-US" w:eastAsia="en-US"/>
                </w:rPr>
                <w:t>DAMODARAN, A. </w:t>
              </w:r>
              <w:r w:rsidRPr="00073CFE" w:rsidDel="002362EF">
                <w:rPr>
                  <w:i/>
                  <w:iCs/>
                  <w:color w:val="000000" w:themeColor="text1"/>
                  <w:lang w:val="en-US" w:eastAsia="en-US"/>
                </w:rPr>
                <w:t>Investment valuation: tools and techniques for determining the value of any asset</w:t>
              </w:r>
              <w:r w:rsidRPr="00073CFE" w:rsidDel="002362EF">
                <w:rPr>
                  <w:color w:val="000000" w:themeColor="text1"/>
                  <w:lang w:val="en-US" w:eastAsia="en-US"/>
                </w:rPr>
                <w:t>. Hoboken: Wiley, 2012, 992 s. ISBN 978-1-118-01152-2. </w:t>
              </w:r>
            </w:moveFrom>
          </w:p>
          <w:p w14:paraId="50187016" w14:textId="0BCC5AE0" w:rsidR="0019170E" w:rsidRPr="00073CFE" w:rsidDel="002362EF" w:rsidRDefault="0019170E" w:rsidP="00D32862">
            <w:pPr>
              <w:jc w:val="both"/>
              <w:rPr>
                <w:moveFrom w:id="1273" w:author="Drahomíra Pavelková" w:date="2020-08-26T19:06:00Z"/>
                <w:color w:val="000000" w:themeColor="text1"/>
                <w:lang w:val="en-US" w:eastAsia="en-US"/>
              </w:rPr>
            </w:pPr>
            <w:moveFrom w:id="1274" w:author="Drahomíra Pavelková" w:date="2020-08-26T19:06:00Z">
              <w:r w:rsidRPr="00073CFE" w:rsidDel="002362EF">
                <w:rPr>
                  <w:color w:val="000000" w:themeColor="text1"/>
                  <w:lang w:val="en-US" w:eastAsia="en-US"/>
                </w:rPr>
                <w:t>DAMODARAN, A. </w:t>
              </w:r>
              <w:r w:rsidRPr="00073CFE" w:rsidDel="002362EF">
                <w:rPr>
                  <w:i/>
                  <w:iCs/>
                  <w:color w:val="000000" w:themeColor="text1"/>
                  <w:lang w:val="en-US" w:eastAsia="en-US"/>
                </w:rPr>
                <w:t>Applied corporate finance. 4th ed</w:t>
              </w:r>
              <w:r w:rsidRPr="00073CFE" w:rsidDel="002362EF">
                <w:rPr>
                  <w:color w:val="000000" w:themeColor="text1"/>
                  <w:lang w:val="en-US" w:eastAsia="en-US"/>
                </w:rPr>
                <w:t>. Hoboken: Wiley, 2014, 656 s. ISBN 978-1-118-80893-1. </w:t>
              </w:r>
            </w:moveFrom>
          </w:p>
          <w:p w14:paraId="5490DA7A" w14:textId="136590AB" w:rsidR="0019170E" w:rsidRPr="00073CFE" w:rsidDel="002362EF" w:rsidRDefault="0019170E" w:rsidP="00D32862">
            <w:pPr>
              <w:jc w:val="both"/>
              <w:rPr>
                <w:moveFrom w:id="1275" w:author="Drahomíra Pavelková" w:date="2020-08-26T19:06:00Z"/>
                <w:color w:val="000000" w:themeColor="text1"/>
                <w:lang w:val="en-US" w:eastAsia="en-US"/>
              </w:rPr>
            </w:pPr>
            <w:moveFrom w:id="1276" w:author="Drahomíra Pavelková" w:date="2020-08-26T19:06:00Z">
              <w:r w:rsidRPr="00073CFE" w:rsidDel="002362EF">
                <w:rPr>
                  <w:color w:val="000000" w:themeColor="text1"/>
                  <w:lang w:val="en-US" w:eastAsia="en-US"/>
                </w:rPr>
                <w:t>DEFUSCO, R. A., MCLEAVY, D. W., PINTO, J. E., RUNKLE, E.D., a ANSON, M. J. P. </w:t>
              </w:r>
              <w:r w:rsidRPr="00073CFE" w:rsidDel="002362EF">
                <w:rPr>
                  <w:i/>
                  <w:iCs/>
                  <w:color w:val="000000" w:themeColor="text1"/>
                  <w:lang w:val="en-US" w:eastAsia="en-US"/>
                </w:rPr>
                <w:t>Quantitative Investment Analysis</w:t>
              </w:r>
              <w:r w:rsidRPr="00073CFE" w:rsidDel="002362EF">
                <w:rPr>
                  <w:color w:val="000000" w:themeColor="text1"/>
                  <w:lang w:val="en-US" w:eastAsia="en-US"/>
                </w:rPr>
                <w:t>. Hoboken: Wiley, 2015, 600 s.  ISBN 978-1-119-10422-3.</w:t>
              </w:r>
            </w:moveFrom>
          </w:p>
          <w:p w14:paraId="541A5608" w14:textId="0D58E55F" w:rsidR="0019170E" w:rsidRPr="00073CFE" w:rsidDel="002362EF" w:rsidRDefault="0019170E" w:rsidP="00D32862">
            <w:pPr>
              <w:jc w:val="both"/>
              <w:rPr>
                <w:moveFrom w:id="1277" w:author="Drahomíra Pavelková" w:date="2020-08-26T19:06:00Z"/>
                <w:b/>
                <w:color w:val="000000" w:themeColor="text1"/>
              </w:rPr>
            </w:pPr>
            <w:moveFrom w:id="1278" w:author="Drahomíra Pavelková" w:date="2020-08-26T19:06:00Z">
              <w:r w:rsidRPr="00073CFE" w:rsidDel="002362EF">
                <w:rPr>
                  <w:color w:val="000000" w:themeColor="text1"/>
                  <w:lang w:val="en-US" w:eastAsia="en-US"/>
                </w:rPr>
                <w:t>PINTO, J. E., HENRY, E., ROBINSON, T. R., STOWE, J. D. </w:t>
              </w:r>
              <w:r w:rsidRPr="00073CFE" w:rsidDel="002362EF">
                <w:rPr>
                  <w:i/>
                  <w:iCs/>
                  <w:color w:val="000000" w:themeColor="text1"/>
                  <w:lang w:val="en-US" w:eastAsia="en-US"/>
                </w:rPr>
                <w:t>Equity asset valuation: Workbook. 3rd ed.</w:t>
              </w:r>
              <w:r w:rsidRPr="00073CFE" w:rsidDel="002362EF">
                <w:rPr>
                  <w:color w:val="000000" w:themeColor="text1"/>
                  <w:lang w:val="en-US" w:eastAsia="en-US"/>
                </w:rPr>
                <w:t>. Hoboken: Wiley, 2015, 624 s. ISBN 978-1-119-10426-1. </w:t>
              </w:r>
            </w:moveFrom>
          </w:p>
          <w:p w14:paraId="11635756" w14:textId="47EEEFD2" w:rsidR="0019170E" w:rsidRPr="00073CFE" w:rsidDel="002362EF" w:rsidRDefault="0019170E" w:rsidP="00D32862">
            <w:pPr>
              <w:jc w:val="both"/>
              <w:rPr>
                <w:moveFrom w:id="1279" w:author="Drahomíra Pavelková" w:date="2020-08-26T19:06:00Z"/>
                <w:b/>
                <w:color w:val="000000" w:themeColor="text1"/>
              </w:rPr>
            </w:pPr>
            <w:moveFrom w:id="1280" w:author="Drahomíra Pavelková" w:date="2020-08-26T19:06:00Z">
              <w:r w:rsidRPr="00073CFE" w:rsidDel="002362EF">
                <w:rPr>
                  <w:color w:val="000000" w:themeColor="text1"/>
                  <w:lang w:val="en-US" w:eastAsia="en-US"/>
                </w:rPr>
                <w:t>ROBINSON, T. R., HENRY, E., PIRIE, W. L., BROIHAHN, M. A. </w:t>
              </w:r>
              <w:r w:rsidRPr="00073CFE" w:rsidDel="002362EF">
                <w:rPr>
                  <w:i/>
                  <w:iCs/>
                  <w:color w:val="000000" w:themeColor="text1"/>
                  <w:lang w:val="en-US" w:eastAsia="en-US"/>
                </w:rPr>
                <w:t>International statement analysis: Workbook. 3rd ed</w:t>
              </w:r>
              <w:r w:rsidRPr="00073CFE" w:rsidDel="002362EF">
                <w:rPr>
                  <w:color w:val="000000" w:themeColor="text1"/>
                  <w:lang w:val="en-US" w:eastAsia="en-US"/>
                </w:rPr>
                <w:t>. Hoboken: Wiley, 2015, 1072 s. ISBN 978-1-118-99948-6. </w:t>
              </w:r>
            </w:moveFrom>
          </w:p>
        </w:tc>
      </w:tr>
      <w:tr w:rsidR="0019170E" w:rsidRPr="00073CFE" w:rsidDel="002362EF" w14:paraId="79048B64" w14:textId="057335F8" w:rsidTr="00D3286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AFBD79" w14:textId="6518DA15" w:rsidR="0019170E" w:rsidRPr="00073CFE" w:rsidDel="002362EF" w:rsidRDefault="0019170E" w:rsidP="00D32862">
            <w:pPr>
              <w:jc w:val="center"/>
              <w:rPr>
                <w:moveFrom w:id="1281" w:author="Drahomíra Pavelková" w:date="2020-08-26T19:06:00Z"/>
                <w:b/>
                <w:color w:val="000000" w:themeColor="text1"/>
              </w:rPr>
            </w:pPr>
            <w:moveFrom w:id="1282" w:author="Drahomíra Pavelková" w:date="2020-08-26T19:06:00Z">
              <w:r w:rsidRPr="00073CFE" w:rsidDel="002362EF">
                <w:rPr>
                  <w:b/>
                  <w:color w:val="000000" w:themeColor="text1"/>
                </w:rPr>
                <w:t>Informace ke kombinované nebo distanční formě</w:t>
              </w:r>
            </w:moveFrom>
          </w:p>
        </w:tc>
      </w:tr>
      <w:tr w:rsidR="0019170E" w:rsidRPr="00073CFE" w:rsidDel="002362EF" w14:paraId="1236250D" w14:textId="7879663B" w:rsidTr="00D32862">
        <w:tc>
          <w:tcPr>
            <w:tcW w:w="4787" w:type="dxa"/>
            <w:gridSpan w:val="3"/>
            <w:tcBorders>
              <w:top w:val="single" w:sz="2" w:space="0" w:color="auto"/>
            </w:tcBorders>
            <w:shd w:val="clear" w:color="auto" w:fill="F7CAAC"/>
          </w:tcPr>
          <w:p w14:paraId="3E6483A0" w14:textId="41D4CD88" w:rsidR="0019170E" w:rsidRPr="00073CFE" w:rsidDel="002362EF" w:rsidRDefault="0019170E" w:rsidP="00D32862">
            <w:pPr>
              <w:jc w:val="both"/>
              <w:rPr>
                <w:moveFrom w:id="1283" w:author="Drahomíra Pavelková" w:date="2020-08-26T19:06:00Z"/>
                <w:color w:val="000000" w:themeColor="text1"/>
              </w:rPr>
            </w:pPr>
            <w:moveFrom w:id="1284" w:author="Drahomíra Pavelková" w:date="2020-08-26T19:06:00Z">
              <w:r w:rsidRPr="00073CFE" w:rsidDel="002362EF">
                <w:rPr>
                  <w:b/>
                  <w:color w:val="000000" w:themeColor="text1"/>
                </w:rPr>
                <w:t>Rozsah konzultací (soustředění)</w:t>
              </w:r>
            </w:moveFrom>
          </w:p>
        </w:tc>
        <w:tc>
          <w:tcPr>
            <w:tcW w:w="889" w:type="dxa"/>
            <w:tcBorders>
              <w:top w:val="single" w:sz="2" w:space="0" w:color="auto"/>
            </w:tcBorders>
          </w:tcPr>
          <w:p w14:paraId="311A5430" w14:textId="1BDDBF1D" w:rsidR="0019170E" w:rsidRPr="00073CFE" w:rsidDel="002362EF" w:rsidRDefault="0019170E" w:rsidP="00D32862">
            <w:pPr>
              <w:jc w:val="both"/>
              <w:rPr>
                <w:moveFrom w:id="1285" w:author="Drahomíra Pavelková" w:date="2020-08-26T19:06:00Z"/>
                <w:color w:val="000000" w:themeColor="text1"/>
              </w:rPr>
            </w:pPr>
          </w:p>
        </w:tc>
        <w:tc>
          <w:tcPr>
            <w:tcW w:w="4179" w:type="dxa"/>
            <w:gridSpan w:val="4"/>
            <w:tcBorders>
              <w:top w:val="single" w:sz="2" w:space="0" w:color="auto"/>
            </w:tcBorders>
            <w:shd w:val="clear" w:color="auto" w:fill="F7CAAC"/>
          </w:tcPr>
          <w:p w14:paraId="5A1C7EB7" w14:textId="10DC8F7D" w:rsidR="0019170E" w:rsidRPr="00073CFE" w:rsidDel="002362EF" w:rsidRDefault="0019170E" w:rsidP="00D32862">
            <w:pPr>
              <w:jc w:val="both"/>
              <w:rPr>
                <w:moveFrom w:id="1286" w:author="Drahomíra Pavelková" w:date="2020-08-26T19:06:00Z"/>
                <w:b/>
                <w:color w:val="000000" w:themeColor="text1"/>
              </w:rPr>
            </w:pPr>
            <w:moveFrom w:id="1287" w:author="Drahomíra Pavelková" w:date="2020-08-26T19:06:00Z">
              <w:r w:rsidRPr="00073CFE" w:rsidDel="002362EF">
                <w:rPr>
                  <w:b/>
                  <w:color w:val="000000" w:themeColor="text1"/>
                </w:rPr>
                <w:t xml:space="preserve">hodin </w:t>
              </w:r>
            </w:moveFrom>
          </w:p>
        </w:tc>
      </w:tr>
      <w:tr w:rsidR="0019170E" w:rsidRPr="00073CFE" w:rsidDel="002362EF" w14:paraId="7B4F432C" w14:textId="1668A8CC" w:rsidTr="00D32862">
        <w:tc>
          <w:tcPr>
            <w:tcW w:w="9855" w:type="dxa"/>
            <w:gridSpan w:val="8"/>
            <w:shd w:val="clear" w:color="auto" w:fill="F7CAAC"/>
          </w:tcPr>
          <w:p w14:paraId="42380CC9" w14:textId="7DB7FCC2" w:rsidR="0019170E" w:rsidRPr="00073CFE" w:rsidDel="002362EF" w:rsidRDefault="0019170E" w:rsidP="00D32862">
            <w:pPr>
              <w:jc w:val="both"/>
              <w:rPr>
                <w:moveFrom w:id="1288" w:author="Drahomíra Pavelková" w:date="2020-08-26T19:06:00Z"/>
                <w:b/>
                <w:color w:val="000000" w:themeColor="text1"/>
              </w:rPr>
            </w:pPr>
            <w:moveFrom w:id="1289" w:author="Drahomíra Pavelková" w:date="2020-08-26T19:06:00Z">
              <w:r w:rsidRPr="00073CFE" w:rsidDel="002362EF">
                <w:rPr>
                  <w:b/>
                  <w:color w:val="000000" w:themeColor="text1"/>
                </w:rPr>
                <w:t>Informace o způsobu kontaktu s vyučujícím</w:t>
              </w:r>
            </w:moveFrom>
          </w:p>
        </w:tc>
      </w:tr>
      <w:tr w:rsidR="0019170E" w:rsidRPr="00073CFE" w:rsidDel="002362EF" w14:paraId="2BFEFB90" w14:textId="05C00FFA" w:rsidTr="00D32862">
        <w:trPr>
          <w:trHeight w:val="708"/>
        </w:trPr>
        <w:tc>
          <w:tcPr>
            <w:tcW w:w="9855" w:type="dxa"/>
            <w:gridSpan w:val="8"/>
          </w:tcPr>
          <w:p w14:paraId="2AD0EC1E" w14:textId="0D656428" w:rsidR="0019170E" w:rsidRPr="00073CFE" w:rsidDel="002362EF" w:rsidRDefault="0019170E" w:rsidP="00D32862">
            <w:pPr>
              <w:jc w:val="both"/>
              <w:rPr>
                <w:moveFrom w:id="1290" w:author="Drahomíra Pavelková" w:date="2020-08-26T19:06:00Z"/>
                <w:color w:val="000000" w:themeColor="text1"/>
              </w:rPr>
            </w:pPr>
            <w:moveFrom w:id="1291" w:author="Drahomíra Pavelková" w:date="2020-08-26T19:06:00Z">
              <w:r w:rsidRPr="00073CFE" w:rsidDel="002362EF">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700593C8" w14:textId="34319B33" w:rsidR="0019170E" w:rsidRPr="00073CFE" w:rsidDel="002362EF" w:rsidRDefault="0019170E" w:rsidP="0019170E">
      <w:pPr>
        <w:rPr>
          <w:moveFrom w:id="1292" w:author="Drahomíra Pavelková" w:date="2020-08-26T19:06:00Z"/>
          <w:color w:val="000000" w:themeColor="text1"/>
        </w:rPr>
      </w:pPr>
    </w:p>
    <w:p w14:paraId="21036302" w14:textId="6E1BC1E6" w:rsidR="002D6123" w:rsidRPr="00073CFE" w:rsidDel="002362EF" w:rsidRDefault="002D6123" w:rsidP="002D6123">
      <w:pPr>
        <w:rPr>
          <w:moveFrom w:id="1293" w:author="Drahomíra Pavelková" w:date="2020-08-26T19:06:00Z"/>
          <w:color w:val="000000" w:themeColor="text1"/>
        </w:rPr>
      </w:pPr>
    </w:p>
    <w:p w14:paraId="19FA073D" w14:textId="39EA949C" w:rsidR="000A6A9E" w:rsidRPr="00073CFE" w:rsidDel="002362EF" w:rsidRDefault="000A6A9E" w:rsidP="002D6123">
      <w:pPr>
        <w:rPr>
          <w:moveFrom w:id="1294" w:author="Drahomíra Pavelková" w:date="2020-08-26T19:06:00Z"/>
          <w:color w:val="000000" w:themeColor="text1"/>
        </w:rPr>
      </w:pPr>
    </w:p>
    <w:moveFromRangeEnd w:id="1171"/>
    <w:p w14:paraId="27F47BE3" w14:textId="77777777" w:rsidR="000A6A9E" w:rsidRPr="00073CFE" w:rsidRDefault="000A6A9E" w:rsidP="000A6A9E">
      <w:pPr>
        <w:spacing w:after="160" w:line="259" w:lineRule="auto"/>
        <w:rPr>
          <w:color w:val="000000" w:themeColor="text1"/>
        </w:rPr>
      </w:pPr>
    </w:p>
    <w:p w14:paraId="69418D4D" w14:textId="77777777" w:rsidR="000A6A9E" w:rsidRPr="00073CFE" w:rsidRDefault="000A6A9E" w:rsidP="000A6A9E">
      <w:pPr>
        <w:spacing w:after="160" w:line="259" w:lineRule="auto"/>
        <w:rPr>
          <w:color w:val="000000" w:themeColor="text1"/>
        </w:rPr>
      </w:pPr>
    </w:p>
    <w:p w14:paraId="12D6BB03" w14:textId="77777777" w:rsidR="000571D0" w:rsidRPr="00073CFE" w:rsidRDefault="000A6A9E" w:rsidP="00607467">
      <w:pPr>
        <w:spacing w:after="160" w:line="259" w:lineRule="auto"/>
        <w:rPr>
          <w:color w:val="000000" w:themeColor="text1"/>
        </w:rPr>
      </w:pPr>
      <w:r w:rsidRPr="00073CFE">
        <w:rPr>
          <w:color w:val="000000" w:themeColor="text1"/>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5148C4" w:rsidRPr="00073CFE" w14:paraId="3A23EE20" w14:textId="77777777" w:rsidTr="005148C4">
        <w:tc>
          <w:tcPr>
            <w:tcW w:w="9930" w:type="dxa"/>
            <w:gridSpan w:val="8"/>
            <w:tcBorders>
              <w:bottom w:val="double" w:sz="4" w:space="0" w:color="auto"/>
            </w:tcBorders>
            <w:shd w:val="clear" w:color="auto" w:fill="BDD6EE"/>
          </w:tcPr>
          <w:p w14:paraId="52D1151D" w14:textId="77777777" w:rsidR="005148C4" w:rsidRPr="00073CFE" w:rsidRDefault="005148C4"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148C4" w:rsidRPr="00073CFE" w14:paraId="478F34DD" w14:textId="77777777" w:rsidTr="005148C4">
        <w:tc>
          <w:tcPr>
            <w:tcW w:w="3110" w:type="dxa"/>
            <w:tcBorders>
              <w:top w:val="double" w:sz="4" w:space="0" w:color="auto"/>
            </w:tcBorders>
            <w:shd w:val="clear" w:color="auto" w:fill="F7CAAC"/>
          </w:tcPr>
          <w:p w14:paraId="0F730D61" w14:textId="77777777" w:rsidR="005148C4" w:rsidRPr="00073CFE" w:rsidRDefault="005148C4" w:rsidP="005148C4">
            <w:pPr>
              <w:jc w:val="both"/>
              <w:rPr>
                <w:b/>
                <w:color w:val="000000" w:themeColor="text1"/>
              </w:rPr>
            </w:pPr>
            <w:r w:rsidRPr="00073CFE">
              <w:rPr>
                <w:b/>
                <w:color w:val="000000" w:themeColor="text1"/>
              </w:rPr>
              <w:t>Název studijního předmětu</w:t>
            </w:r>
          </w:p>
        </w:tc>
        <w:tc>
          <w:tcPr>
            <w:tcW w:w="6820" w:type="dxa"/>
            <w:gridSpan w:val="7"/>
            <w:tcBorders>
              <w:top w:val="double" w:sz="4" w:space="0" w:color="auto"/>
            </w:tcBorders>
          </w:tcPr>
          <w:p w14:paraId="4BD50E37" w14:textId="77777777" w:rsidR="005148C4" w:rsidRPr="00073CFE" w:rsidRDefault="005148C4" w:rsidP="005148C4">
            <w:pPr>
              <w:jc w:val="both"/>
              <w:rPr>
                <w:color w:val="000000" w:themeColor="text1"/>
              </w:rPr>
            </w:pPr>
            <w:r w:rsidRPr="00073CFE">
              <w:rPr>
                <w:color w:val="000000" w:themeColor="text1"/>
              </w:rPr>
              <w:t>Human Resource Management II</w:t>
            </w:r>
          </w:p>
        </w:tc>
      </w:tr>
      <w:tr w:rsidR="005148C4" w:rsidRPr="00073CFE" w14:paraId="4ED83516" w14:textId="77777777" w:rsidTr="005148C4">
        <w:tc>
          <w:tcPr>
            <w:tcW w:w="3110" w:type="dxa"/>
            <w:shd w:val="clear" w:color="auto" w:fill="F7CAAC"/>
          </w:tcPr>
          <w:p w14:paraId="5BEBD6CE" w14:textId="77777777" w:rsidR="005148C4" w:rsidRPr="00073CFE" w:rsidRDefault="005148C4" w:rsidP="005148C4">
            <w:pPr>
              <w:jc w:val="both"/>
              <w:rPr>
                <w:b/>
                <w:color w:val="000000" w:themeColor="text1"/>
              </w:rPr>
            </w:pPr>
            <w:r w:rsidRPr="00073CFE">
              <w:rPr>
                <w:b/>
                <w:color w:val="000000" w:themeColor="text1"/>
              </w:rPr>
              <w:t>Typ předmětu</w:t>
            </w:r>
          </w:p>
        </w:tc>
        <w:tc>
          <w:tcPr>
            <w:tcW w:w="3432" w:type="dxa"/>
            <w:gridSpan w:val="4"/>
          </w:tcPr>
          <w:p w14:paraId="019C727C" w14:textId="77777777" w:rsidR="005148C4" w:rsidRPr="00073CFE" w:rsidRDefault="00184898" w:rsidP="005148C4">
            <w:pPr>
              <w:jc w:val="both"/>
              <w:rPr>
                <w:color w:val="000000" w:themeColor="text1"/>
              </w:rPr>
            </w:pPr>
            <w:r w:rsidRPr="00073CFE">
              <w:rPr>
                <w:color w:val="000000" w:themeColor="text1"/>
              </w:rPr>
              <w:t>p</w:t>
            </w:r>
            <w:r w:rsidR="005148C4" w:rsidRPr="00073CFE">
              <w:rPr>
                <w:color w:val="000000" w:themeColor="text1"/>
              </w:rPr>
              <w:t>ovinn</w:t>
            </w:r>
            <w:r w:rsidRPr="00073CFE">
              <w:rPr>
                <w:color w:val="000000" w:themeColor="text1"/>
              </w:rPr>
              <w:t>ě volitelný</w:t>
            </w:r>
            <w:r w:rsidR="005148C4" w:rsidRPr="00073CFE">
              <w:rPr>
                <w:color w:val="000000" w:themeColor="text1"/>
              </w:rPr>
              <w:t xml:space="preserve"> „P</w:t>
            </w:r>
            <w:r w:rsidRPr="00073CFE">
              <w:rPr>
                <w:color w:val="000000" w:themeColor="text1"/>
              </w:rPr>
              <w:t>V</w:t>
            </w:r>
            <w:r w:rsidR="005148C4" w:rsidRPr="00073CFE">
              <w:rPr>
                <w:color w:val="000000" w:themeColor="text1"/>
              </w:rPr>
              <w:t>“</w:t>
            </w:r>
          </w:p>
        </w:tc>
        <w:tc>
          <w:tcPr>
            <w:tcW w:w="2715" w:type="dxa"/>
            <w:gridSpan w:val="2"/>
            <w:shd w:val="clear" w:color="auto" w:fill="F7CAAC"/>
          </w:tcPr>
          <w:p w14:paraId="69E0A3C2" w14:textId="77777777" w:rsidR="005148C4" w:rsidRPr="00073CFE" w:rsidRDefault="005148C4" w:rsidP="005148C4">
            <w:pPr>
              <w:jc w:val="both"/>
              <w:rPr>
                <w:color w:val="000000" w:themeColor="text1"/>
              </w:rPr>
            </w:pPr>
            <w:r w:rsidRPr="00073CFE">
              <w:rPr>
                <w:b/>
                <w:color w:val="000000" w:themeColor="text1"/>
              </w:rPr>
              <w:t>doporučený ročník / semestr</w:t>
            </w:r>
          </w:p>
        </w:tc>
        <w:tc>
          <w:tcPr>
            <w:tcW w:w="673" w:type="dxa"/>
          </w:tcPr>
          <w:p w14:paraId="69F749D4" w14:textId="77777777" w:rsidR="005148C4" w:rsidRPr="00073CFE" w:rsidRDefault="00184898" w:rsidP="005148C4">
            <w:pPr>
              <w:jc w:val="both"/>
              <w:rPr>
                <w:color w:val="000000" w:themeColor="text1"/>
              </w:rPr>
            </w:pPr>
            <w:r w:rsidRPr="00073CFE">
              <w:rPr>
                <w:color w:val="000000" w:themeColor="text1"/>
              </w:rPr>
              <w:t>1,</w:t>
            </w:r>
            <w:r w:rsidR="005148C4" w:rsidRPr="00073CFE">
              <w:rPr>
                <w:color w:val="000000" w:themeColor="text1"/>
              </w:rPr>
              <w:t>2/Z</w:t>
            </w:r>
          </w:p>
        </w:tc>
      </w:tr>
      <w:tr w:rsidR="005148C4" w:rsidRPr="00073CFE" w14:paraId="75510FAE" w14:textId="77777777" w:rsidTr="005148C4">
        <w:tc>
          <w:tcPr>
            <w:tcW w:w="3110" w:type="dxa"/>
            <w:shd w:val="clear" w:color="auto" w:fill="F7CAAC"/>
          </w:tcPr>
          <w:p w14:paraId="57797C7C" w14:textId="77777777" w:rsidR="005148C4" w:rsidRPr="00073CFE" w:rsidRDefault="005148C4" w:rsidP="005148C4">
            <w:pPr>
              <w:jc w:val="both"/>
              <w:rPr>
                <w:b/>
                <w:color w:val="000000" w:themeColor="text1"/>
              </w:rPr>
            </w:pPr>
            <w:r w:rsidRPr="00073CFE">
              <w:rPr>
                <w:b/>
                <w:color w:val="000000" w:themeColor="text1"/>
              </w:rPr>
              <w:t>Rozsah studijního předmětu</w:t>
            </w:r>
          </w:p>
        </w:tc>
        <w:tc>
          <w:tcPr>
            <w:tcW w:w="1714" w:type="dxa"/>
            <w:gridSpan w:val="2"/>
          </w:tcPr>
          <w:p w14:paraId="6AA985AC" w14:textId="77777777" w:rsidR="005148C4" w:rsidRPr="00073CFE" w:rsidRDefault="005148C4" w:rsidP="005148C4">
            <w:pPr>
              <w:jc w:val="both"/>
              <w:rPr>
                <w:color w:val="000000" w:themeColor="text1"/>
              </w:rPr>
            </w:pPr>
            <w:r w:rsidRPr="00073CFE">
              <w:rPr>
                <w:color w:val="000000" w:themeColor="text1"/>
              </w:rPr>
              <w:t>13p + 13s</w:t>
            </w:r>
          </w:p>
        </w:tc>
        <w:tc>
          <w:tcPr>
            <w:tcW w:w="896" w:type="dxa"/>
            <w:shd w:val="clear" w:color="auto" w:fill="F7CAAC"/>
          </w:tcPr>
          <w:p w14:paraId="047A1585" w14:textId="77777777" w:rsidR="005148C4" w:rsidRPr="00073CFE" w:rsidRDefault="005148C4" w:rsidP="005148C4">
            <w:pPr>
              <w:jc w:val="both"/>
              <w:rPr>
                <w:b/>
                <w:color w:val="000000" w:themeColor="text1"/>
              </w:rPr>
            </w:pPr>
            <w:r w:rsidRPr="00073CFE">
              <w:rPr>
                <w:b/>
                <w:color w:val="000000" w:themeColor="text1"/>
              </w:rPr>
              <w:t xml:space="preserve">hod. </w:t>
            </w:r>
          </w:p>
        </w:tc>
        <w:tc>
          <w:tcPr>
            <w:tcW w:w="822" w:type="dxa"/>
          </w:tcPr>
          <w:p w14:paraId="5A98305C" w14:textId="77777777" w:rsidR="005148C4" w:rsidRPr="00073CFE" w:rsidRDefault="005148C4" w:rsidP="005148C4">
            <w:pPr>
              <w:jc w:val="both"/>
              <w:rPr>
                <w:color w:val="000000" w:themeColor="text1"/>
              </w:rPr>
            </w:pPr>
            <w:r w:rsidRPr="00073CFE">
              <w:rPr>
                <w:color w:val="000000" w:themeColor="text1"/>
              </w:rPr>
              <w:t>26</w:t>
            </w:r>
          </w:p>
        </w:tc>
        <w:tc>
          <w:tcPr>
            <w:tcW w:w="2172" w:type="dxa"/>
            <w:shd w:val="clear" w:color="auto" w:fill="F7CAAC"/>
          </w:tcPr>
          <w:p w14:paraId="1B84173C" w14:textId="77777777" w:rsidR="005148C4" w:rsidRPr="00073CFE" w:rsidRDefault="005148C4" w:rsidP="005148C4">
            <w:pPr>
              <w:jc w:val="both"/>
              <w:rPr>
                <w:b/>
                <w:color w:val="000000" w:themeColor="text1"/>
              </w:rPr>
            </w:pPr>
            <w:r w:rsidRPr="00073CFE">
              <w:rPr>
                <w:b/>
                <w:color w:val="000000" w:themeColor="text1"/>
              </w:rPr>
              <w:t>kreditů</w:t>
            </w:r>
          </w:p>
        </w:tc>
        <w:tc>
          <w:tcPr>
            <w:tcW w:w="1216" w:type="dxa"/>
            <w:gridSpan w:val="2"/>
          </w:tcPr>
          <w:p w14:paraId="357C1C29" w14:textId="77777777" w:rsidR="005148C4" w:rsidRPr="00073CFE" w:rsidRDefault="005148C4" w:rsidP="005148C4">
            <w:pPr>
              <w:jc w:val="both"/>
              <w:rPr>
                <w:color w:val="000000" w:themeColor="text1"/>
              </w:rPr>
            </w:pPr>
            <w:r w:rsidRPr="00073CFE">
              <w:rPr>
                <w:color w:val="000000" w:themeColor="text1"/>
              </w:rPr>
              <w:t>3</w:t>
            </w:r>
          </w:p>
        </w:tc>
      </w:tr>
      <w:tr w:rsidR="005148C4" w:rsidRPr="00073CFE" w14:paraId="6C7FB7F1" w14:textId="77777777" w:rsidTr="005148C4">
        <w:tc>
          <w:tcPr>
            <w:tcW w:w="3110" w:type="dxa"/>
            <w:shd w:val="clear" w:color="auto" w:fill="F7CAAC"/>
          </w:tcPr>
          <w:p w14:paraId="41D38EA8" w14:textId="77777777" w:rsidR="005148C4" w:rsidRPr="00073CFE" w:rsidRDefault="005148C4" w:rsidP="005148C4">
            <w:pPr>
              <w:jc w:val="both"/>
              <w:rPr>
                <w:b/>
                <w:color w:val="000000" w:themeColor="text1"/>
                <w:sz w:val="22"/>
              </w:rPr>
            </w:pPr>
            <w:r w:rsidRPr="00073CFE">
              <w:rPr>
                <w:b/>
                <w:color w:val="000000" w:themeColor="text1"/>
              </w:rPr>
              <w:t>Prerekvizity, korekvizity, ekvivalence</w:t>
            </w:r>
          </w:p>
        </w:tc>
        <w:tc>
          <w:tcPr>
            <w:tcW w:w="6820" w:type="dxa"/>
            <w:gridSpan w:val="7"/>
          </w:tcPr>
          <w:p w14:paraId="6C149407" w14:textId="77777777" w:rsidR="005148C4" w:rsidRPr="00073CFE" w:rsidRDefault="005148C4" w:rsidP="005148C4">
            <w:pPr>
              <w:jc w:val="both"/>
              <w:rPr>
                <w:color w:val="000000" w:themeColor="text1"/>
              </w:rPr>
            </w:pPr>
            <w:r w:rsidRPr="00073CFE">
              <w:rPr>
                <w:color w:val="000000" w:themeColor="text1"/>
              </w:rPr>
              <w:t>Ekvivalence (Řízení lidských zdrojů II)</w:t>
            </w:r>
          </w:p>
        </w:tc>
      </w:tr>
      <w:tr w:rsidR="005148C4" w:rsidRPr="00073CFE" w14:paraId="6328B1E3" w14:textId="77777777" w:rsidTr="005148C4">
        <w:tc>
          <w:tcPr>
            <w:tcW w:w="3110" w:type="dxa"/>
            <w:shd w:val="clear" w:color="auto" w:fill="F7CAAC"/>
          </w:tcPr>
          <w:p w14:paraId="7AC08BDD" w14:textId="77777777" w:rsidR="005148C4" w:rsidRPr="00073CFE" w:rsidRDefault="005148C4" w:rsidP="005148C4">
            <w:pPr>
              <w:jc w:val="both"/>
              <w:rPr>
                <w:b/>
                <w:color w:val="000000" w:themeColor="text1"/>
              </w:rPr>
            </w:pPr>
            <w:r w:rsidRPr="00073CFE">
              <w:rPr>
                <w:b/>
                <w:color w:val="000000" w:themeColor="text1"/>
              </w:rPr>
              <w:t>Způsob ověření studijních výsledků</w:t>
            </w:r>
          </w:p>
        </w:tc>
        <w:tc>
          <w:tcPr>
            <w:tcW w:w="3432" w:type="dxa"/>
            <w:gridSpan w:val="4"/>
          </w:tcPr>
          <w:p w14:paraId="47C28C1B" w14:textId="77777777" w:rsidR="005148C4" w:rsidRPr="00073CFE" w:rsidRDefault="005148C4" w:rsidP="005148C4">
            <w:pPr>
              <w:jc w:val="both"/>
              <w:rPr>
                <w:color w:val="000000" w:themeColor="text1"/>
              </w:rPr>
            </w:pPr>
            <w:r w:rsidRPr="00073CFE">
              <w:rPr>
                <w:color w:val="000000" w:themeColor="text1"/>
              </w:rPr>
              <w:t>zápočet, zkouška</w:t>
            </w:r>
          </w:p>
        </w:tc>
        <w:tc>
          <w:tcPr>
            <w:tcW w:w="2172" w:type="dxa"/>
            <w:shd w:val="clear" w:color="auto" w:fill="F7CAAC"/>
          </w:tcPr>
          <w:p w14:paraId="0D85B42A" w14:textId="77777777" w:rsidR="005148C4" w:rsidRPr="00073CFE" w:rsidRDefault="005148C4" w:rsidP="005148C4">
            <w:pPr>
              <w:jc w:val="both"/>
              <w:rPr>
                <w:b/>
                <w:color w:val="000000" w:themeColor="text1"/>
              </w:rPr>
            </w:pPr>
            <w:r w:rsidRPr="00073CFE">
              <w:rPr>
                <w:b/>
                <w:color w:val="000000" w:themeColor="text1"/>
              </w:rPr>
              <w:t>Forma výuky</w:t>
            </w:r>
          </w:p>
        </w:tc>
        <w:tc>
          <w:tcPr>
            <w:tcW w:w="1216" w:type="dxa"/>
            <w:gridSpan w:val="2"/>
          </w:tcPr>
          <w:p w14:paraId="5D5D6641" w14:textId="77777777" w:rsidR="005148C4" w:rsidRPr="00073CFE" w:rsidRDefault="005148C4" w:rsidP="005148C4">
            <w:pPr>
              <w:jc w:val="both"/>
              <w:rPr>
                <w:color w:val="000000" w:themeColor="text1"/>
              </w:rPr>
            </w:pPr>
            <w:r w:rsidRPr="00073CFE">
              <w:rPr>
                <w:color w:val="000000" w:themeColor="text1"/>
              </w:rPr>
              <w:t>přednáška, seminář</w:t>
            </w:r>
          </w:p>
        </w:tc>
      </w:tr>
      <w:tr w:rsidR="005148C4" w:rsidRPr="00073CFE" w14:paraId="5EA5B3F0" w14:textId="77777777" w:rsidTr="005148C4">
        <w:tc>
          <w:tcPr>
            <w:tcW w:w="3110" w:type="dxa"/>
            <w:shd w:val="clear" w:color="auto" w:fill="F7CAAC"/>
          </w:tcPr>
          <w:p w14:paraId="2B3D4F59" w14:textId="77777777" w:rsidR="005148C4" w:rsidRPr="00073CFE" w:rsidRDefault="005148C4" w:rsidP="005148C4">
            <w:pPr>
              <w:jc w:val="both"/>
              <w:rPr>
                <w:b/>
                <w:color w:val="000000" w:themeColor="text1"/>
              </w:rPr>
            </w:pPr>
            <w:r w:rsidRPr="00073CFE">
              <w:rPr>
                <w:b/>
                <w:color w:val="000000" w:themeColor="text1"/>
              </w:rPr>
              <w:t>Forma způsobu ověření studijních výsledků a další požadavky na studenta</w:t>
            </w:r>
          </w:p>
        </w:tc>
        <w:tc>
          <w:tcPr>
            <w:tcW w:w="6820" w:type="dxa"/>
            <w:gridSpan w:val="7"/>
            <w:tcBorders>
              <w:bottom w:val="nil"/>
            </w:tcBorders>
          </w:tcPr>
          <w:p w14:paraId="6A19C2CD" w14:textId="77777777" w:rsidR="005148C4" w:rsidRPr="00073CFE" w:rsidRDefault="005148C4" w:rsidP="005148C4">
            <w:pPr>
              <w:jc w:val="both"/>
              <w:rPr>
                <w:color w:val="000000" w:themeColor="text1"/>
              </w:rPr>
            </w:pPr>
            <w:r w:rsidRPr="00073CFE">
              <w:rPr>
                <w:color w:val="000000" w:themeColor="text1"/>
              </w:rPr>
              <w:t xml:space="preserve">Způsob zakončení předmětu – zápočet, zkouška </w:t>
            </w:r>
          </w:p>
          <w:p w14:paraId="79531886" w14:textId="77777777" w:rsidR="005148C4" w:rsidRPr="00073CFE" w:rsidRDefault="005148C4" w:rsidP="005148C4">
            <w:pPr>
              <w:jc w:val="both"/>
              <w:rPr>
                <w:color w:val="000000" w:themeColor="text1"/>
              </w:rPr>
            </w:pPr>
            <w:r w:rsidRPr="00073CFE">
              <w:rPr>
                <w:color w:val="000000" w:themeColor="text1"/>
              </w:rPr>
              <w:t>Požadavky na zápočet: získat hodnocení "splněno" či "splněno s pochvalou" za zadaný seminární úkol, docházka na min. 80 % realizovaných seminářů, aktivní zapojení na seminářích.</w:t>
            </w:r>
          </w:p>
          <w:p w14:paraId="03E0B5A9" w14:textId="77777777" w:rsidR="005148C4" w:rsidRPr="00073CFE" w:rsidRDefault="005148C4" w:rsidP="005148C4">
            <w:pPr>
              <w:jc w:val="both"/>
              <w:rPr>
                <w:color w:val="000000" w:themeColor="text1"/>
              </w:rPr>
            </w:pPr>
            <w:r w:rsidRPr="00073CFE">
              <w:rPr>
                <w:color w:val="000000" w:themeColor="text1"/>
              </w:rPr>
              <w:t>Požadavky na zkoušku: zvládnutí znalostí, které jsou vymezeny jednotlivými tematickými okruhy. Zkouška má dvě části: písemnou a ústní. Písemný test musí být napsán alespoň na 60 %.</w:t>
            </w:r>
          </w:p>
        </w:tc>
      </w:tr>
      <w:tr w:rsidR="005148C4" w:rsidRPr="00073CFE" w14:paraId="6FC5170B" w14:textId="77777777" w:rsidTr="005148C4">
        <w:trPr>
          <w:trHeight w:val="70"/>
        </w:trPr>
        <w:tc>
          <w:tcPr>
            <w:tcW w:w="9930" w:type="dxa"/>
            <w:gridSpan w:val="8"/>
            <w:tcBorders>
              <w:top w:val="nil"/>
            </w:tcBorders>
          </w:tcPr>
          <w:p w14:paraId="15F4EA16" w14:textId="77777777" w:rsidR="005148C4" w:rsidRPr="00073CFE" w:rsidRDefault="005148C4" w:rsidP="005148C4">
            <w:pPr>
              <w:jc w:val="both"/>
              <w:rPr>
                <w:color w:val="000000" w:themeColor="text1"/>
              </w:rPr>
            </w:pPr>
          </w:p>
        </w:tc>
      </w:tr>
      <w:tr w:rsidR="005148C4" w:rsidRPr="00073CFE" w14:paraId="79F3FD27" w14:textId="77777777" w:rsidTr="005148C4">
        <w:trPr>
          <w:trHeight w:val="197"/>
        </w:trPr>
        <w:tc>
          <w:tcPr>
            <w:tcW w:w="3110" w:type="dxa"/>
            <w:tcBorders>
              <w:top w:val="nil"/>
            </w:tcBorders>
            <w:shd w:val="clear" w:color="auto" w:fill="F7CAAC"/>
          </w:tcPr>
          <w:p w14:paraId="77120504" w14:textId="77777777" w:rsidR="005148C4" w:rsidRPr="00073CFE" w:rsidRDefault="005148C4" w:rsidP="005148C4">
            <w:pPr>
              <w:jc w:val="both"/>
              <w:rPr>
                <w:b/>
                <w:color w:val="000000" w:themeColor="text1"/>
              </w:rPr>
            </w:pPr>
            <w:r w:rsidRPr="00073CFE">
              <w:rPr>
                <w:b/>
                <w:color w:val="000000" w:themeColor="text1"/>
              </w:rPr>
              <w:t>Garant předmětu</w:t>
            </w:r>
          </w:p>
        </w:tc>
        <w:tc>
          <w:tcPr>
            <w:tcW w:w="6820" w:type="dxa"/>
            <w:gridSpan w:val="7"/>
            <w:tcBorders>
              <w:top w:val="nil"/>
            </w:tcBorders>
          </w:tcPr>
          <w:p w14:paraId="09576CC2" w14:textId="77777777" w:rsidR="005148C4" w:rsidRPr="00073CFE" w:rsidRDefault="005148C4" w:rsidP="005148C4">
            <w:pPr>
              <w:jc w:val="both"/>
              <w:rPr>
                <w:color w:val="000000" w:themeColor="text1"/>
              </w:rPr>
            </w:pPr>
            <w:r w:rsidRPr="00073CFE">
              <w:rPr>
                <w:color w:val="000000" w:themeColor="text1"/>
              </w:rPr>
              <w:t>Ing. Jana Matošková, Ph.D.</w:t>
            </w:r>
          </w:p>
        </w:tc>
      </w:tr>
      <w:tr w:rsidR="005148C4" w:rsidRPr="00073CFE" w14:paraId="12859822" w14:textId="77777777" w:rsidTr="005148C4">
        <w:trPr>
          <w:trHeight w:val="243"/>
        </w:trPr>
        <w:tc>
          <w:tcPr>
            <w:tcW w:w="3110" w:type="dxa"/>
            <w:tcBorders>
              <w:top w:val="nil"/>
            </w:tcBorders>
            <w:shd w:val="clear" w:color="auto" w:fill="F7CAAC"/>
          </w:tcPr>
          <w:p w14:paraId="2043C797" w14:textId="77777777" w:rsidR="005148C4" w:rsidRPr="00073CFE" w:rsidRDefault="005148C4" w:rsidP="005148C4">
            <w:pPr>
              <w:jc w:val="both"/>
              <w:rPr>
                <w:b/>
                <w:color w:val="000000" w:themeColor="text1"/>
              </w:rPr>
            </w:pPr>
            <w:r w:rsidRPr="00073CFE">
              <w:rPr>
                <w:b/>
                <w:color w:val="000000" w:themeColor="text1"/>
              </w:rPr>
              <w:t>Zapojení garanta do výuky předmětu</w:t>
            </w:r>
          </w:p>
        </w:tc>
        <w:tc>
          <w:tcPr>
            <w:tcW w:w="6820" w:type="dxa"/>
            <w:gridSpan w:val="7"/>
            <w:tcBorders>
              <w:top w:val="nil"/>
            </w:tcBorders>
          </w:tcPr>
          <w:p w14:paraId="634CC099" w14:textId="77777777" w:rsidR="005148C4" w:rsidRPr="00073CFE" w:rsidRDefault="005148C4" w:rsidP="005148C4">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5148C4" w:rsidRPr="00073CFE" w14:paraId="12131DEE" w14:textId="77777777" w:rsidTr="005148C4">
        <w:tc>
          <w:tcPr>
            <w:tcW w:w="3110" w:type="dxa"/>
            <w:shd w:val="clear" w:color="auto" w:fill="F7CAAC"/>
          </w:tcPr>
          <w:p w14:paraId="2A2A0F11" w14:textId="77777777" w:rsidR="005148C4" w:rsidRPr="00073CFE" w:rsidRDefault="005148C4" w:rsidP="005148C4">
            <w:pPr>
              <w:jc w:val="both"/>
              <w:rPr>
                <w:b/>
                <w:color w:val="000000" w:themeColor="text1"/>
              </w:rPr>
            </w:pPr>
            <w:r w:rsidRPr="00073CFE">
              <w:rPr>
                <w:b/>
                <w:color w:val="000000" w:themeColor="text1"/>
              </w:rPr>
              <w:t>Vyučující</w:t>
            </w:r>
          </w:p>
        </w:tc>
        <w:tc>
          <w:tcPr>
            <w:tcW w:w="6820" w:type="dxa"/>
            <w:gridSpan w:val="7"/>
            <w:tcBorders>
              <w:bottom w:val="nil"/>
            </w:tcBorders>
          </w:tcPr>
          <w:p w14:paraId="2A90DA4A" w14:textId="77777777" w:rsidR="005148C4" w:rsidRPr="00073CFE" w:rsidRDefault="005148C4" w:rsidP="005148C4">
            <w:pPr>
              <w:jc w:val="both"/>
              <w:rPr>
                <w:color w:val="000000" w:themeColor="text1"/>
              </w:rPr>
            </w:pPr>
            <w:r w:rsidRPr="00073CFE">
              <w:rPr>
                <w:color w:val="000000" w:themeColor="text1"/>
              </w:rPr>
              <w:t>Ing. Jana Matošková, Ph.D. - přednášky (100%)</w:t>
            </w:r>
          </w:p>
        </w:tc>
      </w:tr>
      <w:tr w:rsidR="005148C4" w:rsidRPr="00073CFE" w14:paraId="1AE9EC21" w14:textId="77777777" w:rsidTr="005148C4">
        <w:trPr>
          <w:trHeight w:val="70"/>
        </w:trPr>
        <w:tc>
          <w:tcPr>
            <w:tcW w:w="9930" w:type="dxa"/>
            <w:gridSpan w:val="8"/>
            <w:tcBorders>
              <w:top w:val="nil"/>
            </w:tcBorders>
          </w:tcPr>
          <w:p w14:paraId="026FED29" w14:textId="77777777" w:rsidR="005148C4" w:rsidRPr="00073CFE" w:rsidRDefault="005148C4" w:rsidP="005148C4">
            <w:pPr>
              <w:jc w:val="both"/>
              <w:rPr>
                <w:color w:val="000000" w:themeColor="text1"/>
              </w:rPr>
            </w:pPr>
          </w:p>
        </w:tc>
      </w:tr>
      <w:tr w:rsidR="005148C4" w:rsidRPr="00073CFE" w14:paraId="2332B490" w14:textId="77777777" w:rsidTr="005148C4">
        <w:tc>
          <w:tcPr>
            <w:tcW w:w="3110" w:type="dxa"/>
            <w:shd w:val="clear" w:color="auto" w:fill="F7CAAC"/>
          </w:tcPr>
          <w:p w14:paraId="1B14643E" w14:textId="77777777" w:rsidR="005148C4" w:rsidRPr="00073CFE" w:rsidRDefault="005148C4" w:rsidP="005148C4">
            <w:pPr>
              <w:jc w:val="both"/>
              <w:rPr>
                <w:b/>
                <w:color w:val="000000" w:themeColor="text1"/>
              </w:rPr>
            </w:pPr>
            <w:r w:rsidRPr="00073CFE">
              <w:rPr>
                <w:b/>
                <w:color w:val="000000" w:themeColor="text1"/>
              </w:rPr>
              <w:t>Stručná anotace předmětu</w:t>
            </w:r>
          </w:p>
        </w:tc>
        <w:tc>
          <w:tcPr>
            <w:tcW w:w="6820" w:type="dxa"/>
            <w:gridSpan w:val="7"/>
            <w:tcBorders>
              <w:bottom w:val="nil"/>
            </w:tcBorders>
          </w:tcPr>
          <w:p w14:paraId="7856561E" w14:textId="77777777" w:rsidR="005148C4" w:rsidRPr="00073CFE" w:rsidRDefault="005148C4" w:rsidP="005148C4">
            <w:pPr>
              <w:jc w:val="both"/>
              <w:rPr>
                <w:color w:val="000000" w:themeColor="text1"/>
              </w:rPr>
            </w:pPr>
          </w:p>
        </w:tc>
      </w:tr>
      <w:tr w:rsidR="005148C4" w:rsidRPr="00073CFE" w14:paraId="196AA4E6" w14:textId="77777777" w:rsidTr="005148C4">
        <w:trPr>
          <w:trHeight w:val="2402"/>
        </w:trPr>
        <w:tc>
          <w:tcPr>
            <w:tcW w:w="9930" w:type="dxa"/>
            <w:gridSpan w:val="8"/>
            <w:tcBorders>
              <w:top w:val="nil"/>
              <w:bottom w:val="single" w:sz="12" w:space="0" w:color="auto"/>
            </w:tcBorders>
          </w:tcPr>
          <w:p w14:paraId="6B45AEEF" w14:textId="77777777" w:rsidR="005148C4" w:rsidRPr="00073CFE" w:rsidRDefault="005148C4" w:rsidP="005148C4">
            <w:pPr>
              <w:jc w:val="both"/>
              <w:rPr>
                <w:color w:val="000000" w:themeColor="text1"/>
              </w:rPr>
            </w:pPr>
            <w:r w:rsidRPr="00073CFE">
              <w:rPr>
                <w:color w:val="000000" w:themeColor="text1"/>
              </w:rP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6B54F09F"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Charakteristika aktuální koncepce personálního řízení.</w:t>
            </w:r>
          </w:p>
          <w:p w14:paraId="349FEFE2"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marketing.</w:t>
            </w:r>
          </w:p>
          <w:p w14:paraId="76C28F22"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plánování a personální controlling.</w:t>
            </w:r>
          </w:p>
          <w:p w14:paraId="20FA09FC"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výzkum.</w:t>
            </w:r>
          </w:p>
          <w:p w14:paraId="335DBB20"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14:paraId="2DE08568" w14:textId="77777777" w:rsidR="005148C4" w:rsidRPr="00073CFE" w:rsidRDefault="005148C4" w:rsidP="00896B4C">
            <w:pPr>
              <w:pStyle w:val="Odstavecseseznamem"/>
              <w:numPr>
                <w:ilvl w:val="0"/>
                <w:numId w:val="35"/>
              </w:numPr>
              <w:spacing w:after="0" w:line="240" w:lineRule="auto"/>
              <w:ind w:left="187" w:hanging="187"/>
              <w:contextualSpacing w:val="0"/>
              <w:jc w:val="both"/>
              <w:rPr>
                <w:color w:val="000000" w:themeColor="text1"/>
              </w:rPr>
            </w:pPr>
            <w:r w:rsidRPr="00073CFE">
              <w:rPr>
                <w:rFonts w:ascii="Times New Roman" w:hAnsi="Times New Roman"/>
                <w:color w:val="000000" w:themeColor="text1"/>
                <w:sz w:val="20"/>
                <w:szCs w:val="20"/>
              </w:rPr>
              <w:t>Aktuální trendy v řízení lidských zdrojů (personální outsourcing, talent management, řízení znalostních pracovníků, podpora sdílení znalostí v organizacích atd.).</w:t>
            </w:r>
          </w:p>
        </w:tc>
      </w:tr>
      <w:tr w:rsidR="005148C4" w:rsidRPr="00073CFE" w14:paraId="2E804BAF" w14:textId="77777777" w:rsidTr="005148C4">
        <w:trPr>
          <w:trHeight w:val="265"/>
        </w:trPr>
        <w:tc>
          <w:tcPr>
            <w:tcW w:w="3681" w:type="dxa"/>
            <w:gridSpan w:val="2"/>
            <w:tcBorders>
              <w:top w:val="nil"/>
            </w:tcBorders>
            <w:shd w:val="clear" w:color="auto" w:fill="F7CAAC"/>
          </w:tcPr>
          <w:p w14:paraId="2B44D549" w14:textId="77777777" w:rsidR="005148C4" w:rsidRPr="00073CFE" w:rsidRDefault="005148C4" w:rsidP="005148C4">
            <w:pPr>
              <w:jc w:val="both"/>
              <w:rPr>
                <w:color w:val="000000" w:themeColor="text1"/>
              </w:rPr>
            </w:pPr>
            <w:r w:rsidRPr="00073CFE">
              <w:rPr>
                <w:b/>
                <w:color w:val="000000" w:themeColor="text1"/>
              </w:rPr>
              <w:t>Studijní literatura a studijní pomůcky</w:t>
            </w:r>
          </w:p>
        </w:tc>
        <w:tc>
          <w:tcPr>
            <w:tcW w:w="6249" w:type="dxa"/>
            <w:gridSpan w:val="6"/>
            <w:tcBorders>
              <w:top w:val="nil"/>
              <w:bottom w:val="nil"/>
            </w:tcBorders>
          </w:tcPr>
          <w:p w14:paraId="0AB7212C" w14:textId="77777777" w:rsidR="005148C4" w:rsidRPr="00073CFE" w:rsidRDefault="005148C4" w:rsidP="005148C4">
            <w:pPr>
              <w:jc w:val="both"/>
              <w:rPr>
                <w:color w:val="000000" w:themeColor="text1"/>
              </w:rPr>
            </w:pPr>
          </w:p>
        </w:tc>
      </w:tr>
      <w:tr w:rsidR="005148C4" w:rsidRPr="00073CFE" w14:paraId="0B8BC080" w14:textId="77777777" w:rsidTr="005148C4">
        <w:trPr>
          <w:trHeight w:val="1497"/>
        </w:trPr>
        <w:tc>
          <w:tcPr>
            <w:tcW w:w="9930" w:type="dxa"/>
            <w:gridSpan w:val="8"/>
            <w:tcBorders>
              <w:top w:val="nil"/>
            </w:tcBorders>
          </w:tcPr>
          <w:p w14:paraId="0AE442FB" w14:textId="77777777" w:rsidR="005148C4" w:rsidRPr="00073CFE" w:rsidRDefault="005148C4" w:rsidP="005148C4">
            <w:pPr>
              <w:jc w:val="both"/>
              <w:rPr>
                <w:b/>
                <w:color w:val="000000" w:themeColor="text1"/>
              </w:rPr>
            </w:pPr>
            <w:r w:rsidRPr="00073CFE">
              <w:rPr>
                <w:b/>
                <w:color w:val="000000" w:themeColor="text1"/>
              </w:rPr>
              <w:t>Povinná literatura</w:t>
            </w:r>
          </w:p>
          <w:p w14:paraId="71EA58D1" w14:textId="77777777" w:rsidR="005148C4" w:rsidRPr="00073CFE" w:rsidRDefault="005148C4" w:rsidP="005148C4">
            <w:pPr>
              <w:jc w:val="both"/>
              <w:rPr>
                <w:color w:val="000000" w:themeColor="text1"/>
              </w:rPr>
            </w:pPr>
            <w:r w:rsidRPr="00073CFE">
              <w:rPr>
                <w:color w:val="000000" w:themeColor="text1"/>
              </w:rPr>
              <w:t xml:space="preserve">ARMSTRONG, M. </w:t>
            </w:r>
            <w:r w:rsidRPr="00073CFE">
              <w:rPr>
                <w:i/>
                <w:color w:val="000000" w:themeColor="text1"/>
              </w:rPr>
              <w:t>Armstrong’s handbook of human resource management practice.</w:t>
            </w:r>
            <w:r w:rsidRPr="00073CFE">
              <w:rPr>
                <w:color w:val="000000" w:themeColor="text1"/>
              </w:rPr>
              <w:t xml:space="preserve"> 14. vyd. New York: Kogan Page Limited, 2017. ISBN 978-0-7494-7411-9.</w:t>
            </w:r>
          </w:p>
          <w:p w14:paraId="465E4EA0" w14:textId="77777777" w:rsidR="005148C4" w:rsidRPr="00073CFE" w:rsidRDefault="005148C4" w:rsidP="005148C4">
            <w:pPr>
              <w:jc w:val="both"/>
              <w:rPr>
                <w:color w:val="000000" w:themeColor="text1"/>
              </w:rPr>
            </w:pPr>
            <w:r w:rsidRPr="00073CFE">
              <w:rPr>
                <w:color w:val="000000" w:themeColor="text1"/>
              </w:rPr>
              <w:t xml:space="preserve">CRAWSHAW, J. R., BUDHWAR, P. S., DAVIS, A. </w:t>
            </w:r>
            <w:r w:rsidRPr="00073CFE">
              <w:rPr>
                <w:i/>
                <w:iCs/>
                <w:color w:val="000000" w:themeColor="text1"/>
              </w:rPr>
              <w:t>Human resource management: strategic and international perspectives</w:t>
            </w:r>
            <w:r w:rsidRPr="00073CFE">
              <w:rPr>
                <w:color w:val="000000" w:themeColor="text1"/>
              </w:rPr>
              <w:t>. 2. vyd. Los Angeles: SAGE, 2017. ISBN 978-1473967663.</w:t>
            </w:r>
          </w:p>
          <w:p w14:paraId="2AFB1DFA" w14:textId="77777777" w:rsidR="005148C4" w:rsidRPr="00073CFE" w:rsidRDefault="005148C4" w:rsidP="005148C4">
            <w:pPr>
              <w:jc w:val="both"/>
              <w:rPr>
                <w:color w:val="000000" w:themeColor="text1"/>
              </w:rPr>
            </w:pPr>
            <w:r w:rsidRPr="00073CFE">
              <w:rPr>
                <w:color w:val="000000" w:themeColor="text1"/>
              </w:rPr>
              <w:t xml:space="preserve">NOE, R. A., ed. </w:t>
            </w:r>
            <w:r w:rsidRPr="00073CFE">
              <w:rPr>
                <w:i/>
                <w:color w:val="000000" w:themeColor="text1"/>
              </w:rPr>
              <w:t>Fundamentals of human resource management</w:t>
            </w:r>
            <w:r w:rsidRPr="00073CFE">
              <w:rPr>
                <w:color w:val="000000" w:themeColor="text1"/>
              </w:rPr>
              <w:t>. 5. vyd. New York, NY: McGraw-Hill/Irwin, 2014. ISBN 978-0-07-811261-4.</w:t>
            </w:r>
          </w:p>
          <w:p w14:paraId="7EB9CF17" w14:textId="77777777" w:rsidR="005148C4" w:rsidRPr="00073CFE" w:rsidRDefault="005148C4" w:rsidP="005148C4">
            <w:pPr>
              <w:jc w:val="both"/>
              <w:rPr>
                <w:color w:val="000000" w:themeColor="text1"/>
              </w:rPr>
            </w:pPr>
            <w:r w:rsidRPr="00073CFE">
              <w:rPr>
                <w:color w:val="000000" w:themeColor="text1"/>
              </w:rPr>
              <w:t xml:space="preserve">REDMAN, T., WILKINSON, A., DUNDON, T. </w:t>
            </w:r>
            <w:r w:rsidRPr="00073CFE">
              <w:rPr>
                <w:i/>
                <w:iCs/>
                <w:color w:val="000000" w:themeColor="text1"/>
              </w:rPr>
              <w:t>Contemporary human resource management: text and cases</w:t>
            </w:r>
            <w:r w:rsidRPr="00073CFE">
              <w:rPr>
                <w:color w:val="000000" w:themeColor="text1"/>
              </w:rPr>
              <w:t>. 5. vyd. Harlow, United Kingdom: Pearson Education, 2017. ISBN 978-1-292-08824-2.</w:t>
            </w:r>
          </w:p>
          <w:p w14:paraId="394AAC4D" w14:textId="77777777" w:rsidR="005148C4" w:rsidRPr="00073CFE" w:rsidRDefault="005148C4" w:rsidP="005148C4">
            <w:pPr>
              <w:jc w:val="both"/>
              <w:rPr>
                <w:b/>
                <w:color w:val="000000" w:themeColor="text1"/>
              </w:rPr>
            </w:pPr>
            <w:r w:rsidRPr="00073CFE">
              <w:rPr>
                <w:b/>
                <w:color w:val="000000" w:themeColor="text1"/>
              </w:rPr>
              <w:t>Doporučená literatura</w:t>
            </w:r>
          </w:p>
          <w:p w14:paraId="00C0E510" w14:textId="77777777" w:rsidR="005148C4" w:rsidRPr="00073CFE" w:rsidRDefault="005148C4" w:rsidP="005148C4">
            <w:pPr>
              <w:jc w:val="both"/>
              <w:rPr>
                <w:color w:val="000000" w:themeColor="text1"/>
              </w:rPr>
            </w:pPr>
            <w:r w:rsidRPr="00073CFE">
              <w:rPr>
                <w:color w:val="000000" w:themeColor="text1"/>
              </w:rPr>
              <w:t xml:space="preserve">EDITED BY CARY L. COOPER AND RONALD J. BURKE. </w:t>
            </w:r>
            <w:r w:rsidRPr="00073CFE">
              <w:rPr>
                <w:i/>
                <w:iCs/>
                <w:color w:val="000000" w:themeColor="text1"/>
              </w:rPr>
              <w:t>Human resource management in small business: achieving peak performance</w:t>
            </w:r>
            <w:r w:rsidRPr="00073CFE">
              <w:rPr>
                <w:color w:val="000000" w:themeColor="text1"/>
              </w:rPr>
              <w:t>. Cheltenham: Edward Elgar, 2012. ISBN 9780857932839.</w:t>
            </w:r>
          </w:p>
          <w:p w14:paraId="03203730" w14:textId="77777777" w:rsidR="005148C4" w:rsidRPr="00073CFE" w:rsidRDefault="005148C4" w:rsidP="005148C4">
            <w:pPr>
              <w:jc w:val="both"/>
              <w:rPr>
                <w:color w:val="000000" w:themeColor="text1"/>
              </w:rPr>
            </w:pPr>
            <w:r w:rsidRPr="00073CFE">
              <w:rPr>
                <w:color w:val="000000" w:themeColor="text1"/>
              </w:rPr>
              <w:t xml:space="preserve">FITZENZ, J., DAVISON, B. </w:t>
            </w:r>
            <w:r w:rsidRPr="00073CFE">
              <w:rPr>
                <w:i/>
                <w:iCs/>
                <w:color w:val="000000" w:themeColor="text1"/>
              </w:rPr>
              <w:t>How to measure human resources management</w:t>
            </w:r>
            <w:r w:rsidRPr="00073CFE">
              <w:rPr>
                <w:color w:val="000000" w:themeColor="text1"/>
              </w:rPr>
              <w:t>. 3. vyd. New York: McGraw-Hill, 2002. ISBN 978-0-07-136998-5.</w:t>
            </w:r>
          </w:p>
          <w:p w14:paraId="05F1CB8A" w14:textId="77777777" w:rsidR="005148C4" w:rsidRPr="00073CFE" w:rsidRDefault="005148C4" w:rsidP="005148C4">
            <w:pPr>
              <w:jc w:val="both"/>
              <w:rPr>
                <w:color w:val="000000" w:themeColor="text1"/>
              </w:rPr>
            </w:pPr>
            <w:r w:rsidRPr="00073CFE">
              <w:rPr>
                <w:color w:val="000000" w:themeColor="text1"/>
              </w:rPr>
              <w:t xml:space="preserve">HARZING, A. W., PINNINGTON, A. </w:t>
            </w:r>
            <w:r w:rsidRPr="00073CFE">
              <w:rPr>
                <w:i/>
                <w:iCs/>
                <w:color w:val="000000" w:themeColor="text1"/>
              </w:rPr>
              <w:t>International human resource management</w:t>
            </w:r>
            <w:r w:rsidRPr="00073CFE">
              <w:rPr>
                <w:color w:val="000000" w:themeColor="text1"/>
              </w:rPr>
              <w:t>. 4. vyd. London: SAGE Publications, 2015. ISBN 978-1446267318.</w:t>
            </w:r>
          </w:p>
          <w:p w14:paraId="281A145B" w14:textId="77777777" w:rsidR="005148C4" w:rsidRPr="00073CFE" w:rsidRDefault="005148C4" w:rsidP="005148C4">
            <w:pPr>
              <w:jc w:val="both"/>
              <w:rPr>
                <w:color w:val="000000" w:themeColor="text1"/>
              </w:rPr>
            </w:pPr>
            <w:r w:rsidRPr="00073CFE">
              <w:rPr>
                <w:color w:val="000000" w:themeColor="text1"/>
              </w:rPr>
              <w:t xml:space="preserve">ULRICH, D. </w:t>
            </w:r>
            <w:r w:rsidRPr="00073CFE">
              <w:rPr>
                <w:i/>
                <w:iCs/>
                <w:color w:val="000000" w:themeColor="text1"/>
              </w:rPr>
              <w:t>HR from the outside in: the next era of human resources transformation</w:t>
            </w:r>
            <w:r w:rsidRPr="00073CFE">
              <w:rPr>
                <w:color w:val="000000" w:themeColor="text1"/>
              </w:rPr>
              <w:t>. New York: McGraw-Hill, 2012. ISBN 978-0071802666.</w:t>
            </w:r>
          </w:p>
        </w:tc>
      </w:tr>
      <w:tr w:rsidR="005148C4" w:rsidRPr="00073CFE" w14:paraId="2CD7FA51" w14:textId="77777777" w:rsidTr="005148C4">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0B6495EA" w14:textId="77777777" w:rsidR="005148C4" w:rsidRPr="00073CFE" w:rsidRDefault="005148C4" w:rsidP="005148C4">
            <w:pPr>
              <w:jc w:val="center"/>
              <w:rPr>
                <w:b/>
                <w:color w:val="000000" w:themeColor="text1"/>
              </w:rPr>
            </w:pPr>
            <w:r w:rsidRPr="00073CFE">
              <w:rPr>
                <w:b/>
                <w:color w:val="000000" w:themeColor="text1"/>
              </w:rPr>
              <w:t>Informace ke kombinované nebo distanční formě</w:t>
            </w:r>
          </w:p>
        </w:tc>
      </w:tr>
      <w:tr w:rsidR="005148C4" w:rsidRPr="00073CFE" w14:paraId="5A184D62" w14:textId="77777777" w:rsidTr="005148C4">
        <w:tc>
          <w:tcPr>
            <w:tcW w:w="4824" w:type="dxa"/>
            <w:gridSpan w:val="3"/>
            <w:tcBorders>
              <w:top w:val="single" w:sz="2" w:space="0" w:color="auto"/>
            </w:tcBorders>
            <w:shd w:val="clear" w:color="auto" w:fill="F7CAAC"/>
          </w:tcPr>
          <w:p w14:paraId="74AAB3C3" w14:textId="77777777" w:rsidR="005148C4" w:rsidRPr="00073CFE" w:rsidRDefault="005148C4" w:rsidP="005148C4">
            <w:pPr>
              <w:jc w:val="both"/>
              <w:rPr>
                <w:color w:val="000000" w:themeColor="text1"/>
              </w:rPr>
            </w:pPr>
            <w:r w:rsidRPr="00073CFE">
              <w:rPr>
                <w:b/>
                <w:color w:val="000000" w:themeColor="text1"/>
              </w:rPr>
              <w:t>Rozsah konzultací (soustředění)</w:t>
            </w:r>
          </w:p>
        </w:tc>
        <w:tc>
          <w:tcPr>
            <w:tcW w:w="896" w:type="dxa"/>
            <w:tcBorders>
              <w:top w:val="single" w:sz="2" w:space="0" w:color="auto"/>
            </w:tcBorders>
          </w:tcPr>
          <w:p w14:paraId="53BF44D6" w14:textId="77777777" w:rsidR="005148C4" w:rsidRPr="00073CFE" w:rsidRDefault="005148C4" w:rsidP="005148C4">
            <w:pPr>
              <w:jc w:val="both"/>
              <w:rPr>
                <w:color w:val="000000" w:themeColor="text1"/>
              </w:rPr>
            </w:pPr>
          </w:p>
        </w:tc>
        <w:tc>
          <w:tcPr>
            <w:tcW w:w="4210" w:type="dxa"/>
            <w:gridSpan w:val="4"/>
            <w:tcBorders>
              <w:top w:val="single" w:sz="2" w:space="0" w:color="auto"/>
            </w:tcBorders>
            <w:shd w:val="clear" w:color="auto" w:fill="F7CAAC"/>
          </w:tcPr>
          <w:p w14:paraId="6BC0AF77" w14:textId="77777777" w:rsidR="005148C4" w:rsidRPr="00073CFE" w:rsidRDefault="005148C4" w:rsidP="005148C4">
            <w:pPr>
              <w:jc w:val="both"/>
              <w:rPr>
                <w:b/>
                <w:color w:val="000000" w:themeColor="text1"/>
              </w:rPr>
            </w:pPr>
            <w:r w:rsidRPr="00073CFE">
              <w:rPr>
                <w:b/>
                <w:color w:val="000000" w:themeColor="text1"/>
              </w:rPr>
              <w:t xml:space="preserve">hodin </w:t>
            </w:r>
          </w:p>
        </w:tc>
      </w:tr>
      <w:tr w:rsidR="005148C4" w:rsidRPr="00073CFE" w14:paraId="2CA3EC3D" w14:textId="77777777" w:rsidTr="005148C4">
        <w:tc>
          <w:tcPr>
            <w:tcW w:w="9930" w:type="dxa"/>
            <w:gridSpan w:val="8"/>
            <w:shd w:val="clear" w:color="auto" w:fill="F7CAAC"/>
          </w:tcPr>
          <w:p w14:paraId="715D8AD4" w14:textId="77777777" w:rsidR="005148C4" w:rsidRPr="00073CFE" w:rsidRDefault="005148C4" w:rsidP="005148C4">
            <w:pPr>
              <w:jc w:val="both"/>
              <w:rPr>
                <w:b/>
                <w:color w:val="000000" w:themeColor="text1"/>
              </w:rPr>
            </w:pPr>
            <w:r w:rsidRPr="00073CFE">
              <w:rPr>
                <w:b/>
                <w:color w:val="000000" w:themeColor="text1"/>
              </w:rPr>
              <w:t>Informace o způsobu kontaktu s vyučujícím</w:t>
            </w:r>
          </w:p>
        </w:tc>
      </w:tr>
      <w:tr w:rsidR="005148C4" w:rsidRPr="00073CFE" w14:paraId="5B74E642" w14:textId="77777777" w:rsidTr="005148C4">
        <w:trPr>
          <w:trHeight w:val="801"/>
        </w:trPr>
        <w:tc>
          <w:tcPr>
            <w:tcW w:w="9930" w:type="dxa"/>
            <w:gridSpan w:val="8"/>
          </w:tcPr>
          <w:p w14:paraId="27AAB881" w14:textId="77777777" w:rsidR="005148C4" w:rsidRPr="00073CFE" w:rsidRDefault="005148C4"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148C4" w:rsidRPr="00073CFE" w14:paraId="09DC998C" w14:textId="77777777" w:rsidTr="005148C4">
        <w:tc>
          <w:tcPr>
            <w:tcW w:w="9930" w:type="dxa"/>
            <w:gridSpan w:val="8"/>
            <w:tcBorders>
              <w:bottom w:val="double" w:sz="4" w:space="0" w:color="auto"/>
            </w:tcBorders>
            <w:shd w:val="clear" w:color="auto" w:fill="BDD6EE"/>
          </w:tcPr>
          <w:p w14:paraId="2EB25110" w14:textId="77777777" w:rsidR="005148C4" w:rsidRPr="00073CFE" w:rsidRDefault="005148C4"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148C4" w:rsidRPr="00073CFE" w14:paraId="47002F4E" w14:textId="77777777" w:rsidTr="005148C4">
        <w:tc>
          <w:tcPr>
            <w:tcW w:w="3110" w:type="dxa"/>
            <w:tcBorders>
              <w:top w:val="double" w:sz="4" w:space="0" w:color="auto"/>
            </w:tcBorders>
            <w:shd w:val="clear" w:color="auto" w:fill="F7CAAC"/>
          </w:tcPr>
          <w:p w14:paraId="6EFB5551" w14:textId="77777777" w:rsidR="005148C4" w:rsidRPr="00073CFE" w:rsidRDefault="005148C4" w:rsidP="005148C4">
            <w:pPr>
              <w:jc w:val="both"/>
              <w:rPr>
                <w:b/>
                <w:color w:val="000000" w:themeColor="text1"/>
              </w:rPr>
            </w:pPr>
            <w:r w:rsidRPr="00073CFE">
              <w:rPr>
                <w:b/>
                <w:color w:val="000000" w:themeColor="text1"/>
              </w:rPr>
              <w:t>Název studijního předmětu</w:t>
            </w:r>
          </w:p>
        </w:tc>
        <w:tc>
          <w:tcPr>
            <w:tcW w:w="6820" w:type="dxa"/>
            <w:gridSpan w:val="7"/>
            <w:tcBorders>
              <w:top w:val="double" w:sz="4" w:space="0" w:color="auto"/>
            </w:tcBorders>
          </w:tcPr>
          <w:p w14:paraId="3B04ECE0" w14:textId="77777777" w:rsidR="005148C4" w:rsidRPr="00073CFE" w:rsidRDefault="005148C4" w:rsidP="005148C4">
            <w:pPr>
              <w:jc w:val="both"/>
              <w:rPr>
                <w:color w:val="000000" w:themeColor="text1"/>
              </w:rPr>
            </w:pPr>
            <w:r w:rsidRPr="00073CFE">
              <w:rPr>
                <w:color w:val="000000" w:themeColor="text1"/>
              </w:rPr>
              <w:t>Firms and Competitiveness</w:t>
            </w:r>
          </w:p>
        </w:tc>
      </w:tr>
      <w:tr w:rsidR="005148C4" w:rsidRPr="00073CFE" w14:paraId="4D194AB5" w14:textId="77777777" w:rsidTr="005148C4">
        <w:tc>
          <w:tcPr>
            <w:tcW w:w="3110" w:type="dxa"/>
            <w:shd w:val="clear" w:color="auto" w:fill="F7CAAC"/>
          </w:tcPr>
          <w:p w14:paraId="6D23ACAF" w14:textId="77777777" w:rsidR="005148C4" w:rsidRPr="00073CFE" w:rsidRDefault="005148C4" w:rsidP="005148C4">
            <w:pPr>
              <w:jc w:val="both"/>
              <w:rPr>
                <w:b/>
                <w:color w:val="000000" w:themeColor="text1"/>
              </w:rPr>
            </w:pPr>
            <w:r w:rsidRPr="00073CFE">
              <w:rPr>
                <w:b/>
                <w:color w:val="000000" w:themeColor="text1"/>
              </w:rPr>
              <w:t>Typ předmětu</w:t>
            </w:r>
          </w:p>
        </w:tc>
        <w:tc>
          <w:tcPr>
            <w:tcW w:w="3432" w:type="dxa"/>
            <w:gridSpan w:val="4"/>
          </w:tcPr>
          <w:p w14:paraId="0CA49E41" w14:textId="77777777" w:rsidR="005148C4" w:rsidRPr="00073CFE" w:rsidRDefault="005148C4" w:rsidP="005148C4">
            <w:pPr>
              <w:jc w:val="both"/>
              <w:rPr>
                <w:color w:val="000000" w:themeColor="text1"/>
              </w:rPr>
            </w:pPr>
            <w:r w:rsidRPr="00073CFE">
              <w:rPr>
                <w:color w:val="000000" w:themeColor="text1"/>
              </w:rPr>
              <w:t>povinně volitelný „PV“</w:t>
            </w:r>
          </w:p>
        </w:tc>
        <w:tc>
          <w:tcPr>
            <w:tcW w:w="2715" w:type="dxa"/>
            <w:gridSpan w:val="2"/>
            <w:shd w:val="clear" w:color="auto" w:fill="F7CAAC"/>
          </w:tcPr>
          <w:p w14:paraId="2257CDA6" w14:textId="77777777" w:rsidR="005148C4" w:rsidRPr="00073CFE" w:rsidRDefault="005148C4" w:rsidP="005148C4">
            <w:pPr>
              <w:jc w:val="both"/>
              <w:rPr>
                <w:color w:val="000000" w:themeColor="text1"/>
              </w:rPr>
            </w:pPr>
            <w:r w:rsidRPr="00073CFE">
              <w:rPr>
                <w:b/>
                <w:color w:val="000000" w:themeColor="text1"/>
              </w:rPr>
              <w:t>doporučený ročník / semestr</w:t>
            </w:r>
          </w:p>
        </w:tc>
        <w:tc>
          <w:tcPr>
            <w:tcW w:w="673" w:type="dxa"/>
          </w:tcPr>
          <w:p w14:paraId="1D792F53" w14:textId="77777777" w:rsidR="005148C4" w:rsidRPr="00073CFE" w:rsidRDefault="00184898" w:rsidP="005148C4">
            <w:pPr>
              <w:jc w:val="both"/>
              <w:rPr>
                <w:color w:val="000000" w:themeColor="text1"/>
              </w:rPr>
            </w:pPr>
            <w:r w:rsidRPr="00073CFE">
              <w:rPr>
                <w:color w:val="000000" w:themeColor="text1"/>
              </w:rPr>
              <w:t>1/</w:t>
            </w:r>
            <w:r w:rsidR="005148C4" w:rsidRPr="00073CFE">
              <w:rPr>
                <w:color w:val="000000" w:themeColor="text1"/>
              </w:rPr>
              <w:t>L</w:t>
            </w:r>
          </w:p>
        </w:tc>
      </w:tr>
      <w:tr w:rsidR="005148C4" w:rsidRPr="00073CFE" w14:paraId="22C65F02" w14:textId="77777777" w:rsidTr="005148C4">
        <w:tc>
          <w:tcPr>
            <w:tcW w:w="3110" w:type="dxa"/>
            <w:shd w:val="clear" w:color="auto" w:fill="F7CAAC"/>
          </w:tcPr>
          <w:p w14:paraId="5E53ED80" w14:textId="77777777" w:rsidR="005148C4" w:rsidRPr="00073CFE" w:rsidRDefault="005148C4" w:rsidP="005148C4">
            <w:pPr>
              <w:jc w:val="both"/>
              <w:rPr>
                <w:b/>
                <w:color w:val="000000" w:themeColor="text1"/>
              </w:rPr>
            </w:pPr>
            <w:r w:rsidRPr="00073CFE">
              <w:rPr>
                <w:b/>
                <w:color w:val="000000" w:themeColor="text1"/>
              </w:rPr>
              <w:t>Rozsah studijního předmětu</w:t>
            </w:r>
          </w:p>
        </w:tc>
        <w:tc>
          <w:tcPr>
            <w:tcW w:w="1714" w:type="dxa"/>
            <w:gridSpan w:val="2"/>
          </w:tcPr>
          <w:p w14:paraId="54CB28FB" w14:textId="77777777" w:rsidR="005148C4" w:rsidRPr="00073CFE" w:rsidRDefault="005148C4" w:rsidP="005148C4">
            <w:pPr>
              <w:jc w:val="both"/>
              <w:rPr>
                <w:color w:val="000000" w:themeColor="text1"/>
              </w:rPr>
            </w:pPr>
            <w:r w:rsidRPr="00073CFE">
              <w:rPr>
                <w:color w:val="000000" w:themeColor="text1"/>
              </w:rPr>
              <w:t>39s</w:t>
            </w:r>
          </w:p>
        </w:tc>
        <w:tc>
          <w:tcPr>
            <w:tcW w:w="896" w:type="dxa"/>
            <w:shd w:val="clear" w:color="auto" w:fill="F7CAAC"/>
          </w:tcPr>
          <w:p w14:paraId="10F00B17" w14:textId="77777777" w:rsidR="005148C4" w:rsidRPr="00073CFE" w:rsidRDefault="005148C4" w:rsidP="005148C4">
            <w:pPr>
              <w:jc w:val="both"/>
              <w:rPr>
                <w:b/>
                <w:color w:val="000000" w:themeColor="text1"/>
              </w:rPr>
            </w:pPr>
            <w:r w:rsidRPr="00073CFE">
              <w:rPr>
                <w:b/>
                <w:color w:val="000000" w:themeColor="text1"/>
              </w:rPr>
              <w:t xml:space="preserve">hod. </w:t>
            </w:r>
          </w:p>
        </w:tc>
        <w:tc>
          <w:tcPr>
            <w:tcW w:w="822" w:type="dxa"/>
          </w:tcPr>
          <w:p w14:paraId="63E62607" w14:textId="77777777" w:rsidR="005148C4" w:rsidRPr="00073CFE" w:rsidRDefault="005148C4" w:rsidP="005148C4">
            <w:pPr>
              <w:jc w:val="both"/>
              <w:rPr>
                <w:color w:val="000000" w:themeColor="text1"/>
              </w:rPr>
            </w:pPr>
            <w:r w:rsidRPr="00073CFE">
              <w:rPr>
                <w:color w:val="000000" w:themeColor="text1"/>
              </w:rPr>
              <w:t>39</w:t>
            </w:r>
          </w:p>
        </w:tc>
        <w:tc>
          <w:tcPr>
            <w:tcW w:w="2172" w:type="dxa"/>
            <w:shd w:val="clear" w:color="auto" w:fill="F7CAAC"/>
          </w:tcPr>
          <w:p w14:paraId="0F4DCEFC" w14:textId="77777777" w:rsidR="005148C4" w:rsidRPr="00073CFE" w:rsidRDefault="005148C4" w:rsidP="005148C4">
            <w:pPr>
              <w:jc w:val="both"/>
              <w:rPr>
                <w:b/>
                <w:color w:val="000000" w:themeColor="text1"/>
              </w:rPr>
            </w:pPr>
            <w:r w:rsidRPr="00073CFE">
              <w:rPr>
                <w:b/>
                <w:color w:val="000000" w:themeColor="text1"/>
              </w:rPr>
              <w:t>kreditů</w:t>
            </w:r>
          </w:p>
        </w:tc>
        <w:tc>
          <w:tcPr>
            <w:tcW w:w="1216" w:type="dxa"/>
            <w:gridSpan w:val="2"/>
          </w:tcPr>
          <w:p w14:paraId="370A575D" w14:textId="77777777" w:rsidR="005148C4" w:rsidRPr="00073CFE" w:rsidRDefault="005148C4" w:rsidP="005148C4">
            <w:pPr>
              <w:jc w:val="both"/>
              <w:rPr>
                <w:color w:val="000000" w:themeColor="text1"/>
              </w:rPr>
            </w:pPr>
            <w:r w:rsidRPr="00073CFE">
              <w:rPr>
                <w:color w:val="000000" w:themeColor="text1"/>
              </w:rPr>
              <w:t>3</w:t>
            </w:r>
          </w:p>
        </w:tc>
      </w:tr>
      <w:tr w:rsidR="005148C4" w:rsidRPr="00073CFE" w14:paraId="7B2EB384" w14:textId="77777777" w:rsidTr="005148C4">
        <w:tc>
          <w:tcPr>
            <w:tcW w:w="3110" w:type="dxa"/>
            <w:shd w:val="clear" w:color="auto" w:fill="F7CAAC"/>
          </w:tcPr>
          <w:p w14:paraId="2F37897F" w14:textId="77777777" w:rsidR="005148C4" w:rsidRPr="00073CFE" w:rsidRDefault="005148C4" w:rsidP="005148C4">
            <w:pPr>
              <w:jc w:val="both"/>
              <w:rPr>
                <w:b/>
                <w:color w:val="000000" w:themeColor="text1"/>
              </w:rPr>
            </w:pPr>
            <w:r w:rsidRPr="00073CFE">
              <w:rPr>
                <w:b/>
                <w:color w:val="000000" w:themeColor="text1"/>
              </w:rPr>
              <w:t>Prerekvizity, korekvizity, ekvivalence</w:t>
            </w:r>
          </w:p>
        </w:tc>
        <w:tc>
          <w:tcPr>
            <w:tcW w:w="6820" w:type="dxa"/>
            <w:gridSpan w:val="7"/>
          </w:tcPr>
          <w:p w14:paraId="00A2A8B4" w14:textId="77777777" w:rsidR="005148C4" w:rsidRPr="00073CFE" w:rsidRDefault="005148C4" w:rsidP="005148C4">
            <w:pPr>
              <w:jc w:val="both"/>
              <w:rPr>
                <w:color w:val="000000" w:themeColor="text1"/>
              </w:rPr>
            </w:pPr>
          </w:p>
        </w:tc>
      </w:tr>
      <w:tr w:rsidR="005148C4" w:rsidRPr="00073CFE" w14:paraId="5AFBFDD7" w14:textId="77777777" w:rsidTr="005148C4">
        <w:tc>
          <w:tcPr>
            <w:tcW w:w="3110" w:type="dxa"/>
            <w:shd w:val="clear" w:color="auto" w:fill="F7CAAC"/>
          </w:tcPr>
          <w:p w14:paraId="49A9BCA6" w14:textId="77777777" w:rsidR="005148C4" w:rsidRPr="00073CFE" w:rsidRDefault="005148C4" w:rsidP="005148C4">
            <w:pPr>
              <w:jc w:val="both"/>
              <w:rPr>
                <w:b/>
                <w:color w:val="000000" w:themeColor="text1"/>
              </w:rPr>
            </w:pPr>
            <w:r w:rsidRPr="00073CFE">
              <w:rPr>
                <w:b/>
                <w:color w:val="000000" w:themeColor="text1"/>
              </w:rPr>
              <w:t>Způsob ověření studijních výsledků</w:t>
            </w:r>
          </w:p>
        </w:tc>
        <w:tc>
          <w:tcPr>
            <w:tcW w:w="3432" w:type="dxa"/>
            <w:gridSpan w:val="4"/>
          </w:tcPr>
          <w:p w14:paraId="0FB70EB0" w14:textId="77777777" w:rsidR="005148C4" w:rsidRPr="00073CFE" w:rsidRDefault="005148C4" w:rsidP="005148C4">
            <w:pPr>
              <w:jc w:val="both"/>
              <w:rPr>
                <w:color w:val="000000" w:themeColor="text1"/>
              </w:rPr>
            </w:pPr>
            <w:r w:rsidRPr="00073CFE">
              <w:rPr>
                <w:color w:val="000000" w:themeColor="text1"/>
              </w:rPr>
              <w:t>klasifikovaný zápočet</w:t>
            </w:r>
          </w:p>
        </w:tc>
        <w:tc>
          <w:tcPr>
            <w:tcW w:w="2172" w:type="dxa"/>
            <w:shd w:val="clear" w:color="auto" w:fill="F7CAAC"/>
          </w:tcPr>
          <w:p w14:paraId="7CBB3C5E" w14:textId="77777777" w:rsidR="005148C4" w:rsidRPr="00073CFE" w:rsidRDefault="005148C4" w:rsidP="005148C4">
            <w:pPr>
              <w:jc w:val="both"/>
              <w:rPr>
                <w:b/>
                <w:color w:val="000000" w:themeColor="text1"/>
              </w:rPr>
            </w:pPr>
            <w:r w:rsidRPr="00073CFE">
              <w:rPr>
                <w:b/>
                <w:color w:val="000000" w:themeColor="text1"/>
              </w:rPr>
              <w:t>Forma výuky</w:t>
            </w:r>
          </w:p>
        </w:tc>
        <w:tc>
          <w:tcPr>
            <w:tcW w:w="1216" w:type="dxa"/>
            <w:gridSpan w:val="2"/>
          </w:tcPr>
          <w:p w14:paraId="3607D876" w14:textId="77777777" w:rsidR="005148C4" w:rsidRPr="00073CFE" w:rsidRDefault="005148C4" w:rsidP="005148C4">
            <w:pPr>
              <w:jc w:val="both"/>
              <w:rPr>
                <w:color w:val="000000" w:themeColor="text1"/>
              </w:rPr>
            </w:pPr>
            <w:r w:rsidRPr="00073CFE">
              <w:rPr>
                <w:color w:val="000000" w:themeColor="text1"/>
              </w:rPr>
              <w:t>seminář</w:t>
            </w:r>
          </w:p>
          <w:p w14:paraId="6607F983" w14:textId="77777777" w:rsidR="005148C4" w:rsidRPr="00073CFE" w:rsidRDefault="005148C4" w:rsidP="005148C4">
            <w:pPr>
              <w:jc w:val="both"/>
              <w:rPr>
                <w:color w:val="000000" w:themeColor="text1"/>
              </w:rPr>
            </w:pPr>
          </w:p>
        </w:tc>
      </w:tr>
      <w:tr w:rsidR="005148C4" w:rsidRPr="00073CFE" w14:paraId="7CF6718D" w14:textId="77777777" w:rsidTr="005148C4">
        <w:tc>
          <w:tcPr>
            <w:tcW w:w="3110" w:type="dxa"/>
            <w:shd w:val="clear" w:color="auto" w:fill="F7CAAC"/>
          </w:tcPr>
          <w:p w14:paraId="1046067D" w14:textId="77777777" w:rsidR="005148C4" w:rsidRPr="00073CFE" w:rsidRDefault="005148C4" w:rsidP="005148C4">
            <w:pPr>
              <w:jc w:val="both"/>
              <w:rPr>
                <w:b/>
                <w:color w:val="000000" w:themeColor="text1"/>
              </w:rPr>
            </w:pPr>
            <w:r w:rsidRPr="00073CFE">
              <w:rPr>
                <w:b/>
                <w:color w:val="000000" w:themeColor="text1"/>
              </w:rPr>
              <w:t>Forma způsobu ověření studijních výsledků a další požadavky na studenta</w:t>
            </w:r>
          </w:p>
        </w:tc>
        <w:tc>
          <w:tcPr>
            <w:tcW w:w="6820" w:type="dxa"/>
            <w:gridSpan w:val="7"/>
            <w:tcBorders>
              <w:bottom w:val="nil"/>
            </w:tcBorders>
          </w:tcPr>
          <w:p w14:paraId="697393AB" w14:textId="77777777" w:rsidR="005148C4" w:rsidRPr="00073CFE" w:rsidRDefault="005148C4" w:rsidP="005148C4">
            <w:pPr>
              <w:jc w:val="both"/>
              <w:rPr>
                <w:color w:val="000000" w:themeColor="text1"/>
              </w:rPr>
            </w:pPr>
            <w:r w:rsidRPr="00073CFE">
              <w:rPr>
                <w:color w:val="000000" w:themeColor="text1"/>
              </w:rPr>
              <w:t>Způsob zakončení předmětu - klasifikovaný zápočet</w:t>
            </w:r>
          </w:p>
          <w:p w14:paraId="11F4F20C" w14:textId="77777777" w:rsidR="005148C4" w:rsidRPr="00073CFE" w:rsidRDefault="005148C4" w:rsidP="005148C4">
            <w:pPr>
              <w:jc w:val="both"/>
              <w:rPr>
                <w:color w:val="000000" w:themeColor="text1"/>
              </w:rPr>
            </w:pPr>
            <w:r w:rsidRPr="00073CFE">
              <w:rPr>
                <w:color w:val="000000" w:themeColor="text1"/>
              </w:rPr>
              <w:t>Požadavky ke klasifikovanému zápočtu - je vyžadována důsledná domácí příprava na jednotlivé vedení seminářů v podobě studia jednotlivých případových studií a aktivní participace v průběhu seminářů, kde jsou jednotlivá témata diskutována. Studenti vypracovávají v maximálně 5 členných týmech seminární práci s požadovanou strukturou, kterou na závěrečném vedení seminářů prezentují a zodpovídají dotazy.</w:t>
            </w:r>
          </w:p>
        </w:tc>
      </w:tr>
      <w:tr w:rsidR="005148C4" w:rsidRPr="00073CFE" w14:paraId="626F3EB5" w14:textId="77777777" w:rsidTr="005148C4">
        <w:trPr>
          <w:trHeight w:val="229"/>
        </w:trPr>
        <w:tc>
          <w:tcPr>
            <w:tcW w:w="9930" w:type="dxa"/>
            <w:gridSpan w:val="8"/>
            <w:tcBorders>
              <w:top w:val="nil"/>
            </w:tcBorders>
          </w:tcPr>
          <w:p w14:paraId="156F1B19" w14:textId="77777777" w:rsidR="005148C4" w:rsidRPr="00073CFE" w:rsidRDefault="005148C4" w:rsidP="005148C4">
            <w:pPr>
              <w:jc w:val="both"/>
              <w:rPr>
                <w:color w:val="000000" w:themeColor="text1"/>
              </w:rPr>
            </w:pPr>
          </w:p>
        </w:tc>
      </w:tr>
      <w:tr w:rsidR="005148C4" w:rsidRPr="00073CFE" w14:paraId="6D1A53B0" w14:textId="77777777" w:rsidTr="005148C4">
        <w:trPr>
          <w:trHeight w:val="197"/>
        </w:trPr>
        <w:tc>
          <w:tcPr>
            <w:tcW w:w="3110" w:type="dxa"/>
            <w:tcBorders>
              <w:top w:val="nil"/>
            </w:tcBorders>
            <w:shd w:val="clear" w:color="auto" w:fill="F7CAAC"/>
          </w:tcPr>
          <w:p w14:paraId="60C5A189" w14:textId="77777777" w:rsidR="005148C4" w:rsidRPr="00073CFE" w:rsidRDefault="005148C4" w:rsidP="005148C4">
            <w:pPr>
              <w:jc w:val="both"/>
              <w:rPr>
                <w:b/>
                <w:color w:val="000000" w:themeColor="text1"/>
              </w:rPr>
            </w:pPr>
            <w:r w:rsidRPr="00073CFE">
              <w:rPr>
                <w:b/>
                <w:color w:val="000000" w:themeColor="text1"/>
              </w:rPr>
              <w:t>Garant předmětu</w:t>
            </w:r>
          </w:p>
        </w:tc>
        <w:tc>
          <w:tcPr>
            <w:tcW w:w="6820" w:type="dxa"/>
            <w:gridSpan w:val="7"/>
            <w:tcBorders>
              <w:top w:val="nil"/>
            </w:tcBorders>
          </w:tcPr>
          <w:p w14:paraId="18D2E14F" w14:textId="77777777" w:rsidR="005148C4" w:rsidRPr="00073CFE" w:rsidRDefault="005148C4" w:rsidP="005148C4">
            <w:pPr>
              <w:jc w:val="both"/>
              <w:rPr>
                <w:color w:val="000000" w:themeColor="text1"/>
              </w:rPr>
            </w:pPr>
            <w:r w:rsidRPr="00073CFE">
              <w:rPr>
                <w:color w:val="000000" w:themeColor="text1"/>
              </w:rPr>
              <w:t>doc. Ing. Adriana Knápková, Ph.D.</w:t>
            </w:r>
          </w:p>
        </w:tc>
      </w:tr>
      <w:tr w:rsidR="005148C4" w:rsidRPr="00073CFE" w14:paraId="6C2DF936" w14:textId="77777777" w:rsidTr="005148C4">
        <w:trPr>
          <w:trHeight w:val="243"/>
        </w:trPr>
        <w:tc>
          <w:tcPr>
            <w:tcW w:w="3110" w:type="dxa"/>
            <w:tcBorders>
              <w:top w:val="nil"/>
            </w:tcBorders>
            <w:shd w:val="clear" w:color="auto" w:fill="F7CAAC"/>
          </w:tcPr>
          <w:p w14:paraId="2609656D" w14:textId="77777777" w:rsidR="005148C4" w:rsidRPr="00073CFE" w:rsidRDefault="005148C4" w:rsidP="005148C4">
            <w:pPr>
              <w:jc w:val="both"/>
              <w:rPr>
                <w:b/>
                <w:color w:val="000000" w:themeColor="text1"/>
              </w:rPr>
            </w:pPr>
            <w:r w:rsidRPr="00073CFE">
              <w:rPr>
                <w:b/>
                <w:color w:val="000000" w:themeColor="text1"/>
              </w:rPr>
              <w:t>Zapojení garanta do výuky předmětu</w:t>
            </w:r>
          </w:p>
        </w:tc>
        <w:tc>
          <w:tcPr>
            <w:tcW w:w="6820" w:type="dxa"/>
            <w:gridSpan w:val="7"/>
            <w:tcBorders>
              <w:top w:val="nil"/>
            </w:tcBorders>
          </w:tcPr>
          <w:p w14:paraId="5184BC05" w14:textId="77777777" w:rsidR="005148C4" w:rsidRPr="00073CFE" w:rsidRDefault="005148C4" w:rsidP="005148C4">
            <w:pPr>
              <w:jc w:val="both"/>
              <w:rPr>
                <w:color w:val="000000" w:themeColor="text1"/>
              </w:rPr>
            </w:pPr>
            <w:r w:rsidRPr="00073CFE">
              <w:rPr>
                <w:color w:val="000000" w:themeColor="text1"/>
              </w:rPr>
              <w:t>Garant se podílí na seminářích v rozsahu 70 %, dále stanovuje koncepci seminářů a dohlíží na jejich jednotné vedení.</w:t>
            </w:r>
          </w:p>
        </w:tc>
      </w:tr>
      <w:tr w:rsidR="005148C4" w:rsidRPr="00073CFE" w14:paraId="54C69CAC" w14:textId="77777777" w:rsidTr="005148C4">
        <w:tc>
          <w:tcPr>
            <w:tcW w:w="3110" w:type="dxa"/>
            <w:shd w:val="clear" w:color="auto" w:fill="F7CAAC"/>
          </w:tcPr>
          <w:p w14:paraId="3ABE6DF3" w14:textId="77777777" w:rsidR="005148C4" w:rsidRPr="00073CFE" w:rsidRDefault="005148C4" w:rsidP="005148C4">
            <w:pPr>
              <w:jc w:val="both"/>
              <w:rPr>
                <w:b/>
                <w:color w:val="000000" w:themeColor="text1"/>
              </w:rPr>
            </w:pPr>
            <w:r w:rsidRPr="00073CFE">
              <w:rPr>
                <w:b/>
                <w:color w:val="000000" w:themeColor="text1"/>
              </w:rPr>
              <w:t>Vyučující</w:t>
            </w:r>
          </w:p>
        </w:tc>
        <w:tc>
          <w:tcPr>
            <w:tcW w:w="6820" w:type="dxa"/>
            <w:gridSpan w:val="7"/>
            <w:tcBorders>
              <w:bottom w:val="nil"/>
            </w:tcBorders>
          </w:tcPr>
          <w:p w14:paraId="368CDB52" w14:textId="77777777" w:rsidR="005148C4" w:rsidRPr="00073CFE" w:rsidRDefault="005148C4" w:rsidP="005148C4">
            <w:pPr>
              <w:jc w:val="both"/>
              <w:rPr>
                <w:color w:val="000000" w:themeColor="text1"/>
              </w:rPr>
            </w:pPr>
            <w:r w:rsidRPr="00073CFE">
              <w:rPr>
                <w:color w:val="000000" w:themeColor="text1"/>
              </w:rPr>
              <w:t>doc. Ing. Adriana Knápková, Ph.D. – přednášky (70%), Ing. Přemysl Pálka, Ph.D. – přednášky (30%)</w:t>
            </w:r>
          </w:p>
        </w:tc>
      </w:tr>
      <w:tr w:rsidR="005148C4" w:rsidRPr="00073CFE" w14:paraId="4C3F7852" w14:textId="77777777" w:rsidTr="005148C4">
        <w:trPr>
          <w:trHeight w:val="42"/>
        </w:trPr>
        <w:tc>
          <w:tcPr>
            <w:tcW w:w="9930" w:type="dxa"/>
            <w:gridSpan w:val="8"/>
            <w:tcBorders>
              <w:top w:val="nil"/>
            </w:tcBorders>
          </w:tcPr>
          <w:p w14:paraId="6275620D" w14:textId="77777777" w:rsidR="005148C4" w:rsidRPr="00073CFE" w:rsidRDefault="005148C4" w:rsidP="005148C4">
            <w:pPr>
              <w:jc w:val="both"/>
              <w:rPr>
                <w:color w:val="000000" w:themeColor="text1"/>
              </w:rPr>
            </w:pPr>
          </w:p>
        </w:tc>
      </w:tr>
      <w:tr w:rsidR="005148C4" w:rsidRPr="00073CFE" w14:paraId="31E0FC78" w14:textId="77777777" w:rsidTr="005148C4">
        <w:tc>
          <w:tcPr>
            <w:tcW w:w="3110" w:type="dxa"/>
            <w:shd w:val="clear" w:color="auto" w:fill="F7CAAC"/>
          </w:tcPr>
          <w:p w14:paraId="39F7B556" w14:textId="77777777" w:rsidR="005148C4" w:rsidRPr="00073CFE" w:rsidRDefault="005148C4" w:rsidP="005148C4">
            <w:pPr>
              <w:jc w:val="both"/>
              <w:rPr>
                <w:b/>
                <w:color w:val="000000" w:themeColor="text1"/>
              </w:rPr>
            </w:pPr>
            <w:r w:rsidRPr="00073CFE">
              <w:rPr>
                <w:b/>
                <w:color w:val="000000" w:themeColor="text1"/>
              </w:rPr>
              <w:t>Stručná anotace předmětu</w:t>
            </w:r>
          </w:p>
        </w:tc>
        <w:tc>
          <w:tcPr>
            <w:tcW w:w="6820" w:type="dxa"/>
            <w:gridSpan w:val="7"/>
            <w:tcBorders>
              <w:bottom w:val="nil"/>
            </w:tcBorders>
          </w:tcPr>
          <w:p w14:paraId="6EF46C05" w14:textId="77777777" w:rsidR="005148C4" w:rsidRPr="00073CFE" w:rsidRDefault="005148C4" w:rsidP="005148C4">
            <w:pPr>
              <w:jc w:val="both"/>
              <w:rPr>
                <w:color w:val="000000" w:themeColor="text1"/>
              </w:rPr>
            </w:pPr>
          </w:p>
        </w:tc>
      </w:tr>
      <w:tr w:rsidR="005148C4" w:rsidRPr="00073CFE" w14:paraId="5764CA14" w14:textId="77777777" w:rsidTr="005148C4">
        <w:trPr>
          <w:trHeight w:val="2909"/>
        </w:trPr>
        <w:tc>
          <w:tcPr>
            <w:tcW w:w="9930" w:type="dxa"/>
            <w:gridSpan w:val="8"/>
            <w:tcBorders>
              <w:top w:val="nil"/>
              <w:bottom w:val="single" w:sz="12" w:space="0" w:color="auto"/>
            </w:tcBorders>
          </w:tcPr>
          <w:p w14:paraId="1F425CCA" w14:textId="77777777" w:rsidR="005148C4" w:rsidRPr="00073CFE" w:rsidRDefault="005148C4" w:rsidP="005148C4">
            <w:pPr>
              <w:jc w:val="both"/>
              <w:rPr>
                <w:color w:val="000000" w:themeColor="text1"/>
              </w:rPr>
            </w:pPr>
            <w:r w:rsidRPr="00073CFE">
              <w:rPr>
                <w:color w:val="000000" w:themeColor="text1"/>
              </w:rPr>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4FEE7903"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Konkurenční výhoda a principy podnikové strategie - Finland and Nokia.</w:t>
            </w:r>
          </w:p>
          <w:p w14:paraId="0AA55ACF"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Strategie nadnárodních společností - Intel Corporation and Volvo Trucks. </w:t>
            </w:r>
          </w:p>
          <w:p w14:paraId="04996E33"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 The Japanese Facsimile Industry. </w:t>
            </w:r>
          </w:p>
          <w:p w14:paraId="0D255A72"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v rozvíjejících se ekonomikách - Estonia in Transition. </w:t>
            </w:r>
          </w:p>
          <w:p w14:paraId="6D0B7891"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a rozvoj klastrů - The California Wine Cluster. </w:t>
            </w:r>
          </w:p>
          <w:p w14:paraId="6C1D3282"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v rozvíjejících se ekonomikách - Electronics and IT in Costa Rica. </w:t>
            </w:r>
          </w:p>
          <w:p w14:paraId="37278B5B"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vyspělá ekonomika – Singapore. </w:t>
            </w:r>
          </w:p>
          <w:p w14:paraId="0319EBB8"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rozvíjející se ekonomika – Rwanda. </w:t>
            </w:r>
          </w:p>
          <w:p w14:paraId="1474942A"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Týmová prezentace případových studií.</w:t>
            </w:r>
          </w:p>
        </w:tc>
      </w:tr>
      <w:tr w:rsidR="005148C4" w:rsidRPr="00073CFE" w14:paraId="15E39994" w14:textId="77777777" w:rsidTr="005148C4">
        <w:trPr>
          <w:trHeight w:val="265"/>
        </w:trPr>
        <w:tc>
          <w:tcPr>
            <w:tcW w:w="3681" w:type="dxa"/>
            <w:gridSpan w:val="2"/>
            <w:tcBorders>
              <w:top w:val="nil"/>
            </w:tcBorders>
            <w:shd w:val="clear" w:color="auto" w:fill="F7CAAC"/>
          </w:tcPr>
          <w:p w14:paraId="50A9424C" w14:textId="77777777" w:rsidR="005148C4" w:rsidRPr="00073CFE" w:rsidRDefault="005148C4" w:rsidP="005148C4">
            <w:pPr>
              <w:jc w:val="both"/>
              <w:rPr>
                <w:color w:val="000000" w:themeColor="text1"/>
              </w:rPr>
            </w:pPr>
            <w:r w:rsidRPr="00073CFE">
              <w:rPr>
                <w:b/>
                <w:color w:val="000000" w:themeColor="text1"/>
              </w:rPr>
              <w:t>Studijní literatura a studijní pomůcky</w:t>
            </w:r>
          </w:p>
        </w:tc>
        <w:tc>
          <w:tcPr>
            <w:tcW w:w="6249" w:type="dxa"/>
            <w:gridSpan w:val="6"/>
            <w:tcBorders>
              <w:top w:val="nil"/>
              <w:bottom w:val="nil"/>
            </w:tcBorders>
          </w:tcPr>
          <w:p w14:paraId="08614012" w14:textId="77777777" w:rsidR="005148C4" w:rsidRPr="00073CFE" w:rsidRDefault="005148C4" w:rsidP="005148C4">
            <w:pPr>
              <w:jc w:val="both"/>
              <w:rPr>
                <w:color w:val="000000" w:themeColor="text1"/>
              </w:rPr>
            </w:pPr>
          </w:p>
        </w:tc>
      </w:tr>
      <w:tr w:rsidR="005148C4" w:rsidRPr="00073CFE" w14:paraId="4DF73042" w14:textId="77777777" w:rsidTr="005148C4">
        <w:trPr>
          <w:trHeight w:val="1058"/>
        </w:trPr>
        <w:tc>
          <w:tcPr>
            <w:tcW w:w="9930" w:type="dxa"/>
            <w:gridSpan w:val="8"/>
            <w:tcBorders>
              <w:top w:val="nil"/>
            </w:tcBorders>
          </w:tcPr>
          <w:p w14:paraId="57878E98" w14:textId="77777777" w:rsidR="005148C4" w:rsidRPr="00073CFE" w:rsidRDefault="005148C4" w:rsidP="005148C4">
            <w:pPr>
              <w:rPr>
                <w:b/>
                <w:color w:val="000000" w:themeColor="text1"/>
              </w:rPr>
            </w:pPr>
            <w:r w:rsidRPr="00073CFE">
              <w:rPr>
                <w:b/>
                <w:color w:val="000000" w:themeColor="text1"/>
              </w:rPr>
              <w:t>Povinná literatura</w:t>
            </w:r>
          </w:p>
          <w:p w14:paraId="0676302B" w14:textId="77777777" w:rsidR="005148C4" w:rsidRPr="00073CFE" w:rsidRDefault="005148C4" w:rsidP="005148C4">
            <w:pPr>
              <w:rPr>
                <w:color w:val="000000" w:themeColor="text1"/>
              </w:rPr>
            </w:pPr>
            <w:r w:rsidRPr="00073CFE">
              <w:rPr>
                <w:color w:val="000000" w:themeColor="text1"/>
              </w:rPr>
              <w:t xml:space="preserve">PORTER, M. </w:t>
            </w:r>
            <w:r w:rsidRPr="00073CFE">
              <w:rPr>
                <w:i/>
                <w:iCs/>
                <w:color w:val="000000" w:themeColor="text1"/>
              </w:rPr>
              <w:t>On Competition</w:t>
            </w:r>
            <w:r w:rsidRPr="00073CFE">
              <w:rPr>
                <w:color w:val="000000" w:themeColor="text1"/>
              </w:rPr>
              <w:t xml:space="preserve">. Harvard Business School Press, 2008. ISBN 978-1422126967. </w:t>
            </w:r>
          </w:p>
          <w:p w14:paraId="7F229804" w14:textId="77777777" w:rsidR="005148C4" w:rsidRPr="00073CFE" w:rsidRDefault="005148C4" w:rsidP="005148C4">
            <w:pPr>
              <w:jc w:val="both"/>
              <w:rPr>
                <w:color w:val="000000" w:themeColor="text1"/>
              </w:rPr>
            </w:pPr>
            <w:r w:rsidRPr="00073CFE">
              <w:rPr>
                <w:i/>
                <w:iCs/>
                <w:color w:val="000000" w:themeColor="text1"/>
              </w:rPr>
              <w:t>Případové studie vydané Harvard Business School k předmětu "Microeconomics of Competitiveness"</w:t>
            </w:r>
            <w:r w:rsidRPr="00073CFE">
              <w:rPr>
                <w:color w:val="000000" w:themeColor="text1"/>
              </w:rPr>
              <w:t>.</w:t>
            </w:r>
          </w:p>
          <w:p w14:paraId="6D2ECCB5" w14:textId="77777777" w:rsidR="005148C4" w:rsidRPr="00073CFE" w:rsidRDefault="005148C4" w:rsidP="005148C4">
            <w:pPr>
              <w:rPr>
                <w:b/>
                <w:color w:val="000000" w:themeColor="text1"/>
              </w:rPr>
            </w:pPr>
            <w:r w:rsidRPr="00073CFE">
              <w:rPr>
                <w:b/>
                <w:color w:val="000000" w:themeColor="text1"/>
              </w:rPr>
              <w:t>Doporučená literatura</w:t>
            </w:r>
          </w:p>
          <w:p w14:paraId="37703450" w14:textId="77777777" w:rsidR="005148C4" w:rsidRPr="00073CFE" w:rsidRDefault="005148C4" w:rsidP="005148C4">
            <w:pPr>
              <w:jc w:val="both"/>
              <w:rPr>
                <w:color w:val="000000" w:themeColor="text1"/>
              </w:rPr>
            </w:pPr>
            <w:r w:rsidRPr="00073CFE">
              <w:rPr>
                <w:color w:val="000000" w:themeColor="text1"/>
              </w:rPr>
              <w:t xml:space="preserve">KAHNEMAN, D., CHARAN, R. </w:t>
            </w:r>
            <w:r w:rsidRPr="00073CFE">
              <w:rPr>
                <w:i/>
                <w:color w:val="000000" w:themeColor="text1"/>
              </w:rPr>
              <w:t>On Making Smart Decisions</w:t>
            </w:r>
            <w:r w:rsidRPr="00073CFE">
              <w:rPr>
                <w:color w:val="000000" w:themeColor="text1"/>
              </w:rPr>
              <w:t>. Harvard Business Review, 2013. ISBN 978-1422189894.</w:t>
            </w:r>
          </w:p>
          <w:p w14:paraId="6693C4F1" w14:textId="77777777" w:rsidR="005148C4" w:rsidRPr="00073CFE" w:rsidRDefault="005148C4" w:rsidP="005148C4">
            <w:pPr>
              <w:jc w:val="both"/>
              <w:rPr>
                <w:color w:val="000000" w:themeColor="text1"/>
              </w:rPr>
            </w:pPr>
            <w:r w:rsidRPr="00073CFE">
              <w:rPr>
                <w:color w:val="000000" w:themeColor="text1"/>
              </w:rPr>
              <w:t>PORTER, M., KIM, Ch.</w:t>
            </w:r>
            <w:r w:rsidR="0079711D" w:rsidRPr="00073CFE">
              <w:rPr>
                <w:color w:val="000000" w:themeColor="text1"/>
              </w:rPr>
              <w:t xml:space="preserve"> </w:t>
            </w:r>
            <w:r w:rsidRPr="00073CFE">
              <w:rPr>
                <w:color w:val="000000" w:themeColor="text1"/>
              </w:rPr>
              <w:t xml:space="preserve">W., </w:t>
            </w:r>
            <w:r w:rsidRPr="00073CFE">
              <w:rPr>
                <w:caps/>
                <w:color w:val="000000" w:themeColor="text1"/>
              </w:rPr>
              <w:t>Mauborgne,</w:t>
            </w:r>
            <w:r w:rsidRPr="00073CFE">
              <w:rPr>
                <w:color w:val="000000" w:themeColor="text1"/>
              </w:rPr>
              <w:t xml:space="preserve"> R.</w:t>
            </w:r>
            <w:r w:rsidR="0079711D" w:rsidRPr="00073CFE">
              <w:rPr>
                <w:color w:val="000000" w:themeColor="text1"/>
              </w:rPr>
              <w:t xml:space="preserve"> </w:t>
            </w:r>
            <w:r w:rsidRPr="00073CFE">
              <w:rPr>
                <w:color w:val="000000" w:themeColor="text1"/>
              </w:rPr>
              <w:t xml:space="preserve">A. </w:t>
            </w:r>
            <w:r w:rsidRPr="00073CFE">
              <w:rPr>
                <w:i/>
                <w:color w:val="000000" w:themeColor="text1"/>
              </w:rPr>
              <w:t>On Strategy.</w:t>
            </w:r>
            <w:r w:rsidRPr="00073CFE">
              <w:rPr>
                <w:color w:val="000000" w:themeColor="text1"/>
              </w:rPr>
              <w:t xml:space="preserve"> Harvard Business Review, 2011. ISBN 978-1422157985.</w:t>
            </w:r>
          </w:p>
        </w:tc>
      </w:tr>
      <w:tr w:rsidR="005148C4" w:rsidRPr="00073CFE" w14:paraId="5B6B5548" w14:textId="77777777" w:rsidTr="005148C4">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1F034499" w14:textId="77777777" w:rsidR="005148C4" w:rsidRPr="00073CFE" w:rsidRDefault="005148C4" w:rsidP="005148C4">
            <w:pPr>
              <w:jc w:val="center"/>
              <w:rPr>
                <w:b/>
                <w:color w:val="000000" w:themeColor="text1"/>
              </w:rPr>
            </w:pPr>
            <w:r w:rsidRPr="00073CFE">
              <w:rPr>
                <w:b/>
                <w:color w:val="000000" w:themeColor="text1"/>
              </w:rPr>
              <w:t>Informace ke kombinované nebo distanční formě</w:t>
            </w:r>
          </w:p>
        </w:tc>
      </w:tr>
      <w:tr w:rsidR="005148C4" w:rsidRPr="00073CFE" w14:paraId="17704F0E" w14:textId="77777777" w:rsidTr="005148C4">
        <w:tc>
          <w:tcPr>
            <w:tcW w:w="4824" w:type="dxa"/>
            <w:gridSpan w:val="3"/>
            <w:tcBorders>
              <w:top w:val="single" w:sz="2" w:space="0" w:color="auto"/>
            </w:tcBorders>
            <w:shd w:val="clear" w:color="auto" w:fill="F7CAAC"/>
          </w:tcPr>
          <w:p w14:paraId="3FB391BC" w14:textId="77777777" w:rsidR="005148C4" w:rsidRPr="00073CFE" w:rsidRDefault="005148C4" w:rsidP="005148C4">
            <w:pPr>
              <w:jc w:val="both"/>
              <w:rPr>
                <w:color w:val="000000" w:themeColor="text1"/>
              </w:rPr>
            </w:pPr>
            <w:r w:rsidRPr="00073CFE">
              <w:rPr>
                <w:b/>
                <w:color w:val="000000" w:themeColor="text1"/>
              </w:rPr>
              <w:t>Rozsah konzultací (soustředění)</w:t>
            </w:r>
          </w:p>
        </w:tc>
        <w:tc>
          <w:tcPr>
            <w:tcW w:w="896" w:type="dxa"/>
            <w:tcBorders>
              <w:top w:val="single" w:sz="2" w:space="0" w:color="auto"/>
            </w:tcBorders>
          </w:tcPr>
          <w:p w14:paraId="66EAA652" w14:textId="77777777" w:rsidR="005148C4" w:rsidRPr="00073CFE" w:rsidRDefault="005148C4" w:rsidP="005148C4">
            <w:pPr>
              <w:jc w:val="both"/>
              <w:rPr>
                <w:color w:val="000000" w:themeColor="text1"/>
              </w:rPr>
            </w:pPr>
          </w:p>
        </w:tc>
        <w:tc>
          <w:tcPr>
            <w:tcW w:w="4210" w:type="dxa"/>
            <w:gridSpan w:val="4"/>
            <w:tcBorders>
              <w:top w:val="single" w:sz="2" w:space="0" w:color="auto"/>
            </w:tcBorders>
            <w:shd w:val="clear" w:color="auto" w:fill="F7CAAC"/>
          </w:tcPr>
          <w:p w14:paraId="52FB8D80" w14:textId="77777777" w:rsidR="005148C4" w:rsidRPr="00073CFE" w:rsidRDefault="005148C4" w:rsidP="005148C4">
            <w:pPr>
              <w:jc w:val="both"/>
              <w:rPr>
                <w:b/>
                <w:color w:val="000000" w:themeColor="text1"/>
              </w:rPr>
            </w:pPr>
            <w:r w:rsidRPr="00073CFE">
              <w:rPr>
                <w:b/>
                <w:color w:val="000000" w:themeColor="text1"/>
              </w:rPr>
              <w:t xml:space="preserve">hodin </w:t>
            </w:r>
          </w:p>
        </w:tc>
      </w:tr>
      <w:tr w:rsidR="005148C4" w:rsidRPr="00073CFE" w14:paraId="6473C72C" w14:textId="77777777" w:rsidTr="005148C4">
        <w:tc>
          <w:tcPr>
            <w:tcW w:w="9930" w:type="dxa"/>
            <w:gridSpan w:val="8"/>
            <w:shd w:val="clear" w:color="auto" w:fill="F7CAAC"/>
          </w:tcPr>
          <w:p w14:paraId="4A95809C" w14:textId="77777777" w:rsidR="005148C4" w:rsidRPr="00073CFE" w:rsidRDefault="005148C4" w:rsidP="005148C4">
            <w:pPr>
              <w:jc w:val="both"/>
              <w:rPr>
                <w:b/>
                <w:color w:val="000000" w:themeColor="text1"/>
              </w:rPr>
            </w:pPr>
            <w:r w:rsidRPr="00073CFE">
              <w:rPr>
                <w:b/>
                <w:color w:val="000000" w:themeColor="text1"/>
              </w:rPr>
              <w:t>Informace o způsobu kontaktu s vyučujícím</w:t>
            </w:r>
          </w:p>
        </w:tc>
      </w:tr>
      <w:tr w:rsidR="005148C4" w:rsidRPr="00073CFE" w14:paraId="289D9C41" w14:textId="77777777" w:rsidTr="005148C4">
        <w:trPr>
          <w:trHeight w:val="606"/>
        </w:trPr>
        <w:tc>
          <w:tcPr>
            <w:tcW w:w="9930" w:type="dxa"/>
            <w:gridSpan w:val="8"/>
          </w:tcPr>
          <w:p w14:paraId="48ACCF68" w14:textId="77777777" w:rsidR="005148C4" w:rsidRPr="00073CFE" w:rsidRDefault="005148C4"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1802A6D" w14:textId="77777777" w:rsidR="005148C4" w:rsidRPr="00073CFE" w:rsidRDefault="005148C4" w:rsidP="005148C4">
      <w:pPr>
        <w:spacing w:after="160" w:line="259" w:lineRule="auto"/>
        <w:rPr>
          <w:color w:val="000000" w:themeColor="text1"/>
        </w:rPr>
      </w:pPr>
    </w:p>
    <w:p w14:paraId="6CE87601" w14:textId="77777777" w:rsidR="005148C4" w:rsidRPr="00073CFE" w:rsidRDefault="005148C4" w:rsidP="005148C4">
      <w:pPr>
        <w:spacing w:after="160" w:line="259" w:lineRule="auto"/>
        <w:rPr>
          <w:color w:val="000000" w:themeColor="text1"/>
        </w:rPr>
      </w:pPr>
    </w:p>
    <w:p w14:paraId="2D03FF79" w14:textId="77777777" w:rsidR="005148C4" w:rsidRPr="00073CFE" w:rsidRDefault="005148C4" w:rsidP="005148C4">
      <w:pPr>
        <w:spacing w:after="160" w:line="259" w:lineRule="auto"/>
        <w:rPr>
          <w:color w:val="000000" w:themeColor="text1"/>
        </w:rPr>
      </w:pPr>
    </w:p>
    <w:p w14:paraId="0D6C8938" w14:textId="77777777" w:rsidR="005148C4" w:rsidRPr="00073CFE" w:rsidRDefault="005148C4" w:rsidP="005148C4">
      <w:pPr>
        <w:spacing w:after="160" w:line="259" w:lineRule="auto"/>
        <w:rPr>
          <w:color w:val="000000" w:themeColor="text1"/>
        </w:rPr>
      </w:pPr>
    </w:p>
    <w:p w14:paraId="17D8EF08" w14:textId="77777777" w:rsidR="005148C4" w:rsidRPr="00073CFE" w:rsidRDefault="005148C4" w:rsidP="005148C4">
      <w:pPr>
        <w:spacing w:after="160" w:line="259" w:lineRule="auto"/>
        <w:rPr>
          <w:color w:val="000000" w:themeColor="text1"/>
        </w:rPr>
      </w:pPr>
    </w:p>
    <w:p w14:paraId="7856B688" w14:textId="77777777" w:rsidR="009C099A" w:rsidRPr="00073CFE" w:rsidRDefault="009C099A" w:rsidP="005148C4">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099A" w:rsidRPr="00073CFE" w14:paraId="3473BCFA" w14:textId="77777777" w:rsidTr="009C099A">
        <w:tc>
          <w:tcPr>
            <w:tcW w:w="9855" w:type="dxa"/>
            <w:gridSpan w:val="8"/>
            <w:tcBorders>
              <w:bottom w:val="double" w:sz="4" w:space="0" w:color="auto"/>
            </w:tcBorders>
            <w:shd w:val="clear" w:color="auto" w:fill="BDD6EE"/>
          </w:tcPr>
          <w:p w14:paraId="31A57B30" w14:textId="77777777" w:rsidR="009C099A" w:rsidRPr="00073CFE" w:rsidRDefault="009C099A"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9C099A" w:rsidRPr="00073CFE" w14:paraId="19379E4A" w14:textId="77777777" w:rsidTr="009C099A">
        <w:tc>
          <w:tcPr>
            <w:tcW w:w="3086" w:type="dxa"/>
            <w:tcBorders>
              <w:top w:val="double" w:sz="4" w:space="0" w:color="auto"/>
            </w:tcBorders>
            <w:shd w:val="clear" w:color="auto" w:fill="F7CAAC"/>
          </w:tcPr>
          <w:p w14:paraId="572582CF" w14:textId="77777777" w:rsidR="009C099A" w:rsidRPr="00073CFE" w:rsidRDefault="009C099A"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5181DAF" w14:textId="77777777" w:rsidR="009C099A" w:rsidRPr="00073CFE" w:rsidRDefault="009C099A" w:rsidP="009C099A">
            <w:pPr>
              <w:jc w:val="both"/>
              <w:rPr>
                <w:color w:val="000000" w:themeColor="text1"/>
              </w:rPr>
            </w:pPr>
            <w:r w:rsidRPr="00073CFE">
              <w:rPr>
                <w:color w:val="000000" w:themeColor="text1"/>
                <w:shd w:val="clear" w:color="auto" w:fill="FFFFFF"/>
              </w:rPr>
              <w:t>Bata´s Management System</w:t>
            </w:r>
          </w:p>
        </w:tc>
      </w:tr>
      <w:tr w:rsidR="009C099A" w:rsidRPr="00073CFE" w14:paraId="58BE23CC" w14:textId="77777777" w:rsidTr="009C099A">
        <w:trPr>
          <w:trHeight w:val="249"/>
        </w:trPr>
        <w:tc>
          <w:tcPr>
            <w:tcW w:w="3086" w:type="dxa"/>
            <w:shd w:val="clear" w:color="auto" w:fill="F7CAAC"/>
          </w:tcPr>
          <w:p w14:paraId="05C03CF3" w14:textId="77777777" w:rsidR="009C099A" w:rsidRPr="00073CFE" w:rsidRDefault="009C099A" w:rsidP="009C099A">
            <w:pPr>
              <w:jc w:val="both"/>
              <w:rPr>
                <w:b/>
                <w:color w:val="000000" w:themeColor="text1"/>
              </w:rPr>
            </w:pPr>
            <w:r w:rsidRPr="00073CFE">
              <w:rPr>
                <w:b/>
                <w:color w:val="000000" w:themeColor="text1"/>
              </w:rPr>
              <w:t>Typ předmětu</w:t>
            </w:r>
          </w:p>
        </w:tc>
        <w:tc>
          <w:tcPr>
            <w:tcW w:w="3406" w:type="dxa"/>
            <w:gridSpan w:val="4"/>
          </w:tcPr>
          <w:p w14:paraId="3AEEF55E" w14:textId="77777777" w:rsidR="009C099A" w:rsidRPr="00073CFE" w:rsidRDefault="009C099A" w:rsidP="009C099A">
            <w:pPr>
              <w:jc w:val="both"/>
              <w:rPr>
                <w:color w:val="000000" w:themeColor="text1"/>
              </w:rPr>
            </w:pPr>
            <w:r w:rsidRPr="00073CFE">
              <w:rPr>
                <w:color w:val="000000" w:themeColor="text1"/>
              </w:rPr>
              <w:t>povinně volitelný „PV“</w:t>
            </w:r>
          </w:p>
        </w:tc>
        <w:tc>
          <w:tcPr>
            <w:tcW w:w="2695" w:type="dxa"/>
            <w:gridSpan w:val="2"/>
            <w:shd w:val="clear" w:color="auto" w:fill="F7CAAC"/>
          </w:tcPr>
          <w:p w14:paraId="7C47EEBC" w14:textId="77777777" w:rsidR="009C099A" w:rsidRPr="00073CFE" w:rsidRDefault="009C099A" w:rsidP="009C099A">
            <w:pPr>
              <w:jc w:val="both"/>
              <w:rPr>
                <w:color w:val="000000" w:themeColor="text1"/>
              </w:rPr>
            </w:pPr>
            <w:r w:rsidRPr="00073CFE">
              <w:rPr>
                <w:b/>
                <w:color w:val="000000" w:themeColor="text1"/>
              </w:rPr>
              <w:t>doporučený ročník / semestr</w:t>
            </w:r>
          </w:p>
        </w:tc>
        <w:tc>
          <w:tcPr>
            <w:tcW w:w="668" w:type="dxa"/>
          </w:tcPr>
          <w:p w14:paraId="6E9EAF76" w14:textId="77777777" w:rsidR="009C099A" w:rsidRPr="00073CFE" w:rsidRDefault="009C099A" w:rsidP="009C099A">
            <w:pPr>
              <w:jc w:val="both"/>
              <w:rPr>
                <w:color w:val="000000" w:themeColor="text1"/>
              </w:rPr>
            </w:pPr>
            <w:r w:rsidRPr="00073CFE">
              <w:rPr>
                <w:color w:val="000000" w:themeColor="text1"/>
              </w:rPr>
              <w:t>2,3/Z</w:t>
            </w:r>
          </w:p>
        </w:tc>
      </w:tr>
      <w:tr w:rsidR="009C099A" w:rsidRPr="00073CFE" w14:paraId="49470241" w14:textId="77777777" w:rsidTr="009C099A">
        <w:tc>
          <w:tcPr>
            <w:tcW w:w="3086" w:type="dxa"/>
            <w:shd w:val="clear" w:color="auto" w:fill="F7CAAC"/>
          </w:tcPr>
          <w:p w14:paraId="11703289" w14:textId="77777777" w:rsidR="009C099A" w:rsidRPr="00073CFE" w:rsidRDefault="009C099A" w:rsidP="009C099A">
            <w:pPr>
              <w:jc w:val="both"/>
              <w:rPr>
                <w:b/>
                <w:color w:val="000000" w:themeColor="text1"/>
              </w:rPr>
            </w:pPr>
            <w:r w:rsidRPr="00073CFE">
              <w:rPr>
                <w:b/>
                <w:color w:val="000000" w:themeColor="text1"/>
              </w:rPr>
              <w:t>Rozsah studijního předmětu</w:t>
            </w:r>
          </w:p>
        </w:tc>
        <w:tc>
          <w:tcPr>
            <w:tcW w:w="1701" w:type="dxa"/>
            <w:gridSpan w:val="2"/>
          </w:tcPr>
          <w:p w14:paraId="184F7B0D" w14:textId="77777777" w:rsidR="009C099A" w:rsidRPr="00073CFE" w:rsidRDefault="009C099A" w:rsidP="0079711D">
            <w:pPr>
              <w:jc w:val="both"/>
              <w:rPr>
                <w:color w:val="000000" w:themeColor="text1"/>
              </w:rPr>
            </w:pPr>
            <w:r w:rsidRPr="00073CFE">
              <w:rPr>
                <w:color w:val="000000" w:themeColor="text1"/>
              </w:rPr>
              <w:t xml:space="preserve">13p </w:t>
            </w:r>
          </w:p>
        </w:tc>
        <w:tc>
          <w:tcPr>
            <w:tcW w:w="889" w:type="dxa"/>
            <w:shd w:val="clear" w:color="auto" w:fill="F7CAAC"/>
          </w:tcPr>
          <w:p w14:paraId="3C306DED" w14:textId="77777777" w:rsidR="009C099A" w:rsidRPr="00073CFE" w:rsidRDefault="009C099A" w:rsidP="009C099A">
            <w:pPr>
              <w:jc w:val="both"/>
              <w:rPr>
                <w:b/>
                <w:color w:val="000000" w:themeColor="text1"/>
              </w:rPr>
            </w:pPr>
            <w:r w:rsidRPr="00073CFE">
              <w:rPr>
                <w:b/>
                <w:color w:val="000000" w:themeColor="text1"/>
              </w:rPr>
              <w:t xml:space="preserve">hod. </w:t>
            </w:r>
          </w:p>
        </w:tc>
        <w:tc>
          <w:tcPr>
            <w:tcW w:w="816" w:type="dxa"/>
          </w:tcPr>
          <w:p w14:paraId="28F5EC86" w14:textId="77777777" w:rsidR="009C099A" w:rsidRPr="00073CFE" w:rsidRDefault="0079711D" w:rsidP="009C099A">
            <w:pPr>
              <w:jc w:val="both"/>
              <w:rPr>
                <w:color w:val="000000" w:themeColor="text1"/>
              </w:rPr>
            </w:pPr>
            <w:r w:rsidRPr="00073CFE">
              <w:rPr>
                <w:color w:val="000000" w:themeColor="text1"/>
              </w:rPr>
              <w:t>13</w:t>
            </w:r>
          </w:p>
        </w:tc>
        <w:tc>
          <w:tcPr>
            <w:tcW w:w="2156" w:type="dxa"/>
            <w:shd w:val="clear" w:color="auto" w:fill="F7CAAC"/>
          </w:tcPr>
          <w:p w14:paraId="7D7F98D5" w14:textId="77777777" w:rsidR="009C099A" w:rsidRPr="00073CFE" w:rsidRDefault="009C099A" w:rsidP="009C099A">
            <w:pPr>
              <w:jc w:val="both"/>
              <w:rPr>
                <w:b/>
                <w:color w:val="000000" w:themeColor="text1"/>
              </w:rPr>
            </w:pPr>
            <w:r w:rsidRPr="00073CFE">
              <w:rPr>
                <w:b/>
                <w:color w:val="000000" w:themeColor="text1"/>
              </w:rPr>
              <w:t>kreditů</w:t>
            </w:r>
          </w:p>
        </w:tc>
        <w:tc>
          <w:tcPr>
            <w:tcW w:w="1207" w:type="dxa"/>
            <w:gridSpan w:val="2"/>
          </w:tcPr>
          <w:p w14:paraId="23172083" w14:textId="77777777" w:rsidR="009C099A" w:rsidRPr="00073CFE" w:rsidRDefault="009C099A" w:rsidP="009C099A">
            <w:pPr>
              <w:jc w:val="both"/>
              <w:rPr>
                <w:color w:val="000000" w:themeColor="text1"/>
              </w:rPr>
            </w:pPr>
            <w:r w:rsidRPr="00073CFE">
              <w:rPr>
                <w:color w:val="000000" w:themeColor="text1"/>
              </w:rPr>
              <w:t>3</w:t>
            </w:r>
          </w:p>
        </w:tc>
      </w:tr>
      <w:tr w:rsidR="009C099A" w:rsidRPr="00073CFE" w14:paraId="417F709F" w14:textId="77777777" w:rsidTr="009C099A">
        <w:tc>
          <w:tcPr>
            <w:tcW w:w="3086" w:type="dxa"/>
            <w:shd w:val="clear" w:color="auto" w:fill="F7CAAC"/>
          </w:tcPr>
          <w:p w14:paraId="442E4816" w14:textId="77777777" w:rsidR="009C099A" w:rsidRPr="00073CFE" w:rsidRDefault="009C099A" w:rsidP="009C099A">
            <w:pPr>
              <w:jc w:val="both"/>
              <w:rPr>
                <w:b/>
                <w:color w:val="000000" w:themeColor="text1"/>
              </w:rPr>
            </w:pPr>
            <w:r w:rsidRPr="00073CFE">
              <w:rPr>
                <w:b/>
                <w:color w:val="000000" w:themeColor="text1"/>
              </w:rPr>
              <w:t>Prerekvizity, korekvizity, ekvivalence</w:t>
            </w:r>
          </w:p>
        </w:tc>
        <w:tc>
          <w:tcPr>
            <w:tcW w:w="6769" w:type="dxa"/>
            <w:gridSpan w:val="7"/>
          </w:tcPr>
          <w:p w14:paraId="3E9050FB" w14:textId="77777777" w:rsidR="009C099A" w:rsidRPr="00073CFE" w:rsidRDefault="009C099A" w:rsidP="009C099A">
            <w:pPr>
              <w:jc w:val="both"/>
              <w:rPr>
                <w:color w:val="000000" w:themeColor="text1"/>
              </w:rPr>
            </w:pPr>
          </w:p>
        </w:tc>
      </w:tr>
      <w:tr w:rsidR="00073CFE" w:rsidRPr="00073CFE" w14:paraId="643B187A" w14:textId="77777777" w:rsidTr="009C099A">
        <w:tc>
          <w:tcPr>
            <w:tcW w:w="3086" w:type="dxa"/>
            <w:shd w:val="clear" w:color="auto" w:fill="F7CAAC"/>
          </w:tcPr>
          <w:p w14:paraId="51104985" w14:textId="77777777" w:rsidR="009C099A" w:rsidRPr="00073CFE" w:rsidRDefault="009C099A" w:rsidP="009C099A">
            <w:pPr>
              <w:jc w:val="both"/>
              <w:rPr>
                <w:b/>
                <w:color w:val="000000" w:themeColor="text1"/>
              </w:rPr>
            </w:pPr>
            <w:r w:rsidRPr="00073CFE">
              <w:rPr>
                <w:b/>
                <w:color w:val="000000" w:themeColor="text1"/>
              </w:rPr>
              <w:t>Způsob ověření studijních výsledků</w:t>
            </w:r>
          </w:p>
        </w:tc>
        <w:tc>
          <w:tcPr>
            <w:tcW w:w="3406" w:type="dxa"/>
            <w:gridSpan w:val="4"/>
          </w:tcPr>
          <w:p w14:paraId="78E15146" w14:textId="77777777" w:rsidR="009C099A" w:rsidRPr="00073CFE" w:rsidRDefault="009C099A" w:rsidP="009C099A">
            <w:pPr>
              <w:jc w:val="both"/>
              <w:rPr>
                <w:color w:val="000000" w:themeColor="text1"/>
              </w:rPr>
            </w:pPr>
            <w:r w:rsidRPr="00073CFE">
              <w:rPr>
                <w:color w:val="000000" w:themeColor="text1"/>
              </w:rPr>
              <w:t>klasifikovaný zápočet</w:t>
            </w:r>
          </w:p>
        </w:tc>
        <w:tc>
          <w:tcPr>
            <w:tcW w:w="2156" w:type="dxa"/>
            <w:shd w:val="clear" w:color="auto" w:fill="F7CAAC"/>
          </w:tcPr>
          <w:p w14:paraId="76F7E216" w14:textId="77777777" w:rsidR="009C099A" w:rsidRPr="00073CFE" w:rsidRDefault="009C099A" w:rsidP="009C099A">
            <w:pPr>
              <w:jc w:val="both"/>
              <w:rPr>
                <w:b/>
                <w:color w:val="000000" w:themeColor="text1"/>
              </w:rPr>
            </w:pPr>
            <w:r w:rsidRPr="00073CFE">
              <w:rPr>
                <w:b/>
                <w:color w:val="000000" w:themeColor="text1"/>
              </w:rPr>
              <w:t>Forma výuky</w:t>
            </w:r>
          </w:p>
        </w:tc>
        <w:tc>
          <w:tcPr>
            <w:tcW w:w="1207" w:type="dxa"/>
            <w:gridSpan w:val="2"/>
          </w:tcPr>
          <w:p w14:paraId="1EA96958" w14:textId="77777777" w:rsidR="009C099A" w:rsidRPr="00073CFE" w:rsidRDefault="0079711D" w:rsidP="0079711D">
            <w:pPr>
              <w:jc w:val="both"/>
              <w:rPr>
                <w:color w:val="000000" w:themeColor="text1"/>
              </w:rPr>
            </w:pPr>
            <w:r w:rsidRPr="00073CFE">
              <w:rPr>
                <w:color w:val="000000" w:themeColor="text1"/>
              </w:rPr>
              <w:t>přednáška</w:t>
            </w:r>
            <w:r w:rsidR="009C099A" w:rsidRPr="00073CFE">
              <w:rPr>
                <w:color w:val="000000" w:themeColor="text1"/>
              </w:rPr>
              <w:t xml:space="preserve"> </w:t>
            </w:r>
          </w:p>
        </w:tc>
      </w:tr>
      <w:tr w:rsidR="009C099A" w:rsidRPr="00073CFE" w14:paraId="36A01ABC" w14:textId="77777777" w:rsidTr="009C099A">
        <w:tc>
          <w:tcPr>
            <w:tcW w:w="3086" w:type="dxa"/>
            <w:shd w:val="clear" w:color="auto" w:fill="F7CAAC"/>
          </w:tcPr>
          <w:p w14:paraId="4A26F369" w14:textId="77777777" w:rsidR="009C099A" w:rsidRPr="00073CFE" w:rsidRDefault="009C099A"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354DCFC" w14:textId="77777777" w:rsidR="009C099A" w:rsidRPr="00073CFE" w:rsidRDefault="009C099A" w:rsidP="009C099A">
            <w:pPr>
              <w:jc w:val="both"/>
              <w:rPr>
                <w:color w:val="000000" w:themeColor="text1"/>
              </w:rPr>
            </w:pPr>
            <w:r w:rsidRPr="00073CFE">
              <w:rPr>
                <w:color w:val="000000" w:themeColor="text1"/>
              </w:rPr>
              <w:t>Způsob zakončení předmětu - klasifikovaný zápočet</w:t>
            </w:r>
          </w:p>
          <w:p w14:paraId="79AE8137" w14:textId="77777777" w:rsidR="009C099A" w:rsidRPr="00073CFE" w:rsidRDefault="009C099A" w:rsidP="009C099A">
            <w:pPr>
              <w:jc w:val="both"/>
              <w:rPr>
                <w:color w:val="000000" w:themeColor="text1"/>
              </w:rPr>
            </w:pPr>
            <w:r w:rsidRPr="00073CFE">
              <w:rPr>
                <w:color w:val="000000" w:themeColor="text1"/>
              </w:rPr>
              <w:t>Požadavky ke klasifikovanému zápočtu: Zpracování, prezentace a odevzdání seminární práce na zadané téma (3 - 5 stran). Vypracování písemného testu na konci semestru.</w:t>
            </w:r>
          </w:p>
        </w:tc>
      </w:tr>
      <w:tr w:rsidR="009C099A" w:rsidRPr="00073CFE" w14:paraId="0B08FC4E" w14:textId="77777777" w:rsidTr="009C099A">
        <w:trPr>
          <w:trHeight w:val="154"/>
        </w:trPr>
        <w:tc>
          <w:tcPr>
            <w:tcW w:w="9855" w:type="dxa"/>
            <w:gridSpan w:val="8"/>
            <w:tcBorders>
              <w:top w:val="nil"/>
            </w:tcBorders>
          </w:tcPr>
          <w:p w14:paraId="372E6C99" w14:textId="77777777" w:rsidR="009C099A" w:rsidRPr="00073CFE" w:rsidRDefault="009C099A" w:rsidP="009C099A">
            <w:pPr>
              <w:jc w:val="both"/>
              <w:rPr>
                <w:color w:val="000000" w:themeColor="text1"/>
              </w:rPr>
            </w:pPr>
          </w:p>
        </w:tc>
      </w:tr>
      <w:tr w:rsidR="009C099A" w:rsidRPr="00073CFE" w14:paraId="40B8E999" w14:textId="77777777" w:rsidTr="009C099A">
        <w:trPr>
          <w:trHeight w:val="197"/>
        </w:trPr>
        <w:tc>
          <w:tcPr>
            <w:tcW w:w="3086" w:type="dxa"/>
            <w:tcBorders>
              <w:top w:val="nil"/>
            </w:tcBorders>
            <w:shd w:val="clear" w:color="auto" w:fill="F7CAAC"/>
          </w:tcPr>
          <w:p w14:paraId="72C40430" w14:textId="77777777" w:rsidR="009C099A" w:rsidRPr="00073CFE" w:rsidRDefault="009C099A"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64E1AD0E" w14:textId="77777777" w:rsidR="009C099A" w:rsidRPr="00073CFE" w:rsidRDefault="009C099A" w:rsidP="009C099A">
            <w:pPr>
              <w:jc w:val="both"/>
              <w:rPr>
                <w:color w:val="000000" w:themeColor="text1"/>
              </w:rPr>
            </w:pPr>
            <w:r w:rsidRPr="00073CFE">
              <w:rPr>
                <w:color w:val="000000" w:themeColor="text1"/>
              </w:rPr>
              <w:t>doc. PhDr. Ing. Aleš Gregar, CSc.</w:t>
            </w:r>
          </w:p>
        </w:tc>
      </w:tr>
      <w:tr w:rsidR="00073CFE" w:rsidRPr="00073CFE" w14:paraId="437D6F86" w14:textId="77777777" w:rsidTr="009C099A">
        <w:trPr>
          <w:trHeight w:val="243"/>
        </w:trPr>
        <w:tc>
          <w:tcPr>
            <w:tcW w:w="3086" w:type="dxa"/>
            <w:tcBorders>
              <w:top w:val="nil"/>
            </w:tcBorders>
            <w:shd w:val="clear" w:color="auto" w:fill="F7CAAC"/>
          </w:tcPr>
          <w:p w14:paraId="10E6618F" w14:textId="77777777" w:rsidR="009C099A" w:rsidRPr="00073CFE" w:rsidRDefault="009C099A"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1396FA8" w14:textId="77777777" w:rsidR="009C099A" w:rsidRPr="00073CFE" w:rsidRDefault="009C099A" w:rsidP="0079711D">
            <w:pPr>
              <w:jc w:val="both"/>
              <w:rPr>
                <w:color w:val="000000" w:themeColor="text1"/>
              </w:rPr>
            </w:pPr>
            <w:r w:rsidRPr="00073CFE">
              <w:rPr>
                <w:color w:val="000000" w:themeColor="text1"/>
              </w:rPr>
              <w:t>Garant se podílí na přednášení v rozsahu 10</w:t>
            </w:r>
            <w:r w:rsidR="0079711D" w:rsidRPr="00073CFE">
              <w:rPr>
                <w:color w:val="000000" w:themeColor="text1"/>
              </w:rPr>
              <w:t>0 %</w:t>
            </w:r>
          </w:p>
        </w:tc>
      </w:tr>
      <w:tr w:rsidR="009C099A" w:rsidRPr="00073CFE" w14:paraId="55C9BF8E" w14:textId="77777777" w:rsidTr="009C099A">
        <w:tc>
          <w:tcPr>
            <w:tcW w:w="3086" w:type="dxa"/>
            <w:shd w:val="clear" w:color="auto" w:fill="F7CAAC"/>
          </w:tcPr>
          <w:p w14:paraId="3E2C4C4F" w14:textId="77777777" w:rsidR="009C099A" w:rsidRPr="00073CFE" w:rsidRDefault="009C099A"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44784A5E" w14:textId="77777777" w:rsidR="009C099A" w:rsidRPr="00073CFE" w:rsidRDefault="009C099A" w:rsidP="009C099A">
            <w:pPr>
              <w:jc w:val="both"/>
              <w:rPr>
                <w:color w:val="000000" w:themeColor="text1"/>
              </w:rPr>
            </w:pPr>
            <w:r w:rsidRPr="00073CFE">
              <w:rPr>
                <w:color w:val="000000" w:themeColor="text1"/>
              </w:rPr>
              <w:t>doc. PhDr. Ing. Aleš Gregar, CSc. - přednášky (100%)</w:t>
            </w:r>
          </w:p>
        </w:tc>
      </w:tr>
      <w:tr w:rsidR="009C099A" w:rsidRPr="00073CFE" w14:paraId="566B746A" w14:textId="77777777" w:rsidTr="009C099A">
        <w:trPr>
          <w:trHeight w:val="146"/>
        </w:trPr>
        <w:tc>
          <w:tcPr>
            <w:tcW w:w="9855" w:type="dxa"/>
            <w:gridSpan w:val="8"/>
            <w:tcBorders>
              <w:top w:val="nil"/>
            </w:tcBorders>
          </w:tcPr>
          <w:p w14:paraId="37C68866" w14:textId="77777777" w:rsidR="009C099A" w:rsidRPr="00073CFE" w:rsidRDefault="009C099A" w:rsidP="009C099A">
            <w:pPr>
              <w:jc w:val="both"/>
              <w:rPr>
                <w:color w:val="000000" w:themeColor="text1"/>
              </w:rPr>
            </w:pPr>
          </w:p>
        </w:tc>
      </w:tr>
      <w:tr w:rsidR="009C099A" w:rsidRPr="00073CFE" w14:paraId="641ADD51" w14:textId="77777777" w:rsidTr="009C099A">
        <w:tc>
          <w:tcPr>
            <w:tcW w:w="3086" w:type="dxa"/>
            <w:shd w:val="clear" w:color="auto" w:fill="F7CAAC"/>
          </w:tcPr>
          <w:p w14:paraId="735DEBA8" w14:textId="77777777" w:rsidR="009C099A" w:rsidRPr="00073CFE" w:rsidRDefault="009C099A"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5269479" w14:textId="77777777" w:rsidR="009C099A" w:rsidRPr="00073CFE" w:rsidRDefault="009C099A" w:rsidP="009C099A">
            <w:pPr>
              <w:jc w:val="both"/>
              <w:rPr>
                <w:color w:val="000000" w:themeColor="text1"/>
              </w:rPr>
            </w:pPr>
          </w:p>
        </w:tc>
      </w:tr>
      <w:tr w:rsidR="009C099A" w:rsidRPr="00073CFE" w14:paraId="0A6EAAA1" w14:textId="77777777" w:rsidTr="009C099A">
        <w:trPr>
          <w:trHeight w:val="3938"/>
        </w:trPr>
        <w:tc>
          <w:tcPr>
            <w:tcW w:w="9855" w:type="dxa"/>
            <w:gridSpan w:val="8"/>
            <w:tcBorders>
              <w:top w:val="nil"/>
              <w:bottom w:val="single" w:sz="12" w:space="0" w:color="auto"/>
            </w:tcBorders>
          </w:tcPr>
          <w:p w14:paraId="75A953E6" w14:textId="77777777" w:rsidR="009C099A" w:rsidRPr="00073CFE" w:rsidRDefault="009C099A" w:rsidP="009C099A">
            <w:pPr>
              <w:jc w:val="both"/>
              <w:rPr>
                <w:color w:val="000000" w:themeColor="text1"/>
                <w:shd w:val="clear" w:color="auto" w:fill="FFFFFF"/>
              </w:rPr>
            </w:pPr>
            <w:r w:rsidRPr="00073CFE">
              <w:rPr>
                <w:color w:val="000000" w:themeColor="text1"/>
                <w:shd w:val="clear" w:color="auto" w:fill="FFFFFF"/>
              </w:rPr>
              <w:t xml:space="preserve">Cílem předmětu Bata´s Management System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7C0498D6" w14:textId="77777777" w:rsidR="009C099A" w:rsidRPr="00073CFE" w:rsidRDefault="009C099A" w:rsidP="009C099A">
            <w:pPr>
              <w:jc w:val="both"/>
              <w:rPr>
                <w:color w:val="000000" w:themeColor="text1"/>
                <w:shd w:val="clear" w:color="auto" w:fill="FFFFFF"/>
              </w:rPr>
            </w:pPr>
            <w:r w:rsidRPr="00073CFE">
              <w:rPr>
                <w:color w:val="000000" w:themeColor="text1"/>
                <w:shd w:val="clear" w:color="auto" w:fill="FFFFFF"/>
              </w:rPr>
              <w:t>Obsah</w:t>
            </w:r>
          </w:p>
          <w:p w14:paraId="5768345D"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Historie a současnost firmy Baťa, podnikatelská strategie firmy Baťa, podnikatelská filozofie Tomáše Bati, představení Baťovy soustavy řízení </w:t>
            </w:r>
          </w:p>
          <w:p w14:paraId="53ADBFE8"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Výchova a vzdělávání zaměstnanců firmy Baťa </w:t>
            </w:r>
          </w:p>
          <w:p w14:paraId="4BA8053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Personální a sociální politika firmy Baťa </w:t>
            </w:r>
          </w:p>
          <w:p w14:paraId="07DDECD3"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Mzdový a sociální motivační a aktivizační systém firmy Baťa </w:t>
            </w:r>
          </w:p>
          <w:p w14:paraId="67D31133"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Informační systém firmy Baťa </w:t>
            </w:r>
          </w:p>
          <w:p w14:paraId="2747B45C"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Kalkulace a vnitropodnikové účetnictví firmy Baťa </w:t>
            </w:r>
          </w:p>
          <w:p w14:paraId="04DEF74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Plánování činností ve firmě Baťa </w:t>
            </w:r>
          </w:p>
          <w:p w14:paraId="78C2228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(nákup a prodej) firmy Baťa </w:t>
            </w:r>
          </w:p>
          <w:p w14:paraId="4AB49CC5"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(výroba) a řízení kvality firmy Baťa </w:t>
            </w:r>
          </w:p>
          <w:p w14:paraId="0DEEFCB9"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Výzkumné, technické a inovační aktivity pro rozvoj firmy Baťa </w:t>
            </w:r>
          </w:p>
          <w:p w14:paraId="2461FFC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Marketingová politika firmy Baťa </w:t>
            </w:r>
          </w:p>
          <w:p w14:paraId="5E9F36F5"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Vnitrofiremní komunikace firmy Baťa </w:t>
            </w:r>
          </w:p>
          <w:p w14:paraId="1D0C4CE4"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Dodavatelsko-odběratelské vztahy, řízení vztahu se zákazníky firmy Baťa </w:t>
            </w:r>
          </w:p>
          <w:p w14:paraId="7BEE9247"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Společenská odpovědnost firmy Baťa</w:t>
            </w:r>
          </w:p>
        </w:tc>
      </w:tr>
      <w:tr w:rsidR="009C099A" w:rsidRPr="00073CFE" w14:paraId="2795943D" w14:textId="77777777" w:rsidTr="009C099A">
        <w:trPr>
          <w:trHeight w:val="265"/>
        </w:trPr>
        <w:tc>
          <w:tcPr>
            <w:tcW w:w="3653" w:type="dxa"/>
            <w:gridSpan w:val="2"/>
            <w:tcBorders>
              <w:top w:val="nil"/>
            </w:tcBorders>
            <w:shd w:val="clear" w:color="auto" w:fill="F7CAAC"/>
          </w:tcPr>
          <w:p w14:paraId="52948747" w14:textId="77777777" w:rsidR="009C099A" w:rsidRPr="00073CFE" w:rsidRDefault="009C099A"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27168FC1" w14:textId="77777777" w:rsidR="009C099A" w:rsidRPr="00073CFE" w:rsidRDefault="009C099A" w:rsidP="009C099A">
            <w:pPr>
              <w:jc w:val="both"/>
              <w:rPr>
                <w:color w:val="000000" w:themeColor="text1"/>
              </w:rPr>
            </w:pPr>
          </w:p>
        </w:tc>
      </w:tr>
      <w:tr w:rsidR="009C099A" w:rsidRPr="00073CFE" w14:paraId="5E461CF1" w14:textId="77777777" w:rsidTr="009C099A">
        <w:trPr>
          <w:trHeight w:val="1497"/>
        </w:trPr>
        <w:tc>
          <w:tcPr>
            <w:tcW w:w="9855" w:type="dxa"/>
            <w:gridSpan w:val="8"/>
            <w:tcBorders>
              <w:top w:val="nil"/>
            </w:tcBorders>
          </w:tcPr>
          <w:p w14:paraId="3064B9AF" w14:textId="77777777" w:rsidR="009C099A" w:rsidRPr="00073CFE" w:rsidRDefault="009C099A" w:rsidP="009C099A">
            <w:pPr>
              <w:jc w:val="both"/>
              <w:rPr>
                <w:b/>
                <w:color w:val="000000" w:themeColor="text1"/>
              </w:rPr>
            </w:pPr>
            <w:r w:rsidRPr="00073CFE">
              <w:rPr>
                <w:b/>
                <w:color w:val="000000" w:themeColor="text1"/>
              </w:rPr>
              <w:t>Povinná literatura:</w:t>
            </w:r>
          </w:p>
          <w:p w14:paraId="23343A07" w14:textId="77777777" w:rsidR="009C099A" w:rsidRPr="00073CFE" w:rsidRDefault="009C099A" w:rsidP="009C099A">
            <w:pPr>
              <w:rPr>
                <w:color w:val="000000" w:themeColor="text1"/>
              </w:rPr>
            </w:pPr>
            <w:r w:rsidRPr="00073CFE">
              <w:rPr>
                <w:color w:val="000000" w:themeColor="text1"/>
              </w:rPr>
              <w:t xml:space="preserve">BATA, T. </w:t>
            </w:r>
            <w:r w:rsidRPr="00073CFE">
              <w:rPr>
                <w:i/>
                <w:iCs/>
                <w:color w:val="000000" w:themeColor="text1"/>
              </w:rPr>
              <w:t xml:space="preserve">Reflections and Speeches.  </w:t>
            </w:r>
            <w:r w:rsidRPr="00073CFE">
              <w:rPr>
                <w:color w:val="000000" w:themeColor="text1"/>
              </w:rPr>
              <w:t>Zlín: Nadace Tomáše Bati, 2016, 381 s. ISBN 978-80-905896-9-8.</w:t>
            </w:r>
          </w:p>
          <w:p w14:paraId="25A2F503" w14:textId="77777777" w:rsidR="009C099A" w:rsidRPr="00073CFE" w:rsidRDefault="009C099A" w:rsidP="009C099A">
            <w:pPr>
              <w:rPr>
                <w:color w:val="000000" w:themeColor="text1"/>
              </w:rPr>
            </w:pPr>
            <w:r w:rsidRPr="00073CFE">
              <w:rPr>
                <w:color w:val="000000" w:themeColor="text1"/>
              </w:rPr>
              <w:t xml:space="preserve">POKLUDA, Z. </w:t>
            </w:r>
            <w:r w:rsidRPr="00073CFE">
              <w:rPr>
                <w:i/>
                <w:iCs/>
                <w:color w:val="000000" w:themeColor="text1"/>
              </w:rPr>
              <w:t>Man and Work</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2015, 61 s. ISBN 978-80-905896-3-6.</w:t>
            </w:r>
          </w:p>
          <w:p w14:paraId="779E3F17" w14:textId="77777777" w:rsidR="009C099A" w:rsidRPr="00073CFE" w:rsidRDefault="009C099A" w:rsidP="009C099A">
            <w:pPr>
              <w:rPr>
                <w:color w:val="000000" w:themeColor="text1"/>
              </w:rPr>
            </w:pPr>
            <w:r w:rsidRPr="00073CFE">
              <w:rPr>
                <w:color w:val="000000" w:themeColor="text1"/>
              </w:rPr>
              <w:t xml:space="preserve">RYBKA, Z. </w:t>
            </w:r>
            <w:r w:rsidRPr="00073CFE">
              <w:rPr>
                <w:i/>
                <w:iCs/>
                <w:color w:val="000000" w:themeColor="text1"/>
              </w:rPr>
              <w:t>Principles of the Bata Management System</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2017, 141 s. ISBN 978-80-906540-3-7.</w:t>
            </w:r>
          </w:p>
          <w:p w14:paraId="0CE74EBE" w14:textId="77777777" w:rsidR="009C099A" w:rsidRPr="00073CFE" w:rsidRDefault="009C099A" w:rsidP="009C099A">
            <w:pPr>
              <w:jc w:val="both"/>
              <w:rPr>
                <w:b/>
                <w:color w:val="000000" w:themeColor="text1"/>
              </w:rPr>
            </w:pPr>
            <w:r w:rsidRPr="00073CFE">
              <w:rPr>
                <w:b/>
                <w:color w:val="000000" w:themeColor="text1"/>
              </w:rPr>
              <w:t>Doporučená literatura:</w:t>
            </w:r>
          </w:p>
          <w:p w14:paraId="20C48C64" w14:textId="77777777" w:rsidR="009C099A" w:rsidRPr="00073CFE" w:rsidRDefault="009C099A" w:rsidP="009C099A">
            <w:pPr>
              <w:rPr>
                <w:color w:val="000000" w:themeColor="text1"/>
              </w:rPr>
            </w:pPr>
            <w:r w:rsidRPr="00073CFE">
              <w:rPr>
                <w:color w:val="000000" w:themeColor="text1"/>
              </w:rPr>
              <w:t xml:space="preserve">CEKOTA, A. </w:t>
            </w:r>
            <w:r w:rsidRPr="00073CFE">
              <w:rPr>
                <w:i/>
                <w:iCs/>
                <w:color w:val="000000" w:themeColor="text1"/>
              </w:rPr>
              <w:t xml:space="preserve">Entrepreneur Extraordinary. </w:t>
            </w:r>
            <w:r w:rsidRPr="00073CFE">
              <w:rPr>
                <w:color w:val="000000" w:themeColor="text1"/>
              </w:rPr>
              <w:t>Toronto: E.</w:t>
            </w:r>
            <w:r w:rsidR="0079711D" w:rsidRPr="00073CFE">
              <w:rPr>
                <w:color w:val="000000" w:themeColor="text1"/>
              </w:rPr>
              <w:t xml:space="preserve"> </w:t>
            </w:r>
            <w:r w:rsidRPr="00073CFE">
              <w:rPr>
                <w:color w:val="000000" w:themeColor="text1"/>
              </w:rPr>
              <w:t>I.</w:t>
            </w:r>
            <w:r w:rsidR="0079711D" w:rsidRPr="00073CFE">
              <w:rPr>
                <w:color w:val="000000" w:themeColor="text1"/>
              </w:rPr>
              <w:t xml:space="preserve"> </w:t>
            </w:r>
            <w:r w:rsidRPr="00073CFE">
              <w:rPr>
                <w:color w:val="000000" w:themeColor="text1"/>
              </w:rPr>
              <w:t>S., 1968, 383 s.</w:t>
            </w:r>
          </w:p>
          <w:p w14:paraId="2F4AA91A" w14:textId="77777777" w:rsidR="009C099A" w:rsidRPr="00073CFE" w:rsidRDefault="009C099A" w:rsidP="009C099A">
            <w:pPr>
              <w:rPr>
                <w:color w:val="000000" w:themeColor="text1"/>
              </w:rPr>
            </w:pPr>
            <w:r w:rsidRPr="00073CFE">
              <w:rPr>
                <w:color w:val="000000" w:themeColor="text1"/>
              </w:rPr>
              <w:t xml:space="preserve">KNOTEK, S. </w:t>
            </w:r>
            <w:r w:rsidRPr="00073CFE">
              <w:rPr>
                <w:i/>
                <w:iCs/>
                <w:color w:val="000000" w:themeColor="text1"/>
              </w:rPr>
              <w:t xml:space="preserve">Thomas J. Bata – Remembered. </w:t>
            </w:r>
            <w:r w:rsidRPr="00073CFE">
              <w:rPr>
                <w:color w:val="000000" w:themeColor="text1"/>
              </w:rPr>
              <w:t>Zlín: Nadace Tomáše Bati, 2016, 193 s. ISBN 978-80-7473-398-7.</w:t>
            </w:r>
          </w:p>
        </w:tc>
      </w:tr>
      <w:tr w:rsidR="009C099A" w:rsidRPr="00073CFE" w14:paraId="6C3365E7"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D122DE" w14:textId="77777777" w:rsidR="009C099A" w:rsidRPr="00073CFE" w:rsidRDefault="009C099A" w:rsidP="009C099A">
            <w:pPr>
              <w:jc w:val="center"/>
              <w:rPr>
                <w:b/>
                <w:color w:val="000000" w:themeColor="text1"/>
              </w:rPr>
            </w:pPr>
            <w:r w:rsidRPr="00073CFE">
              <w:rPr>
                <w:b/>
                <w:color w:val="000000" w:themeColor="text1"/>
              </w:rPr>
              <w:t>Informace ke kombinované nebo distanční formě</w:t>
            </w:r>
          </w:p>
        </w:tc>
      </w:tr>
      <w:tr w:rsidR="009C099A" w:rsidRPr="00073CFE" w14:paraId="22B02805" w14:textId="77777777" w:rsidTr="009C099A">
        <w:tc>
          <w:tcPr>
            <w:tcW w:w="4787" w:type="dxa"/>
            <w:gridSpan w:val="3"/>
            <w:tcBorders>
              <w:top w:val="single" w:sz="2" w:space="0" w:color="auto"/>
            </w:tcBorders>
            <w:shd w:val="clear" w:color="auto" w:fill="F7CAAC"/>
          </w:tcPr>
          <w:p w14:paraId="0AD94529" w14:textId="77777777" w:rsidR="009C099A" w:rsidRPr="00073CFE" w:rsidRDefault="009C099A"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C3EDB49" w14:textId="77777777" w:rsidR="009C099A" w:rsidRPr="00073CFE" w:rsidRDefault="009C099A" w:rsidP="009C099A">
            <w:pPr>
              <w:jc w:val="both"/>
              <w:rPr>
                <w:color w:val="000000" w:themeColor="text1"/>
              </w:rPr>
            </w:pPr>
          </w:p>
        </w:tc>
        <w:tc>
          <w:tcPr>
            <w:tcW w:w="4179" w:type="dxa"/>
            <w:gridSpan w:val="4"/>
            <w:tcBorders>
              <w:top w:val="single" w:sz="2" w:space="0" w:color="auto"/>
            </w:tcBorders>
            <w:shd w:val="clear" w:color="auto" w:fill="F7CAAC"/>
          </w:tcPr>
          <w:p w14:paraId="226F4B80" w14:textId="77777777" w:rsidR="009C099A" w:rsidRPr="00073CFE" w:rsidRDefault="009C099A" w:rsidP="009C099A">
            <w:pPr>
              <w:jc w:val="both"/>
              <w:rPr>
                <w:b/>
                <w:color w:val="000000" w:themeColor="text1"/>
              </w:rPr>
            </w:pPr>
            <w:r w:rsidRPr="00073CFE">
              <w:rPr>
                <w:b/>
                <w:color w:val="000000" w:themeColor="text1"/>
              </w:rPr>
              <w:t xml:space="preserve">hodin </w:t>
            </w:r>
          </w:p>
        </w:tc>
      </w:tr>
      <w:tr w:rsidR="009C099A" w:rsidRPr="00073CFE" w14:paraId="14D7E4E3" w14:textId="77777777" w:rsidTr="009C099A">
        <w:tc>
          <w:tcPr>
            <w:tcW w:w="9855" w:type="dxa"/>
            <w:gridSpan w:val="8"/>
            <w:shd w:val="clear" w:color="auto" w:fill="F7CAAC"/>
          </w:tcPr>
          <w:p w14:paraId="5AFC1C56" w14:textId="77777777" w:rsidR="009C099A" w:rsidRPr="00073CFE" w:rsidRDefault="009C099A" w:rsidP="009C099A">
            <w:pPr>
              <w:jc w:val="both"/>
              <w:rPr>
                <w:b/>
                <w:color w:val="000000" w:themeColor="text1"/>
              </w:rPr>
            </w:pPr>
            <w:r w:rsidRPr="00073CFE">
              <w:rPr>
                <w:b/>
                <w:color w:val="000000" w:themeColor="text1"/>
              </w:rPr>
              <w:t>Informace o způsobu kontaktu s vyučujícím</w:t>
            </w:r>
          </w:p>
        </w:tc>
      </w:tr>
      <w:tr w:rsidR="009C099A" w:rsidRPr="00073CFE" w14:paraId="4AB2E57C" w14:textId="77777777" w:rsidTr="009C099A">
        <w:trPr>
          <w:trHeight w:val="708"/>
        </w:trPr>
        <w:tc>
          <w:tcPr>
            <w:tcW w:w="9855" w:type="dxa"/>
            <w:gridSpan w:val="8"/>
          </w:tcPr>
          <w:p w14:paraId="3974A38B" w14:textId="77777777" w:rsidR="009C099A" w:rsidRPr="00073CFE" w:rsidRDefault="009C099A"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1AA5A8" w14:textId="77777777" w:rsidR="009C099A" w:rsidRPr="00073CFE" w:rsidRDefault="009C099A" w:rsidP="009C099A">
      <w:pPr>
        <w:rPr>
          <w:color w:val="000000" w:themeColor="text1"/>
        </w:rPr>
      </w:pPr>
    </w:p>
    <w:p w14:paraId="3551EF2E" w14:textId="77777777" w:rsidR="009C099A" w:rsidRPr="00073CFE" w:rsidRDefault="009C099A" w:rsidP="005148C4">
      <w:pPr>
        <w:spacing w:after="160" w:line="259" w:lineRule="auto"/>
        <w:rPr>
          <w:color w:val="000000" w:themeColor="text1"/>
        </w:rPr>
      </w:pPr>
    </w:p>
    <w:p w14:paraId="235186B0" w14:textId="77777777" w:rsidR="005148C4" w:rsidRPr="00073CFE" w:rsidRDefault="005148C4" w:rsidP="005148C4">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148C4" w:rsidRPr="00073CFE" w14:paraId="2CA5F370" w14:textId="77777777" w:rsidTr="005148C4">
        <w:tc>
          <w:tcPr>
            <w:tcW w:w="9855" w:type="dxa"/>
            <w:gridSpan w:val="8"/>
            <w:tcBorders>
              <w:bottom w:val="double" w:sz="4" w:space="0" w:color="auto"/>
            </w:tcBorders>
            <w:shd w:val="clear" w:color="auto" w:fill="BDD6EE"/>
          </w:tcPr>
          <w:p w14:paraId="09A8D2A6" w14:textId="77777777" w:rsidR="005148C4" w:rsidRPr="00073CFE" w:rsidRDefault="005148C4"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148C4" w:rsidRPr="00073CFE" w14:paraId="2FAD5B42" w14:textId="77777777" w:rsidTr="005148C4">
        <w:tc>
          <w:tcPr>
            <w:tcW w:w="3086" w:type="dxa"/>
            <w:tcBorders>
              <w:top w:val="double" w:sz="4" w:space="0" w:color="auto"/>
            </w:tcBorders>
            <w:shd w:val="clear" w:color="auto" w:fill="F7CAAC"/>
          </w:tcPr>
          <w:p w14:paraId="7578CDF3" w14:textId="77777777" w:rsidR="005148C4" w:rsidRPr="00073CFE" w:rsidRDefault="005148C4" w:rsidP="005148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681E14F" w14:textId="77777777" w:rsidR="005148C4" w:rsidRPr="00073CFE" w:rsidRDefault="005148C4" w:rsidP="005148C4">
            <w:pPr>
              <w:jc w:val="both"/>
              <w:rPr>
                <w:color w:val="000000" w:themeColor="text1"/>
              </w:rPr>
            </w:pPr>
            <w:r w:rsidRPr="00073CFE">
              <w:rPr>
                <w:color w:val="000000" w:themeColor="text1"/>
              </w:rPr>
              <w:t>Presentation Skills</w:t>
            </w:r>
          </w:p>
        </w:tc>
      </w:tr>
      <w:tr w:rsidR="005148C4" w:rsidRPr="00073CFE" w14:paraId="59AFF097" w14:textId="77777777" w:rsidTr="005148C4">
        <w:trPr>
          <w:trHeight w:val="249"/>
        </w:trPr>
        <w:tc>
          <w:tcPr>
            <w:tcW w:w="3086" w:type="dxa"/>
            <w:shd w:val="clear" w:color="auto" w:fill="F7CAAC"/>
          </w:tcPr>
          <w:p w14:paraId="2892B85D" w14:textId="77777777" w:rsidR="005148C4" w:rsidRPr="00073CFE" w:rsidRDefault="005148C4" w:rsidP="005148C4">
            <w:pPr>
              <w:jc w:val="both"/>
              <w:rPr>
                <w:b/>
                <w:color w:val="000000" w:themeColor="text1"/>
              </w:rPr>
            </w:pPr>
            <w:r w:rsidRPr="00073CFE">
              <w:rPr>
                <w:b/>
                <w:color w:val="000000" w:themeColor="text1"/>
              </w:rPr>
              <w:t>Typ předmětu</w:t>
            </w:r>
          </w:p>
        </w:tc>
        <w:tc>
          <w:tcPr>
            <w:tcW w:w="3406" w:type="dxa"/>
            <w:gridSpan w:val="4"/>
          </w:tcPr>
          <w:p w14:paraId="1FB782E8" w14:textId="77777777" w:rsidR="005148C4" w:rsidRPr="00073CFE" w:rsidRDefault="005148C4" w:rsidP="005148C4">
            <w:pPr>
              <w:jc w:val="both"/>
              <w:rPr>
                <w:color w:val="000000" w:themeColor="text1"/>
              </w:rPr>
            </w:pPr>
            <w:r w:rsidRPr="00073CFE">
              <w:rPr>
                <w:color w:val="000000" w:themeColor="text1"/>
              </w:rPr>
              <w:t>povinně volitelný „PV“</w:t>
            </w:r>
          </w:p>
        </w:tc>
        <w:tc>
          <w:tcPr>
            <w:tcW w:w="2695" w:type="dxa"/>
            <w:gridSpan w:val="2"/>
            <w:shd w:val="clear" w:color="auto" w:fill="F7CAAC"/>
          </w:tcPr>
          <w:p w14:paraId="5E25BDD2" w14:textId="77777777" w:rsidR="005148C4" w:rsidRPr="00073CFE" w:rsidRDefault="005148C4" w:rsidP="005148C4">
            <w:pPr>
              <w:jc w:val="both"/>
              <w:rPr>
                <w:color w:val="000000" w:themeColor="text1"/>
              </w:rPr>
            </w:pPr>
            <w:r w:rsidRPr="00073CFE">
              <w:rPr>
                <w:b/>
                <w:color w:val="000000" w:themeColor="text1"/>
              </w:rPr>
              <w:t>doporučený ročník / semestr</w:t>
            </w:r>
          </w:p>
        </w:tc>
        <w:tc>
          <w:tcPr>
            <w:tcW w:w="668" w:type="dxa"/>
          </w:tcPr>
          <w:p w14:paraId="68EFFC53" w14:textId="77777777" w:rsidR="005148C4" w:rsidRPr="00073CFE" w:rsidRDefault="00184898" w:rsidP="005148C4">
            <w:pPr>
              <w:jc w:val="both"/>
              <w:rPr>
                <w:color w:val="000000" w:themeColor="text1"/>
              </w:rPr>
            </w:pPr>
            <w:r w:rsidRPr="00073CFE">
              <w:rPr>
                <w:color w:val="000000" w:themeColor="text1"/>
              </w:rPr>
              <w:t>1/</w:t>
            </w:r>
            <w:r w:rsidR="005148C4" w:rsidRPr="00073CFE">
              <w:rPr>
                <w:color w:val="000000" w:themeColor="text1"/>
              </w:rPr>
              <w:t>L</w:t>
            </w:r>
          </w:p>
        </w:tc>
      </w:tr>
      <w:tr w:rsidR="005148C4" w:rsidRPr="00073CFE" w14:paraId="3C22E8F2" w14:textId="77777777" w:rsidTr="005148C4">
        <w:tc>
          <w:tcPr>
            <w:tcW w:w="3086" w:type="dxa"/>
            <w:shd w:val="clear" w:color="auto" w:fill="F7CAAC"/>
          </w:tcPr>
          <w:p w14:paraId="4DADB509" w14:textId="77777777" w:rsidR="005148C4" w:rsidRPr="00073CFE" w:rsidRDefault="005148C4" w:rsidP="005148C4">
            <w:pPr>
              <w:jc w:val="both"/>
              <w:rPr>
                <w:b/>
                <w:color w:val="000000" w:themeColor="text1"/>
              </w:rPr>
            </w:pPr>
            <w:r w:rsidRPr="00073CFE">
              <w:rPr>
                <w:b/>
                <w:color w:val="000000" w:themeColor="text1"/>
              </w:rPr>
              <w:t>Rozsah studijního předmětu</w:t>
            </w:r>
          </w:p>
        </w:tc>
        <w:tc>
          <w:tcPr>
            <w:tcW w:w="1701" w:type="dxa"/>
            <w:gridSpan w:val="2"/>
          </w:tcPr>
          <w:p w14:paraId="1C06EE7E" w14:textId="77777777" w:rsidR="005148C4" w:rsidRPr="00073CFE" w:rsidRDefault="005148C4" w:rsidP="005148C4">
            <w:pPr>
              <w:jc w:val="both"/>
              <w:rPr>
                <w:color w:val="000000" w:themeColor="text1"/>
              </w:rPr>
            </w:pPr>
            <w:r w:rsidRPr="00073CFE">
              <w:rPr>
                <w:color w:val="000000" w:themeColor="text1"/>
              </w:rPr>
              <w:t>26s</w:t>
            </w:r>
          </w:p>
        </w:tc>
        <w:tc>
          <w:tcPr>
            <w:tcW w:w="889" w:type="dxa"/>
            <w:shd w:val="clear" w:color="auto" w:fill="F7CAAC"/>
          </w:tcPr>
          <w:p w14:paraId="50F8118B" w14:textId="77777777" w:rsidR="005148C4" w:rsidRPr="00073CFE" w:rsidRDefault="005148C4" w:rsidP="005148C4">
            <w:pPr>
              <w:jc w:val="both"/>
              <w:rPr>
                <w:b/>
                <w:color w:val="000000" w:themeColor="text1"/>
              </w:rPr>
            </w:pPr>
            <w:r w:rsidRPr="00073CFE">
              <w:rPr>
                <w:b/>
                <w:color w:val="000000" w:themeColor="text1"/>
              </w:rPr>
              <w:t xml:space="preserve">hod. </w:t>
            </w:r>
          </w:p>
        </w:tc>
        <w:tc>
          <w:tcPr>
            <w:tcW w:w="816" w:type="dxa"/>
          </w:tcPr>
          <w:p w14:paraId="57C5DD0F" w14:textId="77777777" w:rsidR="005148C4" w:rsidRPr="00073CFE" w:rsidRDefault="005148C4" w:rsidP="005148C4">
            <w:pPr>
              <w:jc w:val="both"/>
              <w:rPr>
                <w:color w:val="000000" w:themeColor="text1"/>
              </w:rPr>
            </w:pPr>
            <w:r w:rsidRPr="00073CFE">
              <w:rPr>
                <w:color w:val="000000" w:themeColor="text1"/>
              </w:rPr>
              <w:t>26</w:t>
            </w:r>
          </w:p>
        </w:tc>
        <w:tc>
          <w:tcPr>
            <w:tcW w:w="2156" w:type="dxa"/>
            <w:shd w:val="clear" w:color="auto" w:fill="F7CAAC"/>
          </w:tcPr>
          <w:p w14:paraId="5CBE60F0" w14:textId="77777777" w:rsidR="005148C4" w:rsidRPr="00073CFE" w:rsidRDefault="005148C4" w:rsidP="005148C4">
            <w:pPr>
              <w:jc w:val="both"/>
              <w:rPr>
                <w:b/>
                <w:color w:val="000000" w:themeColor="text1"/>
              </w:rPr>
            </w:pPr>
            <w:r w:rsidRPr="00073CFE">
              <w:rPr>
                <w:b/>
                <w:color w:val="000000" w:themeColor="text1"/>
              </w:rPr>
              <w:t>kreditů</w:t>
            </w:r>
          </w:p>
        </w:tc>
        <w:tc>
          <w:tcPr>
            <w:tcW w:w="1207" w:type="dxa"/>
            <w:gridSpan w:val="2"/>
          </w:tcPr>
          <w:p w14:paraId="0E99C4E3" w14:textId="77777777" w:rsidR="005148C4" w:rsidRPr="00073CFE" w:rsidRDefault="005148C4" w:rsidP="005148C4">
            <w:pPr>
              <w:jc w:val="both"/>
              <w:rPr>
                <w:color w:val="000000" w:themeColor="text1"/>
              </w:rPr>
            </w:pPr>
            <w:r w:rsidRPr="00073CFE">
              <w:rPr>
                <w:color w:val="000000" w:themeColor="text1"/>
              </w:rPr>
              <w:t>3</w:t>
            </w:r>
          </w:p>
        </w:tc>
      </w:tr>
      <w:tr w:rsidR="005148C4" w:rsidRPr="00073CFE" w14:paraId="0AE69733" w14:textId="77777777" w:rsidTr="005148C4">
        <w:tc>
          <w:tcPr>
            <w:tcW w:w="3086" w:type="dxa"/>
            <w:shd w:val="clear" w:color="auto" w:fill="F7CAAC"/>
          </w:tcPr>
          <w:p w14:paraId="224F5366" w14:textId="77777777" w:rsidR="005148C4" w:rsidRPr="00073CFE" w:rsidRDefault="005148C4" w:rsidP="005148C4">
            <w:pPr>
              <w:jc w:val="both"/>
              <w:rPr>
                <w:b/>
                <w:color w:val="000000" w:themeColor="text1"/>
              </w:rPr>
            </w:pPr>
            <w:r w:rsidRPr="00073CFE">
              <w:rPr>
                <w:b/>
                <w:color w:val="000000" w:themeColor="text1"/>
              </w:rPr>
              <w:t>Prerekvizity, korekvizity, ekvivalence</w:t>
            </w:r>
          </w:p>
        </w:tc>
        <w:tc>
          <w:tcPr>
            <w:tcW w:w="6769" w:type="dxa"/>
            <w:gridSpan w:val="7"/>
          </w:tcPr>
          <w:p w14:paraId="583F2E78" w14:textId="77777777" w:rsidR="005148C4" w:rsidRPr="00073CFE" w:rsidRDefault="005148C4" w:rsidP="005148C4">
            <w:pPr>
              <w:jc w:val="both"/>
              <w:rPr>
                <w:color w:val="000000" w:themeColor="text1"/>
              </w:rPr>
            </w:pPr>
          </w:p>
        </w:tc>
      </w:tr>
      <w:tr w:rsidR="005148C4" w:rsidRPr="00073CFE" w14:paraId="1E5C76F3" w14:textId="77777777" w:rsidTr="005148C4">
        <w:tc>
          <w:tcPr>
            <w:tcW w:w="3086" w:type="dxa"/>
            <w:shd w:val="clear" w:color="auto" w:fill="F7CAAC"/>
          </w:tcPr>
          <w:p w14:paraId="4B433EB1" w14:textId="77777777" w:rsidR="005148C4" w:rsidRPr="00073CFE" w:rsidRDefault="005148C4" w:rsidP="005148C4">
            <w:pPr>
              <w:jc w:val="both"/>
              <w:rPr>
                <w:b/>
                <w:color w:val="000000" w:themeColor="text1"/>
              </w:rPr>
            </w:pPr>
            <w:r w:rsidRPr="00073CFE">
              <w:rPr>
                <w:b/>
                <w:color w:val="000000" w:themeColor="text1"/>
              </w:rPr>
              <w:t>Způsob ověření studijních výsledků</w:t>
            </w:r>
          </w:p>
        </w:tc>
        <w:tc>
          <w:tcPr>
            <w:tcW w:w="3406" w:type="dxa"/>
            <w:gridSpan w:val="4"/>
          </w:tcPr>
          <w:p w14:paraId="6DC8EADC" w14:textId="77777777" w:rsidR="005148C4" w:rsidRPr="00073CFE" w:rsidRDefault="005148C4" w:rsidP="005148C4">
            <w:pPr>
              <w:jc w:val="both"/>
              <w:rPr>
                <w:color w:val="000000" w:themeColor="text1"/>
              </w:rPr>
            </w:pPr>
            <w:r w:rsidRPr="00073CFE">
              <w:rPr>
                <w:color w:val="000000" w:themeColor="text1"/>
              </w:rPr>
              <w:t>klasifikovaný zápočet</w:t>
            </w:r>
          </w:p>
        </w:tc>
        <w:tc>
          <w:tcPr>
            <w:tcW w:w="2156" w:type="dxa"/>
            <w:shd w:val="clear" w:color="auto" w:fill="F7CAAC"/>
          </w:tcPr>
          <w:p w14:paraId="4FE6DC9A" w14:textId="77777777" w:rsidR="005148C4" w:rsidRPr="00073CFE" w:rsidRDefault="005148C4" w:rsidP="005148C4">
            <w:pPr>
              <w:jc w:val="both"/>
              <w:rPr>
                <w:b/>
                <w:color w:val="000000" w:themeColor="text1"/>
              </w:rPr>
            </w:pPr>
            <w:r w:rsidRPr="00073CFE">
              <w:rPr>
                <w:b/>
                <w:color w:val="000000" w:themeColor="text1"/>
              </w:rPr>
              <w:t>Forma výuky</w:t>
            </w:r>
          </w:p>
        </w:tc>
        <w:tc>
          <w:tcPr>
            <w:tcW w:w="1207" w:type="dxa"/>
            <w:gridSpan w:val="2"/>
          </w:tcPr>
          <w:p w14:paraId="66A9E253" w14:textId="77777777" w:rsidR="005148C4" w:rsidRPr="00073CFE" w:rsidRDefault="005148C4" w:rsidP="005148C4">
            <w:pPr>
              <w:rPr>
                <w:color w:val="000000" w:themeColor="text1"/>
              </w:rPr>
            </w:pPr>
            <w:r w:rsidRPr="00073CFE">
              <w:rPr>
                <w:color w:val="000000" w:themeColor="text1"/>
              </w:rPr>
              <w:t>seminář</w:t>
            </w:r>
          </w:p>
        </w:tc>
      </w:tr>
      <w:tr w:rsidR="005148C4" w:rsidRPr="00073CFE" w14:paraId="71B1FB7E" w14:textId="77777777" w:rsidTr="005148C4">
        <w:tc>
          <w:tcPr>
            <w:tcW w:w="3086" w:type="dxa"/>
            <w:shd w:val="clear" w:color="auto" w:fill="F7CAAC"/>
          </w:tcPr>
          <w:p w14:paraId="5C4C1839" w14:textId="77777777" w:rsidR="005148C4" w:rsidRPr="00073CFE" w:rsidRDefault="005148C4"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E4A3BA4" w14:textId="77777777" w:rsidR="005148C4" w:rsidRPr="00073CFE" w:rsidRDefault="005148C4" w:rsidP="005148C4">
            <w:pPr>
              <w:jc w:val="both"/>
              <w:rPr>
                <w:color w:val="000000" w:themeColor="text1"/>
                <w:szCs w:val="17"/>
              </w:rPr>
            </w:pPr>
            <w:r w:rsidRPr="00073CFE">
              <w:rPr>
                <w:color w:val="000000" w:themeColor="text1"/>
                <w:szCs w:val="17"/>
                <w:shd w:val="clear" w:color="auto" w:fill="FFFFFF"/>
              </w:rPr>
              <w:t>Způsob zakončení předmětu - klasifikovaný zápočet </w:t>
            </w:r>
          </w:p>
          <w:p w14:paraId="30DEE2DD" w14:textId="77777777" w:rsidR="005148C4" w:rsidRPr="00073CFE" w:rsidRDefault="005148C4" w:rsidP="005148C4">
            <w:pPr>
              <w:jc w:val="both"/>
              <w:rPr>
                <w:color w:val="000000" w:themeColor="text1"/>
                <w:szCs w:val="17"/>
                <w:shd w:val="clear" w:color="auto" w:fill="FFFFFF"/>
              </w:rPr>
            </w:pPr>
            <w:r w:rsidRPr="00073CFE">
              <w:rPr>
                <w:color w:val="000000" w:themeColor="text1"/>
                <w:szCs w:val="17"/>
                <w:shd w:val="clear" w:color="auto" w:fill="FFFFFF"/>
              </w:rPr>
              <w:t>Požadavky na studenta: Aktivní účast na seminářích.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5148C4" w:rsidRPr="00073CFE" w14:paraId="20D57D05" w14:textId="77777777" w:rsidTr="005148C4">
        <w:trPr>
          <w:trHeight w:val="154"/>
        </w:trPr>
        <w:tc>
          <w:tcPr>
            <w:tcW w:w="9855" w:type="dxa"/>
            <w:gridSpan w:val="8"/>
            <w:tcBorders>
              <w:top w:val="nil"/>
            </w:tcBorders>
          </w:tcPr>
          <w:p w14:paraId="540A0E5A" w14:textId="77777777" w:rsidR="005148C4" w:rsidRPr="00073CFE" w:rsidRDefault="005148C4" w:rsidP="005148C4">
            <w:pPr>
              <w:rPr>
                <w:color w:val="000000" w:themeColor="text1"/>
              </w:rPr>
            </w:pPr>
          </w:p>
        </w:tc>
      </w:tr>
      <w:tr w:rsidR="005148C4" w:rsidRPr="00073CFE" w14:paraId="6DA34EE2" w14:textId="77777777" w:rsidTr="005148C4">
        <w:trPr>
          <w:trHeight w:val="197"/>
        </w:trPr>
        <w:tc>
          <w:tcPr>
            <w:tcW w:w="3086" w:type="dxa"/>
            <w:tcBorders>
              <w:top w:val="nil"/>
            </w:tcBorders>
            <w:shd w:val="clear" w:color="auto" w:fill="F7CAAC"/>
          </w:tcPr>
          <w:p w14:paraId="3929F8FE" w14:textId="77777777" w:rsidR="005148C4" w:rsidRPr="00073CFE" w:rsidRDefault="005148C4"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1A41E964" w14:textId="1A12EE8A" w:rsidR="005148C4" w:rsidRPr="00073CFE" w:rsidRDefault="005148C4" w:rsidP="005148C4">
            <w:pPr>
              <w:jc w:val="both"/>
              <w:rPr>
                <w:color w:val="000000" w:themeColor="text1"/>
              </w:rPr>
            </w:pPr>
            <w:del w:id="1295" w:author="Bronislava Neubauerová" w:date="2020-08-25T13:27:00Z">
              <w:r w:rsidRPr="00073CFE" w:rsidDel="005B05D5">
                <w:rPr>
                  <w:color w:val="000000" w:themeColor="text1"/>
                </w:rPr>
                <w:delText>PhDr. Jana Semotamová</w:delText>
              </w:r>
            </w:del>
            <w:ins w:id="1296" w:author="Bronislava Neubauerová" w:date="2020-08-25T13:27:00Z">
              <w:r w:rsidR="005B05D5">
                <w:rPr>
                  <w:color w:val="000000" w:themeColor="text1"/>
                </w:rPr>
                <w:t>Mgr. Igor Drápala</w:t>
              </w:r>
            </w:ins>
          </w:p>
        </w:tc>
      </w:tr>
      <w:tr w:rsidR="005148C4" w:rsidRPr="00073CFE" w14:paraId="1DDEF37A" w14:textId="77777777" w:rsidTr="005148C4">
        <w:trPr>
          <w:trHeight w:val="243"/>
        </w:trPr>
        <w:tc>
          <w:tcPr>
            <w:tcW w:w="3086" w:type="dxa"/>
            <w:tcBorders>
              <w:top w:val="nil"/>
            </w:tcBorders>
            <w:shd w:val="clear" w:color="auto" w:fill="F7CAAC"/>
          </w:tcPr>
          <w:p w14:paraId="2D161EBA" w14:textId="77777777" w:rsidR="005148C4" w:rsidRPr="00073CFE" w:rsidRDefault="005148C4"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4A58B54" w14:textId="77777777" w:rsidR="005148C4" w:rsidRPr="00073CFE" w:rsidRDefault="005148C4" w:rsidP="005148C4">
            <w:pPr>
              <w:jc w:val="both"/>
              <w:rPr>
                <w:color w:val="000000" w:themeColor="text1"/>
              </w:rPr>
            </w:pPr>
            <w:r w:rsidRPr="00073CFE">
              <w:rPr>
                <w:color w:val="000000" w:themeColor="text1"/>
                <w:szCs w:val="21"/>
                <w:shd w:val="clear" w:color="auto" w:fill="FFFFFF"/>
              </w:rPr>
              <w:t>Garant se podílí v rozsahu 100 %, stanovuje koncepci seminářů a dohlíží na jejich jednotné vedení.</w:t>
            </w:r>
          </w:p>
        </w:tc>
      </w:tr>
      <w:tr w:rsidR="005148C4" w:rsidRPr="00073CFE" w14:paraId="57ED3B87" w14:textId="77777777" w:rsidTr="005148C4">
        <w:tc>
          <w:tcPr>
            <w:tcW w:w="3086" w:type="dxa"/>
            <w:shd w:val="clear" w:color="auto" w:fill="F7CAAC"/>
          </w:tcPr>
          <w:p w14:paraId="0D2F609F" w14:textId="77777777" w:rsidR="005148C4" w:rsidRPr="00073CFE" w:rsidRDefault="005148C4"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6D9A6A4F" w14:textId="6D28E621" w:rsidR="005148C4" w:rsidRPr="00073CFE" w:rsidRDefault="005148C4" w:rsidP="005148C4">
            <w:pPr>
              <w:jc w:val="both"/>
              <w:rPr>
                <w:color w:val="000000" w:themeColor="text1"/>
              </w:rPr>
            </w:pPr>
            <w:del w:id="1297" w:author="Bronislava Neubauerová" w:date="2020-08-25T13:27:00Z">
              <w:r w:rsidRPr="00073CFE" w:rsidDel="005B05D5">
                <w:rPr>
                  <w:color w:val="000000" w:themeColor="text1"/>
                </w:rPr>
                <w:delText>PhDr. Jana Semotamová</w:delText>
              </w:r>
            </w:del>
            <w:ins w:id="1298" w:author="Bronislava Neubauerová" w:date="2020-08-25T13:27:00Z">
              <w:r w:rsidR="005B05D5">
                <w:rPr>
                  <w:color w:val="000000" w:themeColor="text1"/>
                </w:rPr>
                <w:t xml:space="preserve">Mgr. Igor Drápala </w:t>
              </w:r>
            </w:ins>
            <w:del w:id="1299" w:author="Bronislava Neubauerová" w:date="2020-08-25T13:27:00Z">
              <w:r w:rsidRPr="00073CFE" w:rsidDel="005B05D5">
                <w:rPr>
                  <w:color w:val="000000" w:themeColor="text1"/>
                </w:rPr>
                <w:delText xml:space="preserve"> </w:delText>
              </w:r>
            </w:del>
            <w:r w:rsidRPr="00073CFE">
              <w:rPr>
                <w:color w:val="000000" w:themeColor="text1"/>
              </w:rPr>
              <w:t>– vedení seminářů (100%)</w:t>
            </w:r>
          </w:p>
        </w:tc>
      </w:tr>
      <w:tr w:rsidR="005148C4" w:rsidRPr="00073CFE" w14:paraId="155B9FFB" w14:textId="77777777" w:rsidTr="005148C4">
        <w:trPr>
          <w:trHeight w:val="100"/>
        </w:trPr>
        <w:tc>
          <w:tcPr>
            <w:tcW w:w="9855" w:type="dxa"/>
            <w:gridSpan w:val="8"/>
            <w:tcBorders>
              <w:top w:val="nil"/>
            </w:tcBorders>
          </w:tcPr>
          <w:p w14:paraId="43119A5C" w14:textId="77777777" w:rsidR="005148C4" w:rsidRPr="00073CFE" w:rsidRDefault="005148C4" w:rsidP="005148C4">
            <w:pPr>
              <w:jc w:val="both"/>
              <w:rPr>
                <w:color w:val="000000" w:themeColor="text1"/>
              </w:rPr>
            </w:pPr>
          </w:p>
        </w:tc>
      </w:tr>
      <w:tr w:rsidR="005148C4" w:rsidRPr="00073CFE" w14:paraId="4F6D4AE7" w14:textId="77777777" w:rsidTr="005148C4">
        <w:tc>
          <w:tcPr>
            <w:tcW w:w="3086" w:type="dxa"/>
            <w:shd w:val="clear" w:color="auto" w:fill="F7CAAC"/>
          </w:tcPr>
          <w:p w14:paraId="77150A84" w14:textId="77777777" w:rsidR="005148C4" w:rsidRPr="00073CFE" w:rsidRDefault="005148C4"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D415BD7" w14:textId="77777777" w:rsidR="005148C4" w:rsidRPr="00073CFE" w:rsidRDefault="005148C4" w:rsidP="005148C4">
            <w:pPr>
              <w:jc w:val="both"/>
              <w:rPr>
                <w:color w:val="000000" w:themeColor="text1"/>
              </w:rPr>
            </w:pPr>
          </w:p>
        </w:tc>
      </w:tr>
      <w:tr w:rsidR="005148C4" w:rsidRPr="00073CFE" w14:paraId="49B7CBC4" w14:textId="77777777" w:rsidTr="005148C4">
        <w:trPr>
          <w:trHeight w:val="1003"/>
        </w:trPr>
        <w:tc>
          <w:tcPr>
            <w:tcW w:w="9855" w:type="dxa"/>
            <w:gridSpan w:val="8"/>
            <w:tcBorders>
              <w:top w:val="nil"/>
              <w:bottom w:val="single" w:sz="12" w:space="0" w:color="auto"/>
            </w:tcBorders>
          </w:tcPr>
          <w:p w14:paraId="2EDF6D3D" w14:textId="74E7CB91" w:rsidR="005148C4" w:rsidRDefault="00F47F54" w:rsidP="005148C4">
            <w:pPr>
              <w:jc w:val="both"/>
              <w:rPr>
                <w:ins w:id="1300" w:author="Michal Pilík" w:date="2020-08-26T08:40:00Z"/>
                <w:color w:val="000000" w:themeColor="text1"/>
                <w:shd w:val="clear" w:color="auto" w:fill="FFFFFF"/>
              </w:rPr>
            </w:pPr>
            <w:ins w:id="1301" w:author="Michal Pilík" w:date="2020-08-26T11:47:00Z">
              <w:r w:rsidRPr="00601139">
                <w:rPr>
                  <w:shd w:val="clear" w:color="auto" w:fill="FFFFFF"/>
                </w:rPr>
                <w:t>Cílem předmětu je osvojení si základních principů vedení úspěšné prezentace. Studenti si osvojí a zdokonalí své verbální a nonverbální dovednosti jako jsou např.  slovní vazby, ustálená spojení a další lingvistické a paralingvistické aspekty projevu, které</w:t>
              </w:r>
              <w:r w:rsidRPr="00AA4DBD">
                <w:rPr>
                  <w:shd w:val="clear" w:color="auto" w:fill="FFFFFF"/>
                </w:rPr>
                <w:t xml:space="preserve"> vedou k poutavé a zajímavé prezentaci. Dále si prohloubí znalosti, jak prezentaci správně strukturovat, aby splňovala veškerá pravidla o přehlednosti a logice a v neposlední řadě se svojí pílí připraví na to, jak zvládnout reakci na nečekané situace, jako jsou závěrečné dotazy či finální rozprava s posluchači.</w:t>
              </w:r>
            </w:ins>
            <w:del w:id="1302" w:author="Michal Pilík" w:date="2020-08-26T11:47:00Z">
              <w:r w:rsidR="005148C4" w:rsidRPr="00073CFE" w:rsidDel="00F47F54">
                <w:rPr>
                  <w:color w:val="000000" w:themeColor="text1"/>
                  <w:shd w:val="clear" w:color="auto" w:fill="FFFFFF"/>
                </w:rPr>
                <w:delTex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w:delText>
              </w:r>
            </w:del>
            <w:r w:rsidR="005148C4" w:rsidRPr="00073CFE">
              <w:rPr>
                <w:color w:val="000000" w:themeColor="text1"/>
                <w:shd w:val="clear" w:color="auto" w:fill="FFFFFF"/>
              </w:rPr>
              <w:t> </w:t>
            </w:r>
          </w:p>
          <w:p w14:paraId="010C9F6D" w14:textId="77777777" w:rsidR="00A609F3" w:rsidRPr="00451B1D" w:rsidRDefault="00A609F3" w:rsidP="00A609F3">
            <w:pPr>
              <w:pStyle w:val="Odstavecseseznamem"/>
              <w:numPr>
                <w:ilvl w:val="0"/>
                <w:numId w:val="69"/>
              </w:numPr>
              <w:spacing w:after="0" w:line="240" w:lineRule="auto"/>
              <w:ind w:left="247" w:hanging="247"/>
              <w:jc w:val="both"/>
              <w:rPr>
                <w:ins w:id="1303" w:author="Michal Pilík" w:date="2020-08-26T08:41:00Z"/>
                <w:rFonts w:ascii="Times New Roman" w:hAnsi="Times New Roman"/>
                <w:sz w:val="20"/>
                <w:szCs w:val="20"/>
              </w:rPr>
            </w:pPr>
            <w:ins w:id="1304" w:author="Michal Pilík" w:date="2020-08-26T08:41:00Z">
              <w:r w:rsidRPr="00451B1D">
                <w:rPr>
                  <w:rFonts w:ascii="Times New Roman" w:hAnsi="Times New Roman"/>
                  <w:sz w:val="20"/>
                  <w:szCs w:val="20"/>
                </w:rPr>
                <w:t>Příprava na prezentaci</w:t>
              </w:r>
            </w:ins>
          </w:p>
          <w:p w14:paraId="5C4CD0DE" w14:textId="77777777" w:rsidR="00A609F3" w:rsidRPr="00451B1D" w:rsidRDefault="00A609F3" w:rsidP="00A609F3">
            <w:pPr>
              <w:pStyle w:val="Odstavecseseznamem"/>
              <w:numPr>
                <w:ilvl w:val="0"/>
                <w:numId w:val="69"/>
              </w:numPr>
              <w:spacing w:after="0" w:line="240" w:lineRule="auto"/>
              <w:ind w:left="247" w:hanging="247"/>
              <w:jc w:val="both"/>
              <w:rPr>
                <w:ins w:id="1305" w:author="Michal Pilík" w:date="2020-08-26T08:41:00Z"/>
                <w:rFonts w:ascii="Times New Roman" w:hAnsi="Times New Roman"/>
                <w:sz w:val="20"/>
                <w:szCs w:val="20"/>
              </w:rPr>
            </w:pPr>
            <w:ins w:id="1306" w:author="Michal Pilík" w:date="2020-08-26T08:41:00Z">
              <w:r w:rsidRPr="00451B1D">
                <w:rPr>
                  <w:rFonts w:ascii="Times New Roman" w:hAnsi="Times New Roman"/>
                  <w:sz w:val="20"/>
                  <w:szCs w:val="20"/>
                </w:rPr>
                <w:t>Struktura prezentace</w:t>
              </w:r>
            </w:ins>
          </w:p>
          <w:p w14:paraId="09F5BE4D" w14:textId="77777777" w:rsidR="00A609F3" w:rsidRPr="00451B1D" w:rsidRDefault="00A609F3" w:rsidP="00A609F3">
            <w:pPr>
              <w:pStyle w:val="Odstavecseseznamem"/>
              <w:numPr>
                <w:ilvl w:val="0"/>
                <w:numId w:val="69"/>
              </w:numPr>
              <w:spacing w:after="0" w:line="240" w:lineRule="auto"/>
              <w:ind w:left="247" w:hanging="247"/>
              <w:jc w:val="both"/>
              <w:rPr>
                <w:ins w:id="1307" w:author="Michal Pilík" w:date="2020-08-26T08:41:00Z"/>
                <w:rFonts w:ascii="Times New Roman" w:hAnsi="Times New Roman"/>
                <w:sz w:val="20"/>
                <w:szCs w:val="20"/>
              </w:rPr>
            </w:pPr>
            <w:ins w:id="1308" w:author="Michal Pilík" w:date="2020-08-26T08:41:00Z">
              <w:r w:rsidRPr="00451B1D">
                <w:rPr>
                  <w:rFonts w:ascii="Times New Roman" w:hAnsi="Times New Roman"/>
                  <w:sz w:val="20"/>
                  <w:szCs w:val="20"/>
                </w:rPr>
                <w:t>Mluvená a psaná forma jazyka</w:t>
              </w:r>
            </w:ins>
          </w:p>
          <w:p w14:paraId="33925342" w14:textId="77777777" w:rsidR="00A609F3" w:rsidRPr="00451B1D" w:rsidRDefault="00A609F3" w:rsidP="00A609F3">
            <w:pPr>
              <w:pStyle w:val="Odstavecseseznamem"/>
              <w:numPr>
                <w:ilvl w:val="0"/>
                <w:numId w:val="69"/>
              </w:numPr>
              <w:spacing w:after="0" w:line="240" w:lineRule="auto"/>
              <w:ind w:left="247" w:hanging="247"/>
              <w:jc w:val="both"/>
              <w:rPr>
                <w:ins w:id="1309" w:author="Michal Pilík" w:date="2020-08-26T08:41:00Z"/>
                <w:rFonts w:ascii="Times New Roman" w:hAnsi="Times New Roman"/>
                <w:sz w:val="20"/>
                <w:szCs w:val="20"/>
              </w:rPr>
            </w:pPr>
            <w:ins w:id="1310" w:author="Michal Pilík" w:date="2020-08-26T08:41:00Z">
              <w:r w:rsidRPr="00451B1D">
                <w:rPr>
                  <w:rFonts w:ascii="Times New Roman" w:hAnsi="Times New Roman"/>
                  <w:sz w:val="20"/>
                  <w:szCs w:val="20"/>
                </w:rPr>
                <w:t>Sběr dat - selektování informací</w:t>
              </w:r>
            </w:ins>
          </w:p>
          <w:p w14:paraId="0F90E92A" w14:textId="77777777" w:rsidR="00A609F3" w:rsidRPr="00451B1D" w:rsidRDefault="00A609F3" w:rsidP="00A609F3">
            <w:pPr>
              <w:pStyle w:val="Odstavecseseznamem"/>
              <w:numPr>
                <w:ilvl w:val="0"/>
                <w:numId w:val="69"/>
              </w:numPr>
              <w:spacing w:after="0" w:line="240" w:lineRule="auto"/>
              <w:ind w:left="247" w:hanging="247"/>
              <w:jc w:val="both"/>
              <w:rPr>
                <w:ins w:id="1311" w:author="Michal Pilík" w:date="2020-08-26T08:41:00Z"/>
                <w:rFonts w:ascii="Times New Roman" w:hAnsi="Times New Roman"/>
                <w:sz w:val="20"/>
                <w:szCs w:val="20"/>
              </w:rPr>
            </w:pPr>
            <w:ins w:id="1312" w:author="Michal Pilík" w:date="2020-08-26T08:41:00Z">
              <w:r w:rsidRPr="00451B1D">
                <w:rPr>
                  <w:rFonts w:ascii="Times New Roman" w:hAnsi="Times New Roman"/>
                  <w:sz w:val="20"/>
                  <w:szCs w:val="20"/>
                </w:rPr>
                <w:t>Osvojování slovní zásoby typické pro efektní prezentace</w:t>
              </w:r>
            </w:ins>
          </w:p>
          <w:p w14:paraId="454DB019" w14:textId="77777777" w:rsidR="00A609F3" w:rsidRPr="00451B1D" w:rsidRDefault="00A609F3" w:rsidP="00A609F3">
            <w:pPr>
              <w:pStyle w:val="Odstavecseseznamem"/>
              <w:numPr>
                <w:ilvl w:val="0"/>
                <w:numId w:val="69"/>
              </w:numPr>
              <w:spacing w:after="0" w:line="240" w:lineRule="auto"/>
              <w:ind w:left="247" w:hanging="247"/>
              <w:jc w:val="both"/>
              <w:rPr>
                <w:ins w:id="1313" w:author="Michal Pilík" w:date="2020-08-26T08:41:00Z"/>
                <w:rFonts w:ascii="Times New Roman" w:hAnsi="Times New Roman"/>
                <w:sz w:val="20"/>
                <w:szCs w:val="20"/>
              </w:rPr>
            </w:pPr>
            <w:ins w:id="1314" w:author="Michal Pilík" w:date="2020-08-26T08:41:00Z">
              <w:r w:rsidRPr="00451B1D">
                <w:rPr>
                  <w:rFonts w:ascii="Times New Roman" w:hAnsi="Times New Roman"/>
                  <w:sz w:val="20"/>
                  <w:szCs w:val="20"/>
                </w:rPr>
                <w:t>Vizualizace</w:t>
              </w:r>
            </w:ins>
          </w:p>
          <w:p w14:paraId="50697FA1" w14:textId="77777777" w:rsidR="00A609F3" w:rsidRPr="00451B1D" w:rsidRDefault="00A609F3" w:rsidP="00A609F3">
            <w:pPr>
              <w:pStyle w:val="Odstavecseseznamem"/>
              <w:numPr>
                <w:ilvl w:val="0"/>
                <w:numId w:val="69"/>
              </w:numPr>
              <w:spacing w:after="0" w:line="240" w:lineRule="auto"/>
              <w:ind w:left="247" w:hanging="247"/>
              <w:jc w:val="both"/>
              <w:rPr>
                <w:ins w:id="1315" w:author="Michal Pilík" w:date="2020-08-26T08:41:00Z"/>
                <w:rFonts w:ascii="Times New Roman" w:hAnsi="Times New Roman"/>
                <w:sz w:val="20"/>
                <w:szCs w:val="20"/>
              </w:rPr>
            </w:pPr>
            <w:ins w:id="1316" w:author="Michal Pilík" w:date="2020-08-26T08:41:00Z">
              <w:r w:rsidRPr="00451B1D">
                <w:rPr>
                  <w:rFonts w:ascii="Times New Roman" w:hAnsi="Times New Roman"/>
                  <w:sz w:val="20"/>
                  <w:szCs w:val="20"/>
                </w:rPr>
                <w:t>Verbální a neverbální komunikace</w:t>
              </w:r>
            </w:ins>
          </w:p>
          <w:p w14:paraId="7A522770" w14:textId="77777777" w:rsidR="00A609F3" w:rsidRPr="00451B1D" w:rsidRDefault="00A609F3" w:rsidP="00A609F3">
            <w:pPr>
              <w:pStyle w:val="Odstavecseseznamem"/>
              <w:numPr>
                <w:ilvl w:val="0"/>
                <w:numId w:val="69"/>
              </w:numPr>
              <w:spacing w:after="0" w:line="240" w:lineRule="auto"/>
              <w:ind w:left="247" w:hanging="247"/>
              <w:jc w:val="both"/>
              <w:rPr>
                <w:ins w:id="1317" w:author="Michal Pilík" w:date="2020-08-26T08:41:00Z"/>
                <w:rFonts w:ascii="Times New Roman" w:hAnsi="Times New Roman"/>
                <w:sz w:val="20"/>
                <w:szCs w:val="20"/>
              </w:rPr>
            </w:pPr>
            <w:ins w:id="1318" w:author="Michal Pilík" w:date="2020-08-26T08:41:00Z">
              <w:r w:rsidRPr="00451B1D">
                <w:rPr>
                  <w:rFonts w:ascii="Times New Roman" w:hAnsi="Times New Roman"/>
                  <w:sz w:val="20"/>
                  <w:szCs w:val="20"/>
                </w:rPr>
                <w:t>Řeč těla</w:t>
              </w:r>
            </w:ins>
          </w:p>
          <w:p w14:paraId="3CBFFFBB" w14:textId="77777777" w:rsidR="00A609F3" w:rsidRPr="00451B1D" w:rsidRDefault="00A609F3" w:rsidP="00A609F3">
            <w:pPr>
              <w:pStyle w:val="Odstavecseseznamem"/>
              <w:numPr>
                <w:ilvl w:val="0"/>
                <w:numId w:val="69"/>
              </w:numPr>
              <w:spacing w:after="0" w:line="240" w:lineRule="auto"/>
              <w:ind w:left="247" w:hanging="247"/>
              <w:jc w:val="both"/>
              <w:rPr>
                <w:ins w:id="1319" w:author="Michal Pilík" w:date="2020-08-26T08:41:00Z"/>
                <w:rFonts w:ascii="Times New Roman" w:hAnsi="Times New Roman"/>
                <w:sz w:val="20"/>
                <w:szCs w:val="20"/>
              </w:rPr>
            </w:pPr>
            <w:ins w:id="1320" w:author="Michal Pilík" w:date="2020-08-26T08:41:00Z">
              <w:r w:rsidRPr="00451B1D">
                <w:rPr>
                  <w:rFonts w:ascii="Times New Roman" w:hAnsi="Times New Roman"/>
                  <w:sz w:val="20"/>
                  <w:szCs w:val="20"/>
                </w:rPr>
                <w:t>Rozvíjení komunikativních dovedností</w:t>
              </w:r>
            </w:ins>
          </w:p>
          <w:p w14:paraId="2CC26F25" w14:textId="77777777" w:rsidR="00A609F3" w:rsidRPr="00451B1D" w:rsidRDefault="00A609F3" w:rsidP="00A609F3">
            <w:pPr>
              <w:pStyle w:val="Odstavecseseznamem"/>
              <w:numPr>
                <w:ilvl w:val="0"/>
                <w:numId w:val="69"/>
              </w:numPr>
              <w:spacing w:after="0" w:line="240" w:lineRule="auto"/>
              <w:ind w:left="247" w:hanging="247"/>
              <w:jc w:val="both"/>
              <w:rPr>
                <w:ins w:id="1321" w:author="Michal Pilík" w:date="2020-08-26T08:41:00Z"/>
                <w:rFonts w:ascii="Times New Roman" w:hAnsi="Times New Roman"/>
                <w:sz w:val="20"/>
                <w:szCs w:val="20"/>
              </w:rPr>
            </w:pPr>
            <w:ins w:id="1322" w:author="Michal Pilík" w:date="2020-08-26T08:41:00Z">
              <w:r w:rsidRPr="00451B1D">
                <w:rPr>
                  <w:rFonts w:ascii="Times New Roman" w:hAnsi="Times New Roman"/>
                  <w:sz w:val="20"/>
                  <w:szCs w:val="20"/>
                </w:rPr>
                <w:t>Vyrovnání se se stresem</w:t>
              </w:r>
            </w:ins>
          </w:p>
          <w:p w14:paraId="3A2E997C" w14:textId="77777777" w:rsidR="00A609F3" w:rsidRPr="00451B1D" w:rsidRDefault="00A609F3" w:rsidP="00A609F3">
            <w:pPr>
              <w:pStyle w:val="Odstavecseseznamem"/>
              <w:numPr>
                <w:ilvl w:val="0"/>
                <w:numId w:val="69"/>
              </w:numPr>
              <w:spacing w:after="0" w:line="240" w:lineRule="auto"/>
              <w:ind w:left="247" w:hanging="247"/>
              <w:jc w:val="both"/>
              <w:rPr>
                <w:ins w:id="1323" w:author="Michal Pilík" w:date="2020-08-26T08:41:00Z"/>
                <w:rFonts w:ascii="Times New Roman" w:hAnsi="Times New Roman"/>
                <w:sz w:val="20"/>
                <w:szCs w:val="20"/>
              </w:rPr>
            </w:pPr>
            <w:ins w:id="1324" w:author="Michal Pilík" w:date="2020-08-26T08:41:00Z">
              <w:r w:rsidRPr="00451B1D">
                <w:rPr>
                  <w:rFonts w:ascii="Times New Roman" w:hAnsi="Times New Roman"/>
                  <w:sz w:val="20"/>
                  <w:szCs w:val="20"/>
                </w:rPr>
                <w:t>Týmové hodnocení ústních prezentací</w:t>
              </w:r>
            </w:ins>
          </w:p>
          <w:p w14:paraId="28C308FC" w14:textId="77777777" w:rsidR="00A609F3" w:rsidRPr="00451B1D" w:rsidRDefault="00A609F3" w:rsidP="00A609F3">
            <w:pPr>
              <w:pStyle w:val="Odstavecseseznamem"/>
              <w:numPr>
                <w:ilvl w:val="0"/>
                <w:numId w:val="69"/>
              </w:numPr>
              <w:spacing w:after="0" w:line="240" w:lineRule="auto"/>
              <w:ind w:left="247" w:hanging="247"/>
              <w:jc w:val="both"/>
              <w:rPr>
                <w:ins w:id="1325" w:author="Michal Pilík" w:date="2020-08-26T08:41:00Z"/>
                <w:rFonts w:ascii="Times New Roman" w:hAnsi="Times New Roman"/>
                <w:sz w:val="20"/>
                <w:szCs w:val="20"/>
              </w:rPr>
            </w:pPr>
            <w:ins w:id="1326" w:author="Michal Pilík" w:date="2020-08-26T08:41:00Z">
              <w:r w:rsidRPr="00451B1D">
                <w:rPr>
                  <w:rFonts w:ascii="Times New Roman" w:hAnsi="Times New Roman"/>
                  <w:sz w:val="20"/>
                  <w:szCs w:val="20"/>
                </w:rPr>
                <w:t>Konstruktivní zpětná vazba</w:t>
              </w:r>
            </w:ins>
          </w:p>
          <w:p w14:paraId="4C6E9786" w14:textId="77777777" w:rsidR="005148C4" w:rsidRPr="00073CFE" w:rsidRDefault="005148C4" w:rsidP="005148C4">
            <w:pPr>
              <w:jc w:val="both"/>
              <w:rPr>
                <w:color w:val="000000" w:themeColor="text1"/>
              </w:rPr>
            </w:pPr>
          </w:p>
        </w:tc>
      </w:tr>
      <w:tr w:rsidR="005148C4" w:rsidRPr="00073CFE" w14:paraId="13C47949" w14:textId="77777777" w:rsidTr="005148C4">
        <w:trPr>
          <w:trHeight w:val="265"/>
        </w:trPr>
        <w:tc>
          <w:tcPr>
            <w:tcW w:w="3653" w:type="dxa"/>
            <w:gridSpan w:val="2"/>
            <w:tcBorders>
              <w:top w:val="nil"/>
            </w:tcBorders>
            <w:shd w:val="clear" w:color="auto" w:fill="F7CAAC"/>
          </w:tcPr>
          <w:p w14:paraId="2B11011C" w14:textId="77777777" w:rsidR="005148C4" w:rsidRPr="00073CFE" w:rsidRDefault="005148C4"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46646005" w14:textId="77777777" w:rsidR="005148C4" w:rsidRPr="00073CFE" w:rsidRDefault="005148C4" w:rsidP="005148C4">
            <w:pPr>
              <w:jc w:val="both"/>
              <w:rPr>
                <w:color w:val="000000" w:themeColor="text1"/>
              </w:rPr>
            </w:pPr>
          </w:p>
        </w:tc>
      </w:tr>
      <w:tr w:rsidR="005148C4" w:rsidRPr="00073CFE" w14:paraId="3B1EF3FC" w14:textId="77777777" w:rsidTr="005148C4">
        <w:trPr>
          <w:trHeight w:val="992"/>
        </w:trPr>
        <w:tc>
          <w:tcPr>
            <w:tcW w:w="9855" w:type="dxa"/>
            <w:gridSpan w:val="8"/>
            <w:tcBorders>
              <w:top w:val="nil"/>
            </w:tcBorders>
          </w:tcPr>
          <w:p w14:paraId="736D9459" w14:textId="77777777" w:rsidR="005148C4" w:rsidRPr="00073CFE" w:rsidRDefault="005148C4" w:rsidP="005148C4">
            <w:pPr>
              <w:rPr>
                <w:b/>
                <w:color w:val="000000" w:themeColor="text1"/>
              </w:rPr>
            </w:pPr>
            <w:r w:rsidRPr="00073CFE">
              <w:rPr>
                <w:b/>
                <w:color w:val="000000" w:themeColor="text1"/>
              </w:rPr>
              <w:t>Povinná literatura</w:t>
            </w:r>
          </w:p>
          <w:p w14:paraId="4DE10854" w14:textId="4AB57475" w:rsidR="005148C4" w:rsidRDefault="005148C4" w:rsidP="005148C4">
            <w:pPr>
              <w:jc w:val="both"/>
              <w:rPr>
                <w:ins w:id="1327" w:author="Michal Pilík" w:date="2020-08-26T11:47:00Z"/>
                <w:color w:val="000000" w:themeColor="text1"/>
                <w:shd w:val="clear" w:color="auto" w:fill="FFFFFF"/>
              </w:rPr>
            </w:pPr>
            <w:r w:rsidRPr="00073CFE">
              <w:rPr>
                <w:color w:val="000000" w:themeColor="text1"/>
                <w:shd w:val="clear" w:color="auto" w:fill="FFFFFF"/>
              </w:rPr>
              <w:t>WILLIAMS, E. J. Presentations in English: find your voice as a presenter. Oxford: Macmillan, 2008, 128 s. ISBN 978-0-230-02878-4.</w:t>
            </w:r>
          </w:p>
          <w:p w14:paraId="23796633" w14:textId="77777777" w:rsidR="00F47F54" w:rsidRDefault="00F47F54" w:rsidP="00F47F54">
            <w:pPr>
              <w:jc w:val="both"/>
              <w:rPr>
                <w:ins w:id="1328" w:author="Michal Pilík" w:date="2020-08-26T11:47:00Z"/>
                <w:color w:val="000000"/>
                <w:shd w:val="clear" w:color="auto" w:fill="FFFFFF"/>
              </w:rPr>
            </w:pPr>
            <w:ins w:id="1329" w:author="Michal Pilík" w:date="2020-08-26T11:47:00Z">
              <w:r w:rsidRPr="00601139">
                <w:rPr>
                  <w:color w:val="000000"/>
                  <w:shd w:val="clear" w:color="auto" w:fill="FFFFFF"/>
                </w:rPr>
                <w:t>GRUSSENDORF, M.  English for Presentation. Fraus,</w:t>
              </w:r>
              <w:r>
                <w:rPr>
                  <w:color w:val="000000"/>
                  <w:shd w:val="clear" w:color="auto" w:fill="FFFFFF"/>
                </w:rPr>
                <w:t xml:space="preserve"> 2008, 80 s. ISBN 80-7238-611-5.</w:t>
              </w:r>
              <w:r w:rsidRPr="00601139">
                <w:rPr>
                  <w:color w:val="000000"/>
                  <w:shd w:val="clear" w:color="auto" w:fill="FFFFFF"/>
                </w:rPr>
                <w:t xml:space="preserve"> </w:t>
              </w:r>
            </w:ins>
          </w:p>
          <w:p w14:paraId="2E417D0E" w14:textId="6327A0D6" w:rsidR="00F47F54" w:rsidRPr="00073CFE" w:rsidDel="00F47F54" w:rsidRDefault="00F47F54" w:rsidP="005148C4">
            <w:pPr>
              <w:jc w:val="both"/>
              <w:rPr>
                <w:del w:id="1330" w:author="Michal Pilík" w:date="2020-08-26T11:47:00Z"/>
                <w:color w:val="000000" w:themeColor="text1"/>
                <w:shd w:val="clear" w:color="auto" w:fill="FFFFFF"/>
              </w:rPr>
            </w:pPr>
          </w:p>
          <w:p w14:paraId="4D094ADE" w14:textId="339461F2" w:rsidR="005148C4" w:rsidRPr="00073CFE" w:rsidRDefault="005148C4" w:rsidP="005148C4">
            <w:pPr>
              <w:jc w:val="both"/>
              <w:rPr>
                <w:color w:val="000000" w:themeColor="text1"/>
                <w:shd w:val="clear" w:color="auto" w:fill="FFFFFF"/>
              </w:rPr>
            </w:pPr>
            <w:r w:rsidRPr="00073CFE">
              <w:rPr>
                <w:color w:val="000000" w:themeColor="text1"/>
                <w:shd w:val="clear" w:color="auto" w:fill="FFFFFF"/>
              </w:rPr>
              <w:t xml:space="preserve">HUGHES, J., MALLETT, A. </w:t>
            </w:r>
            <w:r w:rsidRPr="00073CFE">
              <w:rPr>
                <w:i/>
                <w:color w:val="000000" w:themeColor="text1"/>
                <w:shd w:val="clear" w:color="auto" w:fill="FFFFFF"/>
              </w:rPr>
              <w:t>Successful presentations: [for professionals who use English at work: video course].</w:t>
            </w:r>
            <w:r w:rsidRPr="00073CFE">
              <w:rPr>
                <w:color w:val="000000" w:themeColor="text1"/>
                <w:shd w:val="clear" w:color="auto" w:fill="FFFFFF"/>
              </w:rPr>
              <w:t xml:space="preserve"> Oxford: Oxford University Press, 2012, 71 s. ISBN 978-0-19-476835-1.</w:t>
            </w:r>
          </w:p>
          <w:p w14:paraId="788A0402" w14:textId="77777777" w:rsidR="005148C4" w:rsidRPr="00073CFE" w:rsidRDefault="005148C4" w:rsidP="005148C4">
            <w:pPr>
              <w:jc w:val="both"/>
              <w:rPr>
                <w:b/>
                <w:color w:val="000000" w:themeColor="text1"/>
              </w:rPr>
            </w:pPr>
            <w:r w:rsidRPr="00073CFE">
              <w:rPr>
                <w:b/>
                <w:color w:val="000000" w:themeColor="text1"/>
              </w:rPr>
              <w:t>Doporučená literatura</w:t>
            </w:r>
          </w:p>
          <w:p w14:paraId="61C8A700" w14:textId="77777777" w:rsidR="005148C4" w:rsidRPr="00073CFE" w:rsidRDefault="005148C4" w:rsidP="005148C4">
            <w:pPr>
              <w:jc w:val="both"/>
              <w:rPr>
                <w:color w:val="000000" w:themeColor="text1"/>
                <w:shd w:val="clear" w:color="auto" w:fill="FFFFFF"/>
              </w:rPr>
            </w:pPr>
            <w:r w:rsidRPr="00073CFE">
              <w:rPr>
                <w:color w:val="000000" w:themeColor="text1"/>
                <w:shd w:val="clear" w:color="auto" w:fill="FFFFFF"/>
              </w:rPr>
              <w:t xml:space="preserve">EMMERSON, P. </w:t>
            </w:r>
            <w:r w:rsidRPr="00073CFE">
              <w:rPr>
                <w:i/>
                <w:color w:val="000000" w:themeColor="text1"/>
                <w:shd w:val="clear" w:color="auto" w:fill="FFFFFF"/>
              </w:rPr>
              <w:t>Business grammar builder: for class and self study.</w:t>
            </w:r>
            <w:r w:rsidRPr="00073CFE">
              <w:rPr>
                <w:color w:val="000000" w:themeColor="text1"/>
                <w:shd w:val="clear" w:color="auto" w:fill="FFFFFF"/>
              </w:rPr>
              <w:t xml:space="preserve"> Oxford: Macmillan, 2002, 272 s. ISBN 0-333-75492-1.</w:t>
            </w:r>
          </w:p>
          <w:p w14:paraId="69BBA8F4" w14:textId="77777777" w:rsidR="005148C4" w:rsidRPr="00073CFE" w:rsidRDefault="005148C4" w:rsidP="005148C4">
            <w:pPr>
              <w:jc w:val="both"/>
              <w:rPr>
                <w:color w:val="000000" w:themeColor="text1"/>
                <w:shd w:val="clear" w:color="auto" w:fill="FFFFFF"/>
              </w:rPr>
            </w:pPr>
            <w:r w:rsidRPr="00073CFE">
              <w:rPr>
                <w:color w:val="000000" w:themeColor="text1"/>
                <w:shd w:val="clear" w:color="auto" w:fill="FFFFFF"/>
              </w:rPr>
              <w:t xml:space="preserve">TEMPLETON, M. </w:t>
            </w:r>
            <w:r w:rsidRPr="00073CFE">
              <w:rPr>
                <w:i/>
                <w:color w:val="000000" w:themeColor="text1"/>
                <w:shd w:val="clear" w:color="auto" w:fill="FFFFFF"/>
              </w:rPr>
              <w:t xml:space="preserve">Public speaking and presentations demystified. </w:t>
            </w:r>
            <w:r w:rsidRPr="00073CFE">
              <w:rPr>
                <w:color w:val="000000" w:themeColor="text1"/>
                <w:shd w:val="clear" w:color="auto" w:fill="FFFFFF"/>
              </w:rPr>
              <w:t xml:space="preserve">New York: McGraw-Hill, 2010, 259 s. ISBN 978-0-07-160121-4. Dostupné také z: </w:t>
            </w:r>
            <w:hyperlink r:id="rId31" w:history="1">
              <w:r w:rsidRPr="00073CFE">
                <w:rPr>
                  <w:rStyle w:val="Hypertextovodkaz"/>
                  <w:color w:val="000000" w:themeColor="text1"/>
                  <w:shd w:val="clear" w:color="auto" w:fill="FFFFFF"/>
                </w:rPr>
                <w:t>http://www.loc.gov/catdir/enhancements/fy1001/2009030255-b.html</w:t>
              </w:r>
            </w:hyperlink>
          </w:p>
          <w:p w14:paraId="5F4D7F71" w14:textId="77777777" w:rsidR="005148C4" w:rsidRPr="00073CFE" w:rsidRDefault="005148C4" w:rsidP="005148C4">
            <w:pPr>
              <w:jc w:val="both"/>
              <w:rPr>
                <w:color w:val="000000" w:themeColor="text1"/>
              </w:rPr>
            </w:pPr>
            <w:r w:rsidRPr="00073CFE">
              <w:rPr>
                <w:rStyle w:val="Hypertextovodkaz"/>
                <w:bCs/>
                <w:color w:val="000000" w:themeColor="text1"/>
                <w:u w:val="none"/>
                <w:shd w:val="clear" w:color="auto" w:fill="FFFFFF"/>
              </w:rPr>
              <w:t xml:space="preserve">GREGORY, H. </w:t>
            </w:r>
            <w:r w:rsidRPr="00073CFE">
              <w:rPr>
                <w:rStyle w:val="Hypertextovodkaz"/>
                <w:bCs/>
                <w:i/>
                <w:color w:val="000000" w:themeColor="text1"/>
                <w:u w:val="none"/>
                <w:shd w:val="clear" w:color="auto" w:fill="FFFFFF"/>
              </w:rPr>
              <w:t>Public speaking for college and career.</w:t>
            </w:r>
            <w:r w:rsidRPr="00073CFE">
              <w:rPr>
                <w:rStyle w:val="Hypertextovodkaz"/>
                <w:bCs/>
                <w:color w:val="000000" w:themeColor="text1"/>
                <w:u w:val="none"/>
                <w:shd w:val="clear" w:color="auto" w:fill="FFFFFF"/>
              </w:rPr>
              <w:t xml:space="preserve"> 9th ed. New York: McGraw-Hill, 2010, 426 s. ISBN 978-0-07-338516-7.</w:t>
            </w:r>
          </w:p>
        </w:tc>
      </w:tr>
      <w:tr w:rsidR="005148C4" w:rsidRPr="00073CFE" w14:paraId="0E13C316"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D82CD89" w14:textId="77777777" w:rsidR="005148C4" w:rsidRPr="00073CFE" w:rsidRDefault="005148C4" w:rsidP="005148C4">
            <w:pPr>
              <w:jc w:val="center"/>
              <w:rPr>
                <w:b/>
                <w:color w:val="000000" w:themeColor="text1"/>
              </w:rPr>
            </w:pPr>
            <w:r w:rsidRPr="00073CFE">
              <w:rPr>
                <w:b/>
                <w:color w:val="000000" w:themeColor="text1"/>
              </w:rPr>
              <w:t>Informace ke kombinované nebo distanční formě</w:t>
            </w:r>
          </w:p>
        </w:tc>
      </w:tr>
      <w:tr w:rsidR="005148C4" w:rsidRPr="00073CFE" w14:paraId="3BB66258" w14:textId="77777777" w:rsidTr="005148C4">
        <w:tc>
          <w:tcPr>
            <w:tcW w:w="4787" w:type="dxa"/>
            <w:gridSpan w:val="3"/>
            <w:tcBorders>
              <w:top w:val="single" w:sz="2" w:space="0" w:color="auto"/>
            </w:tcBorders>
            <w:shd w:val="clear" w:color="auto" w:fill="F7CAAC"/>
          </w:tcPr>
          <w:p w14:paraId="272FCCF4" w14:textId="77777777" w:rsidR="005148C4" w:rsidRPr="00073CFE" w:rsidRDefault="005148C4"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FD67BB0" w14:textId="77777777" w:rsidR="005148C4" w:rsidRPr="00073CFE" w:rsidRDefault="005148C4" w:rsidP="005148C4">
            <w:pPr>
              <w:jc w:val="both"/>
              <w:rPr>
                <w:color w:val="000000" w:themeColor="text1"/>
              </w:rPr>
            </w:pPr>
          </w:p>
        </w:tc>
        <w:tc>
          <w:tcPr>
            <w:tcW w:w="4179" w:type="dxa"/>
            <w:gridSpan w:val="4"/>
            <w:tcBorders>
              <w:top w:val="single" w:sz="2" w:space="0" w:color="auto"/>
            </w:tcBorders>
            <w:shd w:val="clear" w:color="auto" w:fill="F7CAAC"/>
          </w:tcPr>
          <w:p w14:paraId="125400FB" w14:textId="77777777" w:rsidR="005148C4" w:rsidRPr="00073CFE" w:rsidRDefault="005148C4" w:rsidP="005148C4">
            <w:pPr>
              <w:jc w:val="both"/>
              <w:rPr>
                <w:b/>
                <w:color w:val="000000" w:themeColor="text1"/>
              </w:rPr>
            </w:pPr>
            <w:r w:rsidRPr="00073CFE">
              <w:rPr>
                <w:b/>
                <w:color w:val="000000" w:themeColor="text1"/>
              </w:rPr>
              <w:t xml:space="preserve">hodin </w:t>
            </w:r>
          </w:p>
        </w:tc>
      </w:tr>
      <w:tr w:rsidR="005148C4" w:rsidRPr="00073CFE" w14:paraId="758744C2" w14:textId="77777777" w:rsidTr="005148C4">
        <w:tc>
          <w:tcPr>
            <w:tcW w:w="9855" w:type="dxa"/>
            <w:gridSpan w:val="8"/>
            <w:shd w:val="clear" w:color="auto" w:fill="F7CAAC"/>
          </w:tcPr>
          <w:p w14:paraId="5EE7968B" w14:textId="77777777" w:rsidR="005148C4" w:rsidRPr="00073CFE" w:rsidRDefault="005148C4" w:rsidP="005148C4">
            <w:pPr>
              <w:jc w:val="both"/>
              <w:rPr>
                <w:b/>
                <w:color w:val="000000" w:themeColor="text1"/>
              </w:rPr>
            </w:pPr>
            <w:r w:rsidRPr="00073CFE">
              <w:rPr>
                <w:b/>
                <w:color w:val="000000" w:themeColor="text1"/>
              </w:rPr>
              <w:t>Informace o způsobu kontaktu s vyučujícím</w:t>
            </w:r>
          </w:p>
        </w:tc>
      </w:tr>
      <w:tr w:rsidR="005148C4" w:rsidRPr="00073CFE" w14:paraId="1886B2C2" w14:textId="77777777" w:rsidTr="005148C4">
        <w:trPr>
          <w:trHeight w:val="817"/>
        </w:trPr>
        <w:tc>
          <w:tcPr>
            <w:tcW w:w="9855" w:type="dxa"/>
            <w:gridSpan w:val="8"/>
          </w:tcPr>
          <w:p w14:paraId="6165C6C1" w14:textId="77777777" w:rsidR="005148C4" w:rsidRPr="00073CFE" w:rsidRDefault="005148C4"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46B63" w14:textId="77777777" w:rsidR="005148C4" w:rsidRPr="00073CFE" w:rsidRDefault="005148C4" w:rsidP="005148C4">
      <w:pPr>
        <w:spacing w:after="160" w:line="259" w:lineRule="auto"/>
        <w:rPr>
          <w:color w:val="000000" w:themeColor="text1"/>
        </w:rPr>
      </w:pPr>
      <w:r w:rsidRPr="00073CFE">
        <w:rPr>
          <w:color w:val="000000" w:themeColor="text1"/>
        </w:rPr>
        <w:br w:type="page"/>
      </w:r>
    </w:p>
    <w:p w14:paraId="2D185D34" w14:textId="77777777" w:rsidR="004010B3" w:rsidRPr="00073CFE" w:rsidRDefault="004010B3" w:rsidP="004010B3">
      <w:pPr>
        <w:spacing w:before="240" w:after="120"/>
        <w:jc w:val="center"/>
        <w:rPr>
          <w:b/>
          <w:color w:val="000000" w:themeColor="text1"/>
          <w:sz w:val="40"/>
        </w:rPr>
      </w:pPr>
    </w:p>
    <w:p w14:paraId="1ABC5C20" w14:textId="77777777" w:rsidR="004010B3" w:rsidRPr="00073CFE" w:rsidRDefault="004010B3" w:rsidP="004010B3">
      <w:pPr>
        <w:spacing w:before="240" w:after="120"/>
        <w:jc w:val="center"/>
        <w:rPr>
          <w:b/>
          <w:color w:val="000000" w:themeColor="text1"/>
          <w:sz w:val="40"/>
        </w:rPr>
      </w:pPr>
    </w:p>
    <w:p w14:paraId="47270600" w14:textId="77777777" w:rsidR="004010B3" w:rsidRPr="00073CFE" w:rsidRDefault="004010B3" w:rsidP="004010B3">
      <w:pPr>
        <w:spacing w:before="240" w:after="120"/>
        <w:jc w:val="center"/>
        <w:rPr>
          <w:b/>
          <w:color w:val="000000" w:themeColor="text1"/>
          <w:sz w:val="40"/>
        </w:rPr>
      </w:pPr>
    </w:p>
    <w:p w14:paraId="3F1E07B1" w14:textId="77777777" w:rsidR="004010B3" w:rsidRPr="00073CFE" w:rsidRDefault="004010B3" w:rsidP="004010B3">
      <w:pPr>
        <w:spacing w:before="240" w:after="120"/>
        <w:jc w:val="center"/>
        <w:rPr>
          <w:b/>
          <w:color w:val="000000" w:themeColor="text1"/>
          <w:sz w:val="40"/>
        </w:rPr>
      </w:pPr>
    </w:p>
    <w:p w14:paraId="7E19D508" w14:textId="77777777" w:rsidR="004010B3" w:rsidRPr="00073CFE" w:rsidRDefault="004010B3" w:rsidP="004010B3">
      <w:pPr>
        <w:spacing w:before="240" w:after="120"/>
        <w:jc w:val="center"/>
        <w:rPr>
          <w:b/>
          <w:color w:val="000000" w:themeColor="text1"/>
          <w:sz w:val="40"/>
        </w:rPr>
      </w:pPr>
    </w:p>
    <w:p w14:paraId="400E9BE7" w14:textId="77777777" w:rsidR="004010B3" w:rsidRPr="00073CFE" w:rsidRDefault="004010B3" w:rsidP="001916A7">
      <w:pPr>
        <w:spacing w:before="240" w:after="120"/>
        <w:jc w:val="center"/>
        <w:rPr>
          <w:rFonts w:asciiTheme="minorHAnsi" w:hAnsiTheme="minorHAnsi"/>
          <w:b/>
          <w:color w:val="000000" w:themeColor="text1"/>
          <w:sz w:val="52"/>
        </w:rPr>
      </w:pPr>
      <w:r w:rsidRPr="00073CFE">
        <w:rPr>
          <w:rFonts w:asciiTheme="minorHAnsi" w:hAnsiTheme="minorHAnsi"/>
          <w:b/>
          <w:color w:val="000000" w:themeColor="text1"/>
          <w:sz w:val="52"/>
        </w:rPr>
        <w:t xml:space="preserve">Personální struktura studijního programu </w:t>
      </w:r>
    </w:p>
    <w:p w14:paraId="0B7FBA79" w14:textId="77777777" w:rsidR="000571D0" w:rsidRPr="00073CFE" w:rsidRDefault="000571D0" w:rsidP="001916A7">
      <w:pPr>
        <w:spacing w:before="240" w:after="120"/>
        <w:jc w:val="center"/>
        <w:rPr>
          <w:rFonts w:asciiTheme="minorHAnsi" w:hAnsiTheme="minorHAnsi"/>
          <w:b/>
          <w:color w:val="000000" w:themeColor="text1"/>
          <w:sz w:val="52"/>
        </w:rPr>
      </w:pPr>
      <w:r w:rsidRPr="00073CFE">
        <w:rPr>
          <w:rFonts w:asciiTheme="minorHAnsi" w:hAnsiTheme="minorHAnsi"/>
          <w:b/>
          <w:color w:val="000000" w:themeColor="text1"/>
          <w:sz w:val="52"/>
        </w:rPr>
        <w:t>Finance</w:t>
      </w:r>
    </w:p>
    <w:p w14:paraId="3E21675C" w14:textId="77777777" w:rsidR="00653289" w:rsidRPr="00073CFE" w:rsidRDefault="00653289" w:rsidP="001916A7">
      <w:pPr>
        <w:spacing w:before="240" w:after="120"/>
        <w:jc w:val="center"/>
        <w:rPr>
          <w:rFonts w:asciiTheme="minorHAnsi" w:hAnsiTheme="minorHAnsi"/>
          <w:b/>
          <w:color w:val="000000" w:themeColor="text1"/>
          <w:sz w:val="52"/>
        </w:rPr>
      </w:pPr>
    </w:p>
    <w:p w14:paraId="2286FF21" w14:textId="77777777" w:rsidR="00653289" w:rsidRPr="00073CFE" w:rsidRDefault="00653289" w:rsidP="001916A7">
      <w:pPr>
        <w:spacing w:before="240" w:after="120"/>
        <w:jc w:val="center"/>
        <w:rPr>
          <w:rFonts w:asciiTheme="minorHAnsi" w:hAnsiTheme="minorHAnsi"/>
          <w:b/>
          <w:color w:val="000000" w:themeColor="text1"/>
          <w:sz w:val="52"/>
        </w:rPr>
      </w:pPr>
    </w:p>
    <w:p w14:paraId="2FF64C23" w14:textId="77777777" w:rsidR="00653289" w:rsidRPr="00073CFE" w:rsidRDefault="00653289" w:rsidP="001916A7">
      <w:pPr>
        <w:spacing w:before="240" w:after="120"/>
        <w:jc w:val="center"/>
        <w:rPr>
          <w:rFonts w:asciiTheme="minorHAnsi" w:hAnsiTheme="minorHAnsi"/>
          <w:b/>
          <w:color w:val="000000" w:themeColor="text1"/>
          <w:sz w:val="52"/>
        </w:rPr>
      </w:pPr>
    </w:p>
    <w:p w14:paraId="16D3A891" w14:textId="77777777" w:rsidR="004010B3" w:rsidRPr="00073CFE" w:rsidRDefault="004010B3">
      <w:pPr>
        <w:spacing w:after="160" w:line="259" w:lineRule="auto"/>
        <w:rPr>
          <w:color w:val="000000" w:themeColor="text1"/>
        </w:rPr>
      </w:pPr>
      <w:r w:rsidRPr="00073CFE">
        <w:rPr>
          <w:color w:val="000000" w:themeColor="text1"/>
        </w:rPr>
        <w:br w:type="page"/>
      </w:r>
    </w:p>
    <w:p w14:paraId="50F691F3" w14:textId="77777777" w:rsidR="004010B3" w:rsidRPr="00073CFE" w:rsidRDefault="004010B3" w:rsidP="004010B3">
      <w:pPr>
        <w:spacing w:after="160" w:line="259" w:lineRule="auto"/>
        <w:rPr>
          <w:color w:val="000000" w:themeColor="text1"/>
        </w:rPr>
      </w:pPr>
    </w:p>
    <w:p w14:paraId="1E49F7DD" w14:textId="77777777" w:rsidR="00E000E7" w:rsidRPr="00073CFE" w:rsidRDefault="00E000E7" w:rsidP="00E000E7">
      <w:pPr>
        <w:jc w:val="center"/>
        <w:rPr>
          <w:rFonts w:ascii="Calibri" w:hAnsi="Calibri" w:cs="Calibri"/>
          <w:i/>
          <w:color w:val="000000" w:themeColor="text1"/>
          <w:szCs w:val="22"/>
        </w:rPr>
      </w:pPr>
      <w:r w:rsidRPr="00073CFE">
        <w:rPr>
          <w:rFonts w:ascii="Calibri" w:hAnsi="Calibri" w:cs="Calibri"/>
          <w:i/>
          <w:color w:val="000000" w:themeColor="text1"/>
          <w:szCs w:val="22"/>
        </w:rPr>
        <w:t>Tab. 2 – Personální struktura studijního programu Finance</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E000E7" w:rsidRPr="00073CFE" w14:paraId="293F7B2D" w14:textId="77777777" w:rsidTr="00C35AF6">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6B691EF"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75093D96" w14:textId="77777777" w:rsidR="00E000E7" w:rsidRPr="00073CFE" w:rsidRDefault="00E000E7" w:rsidP="00C35AF6">
            <w:pPr>
              <w:jc w:val="center"/>
              <w:rPr>
                <w:rFonts w:ascii="Calibri" w:hAnsi="Calibri" w:cs="Calibri"/>
                <w:b/>
                <w:bCs/>
                <w:color w:val="000000" w:themeColor="text1"/>
              </w:rPr>
            </w:pPr>
            <w:r w:rsidRPr="00073CFE">
              <w:rPr>
                <w:rFonts w:ascii="Calibri" w:hAnsi="Calibri" w:cs="Calibri"/>
                <w:b/>
                <w:bCs/>
                <w:color w:val="000000" w:themeColor="text1"/>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14:paraId="7E8C936E" w14:textId="77777777" w:rsidR="00E000E7" w:rsidRPr="00073CFE" w:rsidRDefault="00E000E7" w:rsidP="00C35AF6">
            <w:pPr>
              <w:jc w:val="center"/>
              <w:rPr>
                <w:rFonts w:ascii="Calibri" w:hAnsi="Calibri" w:cs="Calibri"/>
                <w:b/>
                <w:bCs/>
                <w:color w:val="000000" w:themeColor="text1"/>
              </w:rPr>
            </w:pPr>
            <w:r w:rsidRPr="00073CFE">
              <w:rPr>
                <w:rFonts w:ascii="Calibri" w:hAnsi="Calibri" w:cs="Calibri"/>
                <w:b/>
                <w:bCs/>
                <w:color w:val="000000" w:themeColor="text1"/>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200F18C" w14:textId="77777777" w:rsidR="00E000E7" w:rsidRPr="00073CFE" w:rsidRDefault="00E000E7" w:rsidP="00C35AF6">
            <w:pPr>
              <w:jc w:val="center"/>
              <w:rPr>
                <w:rFonts w:ascii="Calibri" w:hAnsi="Calibri" w:cs="Calibri"/>
                <w:b/>
                <w:bCs/>
                <w:color w:val="000000" w:themeColor="text1"/>
              </w:rPr>
            </w:pPr>
            <w:r w:rsidRPr="00073CFE">
              <w:rPr>
                <w:rFonts w:ascii="Calibri" w:hAnsi="Calibri" w:cs="Calibri"/>
                <w:b/>
                <w:bCs/>
                <w:color w:val="000000" w:themeColor="text1"/>
              </w:rPr>
              <w:t>Pracovní poměr</w:t>
            </w:r>
          </w:p>
        </w:tc>
      </w:tr>
      <w:tr w:rsidR="00E000E7" w:rsidRPr="00073CFE" w14:paraId="5CCDEC1D" w14:textId="77777777" w:rsidTr="00C35AF6">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36535CF"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Profesoři</w:t>
            </w:r>
          </w:p>
        </w:tc>
      </w:tr>
      <w:tr w:rsidR="00E000E7" w:rsidRPr="00073CFE" w14:paraId="7BB2B7F7" w14:textId="77777777" w:rsidTr="00C35AF6">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
          <w:p w14:paraId="62E7EAED"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prof. Dr. Ing. Drahomíra Pavelková</w:t>
            </w:r>
          </w:p>
        </w:tc>
        <w:tc>
          <w:tcPr>
            <w:tcW w:w="1300" w:type="dxa"/>
            <w:tcBorders>
              <w:top w:val="single" w:sz="12" w:space="0" w:color="auto"/>
              <w:left w:val="nil"/>
              <w:bottom w:val="single" w:sz="2" w:space="0" w:color="auto"/>
              <w:right w:val="single" w:sz="4" w:space="0" w:color="auto"/>
            </w:tcBorders>
            <w:shd w:val="clear" w:color="auto" w:fill="auto"/>
            <w:noWrap/>
            <w:vAlign w:val="center"/>
          </w:tcPr>
          <w:p w14:paraId="762C707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single" w:sz="12" w:space="0" w:color="auto"/>
              <w:left w:val="nil"/>
              <w:bottom w:val="single" w:sz="2" w:space="0" w:color="auto"/>
              <w:right w:val="single" w:sz="4" w:space="0" w:color="auto"/>
            </w:tcBorders>
            <w:shd w:val="clear" w:color="auto" w:fill="auto"/>
            <w:noWrap/>
            <w:vAlign w:val="center"/>
          </w:tcPr>
          <w:p w14:paraId="21E48F4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12" w:space="0" w:color="auto"/>
              <w:left w:val="nil"/>
              <w:bottom w:val="single" w:sz="2" w:space="0" w:color="auto"/>
              <w:right w:val="single" w:sz="12" w:space="0" w:color="auto"/>
            </w:tcBorders>
            <w:shd w:val="clear" w:color="auto" w:fill="auto"/>
            <w:noWrap/>
            <w:vAlign w:val="center"/>
          </w:tcPr>
          <w:p w14:paraId="58597A3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21E90C0B" w14:textId="77777777" w:rsidTr="00C35AF6">
        <w:trPr>
          <w:trHeight w:val="315"/>
          <w:jc w:val="center"/>
        </w:trPr>
        <w:tc>
          <w:tcPr>
            <w:tcW w:w="3387" w:type="dxa"/>
            <w:tcBorders>
              <w:top w:val="single" w:sz="2" w:space="0" w:color="auto"/>
              <w:left w:val="single" w:sz="12" w:space="0" w:color="auto"/>
              <w:bottom w:val="single" w:sz="2" w:space="0" w:color="auto"/>
              <w:right w:val="single" w:sz="4" w:space="0" w:color="auto"/>
            </w:tcBorders>
            <w:shd w:val="clear" w:color="auto" w:fill="auto"/>
            <w:noWrap/>
            <w:vAlign w:val="center"/>
          </w:tcPr>
          <w:p w14:paraId="12488814"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prof. Ing. Boris Popesko, Ph.D.</w:t>
            </w:r>
          </w:p>
        </w:tc>
        <w:tc>
          <w:tcPr>
            <w:tcW w:w="1300" w:type="dxa"/>
            <w:tcBorders>
              <w:top w:val="single" w:sz="2" w:space="0" w:color="auto"/>
              <w:left w:val="nil"/>
              <w:bottom w:val="single" w:sz="2" w:space="0" w:color="auto"/>
              <w:right w:val="single" w:sz="4" w:space="0" w:color="auto"/>
            </w:tcBorders>
            <w:shd w:val="clear" w:color="auto" w:fill="auto"/>
            <w:noWrap/>
            <w:vAlign w:val="center"/>
          </w:tcPr>
          <w:p w14:paraId="039918C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2" w:space="0" w:color="auto"/>
              <w:left w:val="nil"/>
              <w:bottom w:val="single" w:sz="2" w:space="0" w:color="auto"/>
              <w:right w:val="single" w:sz="4" w:space="0" w:color="auto"/>
            </w:tcBorders>
            <w:shd w:val="clear" w:color="auto" w:fill="auto"/>
            <w:noWrap/>
            <w:vAlign w:val="center"/>
          </w:tcPr>
          <w:p w14:paraId="2359000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2" w:space="0" w:color="auto"/>
              <w:left w:val="nil"/>
              <w:bottom w:val="single" w:sz="2" w:space="0" w:color="auto"/>
              <w:right w:val="single" w:sz="12" w:space="0" w:color="auto"/>
            </w:tcBorders>
            <w:shd w:val="clear" w:color="auto" w:fill="auto"/>
            <w:noWrap/>
          </w:tcPr>
          <w:p w14:paraId="286410E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34838F2D" w14:textId="77777777" w:rsidTr="00C35AF6">
        <w:trPr>
          <w:trHeight w:val="315"/>
          <w:jc w:val="center"/>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047FB63A"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prof. Ing. Rastislav Rajnoha, PhD.</w:t>
            </w:r>
          </w:p>
        </w:tc>
        <w:tc>
          <w:tcPr>
            <w:tcW w:w="1300" w:type="dxa"/>
            <w:tcBorders>
              <w:top w:val="single" w:sz="2" w:space="0" w:color="auto"/>
              <w:left w:val="nil"/>
              <w:bottom w:val="single" w:sz="12" w:space="0" w:color="auto"/>
              <w:right w:val="single" w:sz="4" w:space="0" w:color="auto"/>
            </w:tcBorders>
            <w:shd w:val="clear" w:color="auto" w:fill="auto"/>
            <w:noWrap/>
            <w:vAlign w:val="center"/>
          </w:tcPr>
          <w:p w14:paraId="327E735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1971</w:t>
            </w:r>
          </w:p>
        </w:tc>
        <w:tc>
          <w:tcPr>
            <w:tcW w:w="780" w:type="dxa"/>
            <w:tcBorders>
              <w:top w:val="single" w:sz="2" w:space="0" w:color="auto"/>
              <w:left w:val="nil"/>
              <w:bottom w:val="single" w:sz="12" w:space="0" w:color="auto"/>
              <w:right w:val="single" w:sz="4" w:space="0" w:color="auto"/>
            </w:tcBorders>
            <w:shd w:val="clear" w:color="auto" w:fill="auto"/>
            <w:noWrap/>
            <w:vAlign w:val="center"/>
          </w:tcPr>
          <w:p w14:paraId="381B80C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single" w:sz="2" w:space="0" w:color="auto"/>
              <w:left w:val="nil"/>
              <w:bottom w:val="single" w:sz="12" w:space="0" w:color="auto"/>
              <w:right w:val="single" w:sz="12" w:space="0" w:color="auto"/>
            </w:tcBorders>
            <w:shd w:val="clear" w:color="auto" w:fill="auto"/>
            <w:noWrap/>
          </w:tcPr>
          <w:p w14:paraId="122870F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26A929B" w14:textId="77777777" w:rsidTr="00C35AF6">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186F17"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Docenti</w:t>
            </w:r>
          </w:p>
        </w:tc>
      </w:tr>
      <w:tr w:rsidR="00E000E7" w:rsidRPr="00073CFE" w14:paraId="29DA2617" w14:textId="77777777" w:rsidTr="00C35AF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D872890"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BF780"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2C2C582"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5200E87"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41DEE638" w14:textId="77777777" w:rsidTr="00C35AF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F3FA0D"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 xml:space="preserve">doc. </w:t>
            </w:r>
            <w:r w:rsidR="00DB368D">
              <w:rPr>
                <w:rFonts w:ascii="Calibri" w:hAnsi="Calibri" w:cs="Calibri"/>
                <w:color w:val="000000" w:themeColor="text1"/>
              </w:rPr>
              <w:t xml:space="preserve">PhDr. </w:t>
            </w:r>
            <w:r w:rsidRPr="00073CFE">
              <w:rPr>
                <w:rFonts w:ascii="Calibri" w:hAnsi="Calibri" w:cs="Calibri"/>
                <w:color w:val="000000" w:themeColor="text1"/>
              </w:rPr>
              <w:t>Ing. Aleš Gregar,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C9952" w14:textId="77777777" w:rsidR="00E000E7" w:rsidRPr="00073CFE" w:rsidRDefault="002D51A6" w:rsidP="00C35AF6">
            <w:pPr>
              <w:jc w:val="center"/>
              <w:rPr>
                <w:rFonts w:ascii="Calibri" w:hAnsi="Calibri" w:cs="Calibri"/>
                <w:color w:val="000000" w:themeColor="text1"/>
              </w:rPr>
            </w:pPr>
            <w:r w:rsidRPr="00073CFE">
              <w:rPr>
                <w:rFonts w:ascii="Calibri" w:hAnsi="Calibri" w:cs="Calibri"/>
                <w:color w:val="000000" w:themeColor="text1"/>
              </w:rPr>
              <w:t>1945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622950A" w14:textId="77777777" w:rsidR="00E000E7" w:rsidRPr="00073CFE" w:rsidRDefault="002D51A6"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7BC6796" w14:textId="77777777" w:rsidR="00E000E7" w:rsidRPr="00073CFE" w:rsidRDefault="002D51A6"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55300702" w14:textId="77777777" w:rsidTr="00C35AF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F32CE6F"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634DD"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3C6F980"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35E56A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224685EA"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E89C19A"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5D4FDA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nil"/>
              <w:left w:val="nil"/>
              <w:bottom w:val="single" w:sz="4" w:space="0" w:color="auto"/>
              <w:right w:val="single" w:sz="4" w:space="0" w:color="auto"/>
            </w:tcBorders>
            <w:shd w:val="clear" w:color="auto" w:fill="auto"/>
            <w:noWrap/>
            <w:vAlign w:val="center"/>
          </w:tcPr>
          <w:p w14:paraId="0714895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E506E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3494CE85"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68C2C1E"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4A8520A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1960</w:t>
            </w:r>
          </w:p>
        </w:tc>
        <w:tc>
          <w:tcPr>
            <w:tcW w:w="780" w:type="dxa"/>
            <w:tcBorders>
              <w:top w:val="nil"/>
              <w:left w:val="nil"/>
              <w:bottom w:val="single" w:sz="4" w:space="0" w:color="auto"/>
              <w:right w:val="single" w:sz="4" w:space="0" w:color="auto"/>
            </w:tcBorders>
            <w:shd w:val="clear" w:color="auto" w:fill="auto"/>
            <w:noWrap/>
            <w:vAlign w:val="center"/>
          </w:tcPr>
          <w:p w14:paraId="7042E23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50ED2442"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10B22F9D"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BC3964A"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96963C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nil"/>
              <w:left w:val="nil"/>
              <w:bottom w:val="single" w:sz="4" w:space="0" w:color="auto"/>
              <w:right w:val="single" w:sz="4" w:space="0" w:color="auto"/>
            </w:tcBorders>
            <w:shd w:val="clear" w:color="auto" w:fill="auto"/>
            <w:noWrap/>
            <w:vAlign w:val="center"/>
          </w:tcPr>
          <w:p w14:paraId="4B25D3C3"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0539AD1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F1B7049"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ED94EDD"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1B329F0"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1972</w:t>
            </w:r>
          </w:p>
        </w:tc>
        <w:tc>
          <w:tcPr>
            <w:tcW w:w="780" w:type="dxa"/>
            <w:tcBorders>
              <w:top w:val="nil"/>
              <w:left w:val="nil"/>
              <w:bottom w:val="single" w:sz="4" w:space="0" w:color="auto"/>
              <w:right w:val="single" w:sz="4" w:space="0" w:color="auto"/>
            </w:tcBorders>
            <w:shd w:val="clear" w:color="auto" w:fill="auto"/>
            <w:noWrap/>
            <w:vAlign w:val="center"/>
          </w:tcPr>
          <w:p w14:paraId="215C91C3"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nil"/>
              <w:left w:val="single" w:sz="4" w:space="0" w:color="auto"/>
              <w:bottom w:val="single" w:sz="4" w:space="0" w:color="auto"/>
              <w:right w:val="single" w:sz="12" w:space="0" w:color="auto"/>
            </w:tcBorders>
            <w:shd w:val="clear" w:color="auto" w:fill="auto"/>
            <w:noWrap/>
          </w:tcPr>
          <w:p w14:paraId="7750BAC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0E8D6CC5" w14:textId="77777777" w:rsidTr="00C35AF6">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AF9FAD"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Odborní asistenti</w:t>
            </w:r>
          </w:p>
        </w:tc>
      </w:tr>
      <w:tr w:rsidR="00E000E7" w:rsidRPr="00073CFE" w14:paraId="62F0CB21"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2926887"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0EE4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5817DC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3C2CAF5"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BDCF98F"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AAD9EAF"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D766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6A4AE5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6C1977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U-31.8.2022</w:t>
            </w:r>
          </w:p>
        </w:tc>
      </w:tr>
      <w:tr w:rsidR="00E000E7" w:rsidRPr="00073CFE" w14:paraId="712684DB"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75EE5C7"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 xml:space="preserve">Ing. Mojmír Hampl, </w:t>
            </w:r>
            <w:r w:rsidR="009469F2" w:rsidRPr="00073CFE">
              <w:rPr>
                <w:rFonts w:ascii="Calibri" w:hAnsi="Calibri" w:cs="Calibri"/>
                <w:color w:val="000000" w:themeColor="text1"/>
              </w:rPr>
              <w:t xml:space="preserve">MSc., </w:t>
            </w:r>
            <w:r w:rsidRPr="00073CFE">
              <w:rPr>
                <w:rFonts w:ascii="Calibri" w:hAnsi="Calibri" w:cs="Calibri"/>
                <w:color w:val="000000" w:themeColor="text1"/>
              </w:rPr>
              <w:t>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1BC77"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DC7EB6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99EEE3D" w14:textId="796BE2D4"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U-31.8.202</w:t>
            </w:r>
            <w:ins w:id="1331" w:author="Bronislava Neubauerová" w:date="2020-08-25T13:32:00Z">
              <w:r w:rsidR="00D124CE">
                <w:rPr>
                  <w:rFonts w:ascii="Calibri" w:hAnsi="Calibri" w:cs="Calibri"/>
                  <w:color w:val="000000" w:themeColor="text1"/>
                </w:rPr>
                <w:t>3</w:t>
              </w:r>
            </w:ins>
            <w:del w:id="1332" w:author="Bronislava Neubauerová" w:date="2020-08-25T13:32:00Z">
              <w:r w:rsidRPr="00073CFE" w:rsidDel="00D124CE">
                <w:rPr>
                  <w:rFonts w:ascii="Calibri" w:hAnsi="Calibri" w:cs="Calibri"/>
                  <w:color w:val="000000" w:themeColor="text1"/>
                </w:rPr>
                <w:delText>0</w:delText>
              </w:r>
            </w:del>
          </w:p>
        </w:tc>
      </w:tr>
      <w:tr w:rsidR="00E000E7" w:rsidRPr="00073CFE" w14:paraId="4698E10C"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DC3B892"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CB25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18A2DD2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B0B967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B5915D4"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1FE6691"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1C76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A3AB413"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1AFC9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7F5EAAF7"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3A75236"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9C68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312B60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FDE548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4262E7E2"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DD1CEB2"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3845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D29CDC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7C958DD"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U-30.9.2021</w:t>
            </w:r>
          </w:p>
        </w:tc>
      </w:tr>
      <w:tr w:rsidR="00E000E7" w:rsidRPr="00073CFE" w14:paraId="351B02FF"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7669B85"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9360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6D4A75E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C9AAE3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47C2C31"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84ECA40"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Martin Mikeska,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1DC62" w14:textId="77777777" w:rsidR="00E000E7" w:rsidRPr="00073CFE" w:rsidRDefault="0079711D" w:rsidP="00C35AF6">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F605AF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E8F8F5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31FA3CD2"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AB8373C"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BADB2"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1EB368A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3C259C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8183A9B"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FC19DB"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8D10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EF7FE0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AD8BEA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7498CA6D"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48D300B"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8C06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E7A2847"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F68051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FC09463"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49AADD6"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D0BB67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nil"/>
              <w:left w:val="nil"/>
              <w:bottom w:val="single" w:sz="4" w:space="0" w:color="auto"/>
              <w:right w:val="single" w:sz="4" w:space="0" w:color="auto"/>
            </w:tcBorders>
            <w:shd w:val="clear" w:color="auto" w:fill="auto"/>
            <w:noWrap/>
            <w:vAlign w:val="center"/>
          </w:tcPr>
          <w:p w14:paraId="2564F21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2CA9236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2356C15"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A0995F9"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6CCB3C9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nil"/>
              <w:left w:val="nil"/>
              <w:bottom w:val="single" w:sz="4" w:space="0" w:color="auto"/>
              <w:right w:val="single" w:sz="4" w:space="0" w:color="auto"/>
            </w:tcBorders>
            <w:shd w:val="clear" w:color="auto" w:fill="auto"/>
            <w:noWrap/>
            <w:vAlign w:val="center"/>
          </w:tcPr>
          <w:p w14:paraId="4BE10DA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13D4B52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rsidDel="00D124CE" w14:paraId="11E5AF1B" w14:textId="22DFDCDA" w:rsidTr="00C35AF6">
        <w:trPr>
          <w:trHeight w:val="300"/>
          <w:jc w:val="center"/>
          <w:del w:id="1333" w:author="Bronislava Neubauerová" w:date="2020-08-25T13:28: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6804B34" w14:textId="2D7535ED" w:rsidR="00E000E7" w:rsidRPr="00073CFE" w:rsidDel="00D124CE" w:rsidRDefault="00E000E7" w:rsidP="00C35AF6">
            <w:pPr>
              <w:rPr>
                <w:del w:id="1334" w:author="Bronislava Neubauerová" w:date="2020-08-25T13:28:00Z"/>
                <w:rFonts w:ascii="Calibri" w:hAnsi="Calibri" w:cs="Calibri"/>
                <w:color w:val="000000" w:themeColor="text1"/>
              </w:rPr>
            </w:pPr>
            <w:del w:id="1335" w:author="Bronislava Neubauerová" w:date="2020-08-25T13:28:00Z">
              <w:r w:rsidRPr="00073CFE" w:rsidDel="00D124CE">
                <w:rPr>
                  <w:rFonts w:ascii="Calibri" w:hAnsi="Calibri" w:cs="Calibri"/>
                  <w:color w:val="000000" w:themeColor="text1"/>
                </w:rPr>
                <w:delText>RNDr. Bedřich Zimola,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2D1E11B" w14:textId="04A2A157" w:rsidR="00E000E7" w:rsidRPr="00073CFE" w:rsidDel="00D124CE" w:rsidRDefault="00E000E7" w:rsidP="00C35AF6">
            <w:pPr>
              <w:jc w:val="center"/>
              <w:rPr>
                <w:del w:id="1336" w:author="Bronislava Neubauerová" w:date="2020-08-25T13:28:00Z"/>
                <w:rFonts w:ascii="Calibri" w:hAnsi="Calibri" w:cs="Calibri"/>
                <w:color w:val="000000" w:themeColor="text1"/>
              </w:rPr>
            </w:pPr>
            <w:del w:id="1337" w:author="Bronislava Neubauerová" w:date="2020-08-25T13:28:00Z">
              <w:r w:rsidRPr="00073CFE" w:rsidDel="00D124CE">
                <w:rPr>
                  <w:rFonts w:ascii="Calibri" w:hAnsi="Calibri" w:cs="Calibri"/>
                  <w:color w:val="000000" w:themeColor="text1"/>
                </w:rPr>
                <w:delText>1954</w:delText>
              </w:r>
            </w:del>
          </w:p>
        </w:tc>
        <w:tc>
          <w:tcPr>
            <w:tcW w:w="780" w:type="dxa"/>
            <w:tcBorders>
              <w:top w:val="nil"/>
              <w:left w:val="nil"/>
              <w:bottom w:val="single" w:sz="4" w:space="0" w:color="auto"/>
              <w:right w:val="single" w:sz="4" w:space="0" w:color="auto"/>
            </w:tcBorders>
            <w:shd w:val="clear" w:color="auto" w:fill="auto"/>
            <w:noWrap/>
            <w:vAlign w:val="center"/>
          </w:tcPr>
          <w:p w14:paraId="78B5B321" w14:textId="6E142AB8" w:rsidR="00E000E7" w:rsidRPr="00073CFE" w:rsidDel="00D124CE" w:rsidRDefault="00E000E7" w:rsidP="00C35AF6">
            <w:pPr>
              <w:jc w:val="center"/>
              <w:rPr>
                <w:del w:id="1338" w:author="Bronislava Neubauerová" w:date="2020-08-25T13:28:00Z"/>
                <w:rFonts w:ascii="Calibri" w:hAnsi="Calibri" w:cs="Calibri"/>
                <w:color w:val="000000" w:themeColor="text1"/>
              </w:rPr>
            </w:pPr>
            <w:del w:id="1339" w:author="Bronislava Neubauerová" w:date="2020-08-25T13:28:00Z">
              <w:r w:rsidRPr="00073CFE" w:rsidDel="00D124CE">
                <w:rPr>
                  <w:rFonts w:ascii="Calibri" w:hAnsi="Calibri" w:cs="Calibri"/>
                  <w:color w:val="000000" w:themeColor="text1"/>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14:paraId="6DA5EF99" w14:textId="16B7C3D1" w:rsidR="00E000E7" w:rsidRPr="00073CFE" w:rsidDel="00D124CE" w:rsidRDefault="00E000E7" w:rsidP="00C35AF6">
            <w:pPr>
              <w:jc w:val="center"/>
              <w:rPr>
                <w:del w:id="1340" w:author="Bronislava Neubauerová" w:date="2020-08-25T13:28:00Z"/>
                <w:rFonts w:ascii="Calibri" w:hAnsi="Calibri" w:cs="Calibri"/>
                <w:color w:val="000000" w:themeColor="text1"/>
              </w:rPr>
            </w:pPr>
            <w:del w:id="1341" w:author="Bronislava Neubauerová" w:date="2020-08-25T13:28:00Z">
              <w:r w:rsidRPr="00073CFE" w:rsidDel="00D124CE">
                <w:rPr>
                  <w:rFonts w:ascii="Calibri" w:hAnsi="Calibri" w:cs="Calibri"/>
                  <w:color w:val="000000" w:themeColor="text1"/>
                </w:rPr>
                <w:delText>N</w:delText>
              </w:r>
            </w:del>
          </w:p>
        </w:tc>
      </w:tr>
    </w:tbl>
    <w:p w14:paraId="337B4F4A" w14:textId="01286C51" w:rsidR="00E000E7" w:rsidRPr="00073CFE" w:rsidDel="00D124CE" w:rsidRDefault="00E000E7" w:rsidP="00E000E7">
      <w:pPr>
        <w:rPr>
          <w:del w:id="1342" w:author="Bronislava Neubauerová" w:date="2020-08-25T13:28:00Z"/>
          <w:rFonts w:ascii="Calibri" w:hAnsi="Calibri" w:cs="Calibri"/>
          <w:i/>
          <w:color w:val="000000" w:themeColor="text1"/>
          <w:szCs w:val="22"/>
        </w:rPr>
      </w:pPr>
    </w:p>
    <w:p w14:paraId="1C9D915E" w14:textId="77777777" w:rsidR="004010B3" w:rsidRPr="00073CFE" w:rsidRDefault="004010B3" w:rsidP="004010B3">
      <w:pPr>
        <w:spacing w:after="160" w:line="259" w:lineRule="auto"/>
        <w:rPr>
          <w:color w:val="000000" w:themeColor="text1"/>
        </w:rPr>
      </w:pPr>
    </w:p>
    <w:p w14:paraId="63DE8190" w14:textId="77777777" w:rsidR="004010B3" w:rsidRPr="00073CFE" w:rsidRDefault="004010B3" w:rsidP="004010B3">
      <w:pPr>
        <w:spacing w:after="160" w:line="259" w:lineRule="auto"/>
        <w:rPr>
          <w:color w:val="000000" w:themeColor="text1"/>
        </w:rPr>
      </w:pPr>
    </w:p>
    <w:p w14:paraId="6A1D56EA" w14:textId="77777777" w:rsidR="004010B3" w:rsidRPr="00073CFE" w:rsidRDefault="004010B3">
      <w:pPr>
        <w:spacing w:after="160" w:line="259" w:lineRule="auto"/>
        <w:rPr>
          <w:color w:val="000000" w:themeColor="text1"/>
        </w:rPr>
      </w:pPr>
      <w:r w:rsidRPr="00073CFE">
        <w:rPr>
          <w:color w:val="000000" w:themeColor="text1"/>
        </w:rP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073CFE" w:rsidRPr="00073CFE" w14:paraId="3D984A54" w14:textId="77777777" w:rsidTr="00FC4F0E">
        <w:tc>
          <w:tcPr>
            <w:tcW w:w="9857" w:type="dxa"/>
            <w:gridSpan w:val="11"/>
            <w:tcBorders>
              <w:bottom w:val="double" w:sz="4" w:space="0" w:color="auto"/>
            </w:tcBorders>
            <w:shd w:val="clear" w:color="auto" w:fill="BDD6EE"/>
          </w:tcPr>
          <w:p w14:paraId="029C348A" w14:textId="77777777" w:rsidR="001C146B" w:rsidRPr="00073CFE" w:rsidRDefault="001C146B" w:rsidP="001F46D0">
            <w:pPr>
              <w:jc w:val="both"/>
              <w:rPr>
                <w:b/>
                <w:color w:val="000000" w:themeColor="text1"/>
                <w:sz w:val="28"/>
              </w:rPr>
            </w:pPr>
            <w:r w:rsidRPr="00073CFE">
              <w:rPr>
                <w:b/>
                <w:color w:val="000000" w:themeColor="text1"/>
                <w:sz w:val="28"/>
              </w:rPr>
              <w:t>C-I – Personální zabezpečení</w:t>
            </w:r>
          </w:p>
        </w:tc>
      </w:tr>
      <w:tr w:rsidR="00073CFE" w:rsidRPr="00073CFE" w14:paraId="0356ACB9" w14:textId="77777777" w:rsidTr="00FC4F0E">
        <w:tc>
          <w:tcPr>
            <w:tcW w:w="2516" w:type="dxa"/>
            <w:tcBorders>
              <w:top w:val="double" w:sz="4" w:space="0" w:color="auto"/>
            </w:tcBorders>
            <w:shd w:val="clear" w:color="auto" w:fill="F7CAAC"/>
          </w:tcPr>
          <w:p w14:paraId="16685B34" w14:textId="77777777" w:rsidR="001C146B" w:rsidRPr="00073CFE" w:rsidRDefault="001C146B" w:rsidP="001F46D0">
            <w:pPr>
              <w:jc w:val="both"/>
              <w:rPr>
                <w:b/>
                <w:color w:val="000000" w:themeColor="text1"/>
              </w:rPr>
            </w:pPr>
            <w:r w:rsidRPr="00073CFE">
              <w:rPr>
                <w:b/>
                <w:color w:val="000000" w:themeColor="text1"/>
              </w:rPr>
              <w:t>Vysoká škola</w:t>
            </w:r>
          </w:p>
        </w:tc>
        <w:tc>
          <w:tcPr>
            <w:tcW w:w="7341" w:type="dxa"/>
            <w:gridSpan w:val="10"/>
          </w:tcPr>
          <w:p w14:paraId="3C7F8679" w14:textId="77777777" w:rsidR="001C146B" w:rsidRPr="00073CFE" w:rsidRDefault="001C146B" w:rsidP="001F46D0">
            <w:pPr>
              <w:jc w:val="both"/>
              <w:rPr>
                <w:color w:val="000000" w:themeColor="text1"/>
              </w:rPr>
            </w:pPr>
            <w:r w:rsidRPr="00073CFE">
              <w:rPr>
                <w:color w:val="000000" w:themeColor="text1"/>
              </w:rPr>
              <w:t>Univerzita Tomáše Bati ve Zlíně</w:t>
            </w:r>
          </w:p>
        </w:tc>
      </w:tr>
      <w:tr w:rsidR="00073CFE" w:rsidRPr="00073CFE" w14:paraId="1F4A247F" w14:textId="77777777" w:rsidTr="00FC4F0E">
        <w:tc>
          <w:tcPr>
            <w:tcW w:w="2516" w:type="dxa"/>
            <w:shd w:val="clear" w:color="auto" w:fill="F7CAAC"/>
          </w:tcPr>
          <w:p w14:paraId="2F2CE3BD" w14:textId="77777777" w:rsidR="001C146B" w:rsidRPr="00073CFE" w:rsidRDefault="001C146B" w:rsidP="001F46D0">
            <w:pPr>
              <w:jc w:val="both"/>
              <w:rPr>
                <w:b/>
                <w:color w:val="000000" w:themeColor="text1"/>
              </w:rPr>
            </w:pPr>
            <w:r w:rsidRPr="00073CFE">
              <w:rPr>
                <w:b/>
                <w:color w:val="000000" w:themeColor="text1"/>
              </w:rPr>
              <w:t>Součást vysoké školy</w:t>
            </w:r>
          </w:p>
        </w:tc>
        <w:tc>
          <w:tcPr>
            <w:tcW w:w="7341" w:type="dxa"/>
            <w:gridSpan w:val="10"/>
          </w:tcPr>
          <w:p w14:paraId="68299BC8" w14:textId="77777777" w:rsidR="001C146B" w:rsidRPr="00073CFE" w:rsidRDefault="001C146B" w:rsidP="001F46D0">
            <w:pPr>
              <w:jc w:val="both"/>
              <w:rPr>
                <w:color w:val="000000" w:themeColor="text1"/>
              </w:rPr>
            </w:pPr>
            <w:r w:rsidRPr="00073CFE">
              <w:rPr>
                <w:color w:val="000000" w:themeColor="text1"/>
              </w:rPr>
              <w:t>Fakulta managementu a ekonomiky</w:t>
            </w:r>
          </w:p>
        </w:tc>
      </w:tr>
      <w:tr w:rsidR="00073CFE" w:rsidRPr="00073CFE" w14:paraId="7064A343" w14:textId="77777777" w:rsidTr="00FC4F0E">
        <w:tc>
          <w:tcPr>
            <w:tcW w:w="2516" w:type="dxa"/>
            <w:shd w:val="clear" w:color="auto" w:fill="F7CAAC"/>
          </w:tcPr>
          <w:p w14:paraId="7A66D1A2"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55852837" w14:textId="77777777" w:rsidR="0035386B" w:rsidRPr="00073CFE" w:rsidRDefault="0035386B" w:rsidP="0035386B">
            <w:pPr>
              <w:jc w:val="both"/>
              <w:rPr>
                <w:color w:val="000000" w:themeColor="text1"/>
              </w:rPr>
            </w:pPr>
            <w:r w:rsidRPr="00073CFE">
              <w:rPr>
                <w:color w:val="000000" w:themeColor="text1"/>
              </w:rPr>
              <w:t>Finance</w:t>
            </w:r>
          </w:p>
        </w:tc>
      </w:tr>
      <w:tr w:rsidR="00073CFE" w:rsidRPr="00073CFE" w14:paraId="44FE281D" w14:textId="77777777" w:rsidTr="00FC4F0E">
        <w:tc>
          <w:tcPr>
            <w:tcW w:w="2516" w:type="dxa"/>
            <w:shd w:val="clear" w:color="auto" w:fill="F7CAAC"/>
          </w:tcPr>
          <w:p w14:paraId="5FD84703"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072919BB" w14:textId="77777777" w:rsidR="0035386B" w:rsidRPr="00073CFE" w:rsidRDefault="0035386B" w:rsidP="0035386B">
            <w:pPr>
              <w:jc w:val="both"/>
              <w:rPr>
                <w:color w:val="000000" w:themeColor="text1"/>
              </w:rPr>
            </w:pPr>
            <w:r w:rsidRPr="00073CFE">
              <w:rPr>
                <w:color w:val="000000" w:themeColor="text1"/>
              </w:rPr>
              <w:t>Michaela BLAHOVÁ</w:t>
            </w:r>
          </w:p>
        </w:tc>
        <w:tc>
          <w:tcPr>
            <w:tcW w:w="709" w:type="dxa"/>
            <w:shd w:val="clear" w:color="auto" w:fill="F7CAAC"/>
          </w:tcPr>
          <w:p w14:paraId="4ECCD407"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22EEFA1E" w14:textId="77777777" w:rsidR="0035386B" w:rsidRPr="00073CFE" w:rsidRDefault="0035386B" w:rsidP="0035386B">
            <w:pPr>
              <w:jc w:val="both"/>
              <w:rPr>
                <w:color w:val="000000" w:themeColor="text1"/>
              </w:rPr>
            </w:pPr>
            <w:r w:rsidRPr="00073CFE">
              <w:rPr>
                <w:color w:val="000000" w:themeColor="text1"/>
              </w:rPr>
              <w:t>Ing., Ph.D.</w:t>
            </w:r>
          </w:p>
        </w:tc>
      </w:tr>
      <w:tr w:rsidR="00073CFE" w:rsidRPr="00073CFE" w14:paraId="596B7652" w14:textId="77777777" w:rsidTr="00FC4F0E">
        <w:tc>
          <w:tcPr>
            <w:tcW w:w="2516" w:type="dxa"/>
            <w:shd w:val="clear" w:color="auto" w:fill="F7CAAC"/>
          </w:tcPr>
          <w:p w14:paraId="6555CADB"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27542A19" w14:textId="77777777" w:rsidR="0035386B" w:rsidRPr="00073CFE" w:rsidRDefault="0035386B" w:rsidP="0035386B">
            <w:pPr>
              <w:jc w:val="both"/>
              <w:rPr>
                <w:color w:val="000000" w:themeColor="text1"/>
              </w:rPr>
            </w:pPr>
            <w:r w:rsidRPr="00073CFE">
              <w:rPr>
                <w:color w:val="000000" w:themeColor="text1"/>
              </w:rPr>
              <w:t>1983</w:t>
            </w:r>
          </w:p>
        </w:tc>
        <w:tc>
          <w:tcPr>
            <w:tcW w:w="1721" w:type="dxa"/>
            <w:shd w:val="clear" w:color="auto" w:fill="F7CAAC"/>
          </w:tcPr>
          <w:p w14:paraId="62DFC231"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3D29CC16"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7872C41"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7B97F4B"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52555D9A" w14:textId="77777777" w:rsidR="0035386B" w:rsidRPr="00073CFE" w:rsidRDefault="0035386B" w:rsidP="0035386B">
            <w:pPr>
              <w:jc w:val="both"/>
              <w:rPr>
                <w:b/>
                <w:color w:val="000000" w:themeColor="text1"/>
              </w:rPr>
            </w:pPr>
            <w:r w:rsidRPr="00073CFE">
              <w:rPr>
                <w:b/>
                <w:color w:val="000000" w:themeColor="text1"/>
              </w:rPr>
              <w:t>do kdy</w:t>
            </w:r>
          </w:p>
        </w:tc>
        <w:tc>
          <w:tcPr>
            <w:tcW w:w="1387" w:type="dxa"/>
            <w:gridSpan w:val="2"/>
          </w:tcPr>
          <w:p w14:paraId="2FF4B25D"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56A35AD6" w14:textId="77777777" w:rsidTr="00FC4F0E">
        <w:tc>
          <w:tcPr>
            <w:tcW w:w="5066" w:type="dxa"/>
            <w:gridSpan w:val="3"/>
            <w:shd w:val="clear" w:color="auto" w:fill="F7CAAC"/>
          </w:tcPr>
          <w:p w14:paraId="0AA70E25"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45D65990" w14:textId="77777777" w:rsidR="0035386B" w:rsidRPr="00073CFE" w:rsidRDefault="0035386B" w:rsidP="0035386B">
            <w:pPr>
              <w:jc w:val="both"/>
              <w:rPr>
                <w:color w:val="000000" w:themeColor="text1"/>
              </w:rPr>
            </w:pPr>
          </w:p>
        </w:tc>
        <w:tc>
          <w:tcPr>
            <w:tcW w:w="994" w:type="dxa"/>
            <w:shd w:val="clear" w:color="auto" w:fill="F7CAAC"/>
          </w:tcPr>
          <w:p w14:paraId="4B36C506"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0F315D9C"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73E0E8C2" w14:textId="77777777" w:rsidR="0035386B" w:rsidRPr="00073CFE" w:rsidRDefault="0035386B" w:rsidP="0035386B">
            <w:pPr>
              <w:jc w:val="both"/>
              <w:rPr>
                <w:b/>
                <w:color w:val="000000" w:themeColor="text1"/>
              </w:rPr>
            </w:pPr>
            <w:r w:rsidRPr="00073CFE">
              <w:rPr>
                <w:b/>
                <w:color w:val="000000" w:themeColor="text1"/>
              </w:rPr>
              <w:t>do kdy</w:t>
            </w:r>
          </w:p>
        </w:tc>
        <w:tc>
          <w:tcPr>
            <w:tcW w:w="1387" w:type="dxa"/>
            <w:gridSpan w:val="2"/>
          </w:tcPr>
          <w:p w14:paraId="164E586F"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6966B06A" w14:textId="77777777" w:rsidTr="00FC4F0E">
        <w:tc>
          <w:tcPr>
            <w:tcW w:w="6058" w:type="dxa"/>
            <w:gridSpan w:val="5"/>
            <w:shd w:val="clear" w:color="auto" w:fill="F7CAAC"/>
          </w:tcPr>
          <w:p w14:paraId="53E0ACA4"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6D4BF4CE"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15FB6BE3" w14:textId="77777777" w:rsidR="0035386B" w:rsidRPr="00073CFE" w:rsidRDefault="0035386B" w:rsidP="0035386B">
            <w:pPr>
              <w:jc w:val="both"/>
              <w:rPr>
                <w:b/>
                <w:color w:val="000000" w:themeColor="text1"/>
              </w:rPr>
            </w:pPr>
            <w:r w:rsidRPr="00073CFE">
              <w:rPr>
                <w:b/>
                <w:color w:val="000000" w:themeColor="text1"/>
              </w:rPr>
              <w:t>rozsah</w:t>
            </w:r>
          </w:p>
        </w:tc>
      </w:tr>
      <w:tr w:rsidR="00073CFE" w:rsidRPr="00073CFE" w14:paraId="300E89E9" w14:textId="77777777" w:rsidTr="00FC4F0E">
        <w:tc>
          <w:tcPr>
            <w:tcW w:w="6058" w:type="dxa"/>
            <w:gridSpan w:val="5"/>
          </w:tcPr>
          <w:p w14:paraId="238AC141" w14:textId="77777777" w:rsidR="0035386B" w:rsidRPr="00073CFE" w:rsidRDefault="0035386B" w:rsidP="0035386B">
            <w:pPr>
              <w:jc w:val="both"/>
              <w:rPr>
                <w:color w:val="000000" w:themeColor="text1"/>
              </w:rPr>
            </w:pPr>
          </w:p>
        </w:tc>
        <w:tc>
          <w:tcPr>
            <w:tcW w:w="1703" w:type="dxa"/>
            <w:gridSpan w:val="2"/>
          </w:tcPr>
          <w:p w14:paraId="1D249FED" w14:textId="77777777" w:rsidR="0035386B" w:rsidRPr="00073CFE" w:rsidRDefault="0035386B" w:rsidP="0035386B">
            <w:pPr>
              <w:jc w:val="both"/>
              <w:rPr>
                <w:color w:val="000000" w:themeColor="text1"/>
              </w:rPr>
            </w:pPr>
          </w:p>
        </w:tc>
        <w:tc>
          <w:tcPr>
            <w:tcW w:w="2096" w:type="dxa"/>
            <w:gridSpan w:val="4"/>
          </w:tcPr>
          <w:p w14:paraId="2117FB40" w14:textId="77777777" w:rsidR="0035386B" w:rsidRPr="00073CFE" w:rsidRDefault="0035386B" w:rsidP="0035386B">
            <w:pPr>
              <w:jc w:val="both"/>
              <w:rPr>
                <w:color w:val="000000" w:themeColor="text1"/>
              </w:rPr>
            </w:pPr>
          </w:p>
        </w:tc>
      </w:tr>
      <w:tr w:rsidR="00073CFE" w:rsidRPr="00073CFE" w14:paraId="403FCA4C" w14:textId="77777777" w:rsidTr="00FC4F0E">
        <w:tc>
          <w:tcPr>
            <w:tcW w:w="9857" w:type="dxa"/>
            <w:gridSpan w:val="11"/>
            <w:shd w:val="clear" w:color="auto" w:fill="F7CAAC"/>
          </w:tcPr>
          <w:p w14:paraId="38CD8A4F"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4B153D41" w14:textId="77777777" w:rsidTr="00FC4F0E">
        <w:trPr>
          <w:trHeight w:val="324"/>
        </w:trPr>
        <w:tc>
          <w:tcPr>
            <w:tcW w:w="9857" w:type="dxa"/>
            <w:gridSpan w:val="11"/>
            <w:tcBorders>
              <w:top w:val="nil"/>
            </w:tcBorders>
          </w:tcPr>
          <w:p w14:paraId="6A409807" w14:textId="77777777" w:rsidR="008055D1" w:rsidRPr="00073CFE" w:rsidRDefault="008055D1" w:rsidP="0035386B">
            <w:pPr>
              <w:jc w:val="both"/>
              <w:rPr>
                <w:color w:val="000000" w:themeColor="text1"/>
              </w:rPr>
            </w:pPr>
            <w:r w:rsidRPr="00073CFE">
              <w:rPr>
                <w:color w:val="000000" w:themeColor="text1"/>
                <w:lang w:val="en-GB"/>
              </w:rPr>
              <w:t xml:space="preserve">Corporate Valuation - </w:t>
            </w:r>
            <w:r w:rsidRPr="00073CFE">
              <w:rPr>
                <w:color w:val="000000" w:themeColor="text1"/>
              </w:rPr>
              <w:t>přednášející (</w:t>
            </w:r>
            <w:r w:rsidR="00DC1F75" w:rsidRPr="00073CFE">
              <w:rPr>
                <w:color w:val="000000" w:themeColor="text1"/>
              </w:rPr>
              <w:t>3</w:t>
            </w:r>
            <w:r w:rsidRPr="00073CFE">
              <w:rPr>
                <w:color w:val="000000" w:themeColor="text1"/>
              </w:rPr>
              <w:t>0%)</w:t>
            </w:r>
          </w:p>
        </w:tc>
      </w:tr>
      <w:tr w:rsidR="00073CFE" w:rsidRPr="00073CFE" w14:paraId="6F482CC5" w14:textId="77777777" w:rsidTr="00FC4F0E">
        <w:tc>
          <w:tcPr>
            <w:tcW w:w="9857" w:type="dxa"/>
            <w:gridSpan w:val="11"/>
            <w:shd w:val="clear" w:color="auto" w:fill="F7CAAC"/>
          </w:tcPr>
          <w:p w14:paraId="08DBB1FF"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073CFE" w:rsidRPr="00073CFE" w14:paraId="1FE1DF74" w14:textId="77777777" w:rsidTr="00FC4F0E">
        <w:trPr>
          <w:trHeight w:val="745"/>
        </w:trPr>
        <w:tc>
          <w:tcPr>
            <w:tcW w:w="9857" w:type="dxa"/>
            <w:gridSpan w:val="11"/>
          </w:tcPr>
          <w:p w14:paraId="3EEA770E" w14:textId="77777777" w:rsidR="0035386B" w:rsidRPr="00073CFE" w:rsidRDefault="0035386B" w:rsidP="0035386B">
            <w:pPr>
              <w:ind w:left="1456" w:hanging="1456"/>
              <w:jc w:val="both"/>
              <w:rPr>
                <w:b/>
                <w:color w:val="000000" w:themeColor="text1"/>
              </w:rPr>
            </w:pPr>
            <w:r w:rsidRPr="00073CFE">
              <w:rPr>
                <w:b/>
                <w:color w:val="000000" w:themeColor="text1"/>
              </w:rPr>
              <w:t>2008 – 2013:</w:t>
            </w:r>
            <w:r w:rsidRPr="00073CFE">
              <w:rPr>
                <w:color w:val="000000" w:themeColor="text1"/>
              </w:rPr>
              <w:t xml:space="preserve"> UTB ve Zlíně, Fakulta managementu a ekonomiky, obor Finance – v anglickém jazyce (</w:t>
            </w:r>
            <w:r w:rsidRPr="00073CFE">
              <w:rPr>
                <w:b/>
                <w:color w:val="000000" w:themeColor="text1"/>
              </w:rPr>
              <w:t>Ph.D</w:t>
            </w:r>
            <w:r w:rsidRPr="00073CFE">
              <w:rPr>
                <w:color w:val="000000" w:themeColor="text1"/>
              </w:rPr>
              <w:t>.)</w:t>
            </w:r>
          </w:p>
          <w:p w14:paraId="43E626BB" w14:textId="77777777" w:rsidR="0035386B" w:rsidRPr="00073CFE" w:rsidRDefault="0035386B" w:rsidP="0035386B">
            <w:pPr>
              <w:ind w:left="1456" w:hanging="1456"/>
              <w:jc w:val="both"/>
              <w:rPr>
                <w:color w:val="000000" w:themeColor="text1"/>
              </w:rPr>
            </w:pPr>
            <w:r w:rsidRPr="00073CFE">
              <w:rPr>
                <w:b/>
                <w:color w:val="000000" w:themeColor="text1"/>
              </w:rPr>
              <w:t>2005 – 2007:</w:t>
            </w:r>
            <w:r w:rsidRPr="00073CFE">
              <w:rPr>
                <w:color w:val="000000" w:themeColor="text1"/>
              </w:rPr>
              <w:t xml:space="preserve"> UTB ve Zlíně, Fakulta managementu a ekonomiky, obor Finance (</w:t>
            </w:r>
            <w:r w:rsidRPr="00073CFE">
              <w:rPr>
                <w:b/>
                <w:color w:val="000000" w:themeColor="text1"/>
              </w:rPr>
              <w:t>Ing</w:t>
            </w:r>
            <w:r w:rsidRPr="00073CFE">
              <w:rPr>
                <w:color w:val="000000" w:themeColor="text1"/>
              </w:rPr>
              <w:t>.)</w:t>
            </w:r>
          </w:p>
          <w:p w14:paraId="6F68BB2F" w14:textId="77777777" w:rsidR="0035386B" w:rsidRPr="00073CFE" w:rsidRDefault="0035386B" w:rsidP="0035386B">
            <w:pPr>
              <w:ind w:left="1456" w:hanging="1456"/>
              <w:jc w:val="both"/>
              <w:rPr>
                <w:color w:val="000000" w:themeColor="text1"/>
              </w:rPr>
            </w:pPr>
            <w:r w:rsidRPr="00073CFE">
              <w:rPr>
                <w:b/>
                <w:color w:val="000000" w:themeColor="text1"/>
              </w:rPr>
              <w:t xml:space="preserve">2002 – 2005: </w:t>
            </w:r>
            <w:r w:rsidRPr="00073CFE">
              <w:rPr>
                <w:color w:val="000000" w:themeColor="text1"/>
              </w:rPr>
              <w:t>UTB ve Zlíně, Fakulta managementu a ekonomiky, obor Management a ekonomika (</w:t>
            </w:r>
            <w:r w:rsidRPr="00073CFE">
              <w:rPr>
                <w:b/>
                <w:color w:val="000000" w:themeColor="text1"/>
              </w:rPr>
              <w:t>Bc</w:t>
            </w:r>
            <w:r w:rsidRPr="00073CFE">
              <w:rPr>
                <w:color w:val="000000" w:themeColor="text1"/>
              </w:rPr>
              <w:t>.)</w:t>
            </w:r>
          </w:p>
        </w:tc>
      </w:tr>
      <w:tr w:rsidR="00073CFE" w:rsidRPr="00073CFE" w14:paraId="1B8C44A3" w14:textId="77777777" w:rsidTr="00FC4F0E">
        <w:tc>
          <w:tcPr>
            <w:tcW w:w="9857" w:type="dxa"/>
            <w:gridSpan w:val="11"/>
            <w:shd w:val="clear" w:color="auto" w:fill="F7CAAC"/>
          </w:tcPr>
          <w:p w14:paraId="374635D7"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073CFE" w:rsidRPr="00073CFE" w14:paraId="28887488" w14:textId="77777777" w:rsidTr="00FC4F0E">
        <w:trPr>
          <w:trHeight w:val="605"/>
        </w:trPr>
        <w:tc>
          <w:tcPr>
            <w:tcW w:w="9857" w:type="dxa"/>
            <w:gridSpan w:val="11"/>
          </w:tcPr>
          <w:p w14:paraId="6F31D849" w14:textId="77777777" w:rsidR="0035386B" w:rsidRPr="00073CFE" w:rsidRDefault="0035386B" w:rsidP="0035386B">
            <w:pPr>
              <w:jc w:val="both"/>
              <w:rPr>
                <w:color w:val="000000" w:themeColor="text1"/>
              </w:rPr>
            </w:pPr>
            <w:r w:rsidRPr="00073CFE">
              <w:rPr>
                <w:b/>
                <w:color w:val="000000" w:themeColor="text1"/>
              </w:rPr>
              <w:t>07/2015 – dosud</w:t>
            </w:r>
            <w:r w:rsidRPr="00073CFE">
              <w:rPr>
                <w:color w:val="000000" w:themeColor="text1"/>
              </w:rPr>
              <w:t>: UTB ve Zlíně, Fakulta managementu a ekonomiky, Ústav financí a účetnictví, odborná asistentka</w:t>
            </w:r>
          </w:p>
          <w:p w14:paraId="664355C3" w14:textId="77777777" w:rsidR="0035386B" w:rsidRPr="00073CFE" w:rsidRDefault="0035386B" w:rsidP="0035386B">
            <w:pPr>
              <w:jc w:val="both"/>
              <w:rPr>
                <w:color w:val="000000" w:themeColor="text1"/>
              </w:rPr>
            </w:pPr>
            <w:r w:rsidRPr="00073CFE">
              <w:rPr>
                <w:b/>
                <w:color w:val="000000" w:themeColor="text1"/>
              </w:rPr>
              <w:t>06/2013 – 06/2015</w:t>
            </w:r>
            <w:r w:rsidRPr="00073CFE">
              <w:rPr>
                <w:color w:val="000000" w:themeColor="text1"/>
              </w:rPr>
              <w:t>: UTB ve Zlíně, Fakulta managementu a ekonomiky, Centrum aplikovaného ekonomického výzkumu, post-doktorandka</w:t>
            </w:r>
          </w:p>
          <w:p w14:paraId="403E13C0" w14:textId="77777777" w:rsidR="0035386B" w:rsidRPr="00073CFE" w:rsidRDefault="0035386B" w:rsidP="0035386B">
            <w:pPr>
              <w:jc w:val="both"/>
              <w:rPr>
                <w:color w:val="000000" w:themeColor="text1"/>
              </w:rPr>
            </w:pPr>
            <w:r w:rsidRPr="00073CFE">
              <w:rPr>
                <w:b/>
                <w:color w:val="000000" w:themeColor="text1"/>
              </w:rPr>
              <w:t>07/2007 – 12/2013</w:t>
            </w:r>
            <w:r w:rsidRPr="00073CFE">
              <w:rPr>
                <w:color w:val="000000" w:themeColor="text1"/>
              </w:rPr>
              <w:t>: UTB ve Zlíně, Rektorát, Mezinárodní oddělení, odborná referentka (2007-2011), vedoucí (2011-2013)</w:t>
            </w:r>
          </w:p>
        </w:tc>
      </w:tr>
      <w:tr w:rsidR="00073CFE" w:rsidRPr="00073CFE" w14:paraId="01C304C9" w14:textId="77777777" w:rsidTr="00FC4F0E">
        <w:trPr>
          <w:trHeight w:val="250"/>
        </w:trPr>
        <w:tc>
          <w:tcPr>
            <w:tcW w:w="9857" w:type="dxa"/>
            <w:gridSpan w:val="11"/>
            <w:shd w:val="clear" w:color="auto" w:fill="F7CAAC"/>
          </w:tcPr>
          <w:p w14:paraId="15EB5FB3"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073CFE" w:rsidRPr="00073CFE" w14:paraId="4FF48D59" w14:textId="77777777" w:rsidTr="00FC4F0E">
        <w:trPr>
          <w:trHeight w:val="420"/>
        </w:trPr>
        <w:tc>
          <w:tcPr>
            <w:tcW w:w="9857" w:type="dxa"/>
            <w:gridSpan w:val="11"/>
          </w:tcPr>
          <w:p w14:paraId="319B53AF" w14:textId="77777777" w:rsidR="0035386B" w:rsidRPr="00073CFE" w:rsidRDefault="0035386B" w:rsidP="0035386B">
            <w:pPr>
              <w:jc w:val="both"/>
              <w:rPr>
                <w:color w:val="000000" w:themeColor="text1"/>
              </w:rPr>
            </w:pPr>
            <w:r w:rsidRPr="00073CFE">
              <w:rPr>
                <w:color w:val="000000" w:themeColor="text1"/>
              </w:rPr>
              <w:t>Počet vedených bakalářských prací – 15</w:t>
            </w:r>
          </w:p>
          <w:p w14:paraId="2EE6310D" w14:textId="77777777" w:rsidR="0035386B" w:rsidRPr="00073CFE" w:rsidRDefault="0035386B" w:rsidP="0035386B">
            <w:pPr>
              <w:jc w:val="both"/>
              <w:rPr>
                <w:color w:val="000000" w:themeColor="text1"/>
              </w:rPr>
            </w:pPr>
            <w:r w:rsidRPr="00073CFE">
              <w:rPr>
                <w:color w:val="000000" w:themeColor="text1"/>
              </w:rPr>
              <w:t>Počet vedených diplomových prací – 12</w:t>
            </w:r>
          </w:p>
        </w:tc>
      </w:tr>
      <w:tr w:rsidR="00073CFE" w:rsidRPr="00073CFE" w14:paraId="36E41959" w14:textId="77777777" w:rsidTr="00FC4F0E">
        <w:trPr>
          <w:cantSplit/>
        </w:trPr>
        <w:tc>
          <w:tcPr>
            <w:tcW w:w="3345" w:type="dxa"/>
            <w:gridSpan w:val="2"/>
            <w:tcBorders>
              <w:top w:val="single" w:sz="12" w:space="0" w:color="auto"/>
            </w:tcBorders>
            <w:shd w:val="clear" w:color="auto" w:fill="F7CAAC"/>
          </w:tcPr>
          <w:p w14:paraId="73DF7010"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DDB02C2"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605AA83"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126B3BDC" w14:textId="77777777" w:rsidR="0035386B" w:rsidRPr="00073CFE" w:rsidRDefault="0035386B" w:rsidP="0035386B">
            <w:pPr>
              <w:jc w:val="both"/>
              <w:rPr>
                <w:b/>
                <w:color w:val="000000" w:themeColor="text1"/>
              </w:rPr>
            </w:pPr>
            <w:r w:rsidRPr="00073CFE">
              <w:rPr>
                <w:b/>
                <w:color w:val="000000" w:themeColor="text1"/>
              </w:rPr>
              <w:t>Ohlasy publikací</w:t>
            </w:r>
          </w:p>
        </w:tc>
      </w:tr>
      <w:tr w:rsidR="00073CFE" w:rsidRPr="00073CFE" w14:paraId="21CF6726" w14:textId="77777777" w:rsidTr="00FC4F0E">
        <w:trPr>
          <w:cantSplit/>
        </w:trPr>
        <w:tc>
          <w:tcPr>
            <w:tcW w:w="3345" w:type="dxa"/>
            <w:gridSpan w:val="2"/>
          </w:tcPr>
          <w:p w14:paraId="67AD4E89" w14:textId="77777777" w:rsidR="0035386B" w:rsidRPr="00073CFE" w:rsidRDefault="0035386B" w:rsidP="0035386B">
            <w:pPr>
              <w:jc w:val="both"/>
              <w:rPr>
                <w:color w:val="000000" w:themeColor="text1"/>
              </w:rPr>
            </w:pPr>
          </w:p>
        </w:tc>
        <w:tc>
          <w:tcPr>
            <w:tcW w:w="2245" w:type="dxa"/>
            <w:gridSpan w:val="2"/>
          </w:tcPr>
          <w:p w14:paraId="7EAACA7D"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79270CC0"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6A211EF4"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13AD6490"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7DF7ADB1" w14:textId="77777777" w:rsidR="0035386B" w:rsidRPr="00073CFE" w:rsidRDefault="0035386B" w:rsidP="0035386B">
            <w:pPr>
              <w:jc w:val="both"/>
              <w:rPr>
                <w:color w:val="000000" w:themeColor="text1"/>
              </w:rPr>
            </w:pPr>
            <w:r w:rsidRPr="00073CFE">
              <w:rPr>
                <w:b/>
                <w:color w:val="000000" w:themeColor="text1"/>
                <w:sz w:val="18"/>
              </w:rPr>
              <w:t>ostatní</w:t>
            </w:r>
          </w:p>
        </w:tc>
      </w:tr>
      <w:tr w:rsidR="00073CFE" w:rsidRPr="00073CFE" w14:paraId="6B3F784C" w14:textId="77777777" w:rsidTr="00FC4F0E">
        <w:trPr>
          <w:cantSplit/>
          <w:trHeight w:val="70"/>
        </w:trPr>
        <w:tc>
          <w:tcPr>
            <w:tcW w:w="3345" w:type="dxa"/>
            <w:gridSpan w:val="2"/>
            <w:shd w:val="clear" w:color="auto" w:fill="F7CAAC"/>
          </w:tcPr>
          <w:p w14:paraId="2CB4DC6C"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3178D6E1"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03D83FB2"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1A104DDB" w14:textId="77777777" w:rsidR="0035386B" w:rsidRPr="00073CFE" w:rsidRDefault="0035386B" w:rsidP="0035386B">
            <w:pPr>
              <w:jc w:val="both"/>
              <w:rPr>
                <w:b/>
                <w:color w:val="000000" w:themeColor="text1"/>
              </w:rPr>
            </w:pPr>
            <w:r w:rsidRPr="00073CFE">
              <w:rPr>
                <w:b/>
                <w:color w:val="000000" w:themeColor="text1"/>
              </w:rPr>
              <w:t>12</w:t>
            </w:r>
          </w:p>
        </w:tc>
        <w:tc>
          <w:tcPr>
            <w:tcW w:w="693" w:type="dxa"/>
            <w:vMerge w:val="restart"/>
          </w:tcPr>
          <w:p w14:paraId="7E879B41" w14:textId="77777777" w:rsidR="0035386B" w:rsidRPr="00073CFE" w:rsidRDefault="0035386B" w:rsidP="0035386B">
            <w:pPr>
              <w:jc w:val="both"/>
              <w:rPr>
                <w:b/>
                <w:color w:val="000000" w:themeColor="text1"/>
              </w:rPr>
            </w:pPr>
            <w:r w:rsidRPr="00073CFE">
              <w:rPr>
                <w:b/>
                <w:color w:val="000000" w:themeColor="text1"/>
              </w:rPr>
              <w:t>24</w:t>
            </w:r>
          </w:p>
        </w:tc>
        <w:tc>
          <w:tcPr>
            <w:tcW w:w="694" w:type="dxa"/>
            <w:vMerge w:val="restart"/>
          </w:tcPr>
          <w:p w14:paraId="335BFE81" w14:textId="77777777" w:rsidR="0035386B" w:rsidRPr="00073CFE" w:rsidRDefault="0035386B" w:rsidP="0035386B">
            <w:pPr>
              <w:jc w:val="both"/>
              <w:rPr>
                <w:b/>
                <w:color w:val="000000" w:themeColor="text1"/>
              </w:rPr>
            </w:pPr>
            <w:r w:rsidRPr="00073CFE">
              <w:rPr>
                <w:b/>
                <w:color w:val="000000" w:themeColor="text1"/>
              </w:rPr>
              <w:t>93</w:t>
            </w:r>
          </w:p>
        </w:tc>
      </w:tr>
      <w:tr w:rsidR="00073CFE" w:rsidRPr="00073CFE" w14:paraId="138615AA" w14:textId="77777777" w:rsidTr="00FC4F0E">
        <w:trPr>
          <w:trHeight w:val="205"/>
        </w:trPr>
        <w:tc>
          <w:tcPr>
            <w:tcW w:w="3345" w:type="dxa"/>
            <w:gridSpan w:val="2"/>
          </w:tcPr>
          <w:p w14:paraId="7CF6E8DA" w14:textId="77777777" w:rsidR="0035386B" w:rsidRPr="00073CFE" w:rsidRDefault="0035386B" w:rsidP="0035386B">
            <w:pPr>
              <w:jc w:val="both"/>
              <w:rPr>
                <w:color w:val="000000" w:themeColor="text1"/>
              </w:rPr>
            </w:pPr>
          </w:p>
        </w:tc>
        <w:tc>
          <w:tcPr>
            <w:tcW w:w="2245" w:type="dxa"/>
            <w:gridSpan w:val="2"/>
          </w:tcPr>
          <w:p w14:paraId="274FED1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4047ECAA"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224F1704" w14:textId="77777777" w:rsidR="0035386B" w:rsidRPr="00073CFE" w:rsidRDefault="0035386B" w:rsidP="0035386B">
            <w:pPr>
              <w:rPr>
                <w:b/>
                <w:color w:val="000000" w:themeColor="text1"/>
              </w:rPr>
            </w:pPr>
          </w:p>
        </w:tc>
        <w:tc>
          <w:tcPr>
            <w:tcW w:w="693" w:type="dxa"/>
            <w:vMerge/>
            <w:vAlign w:val="center"/>
          </w:tcPr>
          <w:p w14:paraId="4F32C573" w14:textId="77777777" w:rsidR="0035386B" w:rsidRPr="00073CFE" w:rsidRDefault="0035386B" w:rsidP="0035386B">
            <w:pPr>
              <w:rPr>
                <w:b/>
                <w:color w:val="000000" w:themeColor="text1"/>
              </w:rPr>
            </w:pPr>
          </w:p>
        </w:tc>
        <w:tc>
          <w:tcPr>
            <w:tcW w:w="694" w:type="dxa"/>
            <w:vMerge/>
            <w:vAlign w:val="center"/>
          </w:tcPr>
          <w:p w14:paraId="69CDB42D" w14:textId="77777777" w:rsidR="0035386B" w:rsidRPr="00073CFE" w:rsidRDefault="0035386B" w:rsidP="0035386B">
            <w:pPr>
              <w:rPr>
                <w:b/>
                <w:color w:val="000000" w:themeColor="text1"/>
              </w:rPr>
            </w:pPr>
          </w:p>
        </w:tc>
      </w:tr>
      <w:tr w:rsidR="00073CFE" w:rsidRPr="00073CFE" w14:paraId="228BA164" w14:textId="77777777" w:rsidTr="00FC4F0E">
        <w:tc>
          <w:tcPr>
            <w:tcW w:w="9857" w:type="dxa"/>
            <w:gridSpan w:val="11"/>
            <w:shd w:val="clear" w:color="auto" w:fill="F7CAAC"/>
          </w:tcPr>
          <w:p w14:paraId="19F9E324"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3131B58B" w14:textId="77777777" w:rsidTr="00FC4F0E">
        <w:trPr>
          <w:trHeight w:val="3508"/>
        </w:trPr>
        <w:tc>
          <w:tcPr>
            <w:tcW w:w="9857" w:type="dxa"/>
            <w:gridSpan w:val="11"/>
          </w:tcPr>
          <w:p w14:paraId="61BB2D7A"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Pr="00073CFE">
              <w:rPr>
                <w:color w:val="000000" w:themeColor="text1"/>
              </w:rPr>
              <w:t>PÁLKA</w:t>
            </w:r>
            <w:r w:rsidR="0035386B" w:rsidRPr="00073CFE">
              <w:rPr>
                <w:color w:val="000000" w:themeColor="text1"/>
              </w:rPr>
              <w:t>, P.</w:t>
            </w:r>
            <w:r w:rsidR="005546F5" w:rsidRPr="00073CFE">
              <w:rPr>
                <w:color w:val="000000" w:themeColor="text1"/>
              </w:rPr>
              <w:t xml:space="preserve">, </w:t>
            </w:r>
            <w:r w:rsidRPr="00073CFE">
              <w:rPr>
                <w:color w:val="000000" w:themeColor="text1"/>
              </w:rPr>
              <w:t>HRABEC</w:t>
            </w:r>
            <w:r w:rsidR="0035386B" w:rsidRPr="00073CFE">
              <w:rPr>
                <w:color w:val="000000" w:themeColor="text1"/>
              </w:rPr>
              <w:t>, D.</w:t>
            </w:r>
            <w:r w:rsidRPr="00073CFE">
              <w:rPr>
                <w:color w:val="000000" w:themeColor="text1"/>
              </w:rPr>
              <w:t xml:space="preserve"> </w:t>
            </w:r>
            <w:r w:rsidR="0035386B" w:rsidRPr="00073CFE">
              <w:rPr>
                <w:color w:val="000000" w:themeColor="text1"/>
                <w:lang w:val="en-GB"/>
              </w:rPr>
              <w:t>Recent Developments in the Global Business Environment</w:t>
            </w:r>
            <w:r w:rsidR="0035386B" w:rsidRPr="00073CFE">
              <w:rPr>
                <w:color w:val="000000" w:themeColor="text1"/>
              </w:rPr>
              <w:t xml:space="preserve">, </w:t>
            </w:r>
            <w:r w:rsidR="0035386B" w:rsidRPr="00073CFE">
              <w:rPr>
                <w:i/>
                <w:color w:val="000000" w:themeColor="text1"/>
              </w:rPr>
              <w:t>Ekonomický časopis</w:t>
            </w:r>
            <w:r w:rsidR="0035386B" w:rsidRPr="00073CFE">
              <w:rPr>
                <w:color w:val="000000" w:themeColor="text1"/>
              </w:rPr>
              <w:t xml:space="preserve">, </w:t>
            </w:r>
            <w:r w:rsidRPr="00073CFE">
              <w:rPr>
                <w:color w:val="000000" w:themeColor="text1"/>
              </w:rPr>
              <w:t xml:space="preserve">2019, </w:t>
            </w:r>
            <w:r w:rsidR="0035386B" w:rsidRPr="00073CFE">
              <w:rPr>
                <w:color w:val="000000" w:themeColor="text1"/>
              </w:rPr>
              <w:t>roč. 67 č. 3, s. 307-328. ISSN 0013-3035. (50%)</w:t>
            </w:r>
          </w:p>
          <w:p w14:paraId="64CC8B58"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0035386B" w:rsidRPr="00073CFE">
              <w:rPr>
                <w:i/>
                <w:color w:val="000000" w:themeColor="text1"/>
                <w:lang w:val="en-GB"/>
              </w:rPr>
              <w:t>Strategic Framework and Model for Managing Business Performance: Utilisation of Synergies of Selected Management Systems in the Global Environment</w:t>
            </w:r>
            <w:r w:rsidR="0035386B" w:rsidRPr="00073CFE">
              <w:rPr>
                <w:color w:val="000000" w:themeColor="text1"/>
                <w:lang w:val="en-GB"/>
              </w:rPr>
              <w:t>,</w:t>
            </w:r>
            <w:r w:rsidR="0035386B" w:rsidRPr="00073CFE">
              <w:rPr>
                <w:color w:val="000000" w:themeColor="text1"/>
              </w:rPr>
              <w:t xml:space="preserve"> Wolters Kluwer: Praha, </w:t>
            </w:r>
            <w:r w:rsidRPr="00073CFE">
              <w:rPr>
                <w:color w:val="000000" w:themeColor="text1"/>
              </w:rPr>
              <w:t xml:space="preserve">2017, </w:t>
            </w:r>
            <w:r w:rsidR="0035386B" w:rsidRPr="00073CFE">
              <w:rPr>
                <w:color w:val="000000" w:themeColor="text1"/>
              </w:rPr>
              <w:t>152s. ISBN 978-80-7552-922-0. (100%)</w:t>
            </w:r>
          </w:p>
          <w:p w14:paraId="160A89A3"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Pr="00073CFE">
              <w:rPr>
                <w:color w:val="000000" w:themeColor="text1"/>
              </w:rPr>
              <w:t>PÁLKA</w:t>
            </w:r>
            <w:r w:rsidR="0035386B" w:rsidRPr="00073CFE">
              <w:rPr>
                <w:color w:val="000000" w:themeColor="text1"/>
              </w:rPr>
              <w:t xml:space="preserve">. </w:t>
            </w:r>
            <w:r w:rsidRPr="00073CFE">
              <w:rPr>
                <w:color w:val="000000" w:themeColor="text1"/>
              </w:rPr>
              <w:t>P.</w:t>
            </w:r>
            <w:r w:rsidR="005546F5" w:rsidRPr="00073CFE">
              <w:rPr>
                <w:color w:val="000000" w:themeColor="text1"/>
              </w:rPr>
              <w:t xml:space="preserve">, </w:t>
            </w:r>
            <w:r w:rsidRPr="00073CFE">
              <w:rPr>
                <w:color w:val="000000" w:themeColor="text1"/>
              </w:rPr>
              <w:t>HAGHIRIAN</w:t>
            </w:r>
            <w:r w:rsidR="0035386B" w:rsidRPr="00073CFE">
              <w:rPr>
                <w:color w:val="000000" w:themeColor="text1"/>
              </w:rPr>
              <w:t>, P.</w:t>
            </w:r>
            <w:r w:rsidRPr="00073CFE">
              <w:rPr>
                <w:color w:val="000000" w:themeColor="text1"/>
              </w:rPr>
              <w:t xml:space="preserve"> </w:t>
            </w:r>
            <w:r w:rsidR="0035386B" w:rsidRPr="00073CFE">
              <w:rPr>
                <w:color w:val="000000" w:themeColor="text1"/>
                <w:lang w:val="en-GB"/>
              </w:rPr>
              <w:t>Remastering Contemporary Enterprise Performance Management Systems</w:t>
            </w:r>
            <w:r w:rsidR="0035386B" w:rsidRPr="00073CFE">
              <w:rPr>
                <w:color w:val="000000" w:themeColor="text1"/>
              </w:rPr>
              <w:t xml:space="preserve">, </w:t>
            </w:r>
            <w:r w:rsidR="0035386B" w:rsidRPr="00073CFE">
              <w:rPr>
                <w:i/>
                <w:color w:val="000000" w:themeColor="text1"/>
                <w:lang w:val="en-GB"/>
              </w:rPr>
              <w:t>Measuring Business Excellence</w:t>
            </w:r>
            <w:r w:rsidR="0035386B" w:rsidRPr="00073CFE">
              <w:rPr>
                <w:color w:val="000000" w:themeColor="text1"/>
              </w:rPr>
              <w:t>,</w:t>
            </w:r>
            <w:r w:rsidRPr="00073CFE">
              <w:rPr>
                <w:color w:val="000000" w:themeColor="text1"/>
              </w:rPr>
              <w:t xml:space="preserve"> 2017, </w:t>
            </w:r>
            <w:r w:rsidR="0035386B" w:rsidRPr="00073CFE">
              <w:rPr>
                <w:color w:val="000000" w:themeColor="text1"/>
              </w:rPr>
              <w:t>roč. 21 č. 3, s. 250-260. ISSN 1368-3047. (75%)</w:t>
            </w:r>
          </w:p>
          <w:p w14:paraId="2D4EDD73"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Pr="00073CFE">
              <w:rPr>
                <w:color w:val="000000" w:themeColor="text1"/>
              </w:rPr>
              <w:t>HAGHIRIAN</w:t>
            </w:r>
            <w:r w:rsidR="0035386B" w:rsidRPr="00073CFE">
              <w:rPr>
                <w:color w:val="000000" w:themeColor="text1"/>
              </w:rPr>
              <w:t>, P.</w:t>
            </w:r>
            <w:r w:rsidR="005546F5" w:rsidRPr="00073CFE">
              <w:rPr>
                <w:color w:val="000000" w:themeColor="text1"/>
              </w:rPr>
              <w:t xml:space="preserve">, </w:t>
            </w:r>
            <w:r w:rsidRPr="00073CFE">
              <w:rPr>
                <w:color w:val="000000" w:themeColor="text1"/>
              </w:rPr>
              <w:t>PÁLKA, P.  M</w:t>
            </w:r>
            <w:r w:rsidR="0035386B" w:rsidRPr="00073CFE">
              <w:rPr>
                <w:color w:val="000000" w:themeColor="text1"/>
                <w:lang w:val="en-GB"/>
              </w:rPr>
              <w:t xml:space="preserve">ajor Factors Affecting Contemporary Japanese Business Environment, </w:t>
            </w:r>
            <w:r w:rsidR="0035386B" w:rsidRPr="00073CFE">
              <w:rPr>
                <w:i/>
                <w:color w:val="000000" w:themeColor="text1"/>
                <w:lang w:val="en-GB"/>
              </w:rPr>
              <w:t>International Journal of Productivity and Performance Management</w:t>
            </w:r>
            <w:r w:rsidR="0035386B" w:rsidRPr="00073CFE">
              <w:rPr>
                <w:color w:val="000000" w:themeColor="text1"/>
              </w:rPr>
              <w:t xml:space="preserve">, </w:t>
            </w:r>
            <w:r w:rsidRPr="00073CFE">
              <w:rPr>
                <w:color w:val="000000" w:themeColor="text1"/>
              </w:rPr>
              <w:t xml:space="preserve">2015, </w:t>
            </w:r>
            <w:r w:rsidR="0035386B" w:rsidRPr="00073CFE">
              <w:rPr>
                <w:color w:val="000000" w:themeColor="text1"/>
              </w:rPr>
              <w:t>roč. 64 č. 3, s. 416-433. ISSN 1741-0401. (60%)</w:t>
            </w:r>
          </w:p>
          <w:p w14:paraId="45925733"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a </w:t>
            </w:r>
            <w:r w:rsidRPr="00073CFE">
              <w:rPr>
                <w:color w:val="000000" w:themeColor="text1"/>
              </w:rPr>
              <w:t>ZELENÝ</w:t>
            </w:r>
            <w:r w:rsidR="0035386B" w:rsidRPr="00073CFE">
              <w:rPr>
                <w:color w:val="000000" w:themeColor="text1"/>
              </w:rPr>
              <w:t xml:space="preserve">, M. </w:t>
            </w:r>
            <w:r w:rsidR="0035386B" w:rsidRPr="00073CFE">
              <w:rPr>
                <w:color w:val="000000" w:themeColor="text1"/>
                <w:lang w:val="en-GB"/>
              </w:rPr>
              <w:t xml:space="preserve">Effective Strategic Action: Exploring Synergy Sources of European and Asian Management Systems, </w:t>
            </w:r>
            <w:r w:rsidR="0035386B" w:rsidRPr="00073CFE">
              <w:rPr>
                <w:i/>
                <w:color w:val="000000" w:themeColor="text1"/>
                <w:lang w:val="en-GB"/>
              </w:rPr>
              <w:t>Human Systems</w:t>
            </w:r>
            <w:r w:rsidR="0035386B" w:rsidRPr="00073CFE">
              <w:rPr>
                <w:i/>
                <w:color w:val="000000" w:themeColor="text1"/>
              </w:rPr>
              <w:t xml:space="preserve"> Management</w:t>
            </w:r>
            <w:r w:rsidR="0035386B" w:rsidRPr="00073CFE">
              <w:rPr>
                <w:color w:val="000000" w:themeColor="text1"/>
              </w:rPr>
              <w:t xml:space="preserve">, </w:t>
            </w:r>
            <w:r w:rsidRPr="00073CFE">
              <w:rPr>
                <w:color w:val="000000" w:themeColor="text1"/>
              </w:rPr>
              <w:t xml:space="preserve">2013, </w:t>
            </w:r>
            <w:r w:rsidR="0035386B" w:rsidRPr="00073CFE">
              <w:rPr>
                <w:color w:val="000000" w:themeColor="text1"/>
              </w:rPr>
              <w:t>roč. 32 č. 3, s. 155-170. ISSN 0167-2533. DOI 10.3233/HSM-130792. (90%)</w:t>
            </w:r>
          </w:p>
          <w:p w14:paraId="1A2811E0" w14:textId="77777777" w:rsidR="0035386B" w:rsidRPr="00073CFE" w:rsidRDefault="0035386B" w:rsidP="0035386B">
            <w:pPr>
              <w:jc w:val="both"/>
              <w:rPr>
                <w:rFonts w:ascii="Helvetica" w:hAnsi="Helvetica" w:cs="Helvetica"/>
                <w:color w:val="000000" w:themeColor="text1"/>
                <w:sz w:val="18"/>
                <w:szCs w:val="18"/>
                <w:shd w:val="clear" w:color="auto" w:fill="FFFFFF"/>
              </w:rPr>
            </w:pPr>
            <w:r w:rsidRPr="00073CFE">
              <w:rPr>
                <w:i/>
                <w:color w:val="000000" w:themeColor="text1"/>
              </w:rPr>
              <w:t>Přehled projektové činnosti:</w:t>
            </w:r>
          </w:p>
          <w:p w14:paraId="0E4289C2" w14:textId="77777777" w:rsidR="0035386B" w:rsidRPr="00073CFE" w:rsidRDefault="0035386B" w:rsidP="0035386B">
            <w:pPr>
              <w:jc w:val="both"/>
              <w:rPr>
                <w:color w:val="000000" w:themeColor="text1"/>
              </w:rPr>
            </w:pPr>
            <w:r w:rsidRPr="00073CFE">
              <w:rPr>
                <w:color w:val="000000" w:themeColor="text1"/>
              </w:rPr>
              <w:t xml:space="preserve">H2020 (731264): SHAPE ENERGY: </w:t>
            </w:r>
            <w:r w:rsidRPr="00073CFE">
              <w:rPr>
                <w:color w:val="000000" w:themeColor="text1"/>
                <w:lang w:val="en-GB"/>
              </w:rPr>
              <w:t>Social Sciences and Humanities for Advancing Policy in European Energy</w:t>
            </w:r>
            <w:r w:rsidRPr="00073CFE">
              <w:rPr>
                <w:color w:val="000000" w:themeColor="text1"/>
              </w:rPr>
              <w:t xml:space="preserve"> (2017-2019), spoluřešitelka</w:t>
            </w:r>
          </w:p>
          <w:p w14:paraId="29AB809D" w14:textId="77777777" w:rsidR="0035386B" w:rsidRPr="00073CFE" w:rsidRDefault="0035386B" w:rsidP="0035386B">
            <w:pPr>
              <w:jc w:val="both"/>
              <w:rPr>
                <w:color w:val="000000" w:themeColor="text1"/>
              </w:rPr>
            </w:pPr>
            <w:r w:rsidRPr="00073CFE">
              <w:rPr>
                <w:color w:val="000000" w:themeColor="text1"/>
              </w:rPr>
              <w:t>GAČR (14-18597P): Tvorba strategického modelu výkonnosti založeného na synergických efektech vybraných soustav řízení (2014-2017), hlavní řešitelka</w:t>
            </w:r>
          </w:p>
          <w:p w14:paraId="3371D629" w14:textId="77777777" w:rsidR="0035386B" w:rsidRPr="00073CFE" w:rsidRDefault="0035386B" w:rsidP="0035386B">
            <w:pPr>
              <w:jc w:val="both"/>
              <w:rPr>
                <w:color w:val="000000" w:themeColor="text1"/>
              </w:rPr>
            </w:pPr>
            <w:r w:rsidRPr="00073CFE">
              <w:rPr>
                <w:color w:val="000000" w:themeColor="text1"/>
              </w:rPr>
              <w:t>GAČR (402/09/1739): Model pro měření a řízení výkonnosti podniků (2009-2011), členka týmu</w:t>
            </w:r>
          </w:p>
        </w:tc>
      </w:tr>
      <w:tr w:rsidR="00073CFE" w:rsidRPr="00073CFE" w14:paraId="5014D2FB" w14:textId="77777777" w:rsidTr="00FC4F0E">
        <w:trPr>
          <w:trHeight w:val="218"/>
        </w:trPr>
        <w:tc>
          <w:tcPr>
            <w:tcW w:w="9857" w:type="dxa"/>
            <w:gridSpan w:val="11"/>
            <w:shd w:val="clear" w:color="auto" w:fill="F7CAAC"/>
          </w:tcPr>
          <w:p w14:paraId="5B0E5662" w14:textId="77777777" w:rsidR="0035386B" w:rsidRPr="00073CFE" w:rsidRDefault="0035386B" w:rsidP="0035386B">
            <w:pPr>
              <w:rPr>
                <w:b/>
                <w:color w:val="000000" w:themeColor="text1"/>
              </w:rPr>
            </w:pPr>
            <w:r w:rsidRPr="00073CFE">
              <w:rPr>
                <w:b/>
                <w:color w:val="000000" w:themeColor="text1"/>
              </w:rPr>
              <w:t>Působení v zahraničí</w:t>
            </w:r>
          </w:p>
        </w:tc>
      </w:tr>
      <w:tr w:rsidR="00073CFE" w:rsidRPr="00073CFE" w14:paraId="18EB27C8" w14:textId="77777777" w:rsidTr="00FC4F0E">
        <w:trPr>
          <w:trHeight w:val="186"/>
        </w:trPr>
        <w:tc>
          <w:tcPr>
            <w:tcW w:w="9857" w:type="dxa"/>
            <w:gridSpan w:val="11"/>
          </w:tcPr>
          <w:p w14:paraId="49EEB7CE" w14:textId="77777777" w:rsidR="0035386B" w:rsidRPr="00073CFE" w:rsidRDefault="0035386B" w:rsidP="0035386B">
            <w:pPr>
              <w:rPr>
                <w:color w:val="000000" w:themeColor="text1"/>
              </w:rPr>
            </w:pPr>
            <w:r w:rsidRPr="00073CFE">
              <w:rPr>
                <w:b/>
                <w:color w:val="000000" w:themeColor="text1"/>
              </w:rPr>
              <w:t>06/2015:</w:t>
            </w:r>
            <w:r w:rsidRPr="00073CFE">
              <w:rPr>
                <w:color w:val="000000" w:themeColor="text1"/>
              </w:rPr>
              <w:t xml:space="preserve"> LIUC Universita Cattaneo, Castellanza, Itálie, zahraniční výzkumná stáž</w:t>
            </w:r>
          </w:p>
          <w:p w14:paraId="660E44C2" w14:textId="77777777" w:rsidR="0035386B" w:rsidRPr="00073CFE" w:rsidRDefault="0035386B" w:rsidP="0035386B">
            <w:pPr>
              <w:rPr>
                <w:color w:val="000000" w:themeColor="text1"/>
              </w:rPr>
            </w:pPr>
            <w:r w:rsidRPr="00073CFE">
              <w:rPr>
                <w:b/>
                <w:color w:val="000000" w:themeColor="text1"/>
              </w:rPr>
              <w:t>05/2015</w:t>
            </w:r>
            <w:r w:rsidRPr="00073CFE">
              <w:rPr>
                <w:color w:val="000000" w:themeColor="text1"/>
              </w:rPr>
              <w:t>: Sophia University, Tokio, Japonsko, zahraniční výzkumná stáž</w:t>
            </w:r>
          </w:p>
          <w:p w14:paraId="4C70A808" w14:textId="77777777" w:rsidR="0035386B" w:rsidRPr="00073CFE" w:rsidRDefault="0035386B" w:rsidP="0035386B">
            <w:pPr>
              <w:rPr>
                <w:color w:val="000000" w:themeColor="text1"/>
              </w:rPr>
            </w:pPr>
            <w:r w:rsidRPr="00073CFE">
              <w:rPr>
                <w:b/>
                <w:color w:val="000000" w:themeColor="text1"/>
              </w:rPr>
              <w:t>05-06/2014:</w:t>
            </w:r>
            <w:r w:rsidRPr="00073CFE">
              <w:rPr>
                <w:color w:val="000000" w:themeColor="text1"/>
              </w:rPr>
              <w:t xml:space="preserve"> Sophia University, Tokio, Japonsko, zahraniční výzkumná stáž</w:t>
            </w:r>
          </w:p>
        </w:tc>
      </w:tr>
      <w:tr w:rsidR="00073CFE" w:rsidRPr="00073CFE" w14:paraId="0082D012" w14:textId="77777777" w:rsidTr="00FC4F0E">
        <w:trPr>
          <w:cantSplit/>
          <w:trHeight w:val="219"/>
        </w:trPr>
        <w:tc>
          <w:tcPr>
            <w:tcW w:w="2516" w:type="dxa"/>
            <w:shd w:val="clear" w:color="auto" w:fill="F7CAAC"/>
          </w:tcPr>
          <w:p w14:paraId="1061D437"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1416EA12" w14:textId="77777777" w:rsidR="0035386B" w:rsidRPr="00073CFE" w:rsidRDefault="0035386B" w:rsidP="0035386B">
            <w:pPr>
              <w:jc w:val="both"/>
              <w:rPr>
                <w:color w:val="000000" w:themeColor="text1"/>
              </w:rPr>
            </w:pPr>
          </w:p>
        </w:tc>
        <w:tc>
          <w:tcPr>
            <w:tcW w:w="786" w:type="dxa"/>
            <w:gridSpan w:val="2"/>
            <w:shd w:val="clear" w:color="auto" w:fill="F7CAAC"/>
          </w:tcPr>
          <w:p w14:paraId="4E1E6ED5"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08EC75C" w14:textId="77777777" w:rsidR="0035386B" w:rsidRPr="00073CFE" w:rsidRDefault="0035386B" w:rsidP="0035386B">
            <w:pPr>
              <w:jc w:val="both"/>
              <w:rPr>
                <w:color w:val="000000" w:themeColor="text1"/>
              </w:rPr>
            </w:pPr>
          </w:p>
        </w:tc>
      </w:tr>
    </w:tbl>
    <w:p w14:paraId="3574E622" w14:textId="426B7C43" w:rsidR="004842AA" w:rsidRDefault="004842AA">
      <w:pPr>
        <w:spacing w:after="160" w:line="259" w:lineRule="auto"/>
        <w:rPr>
          <w:ins w:id="1343" w:author="Drahomíra Pavelková" w:date="2020-08-27T11:06:00Z"/>
          <w:color w:val="000000" w:themeColor="text1"/>
        </w:rPr>
      </w:pPr>
    </w:p>
    <w:p w14:paraId="308AED8F" w14:textId="77777777" w:rsidR="00417C57" w:rsidRPr="00073CFE" w:rsidRDefault="00417C57">
      <w:pPr>
        <w:spacing w:after="160" w:line="259" w:lineRule="auto"/>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RPr="00073CFE" w14:paraId="78B01E60" w14:textId="77777777" w:rsidTr="004842AA">
        <w:tc>
          <w:tcPr>
            <w:tcW w:w="9859" w:type="dxa"/>
            <w:gridSpan w:val="11"/>
            <w:tcBorders>
              <w:bottom w:val="double" w:sz="4" w:space="0" w:color="auto"/>
            </w:tcBorders>
            <w:shd w:val="clear" w:color="auto" w:fill="BDD6EE"/>
          </w:tcPr>
          <w:p w14:paraId="60AD700A" w14:textId="77777777" w:rsidR="004842AA" w:rsidRPr="00073CFE" w:rsidRDefault="004842AA" w:rsidP="004842AA">
            <w:pPr>
              <w:jc w:val="both"/>
              <w:rPr>
                <w:b/>
                <w:color w:val="000000" w:themeColor="text1"/>
                <w:sz w:val="28"/>
              </w:rPr>
            </w:pPr>
            <w:r w:rsidRPr="00073CFE">
              <w:rPr>
                <w:b/>
                <w:color w:val="000000" w:themeColor="text1"/>
                <w:sz w:val="28"/>
              </w:rPr>
              <w:t>C-I – Personální zabezpečení</w:t>
            </w:r>
          </w:p>
        </w:tc>
      </w:tr>
      <w:tr w:rsidR="004842AA" w:rsidRPr="00073CFE" w14:paraId="4BED3B68" w14:textId="77777777" w:rsidTr="004842AA">
        <w:tc>
          <w:tcPr>
            <w:tcW w:w="2518" w:type="dxa"/>
            <w:tcBorders>
              <w:top w:val="double" w:sz="4" w:space="0" w:color="auto"/>
            </w:tcBorders>
            <w:shd w:val="clear" w:color="auto" w:fill="F7CAAC"/>
          </w:tcPr>
          <w:p w14:paraId="178A348D" w14:textId="77777777" w:rsidR="004842AA" w:rsidRPr="00073CFE" w:rsidRDefault="004842AA" w:rsidP="004842AA">
            <w:pPr>
              <w:jc w:val="both"/>
              <w:rPr>
                <w:b/>
                <w:color w:val="000000" w:themeColor="text1"/>
              </w:rPr>
            </w:pPr>
            <w:r w:rsidRPr="00073CFE">
              <w:rPr>
                <w:b/>
                <w:color w:val="000000" w:themeColor="text1"/>
              </w:rPr>
              <w:t>Vysoká škola</w:t>
            </w:r>
          </w:p>
        </w:tc>
        <w:tc>
          <w:tcPr>
            <w:tcW w:w="7341" w:type="dxa"/>
            <w:gridSpan w:val="10"/>
          </w:tcPr>
          <w:p w14:paraId="2C0EB973" w14:textId="77777777" w:rsidR="004842AA" w:rsidRPr="00073CFE" w:rsidRDefault="004842AA" w:rsidP="004842AA">
            <w:pPr>
              <w:jc w:val="both"/>
              <w:rPr>
                <w:color w:val="000000" w:themeColor="text1"/>
              </w:rPr>
            </w:pPr>
            <w:r w:rsidRPr="00073CFE">
              <w:rPr>
                <w:color w:val="000000" w:themeColor="text1"/>
              </w:rPr>
              <w:t>Univerzita Tomáše Bati ve Zlíně</w:t>
            </w:r>
          </w:p>
        </w:tc>
      </w:tr>
      <w:tr w:rsidR="004842AA" w:rsidRPr="00073CFE" w14:paraId="7ED18785" w14:textId="77777777" w:rsidTr="004842AA">
        <w:tc>
          <w:tcPr>
            <w:tcW w:w="2518" w:type="dxa"/>
            <w:shd w:val="clear" w:color="auto" w:fill="F7CAAC"/>
          </w:tcPr>
          <w:p w14:paraId="670CDB52" w14:textId="77777777" w:rsidR="004842AA" w:rsidRPr="00073CFE" w:rsidRDefault="004842AA" w:rsidP="004842AA">
            <w:pPr>
              <w:jc w:val="both"/>
              <w:rPr>
                <w:b/>
                <w:color w:val="000000" w:themeColor="text1"/>
              </w:rPr>
            </w:pPr>
            <w:r w:rsidRPr="00073CFE">
              <w:rPr>
                <w:b/>
                <w:color w:val="000000" w:themeColor="text1"/>
              </w:rPr>
              <w:t>Součást vysoké školy</w:t>
            </w:r>
          </w:p>
        </w:tc>
        <w:tc>
          <w:tcPr>
            <w:tcW w:w="7341" w:type="dxa"/>
            <w:gridSpan w:val="10"/>
          </w:tcPr>
          <w:p w14:paraId="7346D11F" w14:textId="77777777" w:rsidR="004842AA" w:rsidRPr="00073CFE" w:rsidRDefault="004842AA" w:rsidP="004842AA">
            <w:pPr>
              <w:jc w:val="both"/>
              <w:rPr>
                <w:color w:val="000000" w:themeColor="text1"/>
              </w:rPr>
            </w:pPr>
            <w:r w:rsidRPr="00073CFE">
              <w:rPr>
                <w:color w:val="000000" w:themeColor="text1"/>
              </w:rPr>
              <w:t>Fakulta managementu a ekonomiky</w:t>
            </w:r>
          </w:p>
        </w:tc>
      </w:tr>
      <w:tr w:rsidR="0035386B" w:rsidRPr="00073CFE" w14:paraId="638A9C14" w14:textId="77777777" w:rsidTr="004842AA">
        <w:tc>
          <w:tcPr>
            <w:tcW w:w="2518" w:type="dxa"/>
            <w:shd w:val="clear" w:color="auto" w:fill="F7CAAC"/>
          </w:tcPr>
          <w:p w14:paraId="474903DC"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5725E337"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38F4A7DC" w14:textId="77777777" w:rsidTr="004842AA">
        <w:tc>
          <w:tcPr>
            <w:tcW w:w="2518" w:type="dxa"/>
            <w:shd w:val="clear" w:color="auto" w:fill="F7CAAC"/>
          </w:tcPr>
          <w:p w14:paraId="5792A912"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306CF068" w14:textId="77777777" w:rsidR="0035386B" w:rsidRPr="00073CFE" w:rsidRDefault="0035386B" w:rsidP="0035386B">
            <w:pPr>
              <w:jc w:val="both"/>
              <w:rPr>
                <w:color w:val="000000" w:themeColor="text1"/>
              </w:rPr>
            </w:pPr>
            <w:r w:rsidRPr="00073CFE">
              <w:rPr>
                <w:color w:val="000000" w:themeColor="text1"/>
              </w:rPr>
              <w:t>Zuzana DOHNALOVÁ</w:t>
            </w:r>
          </w:p>
        </w:tc>
        <w:tc>
          <w:tcPr>
            <w:tcW w:w="709" w:type="dxa"/>
            <w:shd w:val="clear" w:color="auto" w:fill="F7CAAC"/>
          </w:tcPr>
          <w:p w14:paraId="5E4F8997"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2C5E4E75" w14:textId="77777777" w:rsidR="0035386B" w:rsidRPr="00073CFE" w:rsidRDefault="0035386B" w:rsidP="0035386B">
            <w:pPr>
              <w:jc w:val="both"/>
              <w:rPr>
                <w:color w:val="000000" w:themeColor="text1"/>
              </w:rPr>
            </w:pPr>
            <w:r w:rsidRPr="00073CFE">
              <w:rPr>
                <w:color w:val="000000" w:themeColor="text1"/>
              </w:rPr>
              <w:t>doc. Ing., Ph.D.</w:t>
            </w:r>
          </w:p>
        </w:tc>
      </w:tr>
      <w:tr w:rsidR="0035386B" w:rsidRPr="00073CFE" w14:paraId="3FF4DF0E" w14:textId="77777777" w:rsidTr="004842AA">
        <w:tc>
          <w:tcPr>
            <w:tcW w:w="2518" w:type="dxa"/>
            <w:shd w:val="clear" w:color="auto" w:fill="F7CAAC"/>
          </w:tcPr>
          <w:p w14:paraId="1CD87618"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37374206" w14:textId="77777777" w:rsidR="0035386B" w:rsidRPr="00073CFE" w:rsidRDefault="0035386B" w:rsidP="0035386B">
            <w:pPr>
              <w:jc w:val="both"/>
              <w:rPr>
                <w:color w:val="000000" w:themeColor="text1"/>
              </w:rPr>
            </w:pPr>
            <w:r w:rsidRPr="00073CFE">
              <w:rPr>
                <w:color w:val="000000" w:themeColor="text1"/>
              </w:rPr>
              <w:t>1966</w:t>
            </w:r>
          </w:p>
        </w:tc>
        <w:tc>
          <w:tcPr>
            <w:tcW w:w="1721" w:type="dxa"/>
            <w:shd w:val="clear" w:color="auto" w:fill="F7CAAC"/>
          </w:tcPr>
          <w:p w14:paraId="5DECA8B5"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5B11215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3B39BF0F"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16366DC"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D6DD98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0A3F7840"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3FE136E" w14:textId="77777777" w:rsidTr="004842AA">
        <w:tc>
          <w:tcPr>
            <w:tcW w:w="5068" w:type="dxa"/>
            <w:gridSpan w:val="3"/>
            <w:shd w:val="clear" w:color="auto" w:fill="F7CAAC"/>
          </w:tcPr>
          <w:p w14:paraId="301DF195"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07C99E46"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5CC99F4C"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DF10578"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26BA4C8"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569D84D7"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402A956" w14:textId="77777777" w:rsidTr="004842AA">
        <w:tc>
          <w:tcPr>
            <w:tcW w:w="6060" w:type="dxa"/>
            <w:gridSpan w:val="5"/>
            <w:shd w:val="clear" w:color="auto" w:fill="F7CAAC"/>
          </w:tcPr>
          <w:p w14:paraId="753C4F4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5BB565A"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1EEC8DA5"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C655C9" w14:paraId="631A7255" w14:textId="77777777" w:rsidTr="004842AA">
        <w:tc>
          <w:tcPr>
            <w:tcW w:w="6060" w:type="dxa"/>
            <w:gridSpan w:val="5"/>
          </w:tcPr>
          <w:p w14:paraId="25274380" w14:textId="77777777" w:rsidR="0035386B" w:rsidRPr="00C655C9" w:rsidRDefault="0035386B" w:rsidP="0035386B">
            <w:pPr>
              <w:jc w:val="both"/>
              <w:rPr>
                <w:color w:val="000000" w:themeColor="text1"/>
              </w:rPr>
            </w:pPr>
            <w:r w:rsidRPr="00C655C9">
              <w:rPr>
                <w:color w:val="000000" w:themeColor="text1"/>
              </w:rPr>
              <w:t>Univerzita Palackého Olomouc</w:t>
            </w:r>
          </w:p>
        </w:tc>
        <w:tc>
          <w:tcPr>
            <w:tcW w:w="1703" w:type="dxa"/>
            <w:gridSpan w:val="2"/>
          </w:tcPr>
          <w:p w14:paraId="6E5557B2" w14:textId="77777777" w:rsidR="0035386B" w:rsidRPr="00C655C9" w:rsidRDefault="0035386B" w:rsidP="0035386B">
            <w:pPr>
              <w:jc w:val="both"/>
              <w:rPr>
                <w:color w:val="000000" w:themeColor="text1"/>
              </w:rPr>
            </w:pPr>
            <w:r w:rsidRPr="00C655C9">
              <w:rPr>
                <w:color w:val="000000" w:themeColor="text1"/>
              </w:rPr>
              <w:t>pp</w:t>
            </w:r>
          </w:p>
        </w:tc>
        <w:tc>
          <w:tcPr>
            <w:tcW w:w="2096" w:type="dxa"/>
            <w:gridSpan w:val="4"/>
          </w:tcPr>
          <w:p w14:paraId="5B122B78" w14:textId="77777777" w:rsidR="0035386B" w:rsidRPr="00C655C9" w:rsidRDefault="0035386B" w:rsidP="0035386B">
            <w:pPr>
              <w:jc w:val="both"/>
              <w:rPr>
                <w:color w:val="000000" w:themeColor="text1"/>
              </w:rPr>
            </w:pPr>
            <w:r w:rsidRPr="00C655C9">
              <w:rPr>
                <w:color w:val="000000" w:themeColor="text1"/>
              </w:rPr>
              <w:t>8</w:t>
            </w:r>
          </w:p>
        </w:tc>
      </w:tr>
      <w:tr w:rsidR="0035386B" w:rsidRPr="00C655C9" w14:paraId="27AD5617" w14:textId="77777777" w:rsidTr="004842AA">
        <w:tc>
          <w:tcPr>
            <w:tcW w:w="9859" w:type="dxa"/>
            <w:gridSpan w:val="11"/>
            <w:shd w:val="clear" w:color="auto" w:fill="F7CAAC"/>
          </w:tcPr>
          <w:p w14:paraId="08A11B9F" w14:textId="77777777" w:rsidR="0035386B" w:rsidRPr="00C655C9" w:rsidRDefault="0035386B" w:rsidP="0035386B">
            <w:pPr>
              <w:jc w:val="both"/>
              <w:rPr>
                <w:color w:val="000000" w:themeColor="text1"/>
              </w:rPr>
            </w:pPr>
            <w:r w:rsidRPr="00C655C9">
              <w:rPr>
                <w:b/>
                <w:color w:val="000000" w:themeColor="text1"/>
              </w:rPr>
              <w:t>Předměty příslušného studijního programu a způsob zapojení do jejich výuky, příp. další zapojení do uskutečňování studijního programu</w:t>
            </w:r>
          </w:p>
        </w:tc>
      </w:tr>
      <w:tr w:rsidR="0035386B" w:rsidRPr="00C655C9" w14:paraId="218E77FD" w14:textId="77777777" w:rsidTr="004842AA">
        <w:trPr>
          <w:trHeight w:val="328"/>
        </w:trPr>
        <w:tc>
          <w:tcPr>
            <w:tcW w:w="9859" w:type="dxa"/>
            <w:gridSpan w:val="11"/>
            <w:tcBorders>
              <w:top w:val="nil"/>
            </w:tcBorders>
          </w:tcPr>
          <w:p w14:paraId="3FCC7417" w14:textId="77777777" w:rsidR="008055D1" w:rsidRPr="00C655C9" w:rsidRDefault="008055D1" w:rsidP="00C6664A">
            <w:pPr>
              <w:jc w:val="both"/>
              <w:rPr>
                <w:color w:val="000000" w:themeColor="text1"/>
              </w:rPr>
            </w:pPr>
            <w:r w:rsidRPr="00C655C9">
              <w:rPr>
                <w:color w:val="000000" w:themeColor="text1"/>
              </w:rPr>
              <w:t>Microeconomics II - - garant, přednášející (100%)</w:t>
            </w:r>
          </w:p>
        </w:tc>
      </w:tr>
      <w:tr w:rsidR="0035386B" w:rsidRPr="00C655C9" w14:paraId="536892C2" w14:textId="77777777" w:rsidTr="004842AA">
        <w:tc>
          <w:tcPr>
            <w:tcW w:w="9859" w:type="dxa"/>
            <w:gridSpan w:val="11"/>
            <w:shd w:val="clear" w:color="auto" w:fill="F7CAAC"/>
          </w:tcPr>
          <w:p w14:paraId="719DF262" w14:textId="77777777" w:rsidR="0035386B" w:rsidRPr="00C655C9" w:rsidRDefault="0035386B" w:rsidP="0035386B">
            <w:pPr>
              <w:jc w:val="both"/>
              <w:rPr>
                <w:color w:val="000000" w:themeColor="text1"/>
              </w:rPr>
            </w:pPr>
            <w:r w:rsidRPr="00C655C9">
              <w:rPr>
                <w:b/>
                <w:color w:val="000000" w:themeColor="text1"/>
              </w:rPr>
              <w:t xml:space="preserve">Údaje o vzdělání na VŠ </w:t>
            </w:r>
          </w:p>
        </w:tc>
      </w:tr>
      <w:tr w:rsidR="0035386B" w:rsidRPr="00C655C9" w14:paraId="546C2374" w14:textId="77777777" w:rsidTr="004842AA">
        <w:trPr>
          <w:trHeight w:val="464"/>
        </w:trPr>
        <w:tc>
          <w:tcPr>
            <w:tcW w:w="9859" w:type="dxa"/>
            <w:gridSpan w:val="11"/>
          </w:tcPr>
          <w:p w14:paraId="6DD311BD" w14:textId="77777777" w:rsidR="0035386B" w:rsidRPr="00C655C9" w:rsidRDefault="0035386B" w:rsidP="0035386B">
            <w:pPr>
              <w:ind w:left="1418" w:hanging="1418"/>
              <w:rPr>
                <w:color w:val="000000" w:themeColor="text1"/>
              </w:rPr>
            </w:pPr>
            <w:r w:rsidRPr="00C655C9">
              <w:rPr>
                <w:b/>
                <w:color w:val="000000" w:themeColor="text1"/>
              </w:rPr>
              <w:t>1984-1988:</w:t>
            </w:r>
            <w:r w:rsidRPr="00C655C9">
              <w:rPr>
                <w:color w:val="000000" w:themeColor="text1"/>
              </w:rPr>
              <w:tab/>
              <w:t>VUT Brno, Fakulta technologická, obor Ekonomika a řízení spotřebního průmyslu (</w:t>
            </w:r>
            <w:r w:rsidRPr="00C655C9">
              <w:rPr>
                <w:b/>
                <w:color w:val="000000" w:themeColor="text1"/>
              </w:rPr>
              <w:t>Ing.</w:t>
            </w:r>
            <w:r w:rsidRPr="00C655C9">
              <w:rPr>
                <w:color w:val="000000" w:themeColor="text1"/>
              </w:rPr>
              <w:t>)</w:t>
            </w:r>
          </w:p>
          <w:p w14:paraId="555C63C3" w14:textId="77777777" w:rsidR="0035386B" w:rsidRPr="00C655C9" w:rsidRDefault="0035386B" w:rsidP="0035386B">
            <w:pPr>
              <w:rPr>
                <w:b/>
                <w:color w:val="000000" w:themeColor="text1"/>
              </w:rPr>
            </w:pPr>
            <w:r w:rsidRPr="00C655C9">
              <w:rPr>
                <w:b/>
                <w:color w:val="000000" w:themeColor="text1"/>
              </w:rPr>
              <w:t>2000-2003:</w:t>
            </w:r>
            <w:r w:rsidRPr="00C655C9">
              <w:rPr>
                <w:color w:val="000000" w:themeColor="text1"/>
              </w:rPr>
              <w:tab/>
              <w:t xml:space="preserve">UTB ve Zlíně, Fakulta managementu a ekonomiky, obor „Ekonomika a management podniku“ </w:t>
            </w:r>
            <w:r w:rsidRPr="00C655C9">
              <w:rPr>
                <w:b/>
                <w:color w:val="000000" w:themeColor="text1"/>
              </w:rPr>
              <w:t>(Ph.D.)</w:t>
            </w:r>
          </w:p>
        </w:tc>
      </w:tr>
      <w:tr w:rsidR="0035386B" w:rsidRPr="00C655C9" w14:paraId="2F3DE6E1" w14:textId="77777777" w:rsidTr="004842AA">
        <w:tc>
          <w:tcPr>
            <w:tcW w:w="9859" w:type="dxa"/>
            <w:gridSpan w:val="11"/>
            <w:shd w:val="clear" w:color="auto" w:fill="F7CAAC"/>
          </w:tcPr>
          <w:p w14:paraId="5398FD65" w14:textId="77777777" w:rsidR="0035386B" w:rsidRPr="00C655C9" w:rsidRDefault="0035386B" w:rsidP="0035386B">
            <w:pPr>
              <w:jc w:val="both"/>
              <w:rPr>
                <w:b/>
                <w:color w:val="000000" w:themeColor="text1"/>
              </w:rPr>
            </w:pPr>
            <w:r w:rsidRPr="00C655C9">
              <w:rPr>
                <w:b/>
                <w:color w:val="000000" w:themeColor="text1"/>
              </w:rPr>
              <w:t>Údaje o odborném působení od absolvování VŠ</w:t>
            </w:r>
          </w:p>
        </w:tc>
      </w:tr>
      <w:tr w:rsidR="0035386B" w:rsidRPr="00C655C9" w14:paraId="2D93F98C" w14:textId="77777777" w:rsidTr="004842AA">
        <w:trPr>
          <w:trHeight w:val="1090"/>
        </w:trPr>
        <w:tc>
          <w:tcPr>
            <w:tcW w:w="9859" w:type="dxa"/>
            <w:gridSpan w:val="11"/>
          </w:tcPr>
          <w:p w14:paraId="74CF21BF" w14:textId="77777777" w:rsidR="0035386B" w:rsidRPr="00C655C9" w:rsidRDefault="0035386B" w:rsidP="0035386B">
            <w:pPr>
              <w:snapToGrid w:val="0"/>
              <w:rPr>
                <w:bCs/>
                <w:color w:val="000000" w:themeColor="text1"/>
              </w:rPr>
            </w:pPr>
            <w:r w:rsidRPr="00C655C9">
              <w:rPr>
                <w:b/>
                <w:bCs/>
                <w:color w:val="000000" w:themeColor="text1"/>
              </w:rPr>
              <w:t>1994 – 1998:</w:t>
            </w:r>
            <w:r w:rsidRPr="00C655C9">
              <w:rPr>
                <w:bCs/>
                <w:color w:val="000000" w:themeColor="text1"/>
              </w:rPr>
              <w:tab/>
              <w:t>Učitel ekonomických předmětů, Soukromá obchodní akademie Otrokovice</w:t>
            </w:r>
          </w:p>
          <w:p w14:paraId="494E9EB0" w14:textId="77777777" w:rsidR="0035386B" w:rsidRPr="00C655C9" w:rsidRDefault="0035386B" w:rsidP="0035386B">
            <w:pPr>
              <w:rPr>
                <w:color w:val="000000" w:themeColor="text1"/>
              </w:rPr>
            </w:pPr>
            <w:r w:rsidRPr="00C655C9">
              <w:rPr>
                <w:b/>
                <w:color w:val="000000" w:themeColor="text1"/>
              </w:rPr>
              <w:t>1998 – 2001:</w:t>
            </w:r>
            <w:r w:rsidRPr="00C655C9">
              <w:rPr>
                <w:color w:val="000000" w:themeColor="text1"/>
              </w:rPr>
              <w:tab/>
              <w:t>Odborný asistent VUT Brno, Fakulta managementu a ekonomiky</w:t>
            </w:r>
          </w:p>
          <w:p w14:paraId="682A9AFB" w14:textId="77777777" w:rsidR="0035386B" w:rsidRPr="00C655C9" w:rsidRDefault="0035386B" w:rsidP="0035386B">
            <w:pPr>
              <w:rPr>
                <w:color w:val="000000" w:themeColor="text1"/>
              </w:rPr>
            </w:pPr>
            <w:r w:rsidRPr="00C655C9">
              <w:rPr>
                <w:b/>
                <w:color w:val="000000" w:themeColor="text1"/>
              </w:rPr>
              <w:t>2001 – dosud:</w:t>
            </w:r>
            <w:r w:rsidRPr="00C655C9">
              <w:rPr>
                <w:color w:val="000000" w:themeColor="text1"/>
              </w:rPr>
              <w:t xml:space="preserve">     </w:t>
            </w:r>
            <w:r w:rsidRPr="00C655C9">
              <w:rPr>
                <w:color w:val="000000" w:themeColor="text1"/>
                <w:szCs w:val="24"/>
              </w:rPr>
              <w:t>UTB ve Zlíně, Fakulta managementu a ekonomiky, akademický pracovník</w:t>
            </w:r>
          </w:p>
          <w:p w14:paraId="45886F3E" w14:textId="77777777" w:rsidR="0035386B" w:rsidRPr="00C655C9" w:rsidRDefault="0035386B" w:rsidP="0035386B">
            <w:pPr>
              <w:rPr>
                <w:color w:val="000000" w:themeColor="text1"/>
              </w:rPr>
            </w:pPr>
            <w:r w:rsidRPr="00C655C9">
              <w:rPr>
                <w:b/>
                <w:color w:val="000000" w:themeColor="text1"/>
              </w:rPr>
              <w:t>2000 – 2004:</w:t>
            </w:r>
            <w:r w:rsidRPr="00C655C9">
              <w:rPr>
                <w:color w:val="000000" w:themeColor="text1"/>
              </w:rPr>
              <w:tab/>
              <w:t>členka AS UTB, členka ekonomické komise AS UTB</w:t>
            </w:r>
          </w:p>
          <w:p w14:paraId="1E20721F" w14:textId="77777777" w:rsidR="0035386B" w:rsidRPr="00C655C9" w:rsidRDefault="0035386B" w:rsidP="0035386B">
            <w:pPr>
              <w:rPr>
                <w:color w:val="000000" w:themeColor="text1"/>
              </w:rPr>
            </w:pPr>
            <w:r w:rsidRPr="00C655C9">
              <w:rPr>
                <w:b/>
                <w:color w:val="000000" w:themeColor="text1"/>
              </w:rPr>
              <w:t>2004 – 2007:</w:t>
            </w:r>
            <w:r w:rsidRPr="00C655C9">
              <w:rPr>
                <w:color w:val="000000" w:themeColor="text1"/>
              </w:rPr>
              <w:tab/>
              <w:t>místopředsedkyně AS UTB, členka ekonomické komise AS UTB</w:t>
            </w:r>
          </w:p>
          <w:p w14:paraId="5DC6C582" w14:textId="77777777" w:rsidR="0035386B" w:rsidRPr="00C655C9" w:rsidRDefault="0035386B" w:rsidP="0035386B">
            <w:pPr>
              <w:jc w:val="both"/>
              <w:rPr>
                <w:color w:val="000000" w:themeColor="text1"/>
              </w:rPr>
            </w:pPr>
            <w:r w:rsidRPr="00C655C9">
              <w:rPr>
                <w:b/>
                <w:color w:val="000000" w:themeColor="text1"/>
              </w:rPr>
              <w:t>2006 – dosud:</w:t>
            </w:r>
            <w:r w:rsidRPr="00C655C9">
              <w:rPr>
                <w:color w:val="000000" w:themeColor="text1"/>
              </w:rPr>
              <w:tab/>
              <w:t>ředitelka Ústavu ekonomie, Fakulta managementu a ekonomiky, UTB ve Zlíně</w:t>
            </w:r>
          </w:p>
        </w:tc>
      </w:tr>
      <w:tr w:rsidR="0035386B" w:rsidRPr="00C655C9" w14:paraId="4B0148CB" w14:textId="77777777" w:rsidTr="004842AA">
        <w:trPr>
          <w:trHeight w:val="250"/>
        </w:trPr>
        <w:tc>
          <w:tcPr>
            <w:tcW w:w="9859" w:type="dxa"/>
            <w:gridSpan w:val="11"/>
            <w:shd w:val="clear" w:color="auto" w:fill="F7CAAC"/>
          </w:tcPr>
          <w:p w14:paraId="20D94A3A" w14:textId="77777777" w:rsidR="0035386B" w:rsidRPr="00C655C9" w:rsidRDefault="0035386B" w:rsidP="0035386B">
            <w:pPr>
              <w:jc w:val="both"/>
              <w:rPr>
                <w:color w:val="000000" w:themeColor="text1"/>
              </w:rPr>
            </w:pPr>
            <w:r w:rsidRPr="00C655C9">
              <w:rPr>
                <w:b/>
                <w:color w:val="000000" w:themeColor="text1"/>
              </w:rPr>
              <w:t>Zkušenosti s vedením kvalifikačních a rigorózních prací</w:t>
            </w:r>
          </w:p>
        </w:tc>
      </w:tr>
      <w:tr w:rsidR="0035386B" w:rsidRPr="00C655C9" w14:paraId="5E1A7837" w14:textId="77777777" w:rsidTr="004842AA">
        <w:trPr>
          <w:trHeight w:val="370"/>
        </w:trPr>
        <w:tc>
          <w:tcPr>
            <w:tcW w:w="9859" w:type="dxa"/>
            <w:gridSpan w:val="11"/>
          </w:tcPr>
          <w:p w14:paraId="0B5276A8" w14:textId="77777777" w:rsidR="0035386B" w:rsidRPr="00C655C9" w:rsidRDefault="0035386B" w:rsidP="0035386B">
            <w:pPr>
              <w:jc w:val="both"/>
              <w:rPr>
                <w:color w:val="000000" w:themeColor="text1"/>
              </w:rPr>
            </w:pPr>
            <w:r w:rsidRPr="00C655C9">
              <w:rPr>
                <w:color w:val="000000" w:themeColor="text1"/>
              </w:rPr>
              <w:t xml:space="preserve">Počet vedených bakalářských prací – 52 </w:t>
            </w:r>
          </w:p>
          <w:p w14:paraId="759EB583" w14:textId="77777777" w:rsidR="0035386B" w:rsidRPr="00C655C9" w:rsidRDefault="0035386B" w:rsidP="0035386B">
            <w:pPr>
              <w:jc w:val="both"/>
              <w:rPr>
                <w:color w:val="000000" w:themeColor="text1"/>
              </w:rPr>
            </w:pPr>
            <w:r w:rsidRPr="00C655C9">
              <w:rPr>
                <w:color w:val="000000" w:themeColor="text1"/>
              </w:rPr>
              <w:t>Počet vedených diplomových prací – 18</w:t>
            </w:r>
          </w:p>
          <w:p w14:paraId="64A6626A" w14:textId="77777777" w:rsidR="0035386B" w:rsidRPr="00C655C9" w:rsidRDefault="0035386B" w:rsidP="0035386B">
            <w:pPr>
              <w:jc w:val="both"/>
              <w:rPr>
                <w:color w:val="000000" w:themeColor="text1"/>
              </w:rPr>
            </w:pPr>
            <w:r w:rsidRPr="00C655C9">
              <w:rPr>
                <w:color w:val="000000" w:themeColor="text1"/>
              </w:rPr>
              <w:t>Počet vedených disertačních prací - 1</w:t>
            </w:r>
          </w:p>
        </w:tc>
      </w:tr>
      <w:tr w:rsidR="0035386B" w:rsidRPr="00C655C9" w14:paraId="7133631C" w14:textId="77777777" w:rsidTr="004842AA">
        <w:trPr>
          <w:cantSplit/>
        </w:trPr>
        <w:tc>
          <w:tcPr>
            <w:tcW w:w="3347" w:type="dxa"/>
            <w:gridSpan w:val="2"/>
            <w:tcBorders>
              <w:top w:val="single" w:sz="12" w:space="0" w:color="auto"/>
            </w:tcBorders>
            <w:shd w:val="clear" w:color="auto" w:fill="F7CAAC"/>
          </w:tcPr>
          <w:p w14:paraId="3882AB8D" w14:textId="77777777" w:rsidR="0035386B" w:rsidRPr="00C655C9" w:rsidRDefault="0035386B" w:rsidP="0035386B">
            <w:pPr>
              <w:jc w:val="both"/>
              <w:rPr>
                <w:color w:val="000000" w:themeColor="text1"/>
              </w:rPr>
            </w:pPr>
            <w:r w:rsidRPr="00C655C9">
              <w:rPr>
                <w:b/>
                <w:color w:val="000000" w:themeColor="text1"/>
              </w:rPr>
              <w:t xml:space="preserve">Obor habilitačního řízení </w:t>
            </w:r>
          </w:p>
        </w:tc>
        <w:tc>
          <w:tcPr>
            <w:tcW w:w="2245" w:type="dxa"/>
            <w:gridSpan w:val="2"/>
            <w:tcBorders>
              <w:top w:val="single" w:sz="12" w:space="0" w:color="auto"/>
            </w:tcBorders>
            <w:shd w:val="clear" w:color="auto" w:fill="F7CAAC"/>
          </w:tcPr>
          <w:p w14:paraId="07FC0456" w14:textId="77777777" w:rsidR="0035386B" w:rsidRPr="00C655C9" w:rsidRDefault="0035386B" w:rsidP="0035386B">
            <w:pPr>
              <w:jc w:val="both"/>
              <w:rPr>
                <w:color w:val="000000" w:themeColor="text1"/>
              </w:rPr>
            </w:pPr>
            <w:r w:rsidRPr="00C655C9">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6A3F0EFD" w14:textId="77777777" w:rsidR="0035386B" w:rsidRPr="00C655C9" w:rsidRDefault="0035386B" w:rsidP="0035386B">
            <w:pPr>
              <w:jc w:val="both"/>
              <w:rPr>
                <w:color w:val="000000" w:themeColor="text1"/>
              </w:rPr>
            </w:pPr>
            <w:r w:rsidRPr="00C655C9">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102EDF26" w14:textId="77777777" w:rsidR="0035386B" w:rsidRPr="00C655C9" w:rsidRDefault="0035386B" w:rsidP="0035386B">
            <w:pPr>
              <w:jc w:val="both"/>
              <w:rPr>
                <w:b/>
                <w:color w:val="000000" w:themeColor="text1"/>
              </w:rPr>
            </w:pPr>
            <w:r w:rsidRPr="00C655C9">
              <w:rPr>
                <w:b/>
                <w:color w:val="000000" w:themeColor="text1"/>
              </w:rPr>
              <w:t>Ohlasy publikací</w:t>
            </w:r>
          </w:p>
        </w:tc>
      </w:tr>
      <w:tr w:rsidR="0035386B" w:rsidRPr="00C655C9" w14:paraId="39829A86" w14:textId="77777777" w:rsidTr="004842AA">
        <w:trPr>
          <w:cantSplit/>
        </w:trPr>
        <w:tc>
          <w:tcPr>
            <w:tcW w:w="3347" w:type="dxa"/>
            <w:gridSpan w:val="2"/>
          </w:tcPr>
          <w:p w14:paraId="5B6E0CC0" w14:textId="77777777" w:rsidR="0035386B" w:rsidRPr="00C655C9" w:rsidRDefault="0035386B" w:rsidP="0035386B">
            <w:pPr>
              <w:jc w:val="both"/>
              <w:rPr>
                <w:color w:val="000000" w:themeColor="text1"/>
              </w:rPr>
            </w:pPr>
            <w:r w:rsidRPr="00C655C9">
              <w:rPr>
                <w:color w:val="000000" w:themeColor="text1"/>
              </w:rPr>
              <w:t>Ekonomika a management podniku</w:t>
            </w:r>
          </w:p>
        </w:tc>
        <w:tc>
          <w:tcPr>
            <w:tcW w:w="2245" w:type="dxa"/>
            <w:gridSpan w:val="2"/>
          </w:tcPr>
          <w:p w14:paraId="27EC0B07" w14:textId="77777777" w:rsidR="0035386B" w:rsidRPr="00C655C9" w:rsidRDefault="0035386B" w:rsidP="0035386B">
            <w:pPr>
              <w:jc w:val="both"/>
              <w:rPr>
                <w:color w:val="000000" w:themeColor="text1"/>
              </w:rPr>
            </w:pPr>
            <w:r w:rsidRPr="00C655C9">
              <w:rPr>
                <w:color w:val="000000" w:themeColor="text1"/>
              </w:rPr>
              <w:t>2009</w:t>
            </w:r>
          </w:p>
        </w:tc>
        <w:tc>
          <w:tcPr>
            <w:tcW w:w="2248" w:type="dxa"/>
            <w:gridSpan w:val="4"/>
            <w:tcBorders>
              <w:right w:val="single" w:sz="12" w:space="0" w:color="auto"/>
            </w:tcBorders>
          </w:tcPr>
          <w:p w14:paraId="256FC6E3" w14:textId="77777777" w:rsidR="0035386B" w:rsidRPr="00C655C9" w:rsidRDefault="0035386B" w:rsidP="0035386B">
            <w:pPr>
              <w:jc w:val="both"/>
              <w:rPr>
                <w:color w:val="000000" w:themeColor="text1"/>
              </w:rPr>
            </w:pPr>
            <w:r w:rsidRPr="00C655C9">
              <w:rPr>
                <w:color w:val="000000" w:themeColor="text1"/>
              </w:rPr>
              <w:t>UTB ve Zlině, FAME</w:t>
            </w:r>
          </w:p>
        </w:tc>
        <w:tc>
          <w:tcPr>
            <w:tcW w:w="632" w:type="dxa"/>
            <w:tcBorders>
              <w:left w:val="single" w:sz="12" w:space="0" w:color="auto"/>
            </w:tcBorders>
            <w:shd w:val="clear" w:color="auto" w:fill="F7CAAC"/>
          </w:tcPr>
          <w:p w14:paraId="4C2DC6E9" w14:textId="77777777" w:rsidR="0035386B" w:rsidRPr="00C655C9" w:rsidRDefault="0035386B" w:rsidP="0035386B">
            <w:pPr>
              <w:jc w:val="both"/>
              <w:rPr>
                <w:color w:val="000000" w:themeColor="text1"/>
              </w:rPr>
            </w:pPr>
            <w:r w:rsidRPr="00C655C9">
              <w:rPr>
                <w:b/>
                <w:color w:val="000000" w:themeColor="text1"/>
              </w:rPr>
              <w:t>WOS</w:t>
            </w:r>
          </w:p>
        </w:tc>
        <w:tc>
          <w:tcPr>
            <w:tcW w:w="693" w:type="dxa"/>
            <w:shd w:val="clear" w:color="auto" w:fill="F7CAAC"/>
          </w:tcPr>
          <w:p w14:paraId="1334A753" w14:textId="77777777" w:rsidR="0035386B" w:rsidRPr="00C655C9" w:rsidRDefault="0035386B" w:rsidP="0035386B">
            <w:pPr>
              <w:jc w:val="both"/>
              <w:rPr>
                <w:color w:val="000000" w:themeColor="text1"/>
                <w:sz w:val="18"/>
              </w:rPr>
            </w:pPr>
            <w:r w:rsidRPr="00C655C9">
              <w:rPr>
                <w:b/>
                <w:color w:val="000000" w:themeColor="text1"/>
                <w:sz w:val="18"/>
              </w:rPr>
              <w:t>Scopus</w:t>
            </w:r>
          </w:p>
        </w:tc>
        <w:tc>
          <w:tcPr>
            <w:tcW w:w="694" w:type="dxa"/>
            <w:shd w:val="clear" w:color="auto" w:fill="F7CAAC"/>
          </w:tcPr>
          <w:p w14:paraId="6603C3FC" w14:textId="77777777" w:rsidR="0035386B" w:rsidRPr="00C655C9" w:rsidRDefault="0035386B" w:rsidP="0035386B">
            <w:pPr>
              <w:jc w:val="both"/>
              <w:rPr>
                <w:color w:val="000000" w:themeColor="text1"/>
              </w:rPr>
            </w:pPr>
            <w:r w:rsidRPr="00C655C9">
              <w:rPr>
                <w:b/>
                <w:color w:val="000000" w:themeColor="text1"/>
                <w:sz w:val="18"/>
              </w:rPr>
              <w:t>ostatní</w:t>
            </w:r>
          </w:p>
        </w:tc>
      </w:tr>
      <w:tr w:rsidR="0035386B" w:rsidRPr="00C655C9" w14:paraId="1FF0E49A" w14:textId="77777777" w:rsidTr="004842AA">
        <w:trPr>
          <w:cantSplit/>
          <w:trHeight w:val="70"/>
        </w:trPr>
        <w:tc>
          <w:tcPr>
            <w:tcW w:w="3347" w:type="dxa"/>
            <w:gridSpan w:val="2"/>
            <w:shd w:val="clear" w:color="auto" w:fill="F7CAAC"/>
          </w:tcPr>
          <w:p w14:paraId="626EE9CF" w14:textId="77777777" w:rsidR="0035386B" w:rsidRPr="00C655C9" w:rsidRDefault="0035386B" w:rsidP="0035386B">
            <w:pPr>
              <w:jc w:val="both"/>
              <w:rPr>
                <w:color w:val="000000" w:themeColor="text1"/>
              </w:rPr>
            </w:pPr>
            <w:r w:rsidRPr="00C655C9">
              <w:rPr>
                <w:b/>
                <w:color w:val="000000" w:themeColor="text1"/>
              </w:rPr>
              <w:t>Obor jmenovacího řízení</w:t>
            </w:r>
          </w:p>
        </w:tc>
        <w:tc>
          <w:tcPr>
            <w:tcW w:w="2245" w:type="dxa"/>
            <w:gridSpan w:val="2"/>
            <w:shd w:val="clear" w:color="auto" w:fill="F7CAAC"/>
          </w:tcPr>
          <w:p w14:paraId="540C8FF3" w14:textId="77777777" w:rsidR="0035386B" w:rsidRPr="00C655C9" w:rsidRDefault="0035386B" w:rsidP="0035386B">
            <w:pPr>
              <w:jc w:val="both"/>
              <w:rPr>
                <w:color w:val="000000" w:themeColor="text1"/>
              </w:rPr>
            </w:pPr>
            <w:r w:rsidRPr="00C655C9">
              <w:rPr>
                <w:b/>
                <w:color w:val="000000" w:themeColor="text1"/>
              </w:rPr>
              <w:t>Rok udělení hodnosti</w:t>
            </w:r>
          </w:p>
        </w:tc>
        <w:tc>
          <w:tcPr>
            <w:tcW w:w="2248" w:type="dxa"/>
            <w:gridSpan w:val="4"/>
            <w:tcBorders>
              <w:right w:val="single" w:sz="12" w:space="0" w:color="auto"/>
            </w:tcBorders>
            <w:shd w:val="clear" w:color="auto" w:fill="F7CAAC"/>
          </w:tcPr>
          <w:p w14:paraId="00FB50BF" w14:textId="77777777" w:rsidR="0035386B" w:rsidRPr="00C655C9" w:rsidRDefault="0035386B" w:rsidP="0035386B">
            <w:pPr>
              <w:jc w:val="both"/>
              <w:rPr>
                <w:color w:val="000000" w:themeColor="text1"/>
              </w:rPr>
            </w:pPr>
            <w:r w:rsidRPr="00C655C9">
              <w:rPr>
                <w:b/>
                <w:color w:val="000000" w:themeColor="text1"/>
              </w:rPr>
              <w:t>Řízení konáno na VŠ</w:t>
            </w:r>
          </w:p>
        </w:tc>
        <w:tc>
          <w:tcPr>
            <w:tcW w:w="632" w:type="dxa"/>
            <w:vMerge w:val="restart"/>
            <w:tcBorders>
              <w:left w:val="single" w:sz="12" w:space="0" w:color="auto"/>
            </w:tcBorders>
          </w:tcPr>
          <w:p w14:paraId="44555F57" w14:textId="77777777" w:rsidR="0035386B" w:rsidRPr="00C655C9" w:rsidRDefault="0035386B" w:rsidP="0035386B">
            <w:pPr>
              <w:jc w:val="both"/>
              <w:rPr>
                <w:b/>
                <w:color w:val="000000" w:themeColor="text1"/>
              </w:rPr>
            </w:pPr>
            <w:r w:rsidRPr="00C655C9">
              <w:rPr>
                <w:b/>
                <w:color w:val="000000" w:themeColor="text1"/>
              </w:rPr>
              <w:t>0</w:t>
            </w:r>
          </w:p>
        </w:tc>
        <w:tc>
          <w:tcPr>
            <w:tcW w:w="693" w:type="dxa"/>
            <w:vMerge w:val="restart"/>
          </w:tcPr>
          <w:p w14:paraId="1A37700A" w14:textId="77777777" w:rsidR="0035386B" w:rsidRPr="00C655C9" w:rsidRDefault="0035386B" w:rsidP="0035386B">
            <w:pPr>
              <w:jc w:val="both"/>
              <w:rPr>
                <w:b/>
                <w:color w:val="000000" w:themeColor="text1"/>
              </w:rPr>
            </w:pPr>
            <w:r w:rsidRPr="00C655C9">
              <w:rPr>
                <w:b/>
                <w:color w:val="000000" w:themeColor="text1"/>
              </w:rPr>
              <w:t>2</w:t>
            </w:r>
          </w:p>
        </w:tc>
        <w:tc>
          <w:tcPr>
            <w:tcW w:w="694" w:type="dxa"/>
            <w:vMerge w:val="restart"/>
          </w:tcPr>
          <w:p w14:paraId="5BD1EFFF" w14:textId="77777777" w:rsidR="0035386B" w:rsidRPr="00C655C9" w:rsidRDefault="0035386B" w:rsidP="0035386B">
            <w:pPr>
              <w:jc w:val="both"/>
              <w:rPr>
                <w:b/>
                <w:color w:val="000000" w:themeColor="text1"/>
              </w:rPr>
            </w:pPr>
            <w:r w:rsidRPr="00C655C9">
              <w:rPr>
                <w:b/>
                <w:color w:val="000000" w:themeColor="text1"/>
              </w:rPr>
              <w:t>12</w:t>
            </w:r>
          </w:p>
        </w:tc>
      </w:tr>
      <w:tr w:rsidR="0035386B" w:rsidRPr="00C655C9" w14:paraId="7BD09E42" w14:textId="77777777" w:rsidTr="004842AA">
        <w:trPr>
          <w:trHeight w:val="205"/>
        </w:trPr>
        <w:tc>
          <w:tcPr>
            <w:tcW w:w="3347" w:type="dxa"/>
            <w:gridSpan w:val="2"/>
          </w:tcPr>
          <w:p w14:paraId="777EAF0D" w14:textId="77777777" w:rsidR="0035386B" w:rsidRPr="00C655C9" w:rsidRDefault="0035386B" w:rsidP="0035386B">
            <w:pPr>
              <w:jc w:val="both"/>
              <w:rPr>
                <w:color w:val="000000" w:themeColor="text1"/>
              </w:rPr>
            </w:pPr>
          </w:p>
        </w:tc>
        <w:tc>
          <w:tcPr>
            <w:tcW w:w="2245" w:type="dxa"/>
            <w:gridSpan w:val="2"/>
          </w:tcPr>
          <w:p w14:paraId="520E6E06" w14:textId="77777777" w:rsidR="0035386B" w:rsidRPr="00C655C9" w:rsidRDefault="0035386B" w:rsidP="0035386B">
            <w:pPr>
              <w:jc w:val="both"/>
              <w:rPr>
                <w:color w:val="000000" w:themeColor="text1"/>
              </w:rPr>
            </w:pPr>
          </w:p>
        </w:tc>
        <w:tc>
          <w:tcPr>
            <w:tcW w:w="2248" w:type="dxa"/>
            <w:gridSpan w:val="4"/>
            <w:tcBorders>
              <w:right w:val="single" w:sz="12" w:space="0" w:color="auto"/>
            </w:tcBorders>
          </w:tcPr>
          <w:p w14:paraId="0E9FB007" w14:textId="77777777" w:rsidR="0035386B" w:rsidRPr="00C655C9" w:rsidRDefault="0035386B" w:rsidP="0035386B">
            <w:pPr>
              <w:jc w:val="both"/>
              <w:rPr>
                <w:color w:val="000000" w:themeColor="text1"/>
              </w:rPr>
            </w:pPr>
          </w:p>
        </w:tc>
        <w:tc>
          <w:tcPr>
            <w:tcW w:w="632" w:type="dxa"/>
            <w:vMerge/>
            <w:tcBorders>
              <w:left w:val="single" w:sz="12" w:space="0" w:color="auto"/>
            </w:tcBorders>
            <w:vAlign w:val="center"/>
          </w:tcPr>
          <w:p w14:paraId="1F30B9D6" w14:textId="77777777" w:rsidR="0035386B" w:rsidRPr="00C655C9" w:rsidRDefault="0035386B" w:rsidP="0035386B">
            <w:pPr>
              <w:rPr>
                <w:b/>
                <w:color w:val="000000" w:themeColor="text1"/>
              </w:rPr>
            </w:pPr>
          </w:p>
        </w:tc>
        <w:tc>
          <w:tcPr>
            <w:tcW w:w="693" w:type="dxa"/>
            <w:vMerge/>
            <w:vAlign w:val="center"/>
          </w:tcPr>
          <w:p w14:paraId="2B56108C" w14:textId="77777777" w:rsidR="0035386B" w:rsidRPr="00C655C9" w:rsidRDefault="0035386B" w:rsidP="0035386B">
            <w:pPr>
              <w:rPr>
                <w:b/>
                <w:color w:val="000000" w:themeColor="text1"/>
              </w:rPr>
            </w:pPr>
          </w:p>
        </w:tc>
        <w:tc>
          <w:tcPr>
            <w:tcW w:w="694" w:type="dxa"/>
            <w:vMerge/>
            <w:vAlign w:val="center"/>
          </w:tcPr>
          <w:p w14:paraId="1FC5A17B" w14:textId="77777777" w:rsidR="0035386B" w:rsidRPr="00C655C9" w:rsidRDefault="0035386B" w:rsidP="0035386B">
            <w:pPr>
              <w:rPr>
                <w:b/>
                <w:color w:val="000000" w:themeColor="text1"/>
              </w:rPr>
            </w:pPr>
          </w:p>
        </w:tc>
      </w:tr>
      <w:tr w:rsidR="0035386B" w:rsidRPr="00C655C9" w14:paraId="736CD286" w14:textId="77777777" w:rsidTr="004842AA">
        <w:tc>
          <w:tcPr>
            <w:tcW w:w="9859" w:type="dxa"/>
            <w:gridSpan w:val="11"/>
            <w:shd w:val="clear" w:color="auto" w:fill="F7CAAC"/>
          </w:tcPr>
          <w:p w14:paraId="0D543B1F" w14:textId="77777777" w:rsidR="0035386B" w:rsidRPr="00C655C9" w:rsidRDefault="0035386B" w:rsidP="0035386B">
            <w:pPr>
              <w:jc w:val="both"/>
              <w:rPr>
                <w:b/>
                <w:color w:val="000000" w:themeColor="text1"/>
              </w:rPr>
            </w:pPr>
            <w:r w:rsidRPr="00C655C9">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61192981" w14:textId="77777777" w:rsidTr="004842AA">
        <w:trPr>
          <w:trHeight w:val="992"/>
        </w:trPr>
        <w:tc>
          <w:tcPr>
            <w:tcW w:w="9859" w:type="dxa"/>
            <w:gridSpan w:val="11"/>
          </w:tcPr>
          <w:p w14:paraId="30D55CB6" w14:textId="77777777" w:rsidR="0035386B" w:rsidRPr="00C655C9" w:rsidRDefault="00305711" w:rsidP="0035386B">
            <w:pPr>
              <w:jc w:val="both"/>
              <w:rPr>
                <w:color w:val="000000" w:themeColor="text1"/>
              </w:rPr>
            </w:pPr>
            <w:r w:rsidRPr="00C655C9">
              <w:rPr>
                <w:color w:val="000000" w:themeColor="text1"/>
              </w:rPr>
              <w:t xml:space="preserve">DOHNALOVÁ, </w:t>
            </w:r>
            <w:r w:rsidR="0035386B" w:rsidRPr="00C655C9">
              <w:rPr>
                <w:color w:val="000000" w:themeColor="text1"/>
              </w:rPr>
              <w:t xml:space="preserve">Z. Asymmetry of Information between Employers and High School Graduates in Czech Republic's Labour Market. </w:t>
            </w:r>
            <w:r w:rsidR="0035386B" w:rsidRPr="00C655C9">
              <w:rPr>
                <w:i/>
                <w:color w:val="000000" w:themeColor="text1"/>
              </w:rPr>
              <w:t>International Journal of Interdisciplinary Educational Studies</w:t>
            </w:r>
            <w:r w:rsidR="0035386B" w:rsidRPr="00C655C9">
              <w:rPr>
                <w:color w:val="000000" w:themeColor="text1"/>
              </w:rPr>
              <w:t xml:space="preserve">, 2016, roč. 11, č. 2, s. 1-13. ISSN 2327-011X. </w:t>
            </w:r>
            <w:r w:rsidR="0035386B" w:rsidRPr="00C655C9">
              <w:rPr>
                <w:color w:val="000000" w:themeColor="text1"/>
                <w:shd w:val="clear" w:color="auto" w:fill="FFFFFF"/>
              </w:rPr>
              <w:t>DOI: 10.18848/2327-011X/CGP/v11i02/1-13</w:t>
            </w:r>
          </w:p>
          <w:p w14:paraId="045279AD" w14:textId="77777777" w:rsidR="0035386B" w:rsidRPr="00C655C9" w:rsidRDefault="0035386B" w:rsidP="0035386B">
            <w:pPr>
              <w:jc w:val="both"/>
              <w:rPr>
                <w:color w:val="000000" w:themeColor="text1"/>
              </w:rPr>
            </w:pPr>
            <w:r w:rsidRPr="00C655C9">
              <w:rPr>
                <w:caps/>
                <w:color w:val="000000" w:themeColor="text1"/>
              </w:rPr>
              <w:t>Dohnalová</w:t>
            </w:r>
            <w:r w:rsidRPr="00C655C9">
              <w:rPr>
                <w:color w:val="000000" w:themeColor="text1"/>
              </w:rPr>
              <w:t xml:space="preserve">, Z., </w:t>
            </w:r>
            <w:r w:rsidRPr="00C655C9">
              <w:rPr>
                <w:caps/>
                <w:color w:val="000000" w:themeColor="text1"/>
              </w:rPr>
              <w:t>Zimola,</w:t>
            </w:r>
            <w:r w:rsidRPr="00C655C9">
              <w:rPr>
                <w:color w:val="000000" w:themeColor="text1"/>
              </w:rPr>
              <w:t xml:space="preserve"> B. Contemporary risks concerning young adults’ adaptation to the labour market. In </w:t>
            </w:r>
            <w:r w:rsidRPr="00C655C9">
              <w:rPr>
                <w:i/>
                <w:color w:val="000000" w:themeColor="text1"/>
              </w:rPr>
              <w:t>International Business and Global Economy</w:t>
            </w:r>
            <w:r w:rsidRPr="00C655C9">
              <w:rPr>
                <w:color w:val="000000" w:themeColor="text1"/>
              </w:rPr>
              <w:t xml:space="preserve"> 2016. Graňsk: Wydawnictwo Uniwersytetu Gdańskiego, 2016, s. 549-563. ISSN 2300-6102. </w:t>
            </w:r>
            <w:hyperlink r:id="rId32" w:history="1">
              <w:r w:rsidRPr="00C655C9">
                <w:rPr>
                  <w:color w:val="000000" w:themeColor="text1"/>
                </w:rPr>
                <w:t>DOI 10.4467/23539496IB.16.040.5621</w:t>
              </w:r>
            </w:hyperlink>
            <w:r w:rsidRPr="00C655C9">
              <w:rPr>
                <w:color w:val="000000" w:themeColor="text1"/>
              </w:rPr>
              <w:t xml:space="preserve"> (70%). </w:t>
            </w:r>
          </w:p>
          <w:p w14:paraId="6B12A73B" w14:textId="77777777" w:rsidR="0035386B" w:rsidRPr="00C655C9" w:rsidRDefault="0035386B" w:rsidP="0035386B">
            <w:pPr>
              <w:jc w:val="both"/>
              <w:rPr>
                <w:color w:val="000000" w:themeColor="text1"/>
              </w:rPr>
            </w:pPr>
            <w:r w:rsidRPr="00C655C9">
              <w:rPr>
                <w:color w:val="000000" w:themeColor="text1"/>
              </w:rPr>
              <w:t xml:space="preserve">DOHNALOVÁ, Z., ZIMOLA, B. Corporate Stakeholder Management. </w:t>
            </w:r>
            <w:r w:rsidRPr="00C655C9">
              <w:rPr>
                <w:i/>
                <w:color w:val="000000" w:themeColor="text1"/>
              </w:rPr>
              <w:t>Procedia: Social and Behavioral Sciences</w:t>
            </w:r>
            <w:r w:rsidRPr="00C655C9">
              <w:rPr>
                <w:color w:val="000000" w:themeColor="text1"/>
              </w:rPr>
              <w:t xml:space="preserve">, 2014, roč. 110, č. 121, s. 879-886. ISSN 1877-0428. </w:t>
            </w:r>
            <w:hyperlink r:id="rId33" w:tgtFrame="_blank" w:tooltip="Persistent link using digital object identifier" w:history="1">
              <w:r w:rsidRPr="00C655C9">
                <w:rPr>
                  <w:color w:val="000000" w:themeColor="text1"/>
                </w:rPr>
                <w:t>https://doi.org/10.1016/j.sbspro.2013.12.933</w:t>
              </w:r>
            </w:hyperlink>
            <w:r w:rsidRPr="00C655C9">
              <w:rPr>
                <w:color w:val="000000" w:themeColor="text1"/>
              </w:rPr>
              <w:t xml:space="preserve"> (50%).</w:t>
            </w:r>
          </w:p>
          <w:p w14:paraId="45A663EA" w14:textId="77777777" w:rsidR="0035386B" w:rsidRPr="00C655C9" w:rsidRDefault="0035386B" w:rsidP="0035386B">
            <w:pPr>
              <w:jc w:val="both"/>
              <w:rPr>
                <w:color w:val="000000" w:themeColor="text1"/>
              </w:rPr>
            </w:pPr>
            <w:r w:rsidRPr="00C655C9">
              <w:rPr>
                <w:color w:val="000000" w:themeColor="text1"/>
              </w:rPr>
              <w:t xml:space="preserve">SOBOTKOVÁ, E., DOHNALOVÁ, Z. Modern Problems of the Integration of Graduates in the Czech Labour Market. </w:t>
            </w:r>
            <w:r w:rsidRPr="00C655C9">
              <w:rPr>
                <w:i/>
                <w:color w:val="000000" w:themeColor="text1"/>
              </w:rPr>
              <w:t>Procedia: Social and Behavioral Sciences</w:t>
            </w:r>
            <w:r w:rsidRPr="00C655C9">
              <w:rPr>
                <w:color w:val="000000" w:themeColor="text1"/>
              </w:rPr>
              <w:t>, 2014, č. 143, s. 1048-1054. ISSN 1877-0428. DOI: 10.1016/j.sbspro.2014.07.553 (25%).</w:t>
            </w:r>
          </w:p>
          <w:p w14:paraId="1B53EDFD" w14:textId="77777777" w:rsidR="0035386B" w:rsidRPr="00C655C9" w:rsidRDefault="0035386B" w:rsidP="0035386B">
            <w:pPr>
              <w:jc w:val="both"/>
              <w:rPr>
                <w:color w:val="000000" w:themeColor="text1"/>
              </w:rPr>
            </w:pPr>
            <w:r w:rsidRPr="00C655C9">
              <w:rPr>
                <w:color w:val="000000" w:themeColor="text1"/>
              </w:rPr>
              <w:t xml:space="preserve">DOHNALOVÁ, Z. </w:t>
            </w:r>
            <w:r w:rsidRPr="00C655C9">
              <w:rPr>
                <w:i/>
                <w:color w:val="000000" w:themeColor="text1"/>
              </w:rPr>
              <w:t>Mikroekonomie</w:t>
            </w:r>
            <w:r w:rsidRPr="00C655C9">
              <w:rPr>
                <w:color w:val="000000" w:themeColor="text1"/>
              </w:rPr>
              <w:t>. 1. vyd. Žilina: Georg Žilina, 2014, 185 s. ISBN 978-80-8154-033-2.</w:t>
            </w:r>
          </w:p>
          <w:p w14:paraId="7DDDBE8D" w14:textId="77777777" w:rsidR="0035386B" w:rsidRPr="00C655C9" w:rsidRDefault="0035386B" w:rsidP="0035386B">
            <w:pPr>
              <w:jc w:val="both"/>
              <w:rPr>
                <w:rFonts w:ascii="Helvetica" w:hAnsi="Helvetica" w:cs="Helvetica"/>
                <w:color w:val="000000" w:themeColor="text1"/>
                <w:sz w:val="18"/>
                <w:szCs w:val="18"/>
                <w:shd w:val="clear" w:color="auto" w:fill="FFFFFF"/>
              </w:rPr>
            </w:pPr>
            <w:r w:rsidRPr="00C655C9">
              <w:rPr>
                <w:i/>
                <w:color w:val="000000" w:themeColor="text1"/>
              </w:rPr>
              <w:t>Přehled projektové činnosti:</w:t>
            </w:r>
          </w:p>
          <w:p w14:paraId="3EE4178A" w14:textId="77777777" w:rsidR="008055D1" w:rsidRDefault="0035386B" w:rsidP="0035386B">
            <w:pPr>
              <w:jc w:val="both"/>
              <w:rPr>
                <w:color w:val="000000" w:themeColor="text1"/>
              </w:rPr>
            </w:pPr>
            <w:r w:rsidRPr="00C655C9">
              <w:rPr>
                <w:color w:val="000000" w:themeColor="text1"/>
              </w:rPr>
              <w:t>TAČR – TD020291Výzkum vývoje profesní orientace studentů středních škol s ohledem na parametrizaci jejich dalšího studia a trh práce 2014-2015 (hlavní řešitel)</w:t>
            </w:r>
          </w:p>
          <w:p w14:paraId="4F67EDC3" w14:textId="77777777" w:rsidR="00305711" w:rsidRPr="00305711" w:rsidRDefault="00305711" w:rsidP="0035386B">
            <w:pPr>
              <w:jc w:val="both"/>
            </w:pPr>
            <w:r w:rsidRPr="00BA0440">
              <w:t>DOHNALOVÁ, Zuzana</w:t>
            </w:r>
            <w:r>
              <w:t xml:space="preserve">, mentor projektu Technologické agentury České republiky </w:t>
            </w:r>
            <w:r w:rsidRPr="00F65C85">
              <w:t>PID: TJ02000339</w:t>
            </w:r>
            <w:r>
              <w:t>, Poznatky behaviorální ekonomie a jejich aplikace na úrovni obcí a krajů České republiky. 2019.</w:t>
            </w:r>
          </w:p>
        </w:tc>
      </w:tr>
      <w:tr w:rsidR="0035386B" w:rsidRPr="00073CFE" w14:paraId="26AF4FAA" w14:textId="77777777" w:rsidTr="004842AA">
        <w:trPr>
          <w:trHeight w:val="218"/>
        </w:trPr>
        <w:tc>
          <w:tcPr>
            <w:tcW w:w="9859" w:type="dxa"/>
            <w:gridSpan w:val="11"/>
            <w:shd w:val="clear" w:color="auto" w:fill="F7CAAC"/>
          </w:tcPr>
          <w:p w14:paraId="1D5A27A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62FB940D" w14:textId="77777777" w:rsidTr="004842AA">
        <w:trPr>
          <w:trHeight w:val="56"/>
        </w:trPr>
        <w:tc>
          <w:tcPr>
            <w:tcW w:w="9859" w:type="dxa"/>
            <w:gridSpan w:val="11"/>
          </w:tcPr>
          <w:p w14:paraId="2E8FF01F" w14:textId="77777777" w:rsidR="0035386B" w:rsidRPr="00073CFE" w:rsidRDefault="0035386B" w:rsidP="0035386B">
            <w:pPr>
              <w:rPr>
                <w:b/>
                <w:color w:val="000000" w:themeColor="text1"/>
              </w:rPr>
            </w:pPr>
          </w:p>
        </w:tc>
      </w:tr>
      <w:tr w:rsidR="0035386B" w:rsidRPr="00073CFE" w14:paraId="5A6BE5DA" w14:textId="77777777" w:rsidTr="004842AA">
        <w:trPr>
          <w:cantSplit/>
          <w:trHeight w:val="89"/>
        </w:trPr>
        <w:tc>
          <w:tcPr>
            <w:tcW w:w="2518" w:type="dxa"/>
            <w:shd w:val="clear" w:color="auto" w:fill="F7CAAC"/>
          </w:tcPr>
          <w:p w14:paraId="686B98CD"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02D1E7C3" w14:textId="77777777" w:rsidR="0035386B" w:rsidRPr="00073CFE" w:rsidRDefault="0035386B" w:rsidP="0035386B">
            <w:pPr>
              <w:jc w:val="both"/>
              <w:rPr>
                <w:color w:val="000000" w:themeColor="text1"/>
              </w:rPr>
            </w:pPr>
          </w:p>
        </w:tc>
        <w:tc>
          <w:tcPr>
            <w:tcW w:w="786" w:type="dxa"/>
            <w:gridSpan w:val="2"/>
            <w:shd w:val="clear" w:color="auto" w:fill="F7CAAC"/>
          </w:tcPr>
          <w:p w14:paraId="49B4DDE9"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3AB204B8" w14:textId="77777777" w:rsidR="0035386B" w:rsidRPr="00073CFE" w:rsidRDefault="0035386B" w:rsidP="0035386B">
            <w:pPr>
              <w:jc w:val="both"/>
              <w:rPr>
                <w:color w:val="000000" w:themeColor="text1"/>
              </w:rPr>
            </w:pPr>
          </w:p>
        </w:tc>
      </w:tr>
    </w:tbl>
    <w:p w14:paraId="04849FF3" w14:textId="382A586D" w:rsidR="00417C57" w:rsidRDefault="00417C57">
      <w:pPr>
        <w:spacing w:after="160" w:line="259" w:lineRule="auto"/>
        <w:rPr>
          <w:ins w:id="1344" w:author="Drahomíra Pavelková" w:date="2020-08-27T11:06:00Z"/>
          <w:color w:val="000000" w:themeColor="text1"/>
        </w:rPr>
      </w:pPr>
    </w:p>
    <w:p w14:paraId="4B8F2603" w14:textId="4DB227D1" w:rsidR="00417C57" w:rsidRDefault="00417C57">
      <w:pPr>
        <w:spacing w:after="160" w:line="259" w:lineRule="auto"/>
        <w:rPr>
          <w:ins w:id="1345" w:author="Drahomíra Pavelková" w:date="2020-08-27T11:06:00Z"/>
          <w:color w:val="000000" w:themeColor="text1"/>
        </w:rPr>
      </w:pPr>
    </w:p>
    <w:p w14:paraId="46AE57E3" w14:textId="77777777" w:rsidR="00417C57" w:rsidRDefault="00417C57">
      <w:pPr>
        <w:spacing w:after="160" w:line="259" w:lineRule="auto"/>
        <w:rPr>
          <w:ins w:id="1346" w:author="Drahomíra Pavelková" w:date="2020-08-27T11:06:00Z"/>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17C57" w14:paraId="5D7CB627" w14:textId="77777777" w:rsidTr="003E5BEA">
        <w:trPr>
          <w:ins w:id="1347" w:author="Drahomíra Pavelková" w:date="2020-08-27T11:06:00Z"/>
        </w:trPr>
        <w:tc>
          <w:tcPr>
            <w:tcW w:w="9859" w:type="dxa"/>
            <w:gridSpan w:val="11"/>
            <w:tcBorders>
              <w:bottom w:val="double" w:sz="4" w:space="0" w:color="auto"/>
            </w:tcBorders>
            <w:shd w:val="clear" w:color="auto" w:fill="BDD6EE"/>
          </w:tcPr>
          <w:p w14:paraId="6EF8E52C" w14:textId="77777777" w:rsidR="00417C57" w:rsidRDefault="00417C57" w:rsidP="003E5BEA">
            <w:pPr>
              <w:jc w:val="both"/>
              <w:rPr>
                <w:ins w:id="1348" w:author="Drahomíra Pavelková" w:date="2020-08-27T11:06:00Z"/>
                <w:b/>
                <w:sz w:val="28"/>
              </w:rPr>
            </w:pPr>
            <w:ins w:id="1349" w:author="Drahomíra Pavelková" w:date="2020-08-27T11:06:00Z">
              <w:r>
                <w:rPr>
                  <w:b/>
                  <w:sz w:val="28"/>
                </w:rPr>
                <w:t>C-I – Personální zabezpečení</w:t>
              </w:r>
            </w:ins>
          </w:p>
        </w:tc>
      </w:tr>
      <w:tr w:rsidR="00417C57" w14:paraId="61E97FED" w14:textId="77777777" w:rsidTr="003E5BEA">
        <w:trPr>
          <w:ins w:id="1350" w:author="Drahomíra Pavelková" w:date="2020-08-27T11:06:00Z"/>
        </w:trPr>
        <w:tc>
          <w:tcPr>
            <w:tcW w:w="2518" w:type="dxa"/>
            <w:tcBorders>
              <w:top w:val="double" w:sz="4" w:space="0" w:color="auto"/>
            </w:tcBorders>
            <w:shd w:val="clear" w:color="auto" w:fill="F7CAAC"/>
          </w:tcPr>
          <w:p w14:paraId="1464E909" w14:textId="77777777" w:rsidR="00417C57" w:rsidRDefault="00417C57" w:rsidP="003E5BEA">
            <w:pPr>
              <w:jc w:val="both"/>
              <w:rPr>
                <w:ins w:id="1351" w:author="Drahomíra Pavelková" w:date="2020-08-27T11:06:00Z"/>
                <w:b/>
              </w:rPr>
            </w:pPr>
            <w:ins w:id="1352" w:author="Drahomíra Pavelková" w:date="2020-08-27T11:06:00Z">
              <w:r>
                <w:rPr>
                  <w:b/>
                </w:rPr>
                <w:t>Vysoká škola</w:t>
              </w:r>
            </w:ins>
          </w:p>
        </w:tc>
        <w:tc>
          <w:tcPr>
            <w:tcW w:w="7341" w:type="dxa"/>
            <w:gridSpan w:val="10"/>
          </w:tcPr>
          <w:p w14:paraId="7E4CC333" w14:textId="77777777" w:rsidR="00417C57" w:rsidRDefault="00417C57" w:rsidP="003E5BEA">
            <w:pPr>
              <w:jc w:val="both"/>
              <w:rPr>
                <w:ins w:id="1353" w:author="Drahomíra Pavelková" w:date="2020-08-27T11:06:00Z"/>
              </w:rPr>
            </w:pPr>
            <w:ins w:id="1354" w:author="Drahomíra Pavelková" w:date="2020-08-27T11:06:00Z">
              <w:r>
                <w:t>Univerzita Tomáše Bati ve Zlíně</w:t>
              </w:r>
            </w:ins>
          </w:p>
        </w:tc>
      </w:tr>
      <w:tr w:rsidR="00417C57" w14:paraId="0E7FB380" w14:textId="77777777" w:rsidTr="003E5BEA">
        <w:trPr>
          <w:ins w:id="1355" w:author="Drahomíra Pavelková" w:date="2020-08-27T11:06:00Z"/>
        </w:trPr>
        <w:tc>
          <w:tcPr>
            <w:tcW w:w="2518" w:type="dxa"/>
            <w:shd w:val="clear" w:color="auto" w:fill="F7CAAC"/>
          </w:tcPr>
          <w:p w14:paraId="55DD7F70" w14:textId="77777777" w:rsidR="00417C57" w:rsidRDefault="00417C57" w:rsidP="003E5BEA">
            <w:pPr>
              <w:jc w:val="both"/>
              <w:rPr>
                <w:ins w:id="1356" w:author="Drahomíra Pavelková" w:date="2020-08-27T11:06:00Z"/>
                <w:b/>
              </w:rPr>
            </w:pPr>
            <w:ins w:id="1357" w:author="Drahomíra Pavelková" w:date="2020-08-27T11:06:00Z">
              <w:r>
                <w:rPr>
                  <w:b/>
                </w:rPr>
                <w:t>Součást vysoké školy</w:t>
              </w:r>
            </w:ins>
          </w:p>
        </w:tc>
        <w:tc>
          <w:tcPr>
            <w:tcW w:w="7341" w:type="dxa"/>
            <w:gridSpan w:val="10"/>
          </w:tcPr>
          <w:p w14:paraId="2D6ECB73" w14:textId="77777777" w:rsidR="00417C57" w:rsidRDefault="00417C57" w:rsidP="003E5BEA">
            <w:pPr>
              <w:jc w:val="both"/>
              <w:rPr>
                <w:ins w:id="1358" w:author="Drahomíra Pavelková" w:date="2020-08-27T11:06:00Z"/>
              </w:rPr>
            </w:pPr>
            <w:ins w:id="1359" w:author="Drahomíra Pavelková" w:date="2020-08-27T11:06:00Z">
              <w:r>
                <w:t>Fakulta managementu a ekonomiky</w:t>
              </w:r>
            </w:ins>
          </w:p>
        </w:tc>
      </w:tr>
      <w:tr w:rsidR="00417C57" w14:paraId="713F5910" w14:textId="77777777" w:rsidTr="003E5BEA">
        <w:trPr>
          <w:ins w:id="1360" w:author="Drahomíra Pavelková" w:date="2020-08-27T11:06:00Z"/>
        </w:trPr>
        <w:tc>
          <w:tcPr>
            <w:tcW w:w="2518" w:type="dxa"/>
            <w:shd w:val="clear" w:color="auto" w:fill="F7CAAC"/>
          </w:tcPr>
          <w:p w14:paraId="5415FC3B" w14:textId="77777777" w:rsidR="00417C57" w:rsidRDefault="00417C57" w:rsidP="003E5BEA">
            <w:pPr>
              <w:jc w:val="both"/>
              <w:rPr>
                <w:ins w:id="1361" w:author="Drahomíra Pavelková" w:date="2020-08-27T11:06:00Z"/>
                <w:b/>
              </w:rPr>
            </w:pPr>
            <w:ins w:id="1362" w:author="Drahomíra Pavelková" w:date="2020-08-27T11:06:00Z">
              <w:r>
                <w:rPr>
                  <w:b/>
                </w:rPr>
                <w:t>Název studijního programu</w:t>
              </w:r>
            </w:ins>
          </w:p>
        </w:tc>
        <w:tc>
          <w:tcPr>
            <w:tcW w:w="7341" w:type="dxa"/>
            <w:gridSpan w:val="10"/>
          </w:tcPr>
          <w:p w14:paraId="6A7A4F41" w14:textId="77777777" w:rsidR="00417C57" w:rsidRDefault="00417C57" w:rsidP="003E5BEA">
            <w:pPr>
              <w:jc w:val="both"/>
              <w:rPr>
                <w:ins w:id="1363" w:author="Drahomíra Pavelková" w:date="2020-08-27T11:06:00Z"/>
              </w:rPr>
            </w:pPr>
            <w:ins w:id="1364" w:author="Drahomíra Pavelková" w:date="2020-08-27T11:06:00Z">
              <w:r>
                <w:t>Finance</w:t>
              </w:r>
            </w:ins>
          </w:p>
        </w:tc>
      </w:tr>
      <w:tr w:rsidR="00417C57" w14:paraId="67AA595A" w14:textId="77777777" w:rsidTr="003E5BEA">
        <w:trPr>
          <w:ins w:id="1365" w:author="Drahomíra Pavelková" w:date="2020-08-27T11:06:00Z"/>
        </w:trPr>
        <w:tc>
          <w:tcPr>
            <w:tcW w:w="2518" w:type="dxa"/>
            <w:shd w:val="clear" w:color="auto" w:fill="F7CAAC"/>
          </w:tcPr>
          <w:p w14:paraId="26489C99" w14:textId="77777777" w:rsidR="00417C57" w:rsidRDefault="00417C57" w:rsidP="003E5BEA">
            <w:pPr>
              <w:jc w:val="both"/>
              <w:rPr>
                <w:ins w:id="1366" w:author="Drahomíra Pavelková" w:date="2020-08-27T11:06:00Z"/>
                <w:b/>
              </w:rPr>
            </w:pPr>
            <w:ins w:id="1367" w:author="Drahomíra Pavelková" w:date="2020-08-27T11:06:00Z">
              <w:r>
                <w:rPr>
                  <w:b/>
                </w:rPr>
                <w:t>Jméno a příjmení</w:t>
              </w:r>
            </w:ins>
          </w:p>
        </w:tc>
        <w:tc>
          <w:tcPr>
            <w:tcW w:w="4536" w:type="dxa"/>
            <w:gridSpan w:val="5"/>
          </w:tcPr>
          <w:p w14:paraId="4AAC4EB5" w14:textId="6F5610C1" w:rsidR="00417C57" w:rsidRDefault="00417C57" w:rsidP="0026449A">
            <w:pPr>
              <w:jc w:val="both"/>
              <w:rPr>
                <w:ins w:id="1368" w:author="Drahomíra Pavelková" w:date="2020-08-27T11:06:00Z"/>
              </w:rPr>
            </w:pPr>
            <w:ins w:id="1369" w:author="Drahomíra Pavelková" w:date="2020-08-27T11:06:00Z">
              <w:r>
                <w:t xml:space="preserve">Igor </w:t>
              </w:r>
              <w:del w:id="1370" w:author="Michal Pilík" w:date="2020-08-31T14:46:00Z">
                <w:r w:rsidDel="0026449A">
                  <w:delText>Drápala</w:delText>
                </w:r>
              </w:del>
            </w:ins>
            <w:ins w:id="1371" w:author="Michal Pilík" w:date="2020-08-31T14:46:00Z">
              <w:r w:rsidR="0026449A">
                <w:t>DRÁPALA</w:t>
              </w:r>
            </w:ins>
          </w:p>
        </w:tc>
        <w:tc>
          <w:tcPr>
            <w:tcW w:w="709" w:type="dxa"/>
            <w:shd w:val="clear" w:color="auto" w:fill="F7CAAC"/>
          </w:tcPr>
          <w:p w14:paraId="4F544746" w14:textId="77777777" w:rsidR="00417C57" w:rsidRDefault="00417C57" w:rsidP="003E5BEA">
            <w:pPr>
              <w:jc w:val="both"/>
              <w:rPr>
                <w:ins w:id="1372" w:author="Drahomíra Pavelková" w:date="2020-08-27T11:06:00Z"/>
                <w:b/>
              </w:rPr>
            </w:pPr>
            <w:ins w:id="1373" w:author="Drahomíra Pavelková" w:date="2020-08-27T11:06:00Z">
              <w:r>
                <w:rPr>
                  <w:b/>
                </w:rPr>
                <w:t>Tituly</w:t>
              </w:r>
            </w:ins>
          </w:p>
        </w:tc>
        <w:tc>
          <w:tcPr>
            <w:tcW w:w="2096" w:type="dxa"/>
            <w:gridSpan w:val="4"/>
          </w:tcPr>
          <w:p w14:paraId="6F3F3A3E" w14:textId="77777777" w:rsidR="00417C57" w:rsidRDefault="00417C57" w:rsidP="003E5BEA">
            <w:pPr>
              <w:jc w:val="both"/>
              <w:rPr>
                <w:ins w:id="1374" w:author="Drahomíra Pavelková" w:date="2020-08-27T11:06:00Z"/>
              </w:rPr>
            </w:pPr>
            <w:ins w:id="1375" w:author="Drahomíra Pavelková" w:date="2020-08-27T11:06:00Z">
              <w:r>
                <w:t>Mgr.</w:t>
              </w:r>
            </w:ins>
          </w:p>
        </w:tc>
      </w:tr>
      <w:tr w:rsidR="00417C57" w14:paraId="105CE859" w14:textId="77777777" w:rsidTr="003E5BEA">
        <w:trPr>
          <w:ins w:id="1376" w:author="Drahomíra Pavelková" w:date="2020-08-27T11:06:00Z"/>
        </w:trPr>
        <w:tc>
          <w:tcPr>
            <w:tcW w:w="2518" w:type="dxa"/>
            <w:shd w:val="clear" w:color="auto" w:fill="F7CAAC"/>
          </w:tcPr>
          <w:p w14:paraId="0D32C337" w14:textId="77777777" w:rsidR="00417C57" w:rsidRDefault="00417C57" w:rsidP="003E5BEA">
            <w:pPr>
              <w:jc w:val="both"/>
              <w:rPr>
                <w:ins w:id="1377" w:author="Drahomíra Pavelková" w:date="2020-08-27T11:06:00Z"/>
                <w:b/>
              </w:rPr>
            </w:pPr>
            <w:ins w:id="1378" w:author="Drahomíra Pavelková" w:date="2020-08-27T11:06:00Z">
              <w:r>
                <w:rPr>
                  <w:b/>
                </w:rPr>
                <w:t>Rok narození</w:t>
              </w:r>
            </w:ins>
          </w:p>
        </w:tc>
        <w:tc>
          <w:tcPr>
            <w:tcW w:w="829" w:type="dxa"/>
          </w:tcPr>
          <w:p w14:paraId="6F77CF92" w14:textId="77777777" w:rsidR="00417C57" w:rsidRDefault="00417C57" w:rsidP="003E5BEA">
            <w:pPr>
              <w:jc w:val="both"/>
              <w:rPr>
                <w:ins w:id="1379" w:author="Drahomíra Pavelková" w:date="2020-08-27T11:06:00Z"/>
              </w:rPr>
            </w:pPr>
            <w:ins w:id="1380" w:author="Drahomíra Pavelková" w:date="2020-08-27T11:06:00Z">
              <w:r>
                <w:t>1977</w:t>
              </w:r>
            </w:ins>
          </w:p>
        </w:tc>
        <w:tc>
          <w:tcPr>
            <w:tcW w:w="1721" w:type="dxa"/>
            <w:shd w:val="clear" w:color="auto" w:fill="F7CAAC"/>
          </w:tcPr>
          <w:p w14:paraId="626315E3" w14:textId="77777777" w:rsidR="00417C57" w:rsidRDefault="00417C57" w:rsidP="003E5BEA">
            <w:pPr>
              <w:jc w:val="both"/>
              <w:rPr>
                <w:ins w:id="1381" w:author="Drahomíra Pavelková" w:date="2020-08-27T11:06:00Z"/>
                <w:b/>
              </w:rPr>
            </w:pPr>
            <w:ins w:id="1382" w:author="Drahomíra Pavelková" w:date="2020-08-27T11:06:00Z">
              <w:r>
                <w:rPr>
                  <w:b/>
                </w:rPr>
                <w:t>typ vztahu k VŠ</w:t>
              </w:r>
            </w:ins>
          </w:p>
        </w:tc>
        <w:tc>
          <w:tcPr>
            <w:tcW w:w="992" w:type="dxa"/>
            <w:gridSpan w:val="2"/>
          </w:tcPr>
          <w:p w14:paraId="0E4B9D6E" w14:textId="77777777" w:rsidR="00417C57" w:rsidRDefault="00417C57" w:rsidP="003E5BEA">
            <w:pPr>
              <w:jc w:val="both"/>
              <w:rPr>
                <w:ins w:id="1383" w:author="Drahomíra Pavelková" w:date="2020-08-27T11:06:00Z"/>
              </w:rPr>
            </w:pPr>
            <w:ins w:id="1384" w:author="Drahomíra Pavelková" w:date="2020-08-27T11:06:00Z">
              <w:r>
                <w:t>PP</w:t>
              </w:r>
            </w:ins>
          </w:p>
        </w:tc>
        <w:tc>
          <w:tcPr>
            <w:tcW w:w="994" w:type="dxa"/>
            <w:shd w:val="clear" w:color="auto" w:fill="F7CAAC"/>
          </w:tcPr>
          <w:p w14:paraId="05E33106" w14:textId="77777777" w:rsidR="00417C57" w:rsidRDefault="00417C57" w:rsidP="003E5BEA">
            <w:pPr>
              <w:jc w:val="both"/>
              <w:rPr>
                <w:ins w:id="1385" w:author="Drahomíra Pavelková" w:date="2020-08-27T11:06:00Z"/>
                <w:b/>
              </w:rPr>
            </w:pPr>
            <w:ins w:id="1386" w:author="Drahomíra Pavelková" w:date="2020-08-27T11:06:00Z">
              <w:r>
                <w:rPr>
                  <w:b/>
                </w:rPr>
                <w:t>rozsah</w:t>
              </w:r>
            </w:ins>
          </w:p>
        </w:tc>
        <w:tc>
          <w:tcPr>
            <w:tcW w:w="709" w:type="dxa"/>
          </w:tcPr>
          <w:p w14:paraId="77DC5F29" w14:textId="77777777" w:rsidR="00417C57" w:rsidRDefault="00417C57" w:rsidP="003E5BEA">
            <w:pPr>
              <w:jc w:val="both"/>
              <w:rPr>
                <w:ins w:id="1387" w:author="Drahomíra Pavelková" w:date="2020-08-27T11:06:00Z"/>
              </w:rPr>
            </w:pPr>
            <w:ins w:id="1388" w:author="Drahomíra Pavelková" w:date="2020-08-27T11:06:00Z">
              <w:r>
                <w:t>40</w:t>
              </w:r>
            </w:ins>
          </w:p>
        </w:tc>
        <w:tc>
          <w:tcPr>
            <w:tcW w:w="709" w:type="dxa"/>
            <w:gridSpan w:val="2"/>
            <w:shd w:val="clear" w:color="auto" w:fill="F7CAAC"/>
          </w:tcPr>
          <w:p w14:paraId="5C3B99A2" w14:textId="77777777" w:rsidR="00417C57" w:rsidRDefault="00417C57" w:rsidP="003E5BEA">
            <w:pPr>
              <w:jc w:val="both"/>
              <w:rPr>
                <w:ins w:id="1389" w:author="Drahomíra Pavelková" w:date="2020-08-27T11:06:00Z"/>
                <w:b/>
              </w:rPr>
            </w:pPr>
            <w:ins w:id="1390" w:author="Drahomíra Pavelková" w:date="2020-08-27T11:06:00Z">
              <w:r>
                <w:rPr>
                  <w:b/>
                </w:rPr>
                <w:t>do kdy</w:t>
              </w:r>
            </w:ins>
          </w:p>
        </w:tc>
        <w:tc>
          <w:tcPr>
            <w:tcW w:w="1387" w:type="dxa"/>
            <w:gridSpan w:val="2"/>
          </w:tcPr>
          <w:p w14:paraId="7581D1DC" w14:textId="1171C0DD" w:rsidR="00417C57" w:rsidRDefault="00932420" w:rsidP="003E5BEA">
            <w:pPr>
              <w:jc w:val="both"/>
              <w:rPr>
                <w:ins w:id="1391" w:author="Drahomíra Pavelková" w:date="2020-08-27T11:06:00Z"/>
              </w:rPr>
            </w:pPr>
            <w:ins w:id="1392" w:author="Michal Pilík" w:date="2020-08-28T09:32:00Z">
              <w:r>
                <w:t>08/</w:t>
              </w:r>
            </w:ins>
            <w:ins w:id="1393" w:author="Drahomíra Pavelková" w:date="2020-08-27T11:06:00Z">
              <w:r w:rsidR="00417C57">
                <w:t>2022</w:t>
              </w:r>
            </w:ins>
          </w:p>
        </w:tc>
      </w:tr>
      <w:tr w:rsidR="00417C57" w14:paraId="1E0F6509" w14:textId="77777777" w:rsidTr="003E5BEA">
        <w:trPr>
          <w:ins w:id="1394" w:author="Drahomíra Pavelková" w:date="2020-08-27T11:06:00Z"/>
        </w:trPr>
        <w:tc>
          <w:tcPr>
            <w:tcW w:w="5068" w:type="dxa"/>
            <w:gridSpan w:val="3"/>
            <w:shd w:val="clear" w:color="auto" w:fill="F7CAAC"/>
          </w:tcPr>
          <w:p w14:paraId="574A68E2" w14:textId="77777777" w:rsidR="00417C57" w:rsidRDefault="00417C57" w:rsidP="003E5BEA">
            <w:pPr>
              <w:jc w:val="both"/>
              <w:rPr>
                <w:ins w:id="1395" w:author="Drahomíra Pavelková" w:date="2020-08-27T11:06:00Z"/>
                <w:b/>
              </w:rPr>
            </w:pPr>
            <w:ins w:id="1396" w:author="Drahomíra Pavelková" w:date="2020-08-27T11:06:00Z">
              <w:r>
                <w:rPr>
                  <w:b/>
                </w:rPr>
                <w:t>Typ vztahu na součásti VŠ, která uskutečňuje st. program</w:t>
              </w:r>
            </w:ins>
          </w:p>
        </w:tc>
        <w:tc>
          <w:tcPr>
            <w:tcW w:w="992" w:type="dxa"/>
            <w:gridSpan w:val="2"/>
          </w:tcPr>
          <w:p w14:paraId="5CA69C0A" w14:textId="77777777" w:rsidR="00417C57" w:rsidRDefault="00417C57" w:rsidP="003E5BEA">
            <w:pPr>
              <w:jc w:val="both"/>
              <w:rPr>
                <w:ins w:id="1397" w:author="Drahomíra Pavelková" w:date="2020-08-27T11:06:00Z"/>
              </w:rPr>
            </w:pPr>
          </w:p>
        </w:tc>
        <w:tc>
          <w:tcPr>
            <w:tcW w:w="994" w:type="dxa"/>
            <w:shd w:val="clear" w:color="auto" w:fill="F7CAAC"/>
          </w:tcPr>
          <w:p w14:paraId="7EBD01B9" w14:textId="77777777" w:rsidR="00417C57" w:rsidRDefault="00417C57" w:rsidP="003E5BEA">
            <w:pPr>
              <w:jc w:val="both"/>
              <w:rPr>
                <w:ins w:id="1398" w:author="Drahomíra Pavelková" w:date="2020-08-27T11:06:00Z"/>
                <w:b/>
              </w:rPr>
            </w:pPr>
            <w:ins w:id="1399" w:author="Drahomíra Pavelková" w:date="2020-08-27T11:06:00Z">
              <w:r>
                <w:rPr>
                  <w:b/>
                </w:rPr>
                <w:t>rozsah</w:t>
              </w:r>
            </w:ins>
          </w:p>
        </w:tc>
        <w:tc>
          <w:tcPr>
            <w:tcW w:w="709" w:type="dxa"/>
          </w:tcPr>
          <w:p w14:paraId="33F80B19" w14:textId="77777777" w:rsidR="00417C57" w:rsidRDefault="00417C57" w:rsidP="003E5BEA">
            <w:pPr>
              <w:jc w:val="both"/>
              <w:rPr>
                <w:ins w:id="1400" w:author="Drahomíra Pavelková" w:date="2020-08-27T11:06:00Z"/>
              </w:rPr>
            </w:pPr>
          </w:p>
        </w:tc>
        <w:tc>
          <w:tcPr>
            <w:tcW w:w="709" w:type="dxa"/>
            <w:gridSpan w:val="2"/>
            <w:shd w:val="clear" w:color="auto" w:fill="F7CAAC"/>
          </w:tcPr>
          <w:p w14:paraId="4DCE7F58" w14:textId="77777777" w:rsidR="00417C57" w:rsidRDefault="00417C57" w:rsidP="003E5BEA">
            <w:pPr>
              <w:jc w:val="both"/>
              <w:rPr>
                <w:ins w:id="1401" w:author="Drahomíra Pavelková" w:date="2020-08-27T11:06:00Z"/>
                <w:b/>
              </w:rPr>
            </w:pPr>
            <w:ins w:id="1402" w:author="Drahomíra Pavelková" w:date="2020-08-27T11:06:00Z">
              <w:r>
                <w:rPr>
                  <w:b/>
                </w:rPr>
                <w:t>do kdy</w:t>
              </w:r>
            </w:ins>
          </w:p>
        </w:tc>
        <w:tc>
          <w:tcPr>
            <w:tcW w:w="1387" w:type="dxa"/>
            <w:gridSpan w:val="2"/>
          </w:tcPr>
          <w:p w14:paraId="05F834D4" w14:textId="77777777" w:rsidR="00417C57" w:rsidRDefault="00417C57" w:rsidP="003E5BEA">
            <w:pPr>
              <w:jc w:val="both"/>
              <w:rPr>
                <w:ins w:id="1403" w:author="Drahomíra Pavelková" w:date="2020-08-27T11:06:00Z"/>
              </w:rPr>
            </w:pPr>
          </w:p>
        </w:tc>
      </w:tr>
      <w:tr w:rsidR="00417C57" w14:paraId="6B756BA1" w14:textId="77777777" w:rsidTr="003E5BEA">
        <w:trPr>
          <w:ins w:id="1404" w:author="Drahomíra Pavelková" w:date="2020-08-27T11:06:00Z"/>
        </w:trPr>
        <w:tc>
          <w:tcPr>
            <w:tcW w:w="6060" w:type="dxa"/>
            <w:gridSpan w:val="5"/>
            <w:shd w:val="clear" w:color="auto" w:fill="F7CAAC"/>
          </w:tcPr>
          <w:p w14:paraId="4FA3D0B4" w14:textId="77777777" w:rsidR="00417C57" w:rsidRDefault="00417C57" w:rsidP="003E5BEA">
            <w:pPr>
              <w:jc w:val="both"/>
              <w:rPr>
                <w:ins w:id="1405" w:author="Drahomíra Pavelková" w:date="2020-08-27T11:06:00Z"/>
              </w:rPr>
            </w:pPr>
            <w:ins w:id="1406" w:author="Drahomíra Pavelková" w:date="2020-08-27T11:06:00Z">
              <w:r>
                <w:rPr>
                  <w:b/>
                </w:rPr>
                <w:t>Další současná působení jako akademický pracovník na jiných VŠ</w:t>
              </w:r>
            </w:ins>
          </w:p>
        </w:tc>
        <w:tc>
          <w:tcPr>
            <w:tcW w:w="1703" w:type="dxa"/>
            <w:gridSpan w:val="2"/>
            <w:shd w:val="clear" w:color="auto" w:fill="F7CAAC"/>
          </w:tcPr>
          <w:p w14:paraId="5A8A5956" w14:textId="77777777" w:rsidR="00417C57" w:rsidRDefault="00417C57" w:rsidP="003E5BEA">
            <w:pPr>
              <w:jc w:val="both"/>
              <w:rPr>
                <w:ins w:id="1407" w:author="Drahomíra Pavelková" w:date="2020-08-27T11:06:00Z"/>
                <w:b/>
              </w:rPr>
            </w:pPr>
            <w:ins w:id="1408" w:author="Drahomíra Pavelková" w:date="2020-08-27T11:06:00Z">
              <w:r>
                <w:rPr>
                  <w:b/>
                </w:rPr>
                <w:t>typ prac. vztahu</w:t>
              </w:r>
            </w:ins>
          </w:p>
        </w:tc>
        <w:tc>
          <w:tcPr>
            <w:tcW w:w="2096" w:type="dxa"/>
            <w:gridSpan w:val="4"/>
            <w:shd w:val="clear" w:color="auto" w:fill="F7CAAC"/>
          </w:tcPr>
          <w:p w14:paraId="0892312E" w14:textId="77777777" w:rsidR="00417C57" w:rsidRDefault="00417C57" w:rsidP="003E5BEA">
            <w:pPr>
              <w:jc w:val="both"/>
              <w:rPr>
                <w:ins w:id="1409" w:author="Drahomíra Pavelková" w:date="2020-08-27T11:06:00Z"/>
                <w:b/>
              </w:rPr>
            </w:pPr>
            <w:ins w:id="1410" w:author="Drahomíra Pavelková" w:date="2020-08-27T11:06:00Z">
              <w:r>
                <w:rPr>
                  <w:b/>
                </w:rPr>
                <w:t>rozsah</w:t>
              </w:r>
            </w:ins>
          </w:p>
        </w:tc>
      </w:tr>
      <w:tr w:rsidR="00417C57" w14:paraId="0EEA949F" w14:textId="77777777" w:rsidTr="003E5BEA">
        <w:trPr>
          <w:ins w:id="1411" w:author="Drahomíra Pavelková" w:date="2020-08-27T11:06:00Z"/>
        </w:trPr>
        <w:tc>
          <w:tcPr>
            <w:tcW w:w="6060" w:type="dxa"/>
            <w:gridSpan w:val="5"/>
          </w:tcPr>
          <w:p w14:paraId="12AEE8FE" w14:textId="77777777" w:rsidR="00417C57" w:rsidRDefault="00417C57" w:rsidP="003E5BEA">
            <w:pPr>
              <w:jc w:val="both"/>
              <w:rPr>
                <w:ins w:id="1412" w:author="Drahomíra Pavelková" w:date="2020-08-27T11:06:00Z"/>
              </w:rPr>
            </w:pPr>
          </w:p>
        </w:tc>
        <w:tc>
          <w:tcPr>
            <w:tcW w:w="1703" w:type="dxa"/>
            <w:gridSpan w:val="2"/>
          </w:tcPr>
          <w:p w14:paraId="5B2D0228" w14:textId="77777777" w:rsidR="00417C57" w:rsidRDefault="00417C57" w:rsidP="003E5BEA">
            <w:pPr>
              <w:jc w:val="both"/>
              <w:rPr>
                <w:ins w:id="1413" w:author="Drahomíra Pavelková" w:date="2020-08-27T11:06:00Z"/>
              </w:rPr>
            </w:pPr>
          </w:p>
        </w:tc>
        <w:tc>
          <w:tcPr>
            <w:tcW w:w="2096" w:type="dxa"/>
            <w:gridSpan w:val="4"/>
          </w:tcPr>
          <w:p w14:paraId="68B8A6F9" w14:textId="77777777" w:rsidR="00417C57" w:rsidRDefault="00417C57" w:rsidP="003E5BEA">
            <w:pPr>
              <w:jc w:val="both"/>
              <w:rPr>
                <w:ins w:id="1414" w:author="Drahomíra Pavelková" w:date="2020-08-27T11:06:00Z"/>
              </w:rPr>
            </w:pPr>
          </w:p>
        </w:tc>
      </w:tr>
      <w:tr w:rsidR="00417C57" w14:paraId="3D251A3A" w14:textId="77777777" w:rsidTr="003E5BEA">
        <w:trPr>
          <w:ins w:id="1415" w:author="Drahomíra Pavelková" w:date="2020-08-27T11:06:00Z"/>
        </w:trPr>
        <w:tc>
          <w:tcPr>
            <w:tcW w:w="6060" w:type="dxa"/>
            <w:gridSpan w:val="5"/>
          </w:tcPr>
          <w:p w14:paraId="58545C65" w14:textId="77777777" w:rsidR="00417C57" w:rsidRDefault="00417C57" w:rsidP="003E5BEA">
            <w:pPr>
              <w:jc w:val="both"/>
              <w:rPr>
                <w:ins w:id="1416" w:author="Drahomíra Pavelková" w:date="2020-08-27T11:06:00Z"/>
              </w:rPr>
            </w:pPr>
          </w:p>
        </w:tc>
        <w:tc>
          <w:tcPr>
            <w:tcW w:w="1703" w:type="dxa"/>
            <w:gridSpan w:val="2"/>
          </w:tcPr>
          <w:p w14:paraId="37697738" w14:textId="77777777" w:rsidR="00417C57" w:rsidRDefault="00417C57" w:rsidP="003E5BEA">
            <w:pPr>
              <w:jc w:val="both"/>
              <w:rPr>
                <w:ins w:id="1417" w:author="Drahomíra Pavelková" w:date="2020-08-27T11:06:00Z"/>
              </w:rPr>
            </w:pPr>
          </w:p>
        </w:tc>
        <w:tc>
          <w:tcPr>
            <w:tcW w:w="2096" w:type="dxa"/>
            <w:gridSpan w:val="4"/>
          </w:tcPr>
          <w:p w14:paraId="640F61BA" w14:textId="77777777" w:rsidR="00417C57" w:rsidRDefault="00417C57" w:rsidP="003E5BEA">
            <w:pPr>
              <w:jc w:val="both"/>
              <w:rPr>
                <w:ins w:id="1418" w:author="Drahomíra Pavelková" w:date="2020-08-27T11:06:00Z"/>
              </w:rPr>
            </w:pPr>
          </w:p>
        </w:tc>
      </w:tr>
      <w:tr w:rsidR="00417C57" w14:paraId="2497DBF4" w14:textId="77777777" w:rsidTr="003E5BEA">
        <w:trPr>
          <w:ins w:id="1419" w:author="Drahomíra Pavelková" w:date="2020-08-27T11:06:00Z"/>
        </w:trPr>
        <w:tc>
          <w:tcPr>
            <w:tcW w:w="6060" w:type="dxa"/>
            <w:gridSpan w:val="5"/>
          </w:tcPr>
          <w:p w14:paraId="536BEDFF" w14:textId="77777777" w:rsidR="00417C57" w:rsidRDefault="00417C57" w:rsidP="003E5BEA">
            <w:pPr>
              <w:jc w:val="both"/>
              <w:rPr>
                <w:ins w:id="1420" w:author="Drahomíra Pavelková" w:date="2020-08-27T11:06:00Z"/>
              </w:rPr>
            </w:pPr>
          </w:p>
        </w:tc>
        <w:tc>
          <w:tcPr>
            <w:tcW w:w="1703" w:type="dxa"/>
            <w:gridSpan w:val="2"/>
          </w:tcPr>
          <w:p w14:paraId="6E96420D" w14:textId="77777777" w:rsidR="00417C57" w:rsidRDefault="00417C57" w:rsidP="003E5BEA">
            <w:pPr>
              <w:jc w:val="both"/>
              <w:rPr>
                <w:ins w:id="1421" w:author="Drahomíra Pavelková" w:date="2020-08-27T11:06:00Z"/>
              </w:rPr>
            </w:pPr>
          </w:p>
        </w:tc>
        <w:tc>
          <w:tcPr>
            <w:tcW w:w="2096" w:type="dxa"/>
            <w:gridSpan w:val="4"/>
          </w:tcPr>
          <w:p w14:paraId="1570D494" w14:textId="77777777" w:rsidR="00417C57" w:rsidRDefault="00417C57" w:rsidP="003E5BEA">
            <w:pPr>
              <w:jc w:val="both"/>
              <w:rPr>
                <w:ins w:id="1422" w:author="Drahomíra Pavelková" w:date="2020-08-27T11:06:00Z"/>
              </w:rPr>
            </w:pPr>
          </w:p>
        </w:tc>
      </w:tr>
      <w:tr w:rsidR="00417C57" w14:paraId="0A7D061D" w14:textId="77777777" w:rsidTr="003E5BEA">
        <w:trPr>
          <w:ins w:id="1423" w:author="Drahomíra Pavelková" w:date="2020-08-27T11:06:00Z"/>
        </w:trPr>
        <w:tc>
          <w:tcPr>
            <w:tcW w:w="9859" w:type="dxa"/>
            <w:gridSpan w:val="11"/>
            <w:shd w:val="clear" w:color="auto" w:fill="F7CAAC"/>
          </w:tcPr>
          <w:p w14:paraId="70DDDD3B" w14:textId="77777777" w:rsidR="00417C57" w:rsidRDefault="00417C57" w:rsidP="003E5BEA">
            <w:pPr>
              <w:jc w:val="both"/>
              <w:rPr>
                <w:ins w:id="1424" w:author="Drahomíra Pavelková" w:date="2020-08-27T11:06:00Z"/>
              </w:rPr>
            </w:pPr>
            <w:ins w:id="1425" w:author="Drahomíra Pavelková" w:date="2020-08-27T11:06:00Z">
              <w:r>
                <w:rPr>
                  <w:b/>
                </w:rPr>
                <w:t>Předměty příslušného studijního programu a způsob zapojení do jejich výuky, příp. další zapojení do uskutečňování studijního programu</w:t>
              </w:r>
            </w:ins>
          </w:p>
        </w:tc>
      </w:tr>
      <w:tr w:rsidR="00417C57" w14:paraId="3536B8E5" w14:textId="77777777" w:rsidTr="003E5BEA">
        <w:trPr>
          <w:trHeight w:val="1118"/>
          <w:ins w:id="1426" w:author="Drahomíra Pavelková" w:date="2020-08-27T11:06:00Z"/>
        </w:trPr>
        <w:tc>
          <w:tcPr>
            <w:tcW w:w="9859" w:type="dxa"/>
            <w:gridSpan w:val="11"/>
            <w:tcBorders>
              <w:top w:val="nil"/>
            </w:tcBorders>
          </w:tcPr>
          <w:p w14:paraId="79604CBD" w14:textId="77777777" w:rsidR="00417C57" w:rsidRDefault="00417C57" w:rsidP="003E5BEA">
            <w:pPr>
              <w:jc w:val="both"/>
              <w:rPr>
                <w:ins w:id="1427" w:author="Drahomíra Pavelková" w:date="2020-08-27T11:06:00Z"/>
              </w:rPr>
            </w:pPr>
            <w:ins w:id="1428" w:author="Drahomíra Pavelková" w:date="2020-08-27T11:06:00Z">
              <w:r>
                <w:t>Presentation Skills – semináře, 100 %</w:t>
              </w:r>
            </w:ins>
          </w:p>
          <w:p w14:paraId="7E6CF66D" w14:textId="77777777" w:rsidR="00417C57" w:rsidRPr="00A31D02" w:rsidRDefault="00417C57" w:rsidP="003E5BEA">
            <w:pPr>
              <w:jc w:val="both"/>
              <w:rPr>
                <w:ins w:id="1429" w:author="Drahomíra Pavelková" w:date="2020-08-27T11:06:00Z"/>
              </w:rPr>
            </w:pPr>
            <w:ins w:id="1430" w:author="Drahomíra Pavelková" w:date="2020-08-27T11:06:00Z">
              <w:r>
                <w:t>Business English – semináře, 100 %</w:t>
              </w:r>
            </w:ins>
          </w:p>
        </w:tc>
      </w:tr>
      <w:tr w:rsidR="00417C57" w14:paraId="72301244" w14:textId="77777777" w:rsidTr="003E5BEA">
        <w:trPr>
          <w:ins w:id="1431" w:author="Drahomíra Pavelková" w:date="2020-08-27T11:06:00Z"/>
        </w:trPr>
        <w:tc>
          <w:tcPr>
            <w:tcW w:w="9859" w:type="dxa"/>
            <w:gridSpan w:val="11"/>
            <w:shd w:val="clear" w:color="auto" w:fill="F7CAAC"/>
          </w:tcPr>
          <w:p w14:paraId="0F60086E" w14:textId="77777777" w:rsidR="00417C57" w:rsidRDefault="00417C57" w:rsidP="003E5BEA">
            <w:pPr>
              <w:jc w:val="both"/>
              <w:rPr>
                <w:ins w:id="1432" w:author="Drahomíra Pavelková" w:date="2020-08-27T11:06:00Z"/>
              </w:rPr>
            </w:pPr>
            <w:ins w:id="1433" w:author="Drahomíra Pavelková" w:date="2020-08-27T11:06:00Z">
              <w:r>
                <w:rPr>
                  <w:b/>
                </w:rPr>
                <w:t xml:space="preserve">Údaje o vzdělání na VŠ </w:t>
              </w:r>
            </w:ins>
          </w:p>
        </w:tc>
      </w:tr>
      <w:tr w:rsidR="00417C57" w14:paraId="42F42F5A" w14:textId="77777777" w:rsidTr="003E5BEA">
        <w:trPr>
          <w:trHeight w:val="1055"/>
          <w:ins w:id="1434" w:author="Drahomíra Pavelková" w:date="2020-08-27T11:06:00Z"/>
        </w:trPr>
        <w:tc>
          <w:tcPr>
            <w:tcW w:w="9859" w:type="dxa"/>
            <w:gridSpan w:val="11"/>
          </w:tcPr>
          <w:p w14:paraId="39399E49" w14:textId="77777777" w:rsidR="00417C57" w:rsidRPr="00A31D02" w:rsidRDefault="00417C57" w:rsidP="003E5BEA">
            <w:pPr>
              <w:rPr>
                <w:ins w:id="1435" w:author="Drahomíra Pavelková" w:date="2020-08-27T11:06:00Z"/>
              </w:rPr>
            </w:pPr>
            <w:ins w:id="1436" w:author="Drahomíra Pavelková" w:date="2020-08-27T11:06:00Z">
              <w:r w:rsidRPr="00A31D02">
                <w:t>2011 -  2013</w:t>
              </w:r>
              <w:r w:rsidRPr="00A31D02">
                <w:tab/>
                <w:t xml:space="preserve">Slezská univerzita v Opavě, Filozoficko-přírodovědecká fakulta </w:t>
              </w:r>
              <w:r w:rsidRPr="00A31D02">
                <w:tab/>
              </w:r>
              <w:r w:rsidRPr="00A31D02">
                <w:tab/>
              </w:r>
              <w:r w:rsidRPr="00A31D02">
                <w:tab/>
              </w:r>
              <w:r w:rsidRPr="00A31D02">
                <w:tab/>
                <w:t xml:space="preserve">           </w:t>
              </w:r>
              <w:r>
                <w:t xml:space="preserve">               </w:t>
              </w:r>
              <w:r w:rsidRPr="00A31D02">
                <w:t>Anglická filologie (Mgr.)</w:t>
              </w:r>
              <w:r>
                <w:t xml:space="preserve">          </w:t>
              </w:r>
            </w:ins>
          </w:p>
          <w:p w14:paraId="727A196E" w14:textId="77777777" w:rsidR="00417C57" w:rsidRPr="00A31D02" w:rsidRDefault="00417C57" w:rsidP="003E5BEA">
            <w:pPr>
              <w:rPr>
                <w:ins w:id="1437" w:author="Drahomíra Pavelková" w:date="2020-08-27T11:06:00Z"/>
              </w:rPr>
            </w:pPr>
            <w:ins w:id="1438" w:author="Drahomíra Pavelková" w:date="2020-08-27T11:06:00Z">
              <w:r w:rsidRPr="00A31D02">
                <w:t>2007 -  2011</w:t>
              </w:r>
              <w:r w:rsidRPr="00A31D02">
                <w:tab/>
                <w:t xml:space="preserve">Ostravská univerzita v Ostravě, Filozofická fakulta </w:t>
              </w:r>
            </w:ins>
          </w:p>
          <w:p w14:paraId="512E72AB" w14:textId="77777777" w:rsidR="00417C57" w:rsidRPr="00A31D02" w:rsidRDefault="00417C57" w:rsidP="003E5BEA">
            <w:pPr>
              <w:rPr>
                <w:ins w:id="1439" w:author="Drahomíra Pavelková" w:date="2020-08-27T11:06:00Z"/>
              </w:rPr>
            </w:pPr>
            <w:ins w:id="1440" w:author="Drahomíra Pavelková" w:date="2020-08-27T11:06:00Z">
              <w:r w:rsidRPr="00A31D02">
                <w:t>Anglická filologie (Bc.)</w:t>
              </w:r>
            </w:ins>
          </w:p>
          <w:p w14:paraId="7DF1DE90" w14:textId="77777777" w:rsidR="00417C57" w:rsidRPr="00A00F31" w:rsidRDefault="00417C57" w:rsidP="003E5BEA">
            <w:pPr>
              <w:jc w:val="both"/>
              <w:rPr>
                <w:ins w:id="1441" w:author="Drahomíra Pavelková" w:date="2020-08-27T11:06:00Z"/>
              </w:rPr>
            </w:pPr>
          </w:p>
        </w:tc>
      </w:tr>
      <w:tr w:rsidR="00417C57" w14:paraId="4450108C" w14:textId="77777777" w:rsidTr="003E5BEA">
        <w:trPr>
          <w:ins w:id="1442" w:author="Drahomíra Pavelková" w:date="2020-08-27T11:06:00Z"/>
        </w:trPr>
        <w:tc>
          <w:tcPr>
            <w:tcW w:w="9859" w:type="dxa"/>
            <w:gridSpan w:val="11"/>
            <w:shd w:val="clear" w:color="auto" w:fill="F7CAAC"/>
          </w:tcPr>
          <w:p w14:paraId="2CC95F0C" w14:textId="77777777" w:rsidR="00417C57" w:rsidRDefault="00417C57" w:rsidP="003E5BEA">
            <w:pPr>
              <w:jc w:val="both"/>
              <w:rPr>
                <w:ins w:id="1443" w:author="Drahomíra Pavelková" w:date="2020-08-27T11:06:00Z"/>
                <w:b/>
              </w:rPr>
            </w:pPr>
            <w:ins w:id="1444" w:author="Drahomíra Pavelková" w:date="2020-08-27T11:06:00Z">
              <w:r>
                <w:rPr>
                  <w:b/>
                </w:rPr>
                <w:t>Údaje o odborném působení od absolvování VŠ</w:t>
              </w:r>
            </w:ins>
          </w:p>
        </w:tc>
      </w:tr>
      <w:tr w:rsidR="00417C57" w14:paraId="67E3CEE2" w14:textId="77777777" w:rsidTr="003E5BEA">
        <w:trPr>
          <w:trHeight w:val="1090"/>
          <w:ins w:id="1445" w:author="Drahomíra Pavelková" w:date="2020-08-27T11:06:00Z"/>
        </w:trPr>
        <w:tc>
          <w:tcPr>
            <w:tcW w:w="9859" w:type="dxa"/>
            <w:gridSpan w:val="11"/>
          </w:tcPr>
          <w:p w14:paraId="4E97A5BF" w14:textId="77777777" w:rsidR="00417C57" w:rsidRDefault="00417C57" w:rsidP="003E5BEA">
            <w:pPr>
              <w:jc w:val="both"/>
              <w:rPr>
                <w:ins w:id="1446" w:author="Drahomíra Pavelková" w:date="2020-08-27T11:06:00Z"/>
              </w:rPr>
            </w:pPr>
            <w:ins w:id="1447" w:author="Drahomíra Pavelková" w:date="2020-08-27T11:06:00Z">
              <w:r>
                <w:t>Jazykové školy Hello – Ostrava, Lingua - Zlín.</w:t>
              </w:r>
            </w:ins>
          </w:p>
          <w:p w14:paraId="2ABE76E4" w14:textId="77777777" w:rsidR="00417C57" w:rsidRDefault="00417C57" w:rsidP="003E5BEA">
            <w:pPr>
              <w:jc w:val="both"/>
              <w:rPr>
                <w:ins w:id="1448" w:author="Drahomíra Pavelková" w:date="2020-08-27T11:06:00Z"/>
              </w:rPr>
            </w:pPr>
            <w:ins w:id="1449" w:author="Drahomíra Pavelková" w:date="2020-08-27T11:06:00Z">
              <w:r>
                <w:t>Příprava pomaturitních studentů na PET/FCE Cambridge zkoušky</w:t>
              </w:r>
            </w:ins>
          </w:p>
        </w:tc>
      </w:tr>
      <w:tr w:rsidR="00417C57" w14:paraId="62119100" w14:textId="77777777" w:rsidTr="003E5BEA">
        <w:trPr>
          <w:trHeight w:val="250"/>
          <w:ins w:id="1450" w:author="Drahomíra Pavelková" w:date="2020-08-27T11:06:00Z"/>
        </w:trPr>
        <w:tc>
          <w:tcPr>
            <w:tcW w:w="9859" w:type="dxa"/>
            <w:gridSpan w:val="11"/>
            <w:shd w:val="clear" w:color="auto" w:fill="F7CAAC"/>
          </w:tcPr>
          <w:p w14:paraId="2984ADF0" w14:textId="77777777" w:rsidR="00417C57" w:rsidRDefault="00417C57" w:rsidP="003E5BEA">
            <w:pPr>
              <w:jc w:val="both"/>
              <w:rPr>
                <w:ins w:id="1451" w:author="Drahomíra Pavelková" w:date="2020-08-27T11:06:00Z"/>
              </w:rPr>
            </w:pPr>
            <w:ins w:id="1452" w:author="Drahomíra Pavelková" w:date="2020-08-27T11:06:00Z">
              <w:r>
                <w:rPr>
                  <w:b/>
                </w:rPr>
                <w:t>Zkušenosti s vedením kvalifikačních a rigorózních prací</w:t>
              </w:r>
            </w:ins>
          </w:p>
        </w:tc>
      </w:tr>
      <w:tr w:rsidR="00417C57" w14:paraId="7E950FE3" w14:textId="77777777" w:rsidTr="003E5BEA">
        <w:trPr>
          <w:trHeight w:val="1105"/>
          <w:ins w:id="1453" w:author="Drahomíra Pavelková" w:date="2020-08-27T11:06:00Z"/>
        </w:trPr>
        <w:tc>
          <w:tcPr>
            <w:tcW w:w="9859" w:type="dxa"/>
            <w:gridSpan w:val="11"/>
          </w:tcPr>
          <w:p w14:paraId="56F48B69" w14:textId="77777777" w:rsidR="00417C57" w:rsidRDefault="00417C57" w:rsidP="003E5BEA">
            <w:pPr>
              <w:jc w:val="both"/>
              <w:rPr>
                <w:ins w:id="1454" w:author="Drahomíra Pavelková" w:date="2020-08-27T11:06:00Z"/>
              </w:rPr>
            </w:pPr>
          </w:p>
        </w:tc>
      </w:tr>
      <w:tr w:rsidR="00417C57" w14:paraId="13804D13" w14:textId="77777777" w:rsidTr="003E5BEA">
        <w:trPr>
          <w:cantSplit/>
          <w:ins w:id="1455" w:author="Drahomíra Pavelková" w:date="2020-08-27T11:06:00Z"/>
        </w:trPr>
        <w:tc>
          <w:tcPr>
            <w:tcW w:w="3347" w:type="dxa"/>
            <w:gridSpan w:val="2"/>
            <w:tcBorders>
              <w:top w:val="single" w:sz="12" w:space="0" w:color="auto"/>
            </w:tcBorders>
            <w:shd w:val="clear" w:color="auto" w:fill="F7CAAC"/>
          </w:tcPr>
          <w:p w14:paraId="378F6204" w14:textId="77777777" w:rsidR="00417C57" w:rsidRDefault="00417C57" w:rsidP="003E5BEA">
            <w:pPr>
              <w:jc w:val="both"/>
              <w:rPr>
                <w:ins w:id="1456" w:author="Drahomíra Pavelková" w:date="2020-08-27T11:06:00Z"/>
              </w:rPr>
            </w:pPr>
            <w:ins w:id="1457" w:author="Drahomíra Pavelková" w:date="2020-08-27T11:06:00Z">
              <w:r>
                <w:rPr>
                  <w:b/>
                </w:rPr>
                <w:t xml:space="preserve">Obor habilitačního řízení </w:t>
              </w:r>
            </w:ins>
          </w:p>
        </w:tc>
        <w:tc>
          <w:tcPr>
            <w:tcW w:w="2245" w:type="dxa"/>
            <w:gridSpan w:val="2"/>
            <w:tcBorders>
              <w:top w:val="single" w:sz="12" w:space="0" w:color="auto"/>
            </w:tcBorders>
            <w:shd w:val="clear" w:color="auto" w:fill="F7CAAC"/>
          </w:tcPr>
          <w:p w14:paraId="12AFF252" w14:textId="77777777" w:rsidR="00417C57" w:rsidRDefault="00417C57" w:rsidP="003E5BEA">
            <w:pPr>
              <w:jc w:val="both"/>
              <w:rPr>
                <w:ins w:id="1458" w:author="Drahomíra Pavelková" w:date="2020-08-27T11:06:00Z"/>
              </w:rPr>
            </w:pPr>
            <w:ins w:id="1459" w:author="Drahomíra Pavelková" w:date="2020-08-27T11:06:00Z">
              <w:r>
                <w:rPr>
                  <w:b/>
                </w:rPr>
                <w:t>Rok udělení hodnosti</w:t>
              </w:r>
            </w:ins>
          </w:p>
        </w:tc>
        <w:tc>
          <w:tcPr>
            <w:tcW w:w="2248" w:type="dxa"/>
            <w:gridSpan w:val="4"/>
            <w:tcBorders>
              <w:top w:val="single" w:sz="12" w:space="0" w:color="auto"/>
              <w:right w:val="single" w:sz="12" w:space="0" w:color="auto"/>
            </w:tcBorders>
            <w:shd w:val="clear" w:color="auto" w:fill="F7CAAC"/>
          </w:tcPr>
          <w:p w14:paraId="02EFF67B" w14:textId="77777777" w:rsidR="00417C57" w:rsidRDefault="00417C57" w:rsidP="003E5BEA">
            <w:pPr>
              <w:jc w:val="both"/>
              <w:rPr>
                <w:ins w:id="1460" w:author="Drahomíra Pavelková" w:date="2020-08-27T11:06:00Z"/>
              </w:rPr>
            </w:pPr>
            <w:ins w:id="1461" w:author="Drahomíra Pavelková" w:date="2020-08-27T11:06:00Z">
              <w:r>
                <w:rPr>
                  <w:b/>
                </w:rPr>
                <w:t>Řízení konáno na VŠ</w:t>
              </w:r>
            </w:ins>
          </w:p>
        </w:tc>
        <w:tc>
          <w:tcPr>
            <w:tcW w:w="2019" w:type="dxa"/>
            <w:gridSpan w:val="3"/>
            <w:tcBorders>
              <w:top w:val="single" w:sz="12" w:space="0" w:color="auto"/>
              <w:left w:val="single" w:sz="12" w:space="0" w:color="auto"/>
            </w:tcBorders>
            <w:shd w:val="clear" w:color="auto" w:fill="F7CAAC"/>
          </w:tcPr>
          <w:p w14:paraId="4ACF731F" w14:textId="77777777" w:rsidR="00417C57" w:rsidRDefault="00417C57" w:rsidP="003E5BEA">
            <w:pPr>
              <w:jc w:val="both"/>
              <w:rPr>
                <w:ins w:id="1462" w:author="Drahomíra Pavelková" w:date="2020-08-27T11:06:00Z"/>
                <w:b/>
              </w:rPr>
            </w:pPr>
            <w:ins w:id="1463" w:author="Drahomíra Pavelková" w:date="2020-08-27T11:06:00Z">
              <w:r>
                <w:rPr>
                  <w:b/>
                </w:rPr>
                <w:t>Ohlasy publikací</w:t>
              </w:r>
            </w:ins>
          </w:p>
        </w:tc>
      </w:tr>
      <w:tr w:rsidR="00417C57" w14:paraId="1EAC34CF" w14:textId="77777777" w:rsidTr="003E5BEA">
        <w:trPr>
          <w:cantSplit/>
          <w:ins w:id="1464" w:author="Drahomíra Pavelková" w:date="2020-08-27T11:06:00Z"/>
        </w:trPr>
        <w:tc>
          <w:tcPr>
            <w:tcW w:w="3347" w:type="dxa"/>
            <w:gridSpan w:val="2"/>
          </w:tcPr>
          <w:p w14:paraId="3C199018" w14:textId="77777777" w:rsidR="00417C57" w:rsidRDefault="00417C57" w:rsidP="003E5BEA">
            <w:pPr>
              <w:jc w:val="both"/>
              <w:rPr>
                <w:ins w:id="1465" w:author="Drahomíra Pavelková" w:date="2020-08-27T11:06:00Z"/>
              </w:rPr>
            </w:pPr>
          </w:p>
        </w:tc>
        <w:tc>
          <w:tcPr>
            <w:tcW w:w="2245" w:type="dxa"/>
            <w:gridSpan w:val="2"/>
          </w:tcPr>
          <w:p w14:paraId="3BB9B96B" w14:textId="77777777" w:rsidR="00417C57" w:rsidRDefault="00417C57" w:rsidP="003E5BEA">
            <w:pPr>
              <w:jc w:val="both"/>
              <w:rPr>
                <w:ins w:id="1466" w:author="Drahomíra Pavelková" w:date="2020-08-27T11:06:00Z"/>
              </w:rPr>
            </w:pPr>
          </w:p>
        </w:tc>
        <w:tc>
          <w:tcPr>
            <w:tcW w:w="2248" w:type="dxa"/>
            <w:gridSpan w:val="4"/>
            <w:tcBorders>
              <w:right w:val="single" w:sz="12" w:space="0" w:color="auto"/>
            </w:tcBorders>
          </w:tcPr>
          <w:p w14:paraId="5F0B0966" w14:textId="77777777" w:rsidR="00417C57" w:rsidRDefault="00417C57" w:rsidP="003E5BEA">
            <w:pPr>
              <w:jc w:val="both"/>
              <w:rPr>
                <w:ins w:id="1467" w:author="Drahomíra Pavelková" w:date="2020-08-27T11:06:00Z"/>
              </w:rPr>
            </w:pPr>
          </w:p>
        </w:tc>
        <w:tc>
          <w:tcPr>
            <w:tcW w:w="632" w:type="dxa"/>
            <w:tcBorders>
              <w:left w:val="single" w:sz="12" w:space="0" w:color="auto"/>
            </w:tcBorders>
            <w:shd w:val="clear" w:color="auto" w:fill="F7CAAC"/>
          </w:tcPr>
          <w:p w14:paraId="45746B7E" w14:textId="77777777" w:rsidR="00417C57" w:rsidRDefault="00417C57" w:rsidP="003E5BEA">
            <w:pPr>
              <w:jc w:val="both"/>
              <w:rPr>
                <w:ins w:id="1468" w:author="Drahomíra Pavelková" w:date="2020-08-27T11:06:00Z"/>
              </w:rPr>
            </w:pPr>
            <w:ins w:id="1469" w:author="Drahomíra Pavelková" w:date="2020-08-27T11:06:00Z">
              <w:r>
                <w:rPr>
                  <w:b/>
                </w:rPr>
                <w:t>WOS</w:t>
              </w:r>
            </w:ins>
          </w:p>
        </w:tc>
        <w:tc>
          <w:tcPr>
            <w:tcW w:w="693" w:type="dxa"/>
            <w:shd w:val="clear" w:color="auto" w:fill="F7CAAC"/>
          </w:tcPr>
          <w:p w14:paraId="1E4C87A8" w14:textId="77777777" w:rsidR="00417C57" w:rsidRDefault="00417C57" w:rsidP="003E5BEA">
            <w:pPr>
              <w:jc w:val="both"/>
              <w:rPr>
                <w:ins w:id="1470" w:author="Drahomíra Pavelková" w:date="2020-08-27T11:06:00Z"/>
                <w:sz w:val="18"/>
              </w:rPr>
            </w:pPr>
            <w:ins w:id="1471" w:author="Drahomíra Pavelková" w:date="2020-08-27T11:06:00Z">
              <w:r>
                <w:rPr>
                  <w:b/>
                  <w:sz w:val="18"/>
                </w:rPr>
                <w:t>Scopus</w:t>
              </w:r>
            </w:ins>
          </w:p>
        </w:tc>
        <w:tc>
          <w:tcPr>
            <w:tcW w:w="694" w:type="dxa"/>
            <w:shd w:val="clear" w:color="auto" w:fill="F7CAAC"/>
          </w:tcPr>
          <w:p w14:paraId="78FD0B6C" w14:textId="77777777" w:rsidR="00417C57" w:rsidRDefault="00417C57" w:rsidP="003E5BEA">
            <w:pPr>
              <w:jc w:val="both"/>
              <w:rPr>
                <w:ins w:id="1472" w:author="Drahomíra Pavelková" w:date="2020-08-27T11:06:00Z"/>
              </w:rPr>
            </w:pPr>
            <w:ins w:id="1473" w:author="Drahomíra Pavelková" w:date="2020-08-27T11:06:00Z">
              <w:r>
                <w:rPr>
                  <w:b/>
                  <w:sz w:val="18"/>
                </w:rPr>
                <w:t>ostatní</w:t>
              </w:r>
            </w:ins>
          </w:p>
        </w:tc>
      </w:tr>
      <w:tr w:rsidR="00417C57" w14:paraId="17E54743" w14:textId="77777777" w:rsidTr="003E5BEA">
        <w:trPr>
          <w:cantSplit/>
          <w:trHeight w:val="70"/>
          <w:ins w:id="1474" w:author="Drahomíra Pavelková" w:date="2020-08-27T11:06:00Z"/>
        </w:trPr>
        <w:tc>
          <w:tcPr>
            <w:tcW w:w="3347" w:type="dxa"/>
            <w:gridSpan w:val="2"/>
            <w:shd w:val="clear" w:color="auto" w:fill="F7CAAC"/>
          </w:tcPr>
          <w:p w14:paraId="4F72A55E" w14:textId="77777777" w:rsidR="00417C57" w:rsidRDefault="00417C57" w:rsidP="003E5BEA">
            <w:pPr>
              <w:jc w:val="both"/>
              <w:rPr>
                <w:ins w:id="1475" w:author="Drahomíra Pavelková" w:date="2020-08-27T11:06:00Z"/>
              </w:rPr>
            </w:pPr>
            <w:ins w:id="1476" w:author="Drahomíra Pavelková" w:date="2020-08-27T11:06:00Z">
              <w:r>
                <w:rPr>
                  <w:b/>
                </w:rPr>
                <w:t>Obor jmenovacího řízení</w:t>
              </w:r>
            </w:ins>
          </w:p>
        </w:tc>
        <w:tc>
          <w:tcPr>
            <w:tcW w:w="2245" w:type="dxa"/>
            <w:gridSpan w:val="2"/>
            <w:shd w:val="clear" w:color="auto" w:fill="F7CAAC"/>
          </w:tcPr>
          <w:p w14:paraId="7C3EDB84" w14:textId="77777777" w:rsidR="00417C57" w:rsidRDefault="00417C57" w:rsidP="003E5BEA">
            <w:pPr>
              <w:jc w:val="both"/>
              <w:rPr>
                <w:ins w:id="1477" w:author="Drahomíra Pavelková" w:date="2020-08-27T11:06:00Z"/>
              </w:rPr>
            </w:pPr>
            <w:ins w:id="1478" w:author="Drahomíra Pavelková" w:date="2020-08-27T11:06:00Z">
              <w:r>
                <w:rPr>
                  <w:b/>
                </w:rPr>
                <w:t>Rok udělení hodnosti</w:t>
              </w:r>
            </w:ins>
          </w:p>
        </w:tc>
        <w:tc>
          <w:tcPr>
            <w:tcW w:w="2248" w:type="dxa"/>
            <w:gridSpan w:val="4"/>
            <w:tcBorders>
              <w:right w:val="single" w:sz="12" w:space="0" w:color="auto"/>
            </w:tcBorders>
            <w:shd w:val="clear" w:color="auto" w:fill="F7CAAC"/>
          </w:tcPr>
          <w:p w14:paraId="12784507" w14:textId="77777777" w:rsidR="00417C57" w:rsidRDefault="00417C57" w:rsidP="003E5BEA">
            <w:pPr>
              <w:jc w:val="both"/>
              <w:rPr>
                <w:ins w:id="1479" w:author="Drahomíra Pavelková" w:date="2020-08-27T11:06:00Z"/>
              </w:rPr>
            </w:pPr>
            <w:ins w:id="1480" w:author="Drahomíra Pavelková" w:date="2020-08-27T11:06:00Z">
              <w:r>
                <w:rPr>
                  <w:b/>
                </w:rPr>
                <w:t>Řízení konáno na VŠ</w:t>
              </w:r>
            </w:ins>
          </w:p>
        </w:tc>
        <w:tc>
          <w:tcPr>
            <w:tcW w:w="632" w:type="dxa"/>
            <w:vMerge w:val="restart"/>
            <w:tcBorders>
              <w:left w:val="single" w:sz="12" w:space="0" w:color="auto"/>
            </w:tcBorders>
          </w:tcPr>
          <w:p w14:paraId="2AFCCA94" w14:textId="77777777" w:rsidR="00417C57" w:rsidRDefault="00417C57" w:rsidP="003E5BEA">
            <w:pPr>
              <w:jc w:val="both"/>
              <w:rPr>
                <w:ins w:id="1481" w:author="Drahomíra Pavelková" w:date="2020-08-27T11:06:00Z"/>
                <w:b/>
              </w:rPr>
            </w:pPr>
          </w:p>
        </w:tc>
        <w:tc>
          <w:tcPr>
            <w:tcW w:w="693" w:type="dxa"/>
            <w:vMerge w:val="restart"/>
          </w:tcPr>
          <w:p w14:paraId="3EF4499C" w14:textId="77777777" w:rsidR="00417C57" w:rsidRDefault="00417C57" w:rsidP="003E5BEA">
            <w:pPr>
              <w:jc w:val="both"/>
              <w:rPr>
                <w:ins w:id="1482" w:author="Drahomíra Pavelková" w:date="2020-08-27T11:06:00Z"/>
                <w:b/>
              </w:rPr>
            </w:pPr>
          </w:p>
        </w:tc>
        <w:tc>
          <w:tcPr>
            <w:tcW w:w="694" w:type="dxa"/>
            <w:vMerge w:val="restart"/>
          </w:tcPr>
          <w:p w14:paraId="3CB8C834" w14:textId="77777777" w:rsidR="00417C57" w:rsidRDefault="00417C57" w:rsidP="003E5BEA">
            <w:pPr>
              <w:jc w:val="both"/>
              <w:rPr>
                <w:ins w:id="1483" w:author="Drahomíra Pavelková" w:date="2020-08-27T11:06:00Z"/>
                <w:b/>
              </w:rPr>
            </w:pPr>
          </w:p>
        </w:tc>
      </w:tr>
      <w:tr w:rsidR="00417C57" w14:paraId="7EE756A7" w14:textId="77777777" w:rsidTr="003E5BEA">
        <w:trPr>
          <w:trHeight w:val="205"/>
          <w:ins w:id="1484" w:author="Drahomíra Pavelková" w:date="2020-08-27T11:06:00Z"/>
        </w:trPr>
        <w:tc>
          <w:tcPr>
            <w:tcW w:w="3347" w:type="dxa"/>
            <w:gridSpan w:val="2"/>
          </w:tcPr>
          <w:p w14:paraId="51EB9D0C" w14:textId="77777777" w:rsidR="00417C57" w:rsidRDefault="00417C57" w:rsidP="003E5BEA">
            <w:pPr>
              <w:jc w:val="both"/>
              <w:rPr>
                <w:ins w:id="1485" w:author="Drahomíra Pavelková" w:date="2020-08-27T11:06:00Z"/>
              </w:rPr>
            </w:pPr>
          </w:p>
        </w:tc>
        <w:tc>
          <w:tcPr>
            <w:tcW w:w="2245" w:type="dxa"/>
            <w:gridSpan w:val="2"/>
          </w:tcPr>
          <w:p w14:paraId="56F4A8AE" w14:textId="77777777" w:rsidR="00417C57" w:rsidRDefault="00417C57" w:rsidP="003E5BEA">
            <w:pPr>
              <w:jc w:val="both"/>
              <w:rPr>
                <w:ins w:id="1486" w:author="Drahomíra Pavelková" w:date="2020-08-27T11:06:00Z"/>
              </w:rPr>
            </w:pPr>
          </w:p>
        </w:tc>
        <w:tc>
          <w:tcPr>
            <w:tcW w:w="2248" w:type="dxa"/>
            <w:gridSpan w:val="4"/>
            <w:tcBorders>
              <w:right w:val="single" w:sz="12" w:space="0" w:color="auto"/>
            </w:tcBorders>
          </w:tcPr>
          <w:p w14:paraId="02F7F474" w14:textId="77777777" w:rsidR="00417C57" w:rsidRDefault="00417C57" w:rsidP="003E5BEA">
            <w:pPr>
              <w:jc w:val="both"/>
              <w:rPr>
                <w:ins w:id="1487" w:author="Drahomíra Pavelková" w:date="2020-08-27T11:06:00Z"/>
              </w:rPr>
            </w:pPr>
          </w:p>
        </w:tc>
        <w:tc>
          <w:tcPr>
            <w:tcW w:w="632" w:type="dxa"/>
            <w:vMerge/>
            <w:tcBorders>
              <w:left w:val="single" w:sz="12" w:space="0" w:color="auto"/>
            </w:tcBorders>
            <w:vAlign w:val="center"/>
          </w:tcPr>
          <w:p w14:paraId="7D69C66D" w14:textId="77777777" w:rsidR="00417C57" w:rsidRDefault="00417C57" w:rsidP="003E5BEA">
            <w:pPr>
              <w:rPr>
                <w:ins w:id="1488" w:author="Drahomíra Pavelková" w:date="2020-08-27T11:06:00Z"/>
                <w:b/>
              </w:rPr>
            </w:pPr>
          </w:p>
        </w:tc>
        <w:tc>
          <w:tcPr>
            <w:tcW w:w="693" w:type="dxa"/>
            <w:vMerge/>
            <w:vAlign w:val="center"/>
          </w:tcPr>
          <w:p w14:paraId="5DEE3DF5" w14:textId="77777777" w:rsidR="00417C57" w:rsidRDefault="00417C57" w:rsidP="003E5BEA">
            <w:pPr>
              <w:rPr>
                <w:ins w:id="1489" w:author="Drahomíra Pavelková" w:date="2020-08-27T11:06:00Z"/>
                <w:b/>
              </w:rPr>
            </w:pPr>
          </w:p>
        </w:tc>
        <w:tc>
          <w:tcPr>
            <w:tcW w:w="694" w:type="dxa"/>
            <w:vMerge/>
            <w:vAlign w:val="center"/>
          </w:tcPr>
          <w:p w14:paraId="17CBC23D" w14:textId="77777777" w:rsidR="00417C57" w:rsidRDefault="00417C57" w:rsidP="003E5BEA">
            <w:pPr>
              <w:rPr>
                <w:ins w:id="1490" w:author="Drahomíra Pavelková" w:date="2020-08-27T11:06:00Z"/>
                <w:b/>
              </w:rPr>
            </w:pPr>
          </w:p>
        </w:tc>
      </w:tr>
      <w:tr w:rsidR="00417C57" w14:paraId="34C3B39B" w14:textId="77777777" w:rsidTr="003E5BEA">
        <w:trPr>
          <w:ins w:id="1491" w:author="Drahomíra Pavelková" w:date="2020-08-27T11:06:00Z"/>
        </w:trPr>
        <w:tc>
          <w:tcPr>
            <w:tcW w:w="9859" w:type="dxa"/>
            <w:gridSpan w:val="11"/>
            <w:shd w:val="clear" w:color="auto" w:fill="F7CAAC"/>
          </w:tcPr>
          <w:p w14:paraId="0BF4433A" w14:textId="77777777" w:rsidR="00417C57" w:rsidRDefault="00417C57" w:rsidP="003E5BEA">
            <w:pPr>
              <w:jc w:val="both"/>
              <w:rPr>
                <w:ins w:id="1492" w:author="Drahomíra Pavelková" w:date="2020-08-27T11:06:00Z"/>
                <w:b/>
              </w:rPr>
            </w:pPr>
            <w:ins w:id="1493" w:author="Drahomíra Pavelková" w:date="2020-08-27T11:06:00Z">
              <w:r>
                <w:rPr>
                  <w:b/>
                </w:rPr>
                <w:t xml:space="preserve">Přehled o nejvýznamnější publikační a další tvůrčí činnosti nebo další profesní činnosti u odborníků z praxe vztahující se k zabezpečovaným předmětům </w:t>
              </w:r>
            </w:ins>
          </w:p>
        </w:tc>
      </w:tr>
      <w:tr w:rsidR="00417C57" w14:paraId="0D7C92E2" w14:textId="77777777" w:rsidTr="003E5BEA">
        <w:trPr>
          <w:trHeight w:val="2347"/>
          <w:ins w:id="1494" w:author="Drahomíra Pavelková" w:date="2020-08-27T11:06:00Z"/>
        </w:trPr>
        <w:tc>
          <w:tcPr>
            <w:tcW w:w="9859" w:type="dxa"/>
            <w:gridSpan w:val="11"/>
          </w:tcPr>
          <w:p w14:paraId="52CE093D" w14:textId="77777777" w:rsidR="00417C57" w:rsidRPr="00F74A03" w:rsidRDefault="00417C57" w:rsidP="003E5BEA">
            <w:pPr>
              <w:rPr>
                <w:ins w:id="1495" w:author="Drahomíra Pavelková" w:date="2020-08-27T11:06:00Z"/>
              </w:rPr>
            </w:pPr>
          </w:p>
          <w:p w14:paraId="45455163" w14:textId="77777777" w:rsidR="00417C57" w:rsidRPr="00F74A03" w:rsidRDefault="00417C57" w:rsidP="003E5BEA">
            <w:pPr>
              <w:rPr>
                <w:ins w:id="1496" w:author="Drahomíra Pavelková" w:date="2020-08-27T11:06:00Z"/>
              </w:rPr>
            </w:pPr>
          </w:p>
          <w:p w14:paraId="0F500FD8" w14:textId="77777777" w:rsidR="00417C57" w:rsidRPr="00F74A03" w:rsidRDefault="00417C57" w:rsidP="003E5BEA">
            <w:pPr>
              <w:rPr>
                <w:ins w:id="1497" w:author="Drahomíra Pavelková" w:date="2020-08-27T11:06:00Z"/>
              </w:rPr>
            </w:pPr>
          </w:p>
        </w:tc>
      </w:tr>
      <w:tr w:rsidR="00417C57" w14:paraId="6476888B" w14:textId="77777777" w:rsidTr="003E5BEA">
        <w:trPr>
          <w:trHeight w:val="218"/>
          <w:ins w:id="1498" w:author="Drahomíra Pavelková" w:date="2020-08-27T11:06:00Z"/>
        </w:trPr>
        <w:tc>
          <w:tcPr>
            <w:tcW w:w="9859" w:type="dxa"/>
            <w:gridSpan w:val="11"/>
            <w:shd w:val="clear" w:color="auto" w:fill="F7CAAC"/>
          </w:tcPr>
          <w:p w14:paraId="7F1BB187" w14:textId="77777777" w:rsidR="00417C57" w:rsidRDefault="00417C57" w:rsidP="003E5BEA">
            <w:pPr>
              <w:rPr>
                <w:ins w:id="1499" w:author="Drahomíra Pavelková" w:date="2020-08-27T11:06:00Z"/>
                <w:b/>
              </w:rPr>
            </w:pPr>
            <w:ins w:id="1500" w:author="Drahomíra Pavelková" w:date="2020-08-27T11:06:00Z">
              <w:r>
                <w:rPr>
                  <w:b/>
                </w:rPr>
                <w:t>Působení v zahraničí</w:t>
              </w:r>
            </w:ins>
          </w:p>
        </w:tc>
      </w:tr>
      <w:tr w:rsidR="00417C57" w14:paraId="549990C5" w14:textId="77777777" w:rsidTr="003E5BEA">
        <w:trPr>
          <w:trHeight w:val="328"/>
          <w:ins w:id="1501" w:author="Drahomíra Pavelková" w:date="2020-08-27T11:06:00Z"/>
        </w:trPr>
        <w:tc>
          <w:tcPr>
            <w:tcW w:w="9859" w:type="dxa"/>
            <w:gridSpan w:val="11"/>
          </w:tcPr>
          <w:p w14:paraId="32612A1E" w14:textId="77777777" w:rsidR="00417C57" w:rsidRPr="00A00F31" w:rsidRDefault="00417C57" w:rsidP="003E5BEA">
            <w:pPr>
              <w:rPr>
                <w:ins w:id="1502" w:author="Drahomíra Pavelková" w:date="2020-08-27T11:06:00Z"/>
              </w:rPr>
            </w:pPr>
          </w:p>
        </w:tc>
      </w:tr>
      <w:tr w:rsidR="00417C57" w14:paraId="0988566D" w14:textId="77777777" w:rsidTr="003E5BEA">
        <w:trPr>
          <w:cantSplit/>
          <w:trHeight w:val="470"/>
          <w:ins w:id="1503" w:author="Drahomíra Pavelková" w:date="2020-08-27T11:06:00Z"/>
        </w:trPr>
        <w:tc>
          <w:tcPr>
            <w:tcW w:w="2518" w:type="dxa"/>
            <w:shd w:val="clear" w:color="auto" w:fill="F7CAAC"/>
          </w:tcPr>
          <w:p w14:paraId="2253C789" w14:textId="77777777" w:rsidR="00417C57" w:rsidRDefault="00417C57" w:rsidP="003E5BEA">
            <w:pPr>
              <w:jc w:val="both"/>
              <w:rPr>
                <w:ins w:id="1504" w:author="Drahomíra Pavelková" w:date="2020-08-27T11:06:00Z"/>
                <w:b/>
              </w:rPr>
            </w:pPr>
            <w:ins w:id="1505" w:author="Drahomíra Pavelková" w:date="2020-08-27T11:06:00Z">
              <w:r>
                <w:rPr>
                  <w:b/>
                </w:rPr>
                <w:t xml:space="preserve">Podpis </w:t>
              </w:r>
            </w:ins>
          </w:p>
        </w:tc>
        <w:tc>
          <w:tcPr>
            <w:tcW w:w="4536" w:type="dxa"/>
            <w:gridSpan w:val="5"/>
          </w:tcPr>
          <w:p w14:paraId="031A90D0" w14:textId="77777777" w:rsidR="00417C57" w:rsidRDefault="00417C57" w:rsidP="003E5BEA">
            <w:pPr>
              <w:jc w:val="both"/>
              <w:rPr>
                <w:ins w:id="1506" w:author="Drahomíra Pavelková" w:date="2020-08-27T11:06:00Z"/>
              </w:rPr>
            </w:pPr>
          </w:p>
        </w:tc>
        <w:tc>
          <w:tcPr>
            <w:tcW w:w="786" w:type="dxa"/>
            <w:gridSpan w:val="2"/>
            <w:shd w:val="clear" w:color="auto" w:fill="F7CAAC"/>
          </w:tcPr>
          <w:p w14:paraId="2D323E53" w14:textId="77777777" w:rsidR="00417C57" w:rsidRDefault="00417C57" w:rsidP="003E5BEA">
            <w:pPr>
              <w:jc w:val="both"/>
              <w:rPr>
                <w:ins w:id="1507" w:author="Drahomíra Pavelková" w:date="2020-08-27T11:06:00Z"/>
              </w:rPr>
            </w:pPr>
            <w:ins w:id="1508" w:author="Drahomíra Pavelková" w:date="2020-08-27T11:06:00Z">
              <w:r>
                <w:rPr>
                  <w:b/>
                </w:rPr>
                <w:t>datum</w:t>
              </w:r>
            </w:ins>
          </w:p>
        </w:tc>
        <w:tc>
          <w:tcPr>
            <w:tcW w:w="2019" w:type="dxa"/>
            <w:gridSpan w:val="3"/>
          </w:tcPr>
          <w:p w14:paraId="7B8DC9EC" w14:textId="77777777" w:rsidR="00417C57" w:rsidRDefault="00417C57" w:rsidP="003E5BEA">
            <w:pPr>
              <w:jc w:val="both"/>
              <w:rPr>
                <w:ins w:id="1509" w:author="Drahomíra Pavelková" w:date="2020-08-27T11:06:00Z"/>
              </w:rPr>
            </w:pPr>
          </w:p>
        </w:tc>
      </w:tr>
    </w:tbl>
    <w:p w14:paraId="785DC252" w14:textId="78F6AECA" w:rsidR="004842AA" w:rsidRPr="00073CFE" w:rsidRDefault="004842AA">
      <w:pPr>
        <w:spacing w:after="160" w:line="259" w:lineRule="auto"/>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RPr="00073CFE" w14:paraId="299FF529" w14:textId="77777777" w:rsidTr="002450F1">
        <w:tc>
          <w:tcPr>
            <w:tcW w:w="9859" w:type="dxa"/>
            <w:gridSpan w:val="11"/>
            <w:tcBorders>
              <w:bottom w:val="double" w:sz="4" w:space="0" w:color="auto"/>
            </w:tcBorders>
            <w:shd w:val="clear" w:color="auto" w:fill="BDD6EE"/>
          </w:tcPr>
          <w:p w14:paraId="3FF4B3BB" w14:textId="7777777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0905947A" w14:textId="77777777" w:rsidTr="002450F1">
        <w:tc>
          <w:tcPr>
            <w:tcW w:w="2518" w:type="dxa"/>
            <w:tcBorders>
              <w:top w:val="double" w:sz="4" w:space="0" w:color="auto"/>
            </w:tcBorders>
            <w:shd w:val="clear" w:color="auto" w:fill="F7CAAC"/>
          </w:tcPr>
          <w:p w14:paraId="788CF2C5" w14:textId="77777777" w:rsidR="002450F1" w:rsidRPr="00073CFE" w:rsidRDefault="002450F1" w:rsidP="002450F1">
            <w:pPr>
              <w:jc w:val="both"/>
              <w:rPr>
                <w:b/>
                <w:color w:val="000000" w:themeColor="text1"/>
              </w:rPr>
            </w:pPr>
            <w:r w:rsidRPr="00073CFE">
              <w:rPr>
                <w:b/>
                <w:color w:val="000000" w:themeColor="text1"/>
              </w:rPr>
              <w:t>Vysoká škola</w:t>
            </w:r>
          </w:p>
        </w:tc>
        <w:tc>
          <w:tcPr>
            <w:tcW w:w="7341" w:type="dxa"/>
            <w:gridSpan w:val="10"/>
          </w:tcPr>
          <w:p w14:paraId="524A5757"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27ABDF71" w14:textId="77777777" w:rsidTr="002450F1">
        <w:tc>
          <w:tcPr>
            <w:tcW w:w="2518" w:type="dxa"/>
            <w:shd w:val="clear" w:color="auto" w:fill="F7CAAC"/>
          </w:tcPr>
          <w:p w14:paraId="361DC711"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341" w:type="dxa"/>
            <w:gridSpan w:val="10"/>
          </w:tcPr>
          <w:p w14:paraId="2F6A9A3D"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6727AEC9" w14:textId="77777777" w:rsidTr="002450F1">
        <w:tc>
          <w:tcPr>
            <w:tcW w:w="2518" w:type="dxa"/>
            <w:shd w:val="clear" w:color="auto" w:fill="F7CAAC"/>
          </w:tcPr>
          <w:p w14:paraId="07A7BE42"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493A9309"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49C39CDD" w14:textId="77777777" w:rsidTr="002450F1">
        <w:tc>
          <w:tcPr>
            <w:tcW w:w="2518" w:type="dxa"/>
            <w:shd w:val="clear" w:color="auto" w:fill="F7CAAC"/>
          </w:tcPr>
          <w:p w14:paraId="78695226"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7B8162AE" w14:textId="77777777" w:rsidR="0035386B" w:rsidRPr="00073CFE" w:rsidRDefault="0035386B" w:rsidP="0035386B">
            <w:pPr>
              <w:jc w:val="both"/>
              <w:rPr>
                <w:color w:val="000000" w:themeColor="text1"/>
              </w:rPr>
            </w:pPr>
            <w:r w:rsidRPr="00073CFE">
              <w:rPr>
                <w:color w:val="000000" w:themeColor="text1"/>
              </w:rPr>
              <w:t>Ján DVORSKÝ</w:t>
            </w:r>
          </w:p>
        </w:tc>
        <w:tc>
          <w:tcPr>
            <w:tcW w:w="709" w:type="dxa"/>
            <w:shd w:val="clear" w:color="auto" w:fill="F7CAAC"/>
          </w:tcPr>
          <w:p w14:paraId="2DB39630"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5D957558"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318A52D6" w14:textId="77777777" w:rsidTr="002450F1">
        <w:tc>
          <w:tcPr>
            <w:tcW w:w="2518" w:type="dxa"/>
            <w:shd w:val="clear" w:color="auto" w:fill="F7CAAC"/>
          </w:tcPr>
          <w:p w14:paraId="7065B9B3"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9920C0E" w14:textId="77777777" w:rsidR="0035386B" w:rsidRPr="00073CFE" w:rsidRDefault="0035386B" w:rsidP="0035386B">
            <w:pPr>
              <w:jc w:val="both"/>
              <w:rPr>
                <w:color w:val="000000" w:themeColor="text1"/>
              </w:rPr>
            </w:pPr>
            <w:r w:rsidRPr="00073CFE">
              <w:rPr>
                <w:color w:val="000000" w:themeColor="text1"/>
              </w:rPr>
              <w:t>1988</w:t>
            </w:r>
          </w:p>
        </w:tc>
        <w:tc>
          <w:tcPr>
            <w:tcW w:w="1721" w:type="dxa"/>
            <w:shd w:val="clear" w:color="auto" w:fill="F7CAAC"/>
          </w:tcPr>
          <w:p w14:paraId="42E52AA9"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CA26A5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2DD74AE0"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7604C2A"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0456CA78"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10A1FD97" w14:textId="77777777" w:rsidR="0035386B" w:rsidRPr="00073CFE" w:rsidRDefault="0035386B" w:rsidP="0035386B">
            <w:pPr>
              <w:jc w:val="both"/>
              <w:rPr>
                <w:color w:val="000000" w:themeColor="text1"/>
              </w:rPr>
            </w:pPr>
            <w:r w:rsidRPr="00073CFE">
              <w:rPr>
                <w:color w:val="000000" w:themeColor="text1"/>
              </w:rPr>
              <w:t>08/2022</w:t>
            </w:r>
          </w:p>
        </w:tc>
      </w:tr>
      <w:tr w:rsidR="0035386B" w:rsidRPr="00073CFE" w14:paraId="014A2D2F" w14:textId="77777777" w:rsidTr="002450F1">
        <w:tc>
          <w:tcPr>
            <w:tcW w:w="5068" w:type="dxa"/>
            <w:gridSpan w:val="3"/>
            <w:shd w:val="clear" w:color="auto" w:fill="F7CAAC"/>
          </w:tcPr>
          <w:p w14:paraId="2298B270"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57022C3B"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967C075"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C4F06FE"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2ECC2AD9"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699481F3" w14:textId="77777777" w:rsidR="0035386B" w:rsidRPr="00073CFE" w:rsidRDefault="0035386B" w:rsidP="0035386B">
            <w:pPr>
              <w:jc w:val="both"/>
              <w:rPr>
                <w:color w:val="000000" w:themeColor="text1"/>
              </w:rPr>
            </w:pPr>
            <w:r w:rsidRPr="00073CFE">
              <w:rPr>
                <w:color w:val="000000" w:themeColor="text1"/>
              </w:rPr>
              <w:t>08/2022</w:t>
            </w:r>
          </w:p>
        </w:tc>
      </w:tr>
      <w:tr w:rsidR="0035386B" w:rsidRPr="00073CFE" w14:paraId="30CD18C9" w14:textId="77777777" w:rsidTr="002450F1">
        <w:tc>
          <w:tcPr>
            <w:tcW w:w="6060" w:type="dxa"/>
            <w:gridSpan w:val="5"/>
            <w:shd w:val="clear" w:color="auto" w:fill="F7CAAC"/>
          </w:tcPr>
          <w:p w14:paraId="15B418C0"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39264BD4"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0D37CD56"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2E16F7A4" w14:textId="77777777" w:rsidTr="002450F1">
        <w:tc>
          <w:tcPr>
            <w:tcW w:w="6060" w:type="dxa"/>
            <w:gridSpan w:val="5"/>
          </w:tcPr>
          <w:p w14:paraId="473CA7DE" w14:textId="77777777" w:rsidR="0035386B" w:rsidRPr="00073CFE" w:rsidRDefault="0035386B" w:rsidP="0035386B">
            <w:pPr>
              <w:jc w:val="both"/>
              <w:rPr>
                <w:color w:val="000000" w:themeColor="text1"/>
              </w:rPr>
            </w:pPr>
          </w:p>
        </w:tc>
        <w:tc>
          <w:tcPr>
            <w:tcW w:w="1703" w:type="dxa"/>
            <w:gridSpan w:val="2"/>
          </w:tcPr>
          <w:p w14:paraId="7D00C91C" w14:textId="77777777" w:rsidR="0035386B" w:rsidRPr="00073CFE" w:rsidRDefault="0035386B" w:rsidP="0035386B">
            <w:pPr>
              <w:jc w:val="both"/>
              <w:rPr>
                <w:color w:val="000000" w:themeColor="text1"/>
              </w:rPr>
            </w:pPr>
          </w:p>
        </w:tc>
        <w:tc>
          <w:tcPr>
            <w:tcW w:w="2096" w:type="dxa"/>
            <w:gridSpan w:val="4"/>
          </w:tcPr>
          <w:p w14:paraId="223032BB" w14:textId="77777777" w:rsidR="0035386B" w:rsidRPr="00073CFE" w:rsidRDefault="0035386B" w:rsidP="0035386B">
            <w:pPr>
              <w:jc w:val="both"/>
              <w:rPr>
                <w:color w:val="000000" w:themeColor="text1"/>
              </w:rPr>
            </w:pPr>
          </w:p>
        </w:tc>
      </w:tr>
      <w:tr w:rsidR="0035386B" w:rsidRPr="00073CFE" w14:paraId="6DC65C32" w14:textId="77777777" w:rsidTr="002450F1">
        <w:tc>
          <w:tcPr>
            <w:tcW w:w="6060" w:type="dxa"/>
            <w:gridSpan w:val="5"/>
          </w:tcPr>
          <w:p w14:paraId="422721E6" w14:textId="77777777" w:rsidR="0035386B" w:rsidRPr="00073CFE" w:rsidRDefault="0035386B" w:rsidP="0035386B">
            <w:pPr>
              <w:jc w:val="both"/>
              <w:rPr>
                <w:color w:val="000000" w:themeColor="text1"/>
              </w:rPr>
            </w:pPr>
          </w:p>
        </w:tc>
        <w:tc>
          <w:tcPr>
            <w:tcW w:w="1703" w:type="dxa"/>
            <w:gridSpan w:val="2"/>
          </w:tcPr>
          <w:p w14:paraId="724C4DCB" w14:textId="77777777" w:rsidR="0035386B" w:rsidRPr="00073CFE" w:rsidRDefault="0035386B" w:rsidP="0035386B">
            <w:pPr>
              <w:jc w:val="both"/>
              <w:rPr>
                <w:color w:val="000000" w:themeColor="text1"/>
              </w:rPr>
            </w:pPr>
          </w:p>
        </w:tc>
        <w:tc>
          <w:tcPr>
            <w:tcW w:w="2096" w:type="dxa"/>
            <w:gridSpan w:val="4"/>
          </w:tcPr>
          <w:p w14:paraId="74514B65" w14:textId="77777777" w:rsidR="0035386B" w:rsidRPr="00073CFE" w:rsidRDefault="0035386B" w:rsidP="0035386B">
            <w:pPr>
              <w:jc w:val="both"/>
              <w:rPr>
                <w:color w:val="000000" w:themeColor="text1"/>
              </w:rPr>
            </w:pPr>
          </w:p>
        </w:tc>
      </w:tr>
      <w:tr w:rsidR="0035386B" w:rsidRPr="00073CFE" w14:paraId="42D3EAEE" w14:textId="77777777" w:rsidTr="002450F1">
        <w:tc>
          <w:tcPr>
            <w:tcW w:w="9859" w:type="dxa"/>
            <w:gridSpan w:val="11"/>
            <w:shd w:val="clear" w:color="auto" w:fill="F7CAAC"/>
          </w:tcPr>
          <w:p w14:paraId="6DCBE9C4"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31A30794" w14:textId="77777777" w:rsidTr="00417C57">
        <w:trPr>
          <w:trHeight w:val="274"/>
        </w:trPr>
        <w:tc>
          <w:tcPr>
            <w:tcW w:w="9859" w:type="dxa"/>
            <w:gridSpan w:val="11"/>
            <w:tcBorders>
              <w:top w:val="nil"/>
            </w:tcBorders>
          </w:tcPr>
          <w:p w14:paraId="56E8877F" w14:textId="77777777" w:rsidR="0035386B" w:rsidRPr="00073CFE" w:rsidRDefault="0035386B" w:rsidP="0035386B">
            <w:pPr>
              <w:jc w:val="both"/>
              <w:rPr>
                <w:color w:val="000000" w:themeColor="text1"/>
              </w:rPr>
            </w:pPr>
            <w:r w:rsidRPr="00073CFE">
              <w:rPr>
                <w:color w:val="000000" w:themeColor="text1"/>
              </w:rPr>
              <w:t>Econometrics - přednášející (40%)</w:t>
            </w:r>
          </w:p>
        </w:tc>
      </w:tr>
      <w:tr w:rsidR="0035386B" w:rsidRPr="00073CFE" w14:paraId="33E00659" w14:textId="77777777" w:rsidTr="002450F1">
        <w:tc>
          <w:tcPr>
            <w:tcW w:w="9859" w:type="dxa"/>
            <w:gridSpan w:val="11"/>
            <w:shd w:val="clear" w:color="auto" w:fill="F7CAAC"/>
          </w:tcPr>
          <w:p w14:paraId="56667695"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7D77D1C4" w14:textId="77777777" w:rsidTr="002450F1">
        <w:trPr>
          <w:trHeight w:val="1055"/>
        </w:trPr>
        <w:tc>
          <w:tcPr>
            <w:tcW w:w="9859" w:type="dxa"/>
            <w:gridSpan w:val="11"/>
          </w:tcPr>
          <w:p w14:paraId="34606477" w14:textId="77777777" w:rsidR="0035386B" w:rsidRPr="00073CFE" w:rsidRDefault="0035386B" w:rsidP="0035386B">
            <w:pPr>
              <w:jc w:val="both"/>
              <w:rPr>
                <w:color w:val="000000" w:themeColor="text1"/>
              </w:rPr>
            </w:pPr>
            <w:r w:rsidRPr="00073CFE">
              <w:rPr>
                <w:b/>
                <w:color w:val="000000" w:themeColor="text1"/>
              </w:rPr>
              <w:t xml:space="preserve">2013 – 2017: </w:t>
            </w:r>
            <w:r w:rsidRPr="00073CFE">
              <w:rPr>
                <w:color w:val="000000" w:themeColor="text1"/>
              </w:rPr>
              <w:t>Žilinská Univerzita v Žiline, Fakulta bezpečnostního inženýrství, studijní odbor: Občanská bezpečnost</w:t>
            </w:r>
          </w:p>
          <w:p w14:paraId="70FB04CA" w14:textId="77777777" w:rsidR="0035386B" w:rsidRPr="00073CFE" w:rsidRDefault="0035386B" w:rsidP="0035386B">
            <w:pPr>
              <w:jc w:val="both"/>
              <w:rPr>
                <w:b/>
                <w:color w:val="000000" w:themeColor="text1"/>
              </w:rPr>
            </w:pPr>
            <w:r w:rsidRPr="00073CFE">
              <w:rPr>
                <w:color w:val="000000" w:themeColor="text1"/>
              </w:rPr>
              <w:t xml:space="preserve">                      </w:t>
            </w:r>
            <w:r w:rsidRPr="00073CFE">
              <w:rPr>
                <w:b/>
                <w:color w:val="000000" w:themeColor="text1"/>
              </w:rPr>
              <w:t>(PhD.)</w:t>
            </w:r>
          </w:p>
          <w:p w14:paraId="68F3B83C" w14:textId="77777777" w:rsidR="0035386B" w:rsidRPr="00073CFE" w:rsidRDefault="0035386B" w:rsidP="0035386B">
            <w:pPr>
              <w:ind w:left="1172" w:hanging="1172"/>
              <w:jc w:val="both"/>
              <w:rPr>
                <w:b/>
                <w:color w:val="000000" w:themeColor="text1"/>
              </w:rPr>
            </w:pPr>
            <w:r w:rsidRPr="00073CFE">
              <w:rPr>
                <w:b/>
                <w:color w:val="000000" w:themeColor="text1"/>
              </w:rPr>
              <w:t xml:space="preserve">2010 – 2012: </w:t>
            </w:r>
            <w:r w:rsidRPr="00073CFE">
              <w:rPr>
                <w:color w:val="000000" w:themeColor="text1"/>
              </w:rPr>
              <w:t xml:space="preserve">Ekonomická Univerzita v Bratislavě, Fakulta hospodářské informatiky, studijní odbor: Kvantitativní metody v ekonomii </w:t>
            </w:r>
            <w:r w:rsidRPr="00073CFE">
              <w:rPr>
                <w:b/>
                <w:color w:val="000000" w:themeColor="text1"/>
              </w:rPr>
              <w:t>(Ing.)</w:t>
            </w:r>
          </w:p>
          <w:p w14:paraId="68EFC391" w14:textId="77777777" w:rsidR="0035386B" w:rsidRPr="00073CFE" w:rsidRDefault="0035386B" w:rsidP="0035386B">
            <w:pPr>
              <w:jc w:val="both"/>
              <w:rPr>
                <w:color w:val="000000" w:themeColor="text1"/>
              </w:rPr>
            </w:pPr>
            <w:r w:rsidRPr="00073CFE">
              <w:rPr>
                <w:b/>
                <w:color w:val="000000" w:themeColor="text1"/>
              </w:rPr>
              <w:t xml:space="preserve">2007 – 2010: </w:t>
            </w:r>
            <w:r w:rsidRPr="00073CFE">
              <w:rPr>
                <w:color w:val="000000" w:themeColor="text1"/>
              </w:rPr>
              <w:t>Univerzita Komenského v Bratislavě, Fakulta matematiky, fyzicky a informatiky, studijní odbor: statistika</w:t>
            </w:r>
          </w:p>
          <w:p w14:paraId="512E6F7C" w14:textId="77777777" w:rsidR="0035386B" w:rsidRPr="00073CFE" w:rsidRDefault="0035386B" w:rsidP="0035386B">
            <w:pPr>
              <w:jc w:val="both"/>
              <w:rPr>
                <w:color w:val="000000" w:themeColor="text1"/>
              </w:rPr>
            </w:pPr>
            <w:r w:rsidRPr="00073CFE">
              <w:rPr>
                <w:color w:val="000000" w:themeColor="text1"/>
              </w:rPr>
              <w:t xml:space="preserve">                      </w:t>
            </w:r>
            <w:r w:rsidRPr="00073CFE">
              <w:rPr>
                <w:b/>
                <w:color w:val="000000" w:themeColor="text1"/>
              </w:rPr>
              <w:t>(Bc.)</w:t>
            </w:r>
          </w:p>
        </w:tc>
      </w:tr>
      <w:tr w:rsidR="0035386B" w:rsidRPr="00073CFE" w14:paraId="2CAD1014" w14:textId="77777777" w:rsidTr="002450F1">
        <w:tc>
          <w:tcPr>
            <w:tcW w:w="9859" w:type="dxa"/>
            <w:gridSpan w:val="11"/>
            <w:shd w:val="clear" w:color="auto" w:fill="F7CAAC"/>
          </w:tcPr>
          <w:p w14:paraId="78B757B7"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56B98719" w14:textId="77777777" w:rsidTr="002450F1">
        <w:trPr>
          <w:trHeight w:val="811"/>
        </w:trPr>
        <w:tc>
          <w:tcPr>
            <w:tcW w:w="9859" w:type="dxa"/>
            <w:gridSpan w:val="11"/>
          </w:tcPr>
          <w:p w14:paraId="064E87D7" w14:textId="77777777" w:rsidR="0035386B" w:rsidRPr="00073CFE" w:rsidRDefault="0035386B" w:rsidP="0035386B">
            <w:pPr>
              <w:jc w:val="both"/>
              <w:rPr>
                <w:color w:val="000000" w:themeColor="text1"/>
              </w:rPr>
            </w:pPr>
            <w:r w:rsidRPr="00073CFE">
              <w:rPr>
                <w:b/>
                <w:color w:val="000000" w:themeColor="text1"/>
              </w:rPr>
              <w:t xml:space="preserve">05/2013: </w:t>
            </w:r>
            <w:r w:rsidRPr="00073CFE">
              <w:rPr>
                <w:color w:val="000000" w:themeColor="text1"/>
              </w:rPr>
              <w:t>Certifikát přípravy auditora na výkon ext</w:t>
            </w:r>
            <w:r w:rsidR="008055D1" w:rsidRPr="00073CFE">
              <w:rPr>
                <w:color w:val="000000" w:themeColor="text1"/>
              </w:rPr>
              <w:t>e</w:t>
            </w:r>
            <w:r w:rsidRPr="00073CFE">
              <w:rPr>
                <w:color w:val="000000" w:themeColor="text1"/>
              </w:rPr>
              <w:t>rního auditu v systém</w:t>
            </w:r>
            <w:r w:rsidR="008055D1" w:rsidRPr="00073CFE">
              <w:rPr>
                <w:color w:val="000000" w:themeColor="text1"/>
              </w:rPr>
              <w:t>u</w:t>
            </w:r>
            <w:r w:rsidRPr="00073CFE">
              <w:rPr>
                <w:color w:val="000000" w:themeColor="text1"/>
              </w:rPr>
              <w:t xml:space="preserve"> mana</w:t>
            </w:r>
            <w:r w:rsidR="008055D1" w:rsidRPr="00073CFE">
              <w:rPr>
                <w:color w:val="000000" w:themeColor="text1"/>
              </w:rPr>
              <w:t>gementu</w:t>
            </w:r>
            <w:r w:rsidRPr="00073CFE">
              <w:rPr>
                <w:color w:val="000000" w:themeColor="text1"/>
              </w:rPr>
              <w:t xml:space="preserve"> kvality (Auditor kvality – externí)</w:t>
            </w:r>
          </w:p>
          <w:p w14:paraId="0DBDFBE8" w14:textId="77777777" w:rsidR="0035386B" w:rsidRPr="00073CFE" w:rsidRDefault="0035386B" w:rsidP="0035386B">
            <w:pPr>
              <w:jc w:val="both"/>
              <w:rPr>
                <w:color w:val="000000" w:themeColor="text1"/>
              </w:rPr>
            </w:pPr>
            <w:r w:rsidRPr="00073CFE">
              <w:rPr>
                <w:b/>
                <w:color w:val="000000" w:themeColor="text1"/>
              </w:rPr>
              <w:t xml:space="preserve">09/2014 – 09/2016: </w:t>
            </w:r>
            <w:r w:rsidRPr="00073CFE">
              <w:rPr>
                <w:color w:val="000000" w:themeColor="text1"/>
              </w:rPr>
              <w:t>Dubnický Technologický Inštitút v Dubnici nad Váhom, akademický pracovník</w:t>
            </w:r>
          </w:p>
          <w:p w14:paraId="4C759A9E" w14:textId="77777777" w:rsidR="0035386B" w:rsidRPr="00073CFE" w:rsidRDefault="0035386B" w:rsidP="0035386B">
            <w:pPr>
              <w:jc w:val="both"/>
              <w:rPr>
                <w:color w:val="000000" w:themeColor="text1"/>
              </w:rPr>
            </w:pPr>
            <w:r w:rsidRPr="00073CFE">
              <w:rPr>
                <w:b/>
                <w:color w:val="000000" w:themeColor="text1"/>
              </w:rPr>
              <w:t xml:space="preserve">09/2016 – dosud: </w:t>
            </w:r>
            <w:r w:rsidRPr="00073CFE">
              <w:rPr>
                <w:color w:val="000000" w:themeColor="text1"/>
              </w:rPr>
              <w:t>Univerzita Tomáše Bati ve Zlíně, Fakulta managementu a ekonomiky, akademický pracovník</w:t>
            </w:r>
          </w:p>
        </w:tc>
      </w:tr>
      <w:tr w:rsidR="0035386B" w:rsidRPr="00073CFE" w14:paraId="325C4C8B" w14:textId="77777777" w:rsidTr="002450F1">
        <w:trPr>
          <w:trHeight w:val="250"/>
        </w:trPr>
        <w:tc>
          <w:tcPr>
            <w:tcW w:w="9859" w:type="dxa"/>
            <w:gridSpan w:val="11"/>
            <w:shd w:val="clear" w:color="auto" w:fill="F7CAAC"/>
          </w:tcPr>
          <w:p w14:paraId="2680B2E9"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1276582C" w14:textId="77777777" w:rsidTr="002450F1">
        <w:trPr>
          <w:trHeight w:val="355"/>
        </w:trPr>
        <w:tc>
          <w:tcPr>
            <w:tcW w:w="9859" w:type="dxa"/>
            <w:gridSpan w:val="11"/>
          </w:tcPr>
          <w:p w14:paraId="19F1374E"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13 </w:t>
            </w:r>
          </w:p>
          <w:p w14:paraId="55E377C3" w14:textId="77777777" w:rsidR="0035386B" w:rsidRPr="00073CFE" w:rsidRDefault="0035386B" w:rsidP="0035386B">
            <w:pPr>
              <w:jc w:val="both"/>
              <w:rPr>
                <w:color w:val="000000" w:themeColor="text1"/>
              </w:rPr>
            </w:pPr>
            <w:r w:rsidRPr="00073CFE">
              <w:rPr>
                <w:color w:val="000000" w:themeColor="text1"/>
              </w:rPr>
              <w:t>Počet vedených diplomových prací – 1</w:t>
            </w:r>
          </w:p>
        </w:tc>
      </w:tr>
      <w:tr w:rsidR="0035386B" w:rsidRPr="00073CFE" w14:paraId="681E3DFD" w14:textId="77777777" w:rsidTr="002450F1">
        <w:trPr>
          <w:cantSplit/>
        </w:trPr>
        <w:tc>
          <w:tcPr>
            <w:tcW w:w="3347" w:type="dxa"/>
            <w:gridSpan w:val="2"/>
            <w:tcBorders>
              <w:top w:val="single" w:sz="12" w:space="0" w:color="auto"/>
            </w:tcBorders>
            <w:shd w:val="clear" w:color="auto" w:fill="F7CAAC"/>
          </w:tcPr>
          <w:p w14:paraId="61214BC7"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564E92F"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B528C63"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8E08369"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1D31F7A0" w14:textId="77777777" w:rsidTr="002450F1">
        <w:trPr>
          <w:cantSplit/>
          <w:trHeight w:val="240"/>
        </w:trPr>
        <w:tc>
          <w:tcPr>
            <w:tcW w:w="3347" w:type="dxa"/>
            <w:gridSpan w:val="2"/>
          </w:tcPr>
          <w:p w14:paraId="6B3D13DC" w14:textId="77777777" w:rsidR="0035386B" w:rsidRPr="00073CFE" w:rsidRDefault="0035386B" w:rsidP="0035386B">
            <w:pPr>
              <w:jc w:val="both"/>
              <w:rPr>
                <w:color w:val="000000" w:themeColor="text1"/>
              </w:rPr>
            </w:pPr>
          </w:p>
        </w:tc>
        <w:tc>
          <w:tcPr>
            <w:tcW w:w="2245" w:type="dxa"/>
            <w:gridSpan w:val="2"/>
          </w:tcPr>
          <w:p w14:paraId="212FCFEA"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42481A8D"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632F6531"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2C49FE11"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2DA48FEB"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6B81910E" w14:textId="77777777" w:rsidTr="002450F1">
        <w:trPr>
          <w:cantSplit/>
          <w:trHeight w:val="70"/>
        </w:trPr>
        <w:tc>
          <w:tcPr>
            <w:tcW w:w="3347" w:type="dxa"/>
            <w:gridSpan w:val="2"/>
            <w:shd w:val="clear" w:color="auto" w:fill="F7CAAC"/>
          </w:tcPr>
          <w:p w14:paraId="20F57305"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034A3BA5"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51DEDE97"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E0E22CB" w14:textId="77777777" w:rsidR="0035386B" w:rsidRPr="00073CFE" w:rsidRDefault="0035386B" w:rsidP="0035386B">
            <w:pPr>
              <w:jc w:val="center"/>
              <w:rPr>
                <w:color w:val="000000" w:themeColor="text1"/>
              </w:rPr>
            </w:pPr>
            <w:r w:rsidRPr="00073CFE">
              <w:rPr>
                <w:color w:val="000000" w:themeColor="text1"/>
              </w:rPr>
              <w:t>11</w:t>
            </w:r>
          </w:p>
        </w:tc>
        <w:tc>
          <w:tcPr>
            <w:tcW w:w="693" w:type="dxa"/>
            <w:vMerge w:val="restart"/>
          </w:tcPr>
          <w:p w14:paraId="2F59B1B8" w14:textId="77777777" w:rsidR="0035386B" w:rsidRPr="00073CFE" w:rsidRDefault="0035386B" w:rsidP="0035386B">
            <w:pPr>
              <w:jc w:val="center"/>
              <w:rPr>
                <w:color w:val="000000" w:themeColor="text1"/>
              </w:rPr>
            </w:pPr>
            <w:r w:rsidRPr="00073CFE">
              <w:rPr>
                <w:color w:val="000000" w:themeColor="text1"/>
              </w:rPr>
              <w:t>25</w:t>
            </w:r>
          </w:p>
        </w:tc>
        <w:tc>
          <w:tcPr>
            <w:tcW w:w="694" w:type="dxa"/>
            <w:vMerge w:val="restart"/>
          </w:tcPr>
          <w:p w14:paraId="1F03AFF2" w14:textId="77777777" w:rsidR="0035386B" w:rsidRPr="00073CFE" w:rsidRDefault="0035386B" w:rsidP="0035386B">
            <w:pPr>
              <w:jc w:val="center"/>
              <w:rPr>
                <w:color w:val="000000" w:themeColor="text1"/>
              </w:rPr>
            </w:pPr>
            <w:r w:rsidRPr="00073CFE">
              <w:rPr>
                <w:color w:val="000000" w:themeColor="text1"/>
              </w:rPr>
              <w:t>10</w:t>
            </w:r>
          </w:p>
        </w:tc>
      </w:tr>
      <w:tr w:rsidR="0035386B" w:rsidRPr="00073CFE" w14:paraId="42B76514" w14:textId="77777777" w:rsidTr="002450F1">
        <w:trPr>
          <w:trHeight w:val="205"/>
        </w:trPr>
        <w:tc>
          <w:tcPr>
            <w:tcW w:w="3347" w:type="dxa"/>
            <w:gridSpan w:val="2"/>
          </w:tcPr>
          <w:p w14:paraId="64A6C47D" w14:textId="77777777" w:rsidR="0035386B" w:rsidRPr="00073CFE" w:rsidRDefault="0035386B" w:rsidP="0035386B">
            <w:pPr>
              <w:jc w:val="both"/>
              <w:rPr>
                <w:color w:val="000000" w:themeColor="text1"/>
              </w:rPr>
            </w:pPr>
          </w:p>
        </w:tc>
        <w:tc>
          <w:tcPr>
            <w:tcW w:w="2245" w:type="dxa"/>
            <w:gridSpan w:val="2"/>
          </w:tcPr>
          <w:p w14:paraId="6CCCD9B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09C9D179"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1E75D039" w14:textId="77777777" w:rsidR="0035386B" w:rsidRPr="00073CFE" w:rsidRDefault="0035386B" w:rsidP="0035386B">
            <w:pPr>
              <w:rPr>
                <w:b/>
                <w:color w:val="000000" w:themeColor="text1"/>
              </w:rPr>
            </w:pPr>
          </w:p>
        </w:tc>
        <w:tc>
          <w:tcPr>
            <w:tcW w:w="693" w:type="dxa"/>
            <w:vMerge/>
            <w:vAlign w:val="center"/>
          </w:tcPr>
          <w:p w14:paraId="28C1D634" w14:textId="77777777" w:rsidR="0035386B" w:rsidRPr="00073CFE" w:rsidRDefault="0035386B" w:rsidP="0035386B">
            <w:pPr>
              <w:rPr>
                <w:b/>
                <w:color w:val="000000" w:themeColor="text1"/>
              </w:rPr>
            </w:pPr>
          </w:p>
        </w:tc>
        <w:tc>
          <w:tcPr>
            <w:tcW w:w="694" w:type="dxa"/>
            <w:vMerge/>
            <w:vAlign w:val="center"/>
          </w:tcPr>
          <w:p w14:paraId="2F4344E9" w14:textId="77777777" w:rsidR="0035386B" w:rsidRPr="00073CFE" w:rsidRDefault="0035386B" w:rsidP="0035386B">
            <w:pPr>
              <w:rPr>
                <w:b/>
                <w:color w:val="000000" w:themeColor="text1"/>
              </w:rPr>
            </w:pPr>
          </w:p>
        </w:tc>
      </w:tr>
      <w:tr w:rsidR="0035386B" w:rsidRPr="00073CFE" w14:paraId="6B1C908D" w14:textId="77777777" w:rsidTr="002450F1">
        <w:tc>
          <w:tcPr>
            <w:tcW w:w="9859" w:type="dxa"/>
            <w:gridSpan w:val="11"/>
            <w:shd w:val="clear" w:color="auto" w:fill="F7CAAC"/>
          </w:tcPr>
          <w:p w14:paraId="10AD8038"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644F6D89" w14:textId="77777777" w:rsidTr="002450F1">
        <w:trPr>
          <w:trHeight w:val="2347"/>
        </w:trPr>
        <w:tc>
          <w:tcPr>
            <w:tcW w:w="9859" w:type="dxa"/>
            <w:gridSpan w:val="11"/>
          </w:tcPr>
          <w:p w14:paraId="41E25181" w14:textId="77777777" w:rsidR="0079711D" w:rsidRPr="00073CFE" w:rsidRDefault="0079711D" w:rsidP="0079711D">
            <w:pPr>
              <w:autoSpaceDE w:val="0"/>
              <w:autoSpaceDN w:val="0"/>
              <w:adjustRightInd w:val="0"/>
              <w:rPr>
                <w:color w:val="000000" w:themeColor="text1"/>
              </w:rPr>
            </w:pPr>
            <w:r w:rsidRPr="00073CFE">
              <w:rPr>
                <w:color w:val="000000" w:themeColor="text1"/>
              </w:rPr>
              <w:t>DVORSKÝ, Ján, PETRÁKOVÁ, Zora, ZAPLETALÍKOVÁ, Eliška, RÓZSA, Zoltán. Entrepreneurial propensity index of university students. The case study from the Czech Republic, Slovakia and Poland.. Oeconomia Copernicana, 2019, roč. 10, č. 1, s. 173-192. ISSN 2083-1277. (60%)</w:t>
            </w:r>
          </w:p>
          <w:p w14:paraId="225DAB70" w14:textId="77777777" w:rsidR="0079711D" w:rsidRPr="00073CFE" w:rsidRDefault="0079711D" w:rsidP="0079711D">
            <w:pPr>
              <w:autoSpaceDE w:val="0"/>
              <w:autoSpaceDN w:val="0"/>
              <w:adjustRightInd w:val="0"/>
              <w:rPr>
                <w:color w:val="000000" w:themeColor="text1"/>
              </w:rPr>
            </w:pPr>
            <w:r w:rsidRPr="00073CFE">
              <w:rPr>
                <w:color w:val="000000" w:themeColor="text1"/>
              </w:rPr>
              <w:t>BELÁS, Jaroslav, DVORSKÝ, Ján, STRNAD, Zdenek, VALÁŠKOVÁ, Katarína, CERA, Gentjan. Improvement of the Quality of Business Environment Model: Case of the SME Segment. Inzinerine Ekonomika-Engineering Economics, 2019, roč. 30, č. 5, s. 600-611. ISSN 1392-2785. (30%)</w:t>
            </w:r>
          </w:p>
          <w:p w14:paraId="7E86BEE7" w14:textId="77777777" w:rsidR="0079711D" w:rsidRPr="00073CFE" w:rsidRDefault="0079711D" w:rsidP="0079711D">
            <w:pPr>
              <w:jc w:val="both"/>
              <w:rPr>
                <w:color w:val="000000" w:themeColor="text1"/>
              </w:rPr>
            </w:pPr>
            <w:r w:rsidRPr="00073CFE">
              <w:rPr>
                <w:color w:val="000000" w:themeColor="text1"/>
              </w:rPr>
              <w:t>STAŇKOVÁ, P., PAPADAKI, Š., DVORSKÝ, J.  Comparative Analysis of the Perception of Advantages and Disadvantages of Hospital Horizontal Integration. </w:t>
            </w:r>
            <w:r w:rsidRPr="00073CFE">
              <w:rPr>
                <w:i/>
                <w:color w:val="000000" w:themeColor="text1"/>
              </w:rPr>
              <w:t>E+ M Ekonomie a Management,</w:t>
            </w:r>
            <w:r w:rsidRPr="00073CFE">
              <w:rPr>
                <w:color w:val="000000" w:themeColor="text1"/>
              </w:rPr>
              <w:t xml:space="preserve"> 2018, 21(1), 101-115. (20%)</w:t>
            </w:r>
          </w:p>
          <w:p w14:paraId="12568E3F" w14:textId="77777777" w:rsidR="0079711D" w:rsidRPr="00073CFE" w:rsidRDefault="0079711D" w:rsidP="0079711D">
            <w:pPr>
              <w:jc w:val="both"/>
              <w:rPr>
                <w:iCs/>
                <w:color w:val="000000" w:themeColor="text1"/>
              </w:rPr>
            </w:pPr>
            <w:r w:rsidRPr="00073CFE">
              <w:rPr>
                <w:color w:val="000000" w:themeColor="text1"/>
              </w:rPr>
              <w:t xml:space="preserve">LAZÁNYI, K., VIRGLEROVÁ, Z., </w:t>
            </w:r>
            <w:r w:rsidRPr="00073CFE">
              <w:rPr>
                <w:color w:val="000000" w:themeColor="text1"/>
                <w:lang w:val="en-US"/>
              </w:rPr>
              <w:t>DVORSKÝ, J., DANKUS, R. An Analysis of Factors Related to „Taking Risks“, according to Selected Socio-Demographic Factors.</w:t>
            </w:r>
            <w:r w:rsidRPr="00073CFE">
              <w:rPr>
                <w:color w:val="000000" w:themeColor="text1"/>
              </w:rPr>
              <w:t xml:space="preserve"> </w:t>
            </w:r>
            <w:r w:rsidRPr="00073CFE">
              <w:rPr>
                <w:i/>
                <w:color w:val="000000" w:themeColor="text1"/>
              </w:rPr>
              <w:t xml:space="preserve">Acta Polytechnica Hungarica. </w:t>
            </w:r>
            <w:r w:rsidRPr="00073CFE">
              <w:rPr>
                <w:color w:val="000000" w:themeColor="text1"/>
              </w:rPr>
              <w:t xml:space="preserve">2017, Volume 14, Issue 7. ISSN 1785-8860. </w:t>
            </w:r>
            <w:r w:rsidRPr="00073CFE">
              <w:rPr>
                <w:iCs/>
                <w:color w:val="000000" w:themeColor="text1"/>
              </w:rPr>
              <w:t xml:space="preserve">DOI: 10.12700/APH.14.7.2017.7.3. </w:t>
            </w:r>
            <w:r w:rsidRPr="00073CFE">
              <w:rPr>
                <w:color w:val="000000" w:themeColor="text1"/>
              </w:rPr>
              <w:t xml:space="preserve">(35%). </w:t>
            </w:r>
          </w:p>
          <w:p w14:paraId="1D9BB0C6" w14:textId="77777777" w:rsidR="0079711D" w:rsidRPr="00073CFE" w:rsidRDefault="0079711D" w:rsidP="0079711D">
            <w:pPr>
              <w:jc w:val="both"/>
              <w:rPr>
                <w:color w:val="000000" w:themeColor="text1"/>
                <w:lang w:val="en-US"/>
              </w:rPr>
            </w:pPr>
            <w:r w:rsidRPr="00073CFE">
              <w:rPr>
                <w:color w:val="000000" w:themeColor="text1"/>
              </w:rPr>
              <w:t xml:space="preserve">PAPADAKI, Š., NOVÁK, P., DVORSKÝ, J. </w:t>
            </w:r>
            <w:r w:rsidRPr="00073CFE">
              <w:rPr>
                <w:color w:val="000000" w:themeColor="text1"/>
                <w:lang w:val="en-US"/>
              </w:rPr>
              <w:t xml:space="preserve">Attitude of university students to entrepreneurship. </w:t>
            </w:r>
            <w:r w:rsidRPr="00073CFE">
              <w:rPr>
                <w:i/>
                <w:color w:val="000000" w:themeColor="text1"/>
                <w:lang w:val="en-US"/>
              </w:rPr>
              <w:t>Economic Annals-XXI</w:t>
            </w:r>
            <w:r w:rsidRPr="00073CFE">
              <w:rPr>
                <w:color w:val="000000" w:themeColor="text1"/>
                <w:lang w:val="en-US"/>
              </w:rPr>
              <w:t>. 2017, Volume 166, Issue 7-8, pp. 100-104. ISSN 1728-6220.</w:t>
            </w:r>
            <w:r w:rsidRPr="00073CFE">
              <w:rPr>
                <w:color w:val="000000" w:themeColor="text1"/>
              </w:rPr>
              <w:t xml:space="preserve"> </w:t>
            </w:r>
            <w:r w:rsidRPr="00073CFE">
              <w:rPr>
                <w:color w:val="000000" w:themeColor="text1"/>
                <w:lang w:val="en-US"/>
              </w:rPr>
              <w:t xml:space="preserve">DOI: 10.21003/ea.V166-20. (25%) </w:t>
            </w:r>
          </w:p>
          <w:p w14:paraId="78D96402" w14:textId="77777777" w:rsidR="0079711D" w:rsidRPr="00073CFE" w:rsidRDefault="0079711D" w:rsidP="0079711D">
            <w:pPr>
              <w:jc w:val="both"/>
              <w:rPr>
                <w:color w:val="000000" w:themeColor="text1"/>
                <w:lang w:val="en-US"/>
              </w:rPr>
            </w:pPr>
            <w:r w:rsidRPr="00073CFE">
              <w:rPr>
                <w:color w:val="000000" w:themeColor="text1"/>
                <w:lang w:val="en-US"/>
              </w:rPr>
              <w:t xml:space="preserve">BELÁS, J., DVORSKÝ, J., TYLL, L., ZVARÍKOVÁ, K. Entrepreneurship of university students: Important factors and the propensity for entrepreneurship. </w:t>
            </w:r>
            <w:r w:rsidRPr="00073CFE">
              <w:rPr>
                <w:i/>
                <w:color w:val="000000" w:themeColor="text1"/>
                <w:lang w:val="en-US"/>
              </w:rPr>
              <w:t>Administratie si Management Public.</w:t>
            </w:r>
            <w:r w:rsidRPr="00073CFE">
              <w:rPr>
                <w:color w:val="000000" w:themeColor="text1"/>
                <w:lang w:val="en-US"/>
              </w:rPr>
              <w:t xml:space="preserve"> 2017, Volume 28, pp. 6-25. ISSN 1583-9583. </w:t>
            </w:r>
            <w:hyperlink r:id="rId34" w:history="1">
              <w:r w:rsidRPr="00073CFE">
                <w:rPr>
                  <w:rStyle w:val="Hypertextovodkaz"/>
                  <w:color w:val="000000" w:themeColor="text1"/>
                  <w:lang w:val="en-US"/>
                </w:rPr>
                <w:t>http://www.ramp.ase.ro/en/_data/files/articole/2017/28-01.pdf</w:t>
              </w:r>
            </w:hyperlink>
            <w:r w:rsidRPr="00073CFE">
              <w:rPr>
                <w:color w:val="000000" w:themeColor="text1"/>
                <w:lang w:val="en-US"/>
              </w:rPr>
              <w:t xml:space="preserve">  (35%).</w:t>
            </w:r>
          </w:p>
          <w:p w14:paraId="46DE96E3" w14:textId="77777777" w:rsidR="0035386B" w:rsidRPr="00073CFE" w:rsidRDefault="0079711D" w:rsidP="0079711D">
            <w:pPr>
              <w:jc w:val="both"/>
              <w:rPr>
                <w:color w:val="000000" w:themeColor="text1"/>
                <w:lang w:val="en-US"/>
              </w:rPr>
            </w:pPr>
            <w:r w:rsidRPr="00073CFE">
              <w:rPr>
                <w:color w:val="000000" w:themeColor="text1"/>
                <w:lang w:val="en-US"/>
              </w:rPr>
              <w:t xml:space="preserve">KOZUBÍKOVÁ, L., DVORSKÝ, J., CEPEL, M., BALCERZAK, A. P. Important characteristics of an entrepreneur in relation to risk taking: Czech Republic case study. </w:t>
            </w:r>
            <w:r w:rsidRPr="00073CFE">
              <w:rPr>
                <w:i/>
                <w:color w:val="000000" w:themeColor="text1"/>
                <w:lang w:val="en-US"/>
              </w:rPr>
              <w:t xml:space="preserve">Journal of International Studies. </w:t>
            </w:r>
            <w:r w:rsidRPr="00073CFE">
              <w:rPr>
                <w:color w:val="000000" w:themeColor="text1"/>
                <w:lang w:val="en-US"/>
              </w:rPr>
              <w:t>2017,</w:t>
            </w:r>
            <w:r w:rsidRPr="00073CFE">
              <w:rPr>
                <w:i/>
                <w:color w:val="000000" w:themeColor="text1"/>
                <w:lang w:val="en-US"/>
              </w:rPr>
              <w:t xml:space="preserve"> </w:t>
            </w:r>
            <w:r w:rsidRPr="00073CFE">
              <w:rPr>
                <w:color w:val="000000" w:themeColor="text1"/>
                <w:lang w:val="en-US"/>
              </w:rPr>
              <w:t>Volume 10, Issue 3, pp. 220-233. ISSN 2071-8330.</w:t>
            </w:r>
            <w:r w:rsidRPr="00073CFE">
              <w:rPr>
                <w:color w:val="000000" w:themeColor="text1"/>
              </w:rPr>
              <w:t xml:space="preserve"> </w:t>
            </w:r>
            <w:r w:rsidRPr="00073CFE">
              <w:rPr>
                <w:color w:val="000000" w:themeColor="text1"/>
                <w:lang w:val="en-US"/>
              </w:rPr>
              <w:t>DOI: 10.14254/2071-8330.2017/10-3/16 (37%).</w:t>
            </w:r>
          </w:p>
        </w:tc>
      </w:tr>
      <w:tr w:rsidR="0035386B" w:rsidRPr="00073CFE" w14:paraId="26BEBEF8" w14:textId="77777777" w:rsidTr="002450F1">
        <w:trPr>
          <w:trHeight w:val="218"/>
        </w:trPr>
        <w:tc>
          <w:tcPr>
            <w:tcW w:w="9859" w:type="dxa"/>
            <w:gridSpan w:val="11"/>
            <w:shd w:val="clear" w:color="auto" w:fill="F7CAAC"/>
          </w:tcPr>
          <w:p w14:paraId="562A104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68838B3F" w14:textId="77777777" w:rsidTr="002450F1">
        <w:trPr>
          <w:trHeight w:val="328"/>
        </w:trPr>
        <w:tc>
          <w:tcPr>
            <w:tcW w:w="9859" w:type="dxa"/>
            <w:gridSpan w:val="11"/>
          </w:tcPr>
          <w:p w14:paraId="7EB107C2" w14:textId="77777777" w:rsidR="0035386B" w:rsidRPr="00073CFE" w:rsidRDefault="0035386B" w:rsidP="0035386B">
            <w:pPr>
              <w:jc w:val="both"/>
              <w:rPr>
                <w:color w:val="000000" w:themeColor="text1"/>
              </w:rPr>
            </w:pPr>
            <w:r w:rsidRPr="00073CFE">
              <w:rPr>
                <w:b/>
                <w:color w:val="000000" w:themeColor="text1"/>
              </w:rPr>
              <w:t xml:space="preserve">03/2015 – 07/2015: </w:t>
            </w:r>
            <w:r w:rsidRPr="00073CFE">
              <w:rPr>
                <w:color w:val="000000" w:themeColor="text1"/>
              </w:rPr>
              <w:t>České Vysoké Učení Technické v Praze, Fakulta elektrotechnická, Stáž –Studijní pobyt doktoranda</w:t>
            </w:r>
          </w:p>
        </w:tc>
      </w:tr>
      <w:tr w:rsidR="0035386B" w:rsidRPr="00073CFE" w14:paraId="15A1437A" w14:textId="77777777" w:rsidTr="002450F1">
        <w:trPr>
          <w:cantSplit/>
          <w:trHeight w:val="261"/>
        </w:trPr>
        <w:tc>
          <w:tcPr>
            <w:tcW w:w="2518" w:type="dxa"/>
            <w:shd w:val="clear" w:color="auto" w:fill="F7CAAC"/>
          </w:tcPr>
          <w:p w14:paraId="1981CDC6"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23BFEF43" w14:textId="77777777" w:rsidR="0035386B" w:rsidRPr="00073CFE" w:rsidRDefault="0035386B" w:rsidP="0035386B">
            <w:pPr>
              <w:jc w:val="both"/>
              <w:rPr>
                <w:color w:val="000000" w:themeColor="text1"/>
              </w:rPr>
            </w:pPr>
          </w:p>
        </w:tc>
        <w:tc>
          <w:tcPr>
            <w:tcW w:w="786" w:type="dxa"/>
            <w:gridSpan w:val="2"/>
            <w:shd w:val="clear" w:color="auto" w:fill="F7CAAC"/>
          </w:tcPr>
          <w:p w14:paraId="154A9803"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69B6672E" w14:textId="77777777" w:rsidR="0035386B" w:rsidRPr="00073CFE" w:rsidRDefault="0035386B" w:rsidP="0035386B">
            <w:pPr>
              <w:jc w:val="both"/>
              <w:rPr>
                <w:color w:val="000000" w:themeColor="text1"/>
              </w:rPr>
            </w:pPr>
          </w:p>
        </w:tc>
      </w:tr>
    </w:tbl>
    <w:p w14:paraId="66A66B25" w14:textId="77777777" w:rsidR="00C6664A" w:rsidRPr="00073CFE" w:rsidRDefault="00C6664A">
      <w:pPr>
        <w:spacing w:after="160" w:line="259" w:lineRule="auto"/>
        <w:rPr>
          <w:color w:val="000000" w:themeColor="text1"/>
        </w:rPr>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2D51A6" w:rsidRPr="00073CFE" w14:paraId="7B249982" w14:textId="77777777" w:rsidTr="00C35AF6">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96963C1" w14:textId="77777777" w:rsidR="002D51A6" w:rsidRPr="00073CFE" w:rsidRDefault="002D51A6" w:rsidP="00C35AF6">
            <w:pPr>
              <w:jc w:val="both"/>
              <w:rPr>
                <w:b/>
                <w:color w:val="000000" w:themeColor="text1"/>
                <w:sz w:val="28"/>
              </w:rPr>
            </w:pPr>
            <w:r w:rsidRPr="00073CFE">
              <w:rPr>
                <w:b/>
                <w:color w:val="000000" w:themeColor="text1"/>
                <w:sz w:val="28"/>
              </w:rPr>
              <w:t>C-I – Personální zabezpečení</w:t>
            </w:r>
          </w:p>
        </w:tc>
      </w:tr>
      <w:tr w:rsidR="002D51A6" w:rsidRPr="00073CFE" w14:paraId="06A23C55" w14:textId="77777777" w:rsidTr="00C35AF6">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46220B7C" w14:textId="77777777" w:rsidR="002D51A6" w:rsidRPr="00073CFE" w:rsidRDefault="002D51A6" w:rsidP="00C35AF6">
            <w:pPr>
              <w:jc w:val="both"/>
              <w:rPr>
                <w:b/>
                <w:color w:val="000000" w:themeColor="text1"/>
              </w:rPr>
            </w:pPr>
            <w:r w:rsidRPr="00073CFE">
              <w:rPr>
                <w:b/>
                <w:color w:val="000000" w:themeColor="text1"/>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231F663F" w14:textId="77777777" w:rsidR="002D51A6" w:rsidRPr="00073CFE" w:rsidRDefault="002D51A6" w:rsidP="00C35AF6">
            <w:pPr>
              <w:jc w:val="both"/>
              <w:rPr>
                <w:color w:val="000000" w:themeColor="text1"/>
              </w:rPr>
            </w:pPr>
            <w:r w:rsidRPr="00073CFE">
              <w:rPr>
                <w:color w:val="000000" w:themeColor="text1"/>
              </w:rPr>
              <w:t>Univerzita Tomáše Bati ve Zlíně</w:t>
            </w:r>
          </w:p>
        </w:tc>
      </w:tr>
      <w:tr w:rsidR="002D51A6" w:rsidRPr="00073CFE" w14:paraId="43FD8A62"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8F13A42" w14:textId="77777777" w:rsidR="002D51A6" w:rsidRPr="00073CFE" w:rsidRDefault="002D51A6" w:rsidP="00C35AF6">
            <w:pPr>
              <w:jc w:val="both"/>
              <w:rPr>
                <w:b/>
                <w:color w:val="000000" w:themeColor="text1"/>
              </w:rPr>
            </w:pPr>
            <w:r w:rsidRPr="00073CFE">
              <w:rPr>
                <w:b/>
                <w:color w:val="000000" w:themeColor="text1"/>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7954C459" w14:textId="77777777" w:rsidR="002D51A6" w:rsidRPr="00073CFE" w:rsidRDefault="002D51A6" w:rsidP="00C35AF6">
            <w:pPr>
              <w:jc w:val="both"/>
              <w:rPr>
                <w:color w:val="000000" w:themeColor="text1"/>
              </w:rPr>
            </w:pPr>
            <w:r w:rsidRPr="00073CFE">
              <w:rPr>
                <w:color w:val="000000" w:themeColor="text1"/>
              </w:rPr>
              <w:t>Fakulta managementu a ekonomiky</w:t>
            </w:r>
          </w:p>
        </w:tc>
      </w:tr>
      <w:tr w:rsidR="002D51A6" w:rsidRPr="00073CFE" w14:paraId="40F4C1C3"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70B2BBC6" w14:textId="77777777" w:rsidR="002D51A6" w:rsidRPr="00073CFE" w:rsidRDefault="002D51A6" w:rsidP="00C35AF6">
            <w:pPr>
              <w:jc w:val="both"/>
              <w:rPr>
                <w:b/>
                <w:color w:val="000000" w:themeColor="text1"/>
              </w:rPr>
            </w:pPr>
            <w:r w:rsidRPr="00073CFE">
              <w:rPr>
                <w:b/>
                <w:color w:val="000000" w:themeColor="text1"/>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13DA8388" w14:textId="77777777" w:rsidR="002D51A6" w:rsidRPr="00073CFE" w:rsidRDefault="002D51A6" w:rsidP="00C35AF6">
            <w:pPr>
              <w:jc w:val="both"/>
              <w:rPr>
                <w:color w:val="000000" w:themeColor="text1"/>
              </w:rPr>
            </w:pPr>
            <w:r w:rsidRPr="00073CFE">
              <w:rPr>
                <w:color w:val="000000" w:themeColor="text1"/>
              </w:rPr>
              <w:t>Management and Marketing</w:t>
            </w:r>
          </w:p>
        </w:tc>
      </w:tr>
      <w:tr w:rsidR="002D51A6" w:rsidRPr="00073CFE" w14:paraId="78595DE9"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08BA2904" w14:textId="77777777" w:rsidR="002D51A6" w:rsidRPr="00073CFE" w:rsidRDefault="002D51A6" w:rsidP="00C35AF6">
            <w:pPr>
              <w:jc w:val="both"/>
              <w:rPr>
                <w:b/>
                <w:color w:val="000000" w:themeColor="text1"/>
              </w:rPr>
            </w:pPr>
            <w:r w:rsidRPr="00073CFE">
              <w:rPr>
                <w:b/>
                <w:color w:val="000000" w:themeColor="text1"/>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68C42364" w14:textId="77777777" w:rsidR="002D51A6" w:rsidRPr="00073CFE" w:rsidRDefault="002D51A6" w:rsidP="00C35AF6">
            <w:pPr>
              <w:jc w:val="both"/>
              <w:rPr>
                <w:color w:val="000000" w:themeColor="text1"/>
              </w:rPr>
            </w:pPr>
            <w:r w:rsidRPr="00073CFE">
              <w:rPr>
                <w:color w:val="000000" w:themeColor="text1"/>
              </w:rP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478EA239" w14:textId="77777777" w:rsidR="002D51A6" w:rsidRPr="00073CFE" w:rsidRDefault="002D51A6" w:rsidP="00C35AF6">
            <w:pPr>
              <w:jc w:val="both"/>
              <w:rPr>
                <w:b/>
                <w:color w:val="000000" w:themeColor="text1"/>
              </w:rPr>
            </w:pPr>
            <w:r w:rsidRPr="00073CFE">
              <w:rPr>
                <w:b/>
                <w:color w:val="000000" w:themeColor="text1"/>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45F237F4" w14:textId="77777777" w:rsidR="002D51A6" w:rsidRPr="00073CFE" w:rsidRDefault="002D51A6" w:rsidP="00C35AF6">
            <w:pPr>
              <w:jc w:val="both"/>
              <w:rPr>
                <w:color w:val="000000" w:themeColor="text1"/>
              </w:rPr>
            </w:pPr>
            <w:r w:rsidRPr="00073CFE">
              <w:rPr>
                <w:color w:val="000000" w:themeColor="text1"/>
              </w:rPr>
              <w:t>doc. PhDr. Ing., CSc.</w:t>
            </w:r>
          </w:p>
        </w:tc>
      </w:tr>
      <w:tr w:rsidR="002D51A6" w:rsidRPr="00073CFE" w14:paraId="06E6EAB8"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7749E6C" w14:textId="77777777" w:rsidR="002D51A6" w:rsidRPr="00073CFE" w:rsidRDefault="002D51A6" w:rsidP="00C35AF6">
            <w:pPr>
              <w:jc w:val="both"/>
              <w:rPr>
                <w:b/>
                <w:color w:val="000000" w:themeColor="text1"/>
              </w:rPr>
            </w:pPr>
            <w:r w:rsidRPr="00073CFE">
              <w:rPr>
                <w:b/>
                <w:color w:val="000000" w:themeColor="text1"/>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6FEE4290" w14:textId="77777777" w:rsidR="002D51A6" w:rsidRPr="00073CFE" w:rsidRDefault="002D51A6" w:rsidP="00C35AF6">
            <w:pPr>
              <w:jc w:val="both"/>
              <w:rPr>
                <w:color w:val="000000" w:themeColor="text1"/>
              </w:rPr>
            </w:pPr>
            <w:r w:rsidRPr="00073CFE">
              <w:rPr>
                <w:color w:val="000000" w:themeColor="text1"/>
              </w:rP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27C8A65" w14:textId="77777777" w:rsidR="002D51A6" w:rsidRPr="00073CFE" w:rsidRDefault="002D51A6" w:rsidP="00C35AF6">
            <w:pPr>
              <w:jc w:val="both"/>
              <w:rPr>
                <w:b/>
                <w:color w:val="000000" w:themeColor="text1"/>
              </w:rPr>
            </w:pPr>
            <w:r w:rsidRPr="00073CFE">
              <w:rPr>
                <w:b/>
                <w:color w:val="000000" w:themeColor="text1"/>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1ED616BE" w14:textId="77777777" w:rsidR="002D51A6" w:rsidRPr="00073CFE" w:rsidRDefault="002D51A6" w:rsidP="00C35AF6">
            <w:pPr>
              <w:jc w:val="both"/>
              <w:rPr>
                <w:color w:val="000000" w:themeColor="text1"/>
              </w:rPr>
            </w:pPr>
            <w:r w:rsidRPr="00073CFE">
              <w:rPr>
                <w:color w:val="000000" w:themeColor="text1"/>
              </w:rP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16332688" w14:textId="77777777" w:rsidR="002D51A6" w:rsidRPr="00073CFE" w:rsidRDefault="002D51A6" w:rsidP="00C35AF6">
            <w:pPr>
              <w:jc w:val="both"/>
              <w:rPr>
                <w:b/>
                <w:color w:val="000000" w:themeColor="text1"/>
              </w:rPr>
            </w:pPr>
            <w:r w:rsidRPr="00073CFE">
              <w:rPr>
                <w:b/>
                <w:color w:val="000000" w:themeColor="text1"/>
              </w:rPr>
              <w:t>rozsah</w:t>
            </w:r>
          </w:p>
        </w:tc>
        <w:tc>
          <w:tcPr>
            <w:tcW w:w="992" w:type="dxa"/>
            <w:tcBorders>
              <w:top w:val="single" w:sz="4" w:space="0" w:color="auto"/>
              <w:left w:val="single" w:sz="4" w:space="0" w:color="auto"/>
              <w:bottom w:val="single" w:sz="4" w:space="0" w:color="auto"/>
              <w:right w:val="single" w:sz="4" w:space="0" w:color="auto"/>
            </w:tcBorders>
            <w:hideMark/>
          </w:tcPr>
          <w:p w14:paraId="4359E907" w14:textId="77777777" w:rsidR="002D51A6" w:rsidRPr="00073CFE" w:rsidRDefault="002D51A6" w:rsidP="00C35AF6">
            <w:pPr>
              <w:jc w:val="both"/>
              <w:rPr>
                <w:color w:val="000000" w:themeColor="text1"/>
              </w:rPr>
            </w:pPr>
            <w:r w:rsidRPr="00073CFE">
              <w:rPr>
                <w:color w:val="000000" w:themeColor="text1"/>
              </w:rP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4D7F2B" w14:textId="77777777" w:rsidR="002D51A6" w:rsidRPr="00073CFE" w:rsidRDefault="002D51A6" w:rsidP="00C35AF6">
            <w:pPr>
              <w:jc w:val="both"/>
              <w:rPr>
                <w:b/>
                <w:color w:val="000000" w:themeColor="text1"/>
              </w:rPr>
            </w:pPr>
            <w:r w:rsidRPr="00073CFE">
              <w:rPr>
                <w:b/>
                <w:color w:val="000000" w:themeColor="text1"/>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1714755B" w14:textId="77777777" w:rsidR="002D51A6" w:rsidRPr="00073CFE" w:rsidRDefault="002D51A6" w:rsidP="00C35AF6">
            <w:pPr>
              <w:jc w:val="both"/>
              <w:rPr>
                <w:color w:val="000000" w:themeColor="text1"/>
              </w:rPr>
            </w:pPr>
            <w:r w:rsidRPr="00073CFE">
              <w:rPr>
                <w:color w:val="000000" w:themeColor="text1"/>
              </w:rPr>
              <w:t xml:space="preserve">N </w:t>
            </w:r>
          </w:p>
        </w:tc>
      </w:tr>
      <w:tr w:rsidR="002D51A6" w:rsidRPr="00073CFE" w14:paraId="6C900F08" w14:textId="77777777" w:rsidTr="00C35AF6">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C75355" w14:textId="77777777" w:rsidR="002D51A6" w:rsidRPr="00073CFE" w:rsidRDefault="002D51A6" w:rsidP="00C35AF6">
            <w:pPr>
              <w:jc w:val="both"/>
              <w:rPr>
                <w:b/>
                <w:color w:val="000000" w:themeColor="text1"/>
              </w:rPr>
            </w:pPr>
            <w:r w:rsidRPr="00073CFE">
              <w:rPr>
                <w:b/>
                <w:color w:val="000000" w:themeColor="text1"/>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70D4D073" w14:textId="77777777" w:rsidR="002D51A6" w:rsidRPr="00073CFE" w:rsidRDefault="002D51A6" w:rsidP="00C35AF6">
            <w:pPr>
              <w:jc w:val="both"/>
              <w:rPr>
                <w:color w:val="000000" w:themeColor="text1"/>
              </w:rPr>
            </w:pPr>
            <w:r w:rsidRPr="00073CFE">
              <w:rPr>
                <w:color w:val="000000" w:themeColor="text1"/>
              </w:rP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2F4DAD2F" w14:textId="77777777" w:rsidR="002D51A6" w:rsidRPr="00073CFE" w:rsidRDefault="002D51A6" w:rsidP="00C35AF6">
            <w:pPr>
              <w:jc w:val="both"/>
              <w:rPr>
                <w:b/>
                <w:color w:val="000000" w:themeColor="text1"/>
              </w:rPr>
            </w:pPr>
            <w:r w:rsidRPr="00073CFE">
              <w:rPr>
                <w:b/>
                <w:color w:val="000000" w:themeColor="text1"/>
              </w:rPr>
              <w:t>rozsah</w:t>
            </w:r>
          </w:p>
        </w:tc>
        <w:tc>
          <w:tcPr>
            <w:tcW w:w="992" w:type="dxa"/>
            <w:tcBorders>
              <w:top w:val="single" w:sz="4" w:space="0" w:color="auto"/>
              <w:left w:val="single" w:sz="4" w:space="0" w:color="auto"/>
              <w:bottom w:val="single" w:sz="4" w:space="0" w:color="auto"/>
              <w:right w:val="single" w:sz="4" w:space="0" w:color="auto"/>
            </w:tcBorders>
            <w:hideMark/>
          </w:tcPr>
          <w:p w14:paraId="51F9C302" w14:textId="77777777" w:rsidR="002D51A6" w:rsidRPr="00073CFE" w:rsidRDefault="002D51A6" w:rsidP="00C35AF6">
            <w:pPr>
              <w:jc w:val="both"/>
              <w:rPr>
                <w:color w:val="000000" w:themeColor="text1"/>
              </w:rPr>
            </w:pPr>
            <w:r w:rsidRPr="00073CFE">
              <w:rPr>
                <w:color w:val="000000" w:themeColor="text1"/>
              </w:rP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BB02E2" w14:textId="77777777" w:rsidR="002D51A6" w:rsidRPr="00073CFE" w:rsidRDefault="002D51A6" w:rsidP="00C35AF6">
            <w:pPr>
              <w:jc w:val="both"/>
              <w:rPr>
                <w:b/>
                <w:color w:val="000000" w:themeColor="text1"/>
              </w:rPr>
            </w:pPr>
            <w:r w:rsidRPr="00073CFE">
              <w:rPr>
                <w:b/>
                <w:color w:val="000000" w:themeColor="text1"/>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26A8C2B" w14:textId="77777777" w:rsidR="002D51A6" w:rsidRPr="00073CFE" w:rsidRDefault="002D51A6" w:rsidP="00C35AF6">
            <w:pPr>
              <w:jc w:val="both"/>
              <w:rPr>
                <w:color w:val="000000" w:themeColor="text1"/>
              </w:rPr>
            </w:pPr>
            <w:r w:rsidRPr="00073CFE">
              <w:rPr>
                <w:color w:val="000000" w:themeColor="text1"/>
              </w:rPr>
              <w:t xml:space="preserve">N </w:t>
            </w:r>
          </w:p>
        </w:tc>
      </w:tr>
      <w:tr w:rsidR="002D51A6" w:rsidRPr="00073CFE" w14:paraId="0AD59D9E" w14:textId="77777777" w:rsidTr="00C35AF6">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D9D95B2" w14:textId="77777777" w:rsidR="002D51A6" w:rsidRPr="00073CFE" w:rsidRDefault="002D51A6" w:rsidP="00C35AF6">
            <w:pPr>
              <w:jc w:val="both"/>
              <w:rPr>
                <w:color w:val="000000" w:themeColor="text1"/>
              </w:rPr>
            </w:pPr>
            <w:r w:rsidRPr="00073CFE">
              <w:rPr>
                <w:b/>
                <w:color w:val="000000" w:themeColor="text1"/>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84CE2A" w14:textId="77777777" w:rsidR="002D51A6" w:rsidRPr="00073CFE" w:rsidRDefault="002D51A6" w:rsidP="00C35AF6">
            <w:pPr>
              <w:jc w:val="both"/>
              <w:rPr>
                <w:b/>
                <w:color w:val="000000" w:themeColor="text1"/>
              </w:rPr>
            </w:pPr>
            <w:r w:rsidRPr="00073CFE">
              <w:rPr>
                <w:b/>
                <w:color w:val="000000" w:themeColor="text1"/>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E60EE0" w14:textId="77777777" w:rsidR="002D51A6" w:rsidRPr="00073CFE" w:rsidRDefault="002D51A6" w:rsidP="00C35AF6">
            <w:pPr>
              <w:jc w:val="both"/>
              <w:rPr>
                <w:b/>
                <w:color w:val="000000" w:themeColor="text1"/>
              </w:rPr>
            </w:pPr>
            <w:r w:rsidRPr="00073CFE">
              <w:rPr>
                <w:b/>
                <w:color w:val="000000" w:themeColor="text1"/>
              </w:rPr>
              <w:t>rozsah</w:t>
            </w:r>
          </w:p>
        </w:tc>
      </w:tr>
      <w:tr w:rsidR="002D51A6" w:rsidRPr="00073CFE" w14:paraId="20B766DB" w14:textId="77777777" w:rsidTr="00C35AF6">
        <w:tc>
          <w:tcPr>
            <w:tcW w:w="6056" w:type="dxa"/>
            <w:gridSpan w:val="5"/>
            <w:tcBorders>
              <w:top w:val="single" w:sz="4" w:space="0" w:color="auto"/>
              <w:left w:val="single" w:sz="4" w:space="0" w:color="auto"/>
              <w:bottom w:val="single" w:sz="4" w:space="0" w:color="auto"/>
              <w:right w:val="single" w:sz="4" w:space="0" w:color="auto"/>
            </w:tcBorders>
          </w:tcPr>
          <w:p w14:paraId="400C5BCA" w14:textId="77777777" w:rsidR="002D51A6" w:rsidRPr="00073CFE" w:rsidRDefault="002D51A6" w:rsidP="00C35AF6">
            <w:pPr>
              <w:jc w:val="both"/>
              <w:rPr>
                <w:color w:val="000000" w:themeColor="text1"/>
              </w:rPr>
            </w:pPr>
          </w:p>
        </w:tc>
        <w:tc>
          <w:tcPr>
            <w:tcW w:w="1703" w:type="dxa"/>
            <w:gridSpan w:val="2"/>
            <w:tcBorders>
              <w:top w:val="single" w:sz="4" w:space="0" w:color="auto"/>
              <w:left w:val="single" w:sz="4" w:space="0" w:color="auto"/>
              <w:bottom w:val="single" w:sz="4" w:space="0" w:color="auto"/>
              <w:right w:val="single" w:sz="4" w:space="0" w:color="auto"/>
            </w:tcBorders>
          </w:tcPr>
          <w:p w14:paraId="352A205C" w14:textId="77777777" w:rsidR="002D51A6" w:rsidRPr="00073CFE" w:rsidRDefault="002D51A6" w:rsidP="00C35AF6">
            <w:pPr>
              <w:jc w:val="both"/>
              <w:rPr>
                <w:color w:val="000000" w:themeColor="text1"/>
              </w:rPr>
            </w:pPr>
          </w:p>
        </w:tc>
        <w:tc>
          <w:tcPr>
            <w:tcW w:w="2098" w:type="dxa"/>
            <w:gridSpan w:val="4"/>
            <w:tcBorders>
              <w:top w:val="single" w:sz="4" w:space="0" w:color="auto"/>
              <w:left w:val="single" w:sz="4" w:space="0" w:color="auto"/>
              <w:bottom w:val="single" w:sz="4" w:space="0" w:color="auto"/>
              <w:right w:val="single" w:sz="4" w:space="0" w:color="auto"/>
            </w:tcBorders>
          </w:tcPr>
          <w:p w14:paraId="2C284A4E" w14:textId="77777777" w:rsidR="002D51A6" w:rsidRPr="00073CFE" w:rsidRDefault="002D51A6" w:rsidP="00C35AF6">
            <w:pPr>
              <w:jc w:val="both"/>
              <w:rPr>
                <w:color w:val="000000" w:themeColor="text1"/>
              </w:rPr>
            </w:pPr>
          </w:p>
        </w:tc>
      </w:tr>
      <w:tr w:rsidR="002D51A6" w:rsidRPr="00073CFE" w14:paraId="71C156F7"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6F1B534" w14:textId="77777777" w:rsidR="002D51A6" w:rsidRPr="00073CFE" w:rsidRDefault="002D51A6" w:rsidP="00C35A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2D51A6" w:rsidRPr="00073CFE" w14:paraId="201DFF51" w14:textId="77777777" w:rsidTr="00C35AF6">
        <w:trPr>
          <w:trHeight w:val="196"/>
        </w:trPr>
        <w:tc>
          <w:tcPr>
            <w:tcW w:w="9857" w:type="dxa"/>
            <w:gridSpan w:val="11"/>
            <w:tcBorders>
              <w:top w:val="nil"/>
              <w:left w:val="single" w:sz="4" w:space="0" w:color="auto"/>
              <w:bottom w:val="single" w:sz="4" w:space="0" w:color="auto"/>
              <w:right w:val="single" w:sz="4" w:space="0" w:color="auto"/>
            </w:tcBorders>
            <w:hideMark/>
          </w:tcPr>
          <w:p w14:paraId="21324216" w14:textId="77777777" w:rsidR="002D51A6" w:rsidRPr="00073CFE" w:rsidRDefault="002D51A6" w:rsidP="00C35AF6">
            <w:pPr>
              <w:jc w:val="both"/>
              <w:rPr>
                <w:color w:val="000000" w:themeColor="text1"/>
              </w:rPr>
            </w:pPr>
            <w:r w:rsidRPr="00073CFE">
              <w:rPr>
                <w:color w:val="000000" w:themeColor="text1"/>
              </w:rPr>
              <w:t>Bata´s Management System – garant, přednášející (100%)</w:t>
            </w:r>
          </w:p>
        </w:tc>
      </w:tr>
      <w:tr w:rsidR="002D51A6" w:rsidRPr="00073CFE" w14:paraId="40874791"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9D8782E" w14:textId="77777777" w:rsidR="002D51A6" w:rsidRPr="00073CFE" w:rsidRDefault="002D51A6" w:rsidP="00C35AF6">
            <w:pPr>
              <w:jc w:val="both"/>
              <w:rPr>
                <w:color w:val="000000" w:themeColor="text1"/>
              </w:rPr>
            </w:pPr>
            <w:r w:rsidRPr="00073CFE">
              <w:rPr>
                <w:b/>
                <w:color w:val="000000" w:themeColor="text1"/>
              </w:rPr>
              <w:t xml:space="preserve">Údaje o vzdělání na VŠ </w:t>
            </w:r>
          </w:p>
        </w:tc>
      </w:tr>
      <w:tr w:rsidR="002D51A6" w:rsidRPr="00073CFE" w14:paraId="37FE7547" w14:textId="77777777" w:rsidTr="00C35AF6">
        <w:trPr>
          <w:trHeight w:val="624"/>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2D51A6" w:rsidRPr="00073CFE" w14:paraId="33086BCD" w14:textId="77777777" w:rsidTr="00C35AF6">
              <w:tc>
                <w:tcPr>
                  <w:tcW w:w="1239" w:type="dxa"/>
                  <w:tcBorders>
                    <w:top w:val="nil"/>
                    <w:left w:val="nil"/>
                    <w:bottom w:val="nil"/>
                    <w:right w:val="nil"/>
                  </w:tcBorders>
                  <w:hideMark/>
                </w:tcPr>
                <w:p w14:paraId="20D14AC3" w14:textId="77777777" w:rsidR="002D51A6" w:rsidRPr="00073CFE" w:rsidRDefault="002D51A6" w:rsidP="00C35AF6">
                  <w:pPr>
                    <w:jc w:val="both"/>
                    <w:rPr>
                      <w:color w:val="000000" w:themeColor="text1"/>
                    </w:rPr>
                  </w:pPr>
                  <w:r w:rsidRPr="00073CFE">
                    <w:rPr>
                      <w:color w:val="000000" w:themeColor="text1"/>
                    </w:rPr>
                    <w:t>1962-1967</w:t>
                  </w:r>
                </w:p>
              </w:tc>
              <w:tc>
                <w:tcPr>
                  <w:tcW w:w="8788" w:type="dxa"/>
                  <w:tcBorders>
                    <w:top w:val="nil"/>
                    <w:left w:val="nil"/>
                    <w:bottom w:val="nil"/>
                    <w:right w:val="nil"/>
                  </w:tcBorders>
                  <w:hideMark/>
                </w:tcPr>
                <w:p w14:paraId="182DE073" w14:textId="77777777" w:rsidR="002D51A6" w:rsidRPr="00073CFE" w:rsidRDefault="002D51A6" w:rsidP="00C35AF6">
                  <w:pPr>
                    <w:jc w:val="both"/>
                    <w:rPr>
                      <w:color w:val="000000" w:themeColor="text1"/>
                    </w:rPr>
                  </w:pPr>
                  <w:r w:rsidRPr="00073CFE">
                    <w:rPr>
                      <w:color w:val="000000" w:themeColor="text1"/>
                    </w:rPr>
                    <w:t xml:space="preserve">SVŠT Bratislava, Strojní fakulta, obor ekonomika a řízení </w:t>
                  </w:r>
                  <w:r w:rsidRPr="00073CFE">
                    <w:rPr>
                      <w:b/>
                      <w:color w:val="000000" w:themeColor="text1"/>
                    </w:rPr>
                    <w:t>(Ing.)</w:t>
                  </w:r>
                </w:p>
              </w:tc>
            </w:tr>
            <w:tr w:rsidR="002D51A6" w:rsidRPr="00073CFE" w14:paraId="1A67ED20" w14:textId="77777777" w:rsidTr="00C35AF6">
              <w:tc>
                <w:tcPr>
                  <w:tcW w:w="1239" w:type="dxa"/>
                  <w:tcBorders>
                    <w:top w:val="nil"/>
                    <w:left w:val="nil"/>
                    <w:bottom w:val="nil"/>
                    <w:right w:val="nil"/>
                  </w:tcBorders>
                  <w:hideMark/>
                </w:tcPr>
                <w:p w14:paraId="651C7103" w14:textId="77777777" w:rsidR="002D51A6" w:rsidRPr="00073CFE" w:rsidRDefault="002D51A6" w:rsidP="00C35AF6">
                  <w:pPr>
                    <w:jc w:val="both"/>
                    <w:rPr>
                      <w:color w:val="000000" w:themeColor="text1"/>
                    </w:rPr>
                  </w:pPr>
                  <w:r w:rsidRPr="00073CFE">
                    <w:rPr>
                      <w:color w:val="000000" w:themeColor="text1"/>
                    </w:rPr>
                    <w:t>1982</w:t>
                  </w:r>
                </w:p>
              </w:tc>
              <w:tc>
                <w:tcPr>
                  <w:tcW w:w="8788" w:type="dxa"/>
                  <w:tcBorders>
                    <w:top w:val="nil"/>
                    <w:left w:val="nil"/>
                    <w:bottom w:val="nil"/>
                    <w:right w:val="nil"/>
                  </w:tcBorders>
                  <w:hideMark/>
                </w:tcPr>
                <w:p w14:paraId="0F285C41" w14:textId="77777777" w:rsidR="002D51A6" w:rsidRPr="00073CFE" w:rsidRDefault="002D51A6" w:rsidP="00C35AF6">
                  <w:pPr>
                    <w:jc w:val="both"/>
                    <w:rPr>
                      <w:color w:val="000000" w:themeColor="text1"/>
                    </w:rPr>
                  </w:pPr>
                  <w:r w:rsidRPr="00073CFE">
                    <w:rPr>
                      <w:color w:val="000000" w:themeColor="text1"/>
                    </w:rPr>
                    <w:t>UP Olomouc, Filozofická fakulta, obor psychologie (</w:t>
                  </w:r>
                  <w:r w:rsidRPr="00073CFE">
                    <w:rPr>
                      <w:b/>
                      <w:color w:val="000000" w:themeColor="text1"/>
                    </w:rPr>
                    <w:t>PhDr.)</w:t>
                  </w:r>
                </w:p>
              </w:tc>
            </w:tr>
            <w:tr w:rsidR="002D51A6" w:rsidRPr="00073CFE" w14:paraId="0EAE9072" w14:textId="77777777" w:rsidTr="00C35AF6">
              <w:tc>
                <w:tcPr>
                  <w:tcW w:w="1239" w:type="dxa"/>
                  <w:tcBorders>
                    <w:top w:val="nil"/>
                    <w:left w:val="nil"/>
                    <w:bottom w:val="nil"/>
                    <w:right w:val="nil"/>
                  </w:tcBorders>
                  <w:hideMark/>
                </w:tcPr>
                <w:p w14:paraId="2000B15B" w14:textId="77777777" w:rsidR="002D51A6" w:rsidRPr="00073CFE" w:rsidRDefault="002D51A6" w:rsidP="00C35AF6">
                  <w:pPr>
                    <w:jc w:val="both"/>
                    <w:rPr>
                      <w:color w:val="000000" w:themeColor="text1"/>
                    </w:rPr>
                  </w:pPr>
                  <w:r w:rsidRPr="00073CFE">
                    <w:rPr>
                      <w:color w:val="000000" w:themeColor="text1"/>
                    </w:rPr>
                    <w:t>1991</w:t>
                  </w:r>
                </w:p>
              </w:tc>
              <w:tc>
                <w:tcPr>
                  <w:tcW w:w="8788" w:type="dxa"/>
                  <w:tcBorders>
                    <w:top w:val="nil"/>
                    <w:left w:val="nil"/>
                    <w:bottom w:val="nil"/>
                    <w:right w:val="nil"/>
                  </w:tcBorders>
                  <w:hideMark/>
                </w:tcPr>
                <w:p w14:paraId="55A0A389" w14:textId="77777777" w:rsidR="002D51A6" w:rsidRPr="00073CFE" w:rsidRDefault="002D51A6" w:rsidP="00C35AF6">
                  <w:pPr>
                    <w:jc w:val="both"/>
                    <w:rPr>
                      <w:color w:val="000000" w:themeColor="text1"/>
                    </w:rPr>
                  </w:pPr>
                  <w:r w:rsidRPr="00073CFE">
                    <w:rPr>
                      <w:color w:val="000000" w:themeColor="text1"/>
                    </w:rPr>
                    <w:t xml:space="preserve">VŠE Praha, Podniko-hospodářská fakulta, stud. kand. věd </w:t>
                  </w:r>
                  <w:r w:rsidRPr="00073CFE">
                    <w:rPr>
                      <w:b/>
                      <w:color w:val="000000" w:themeColor="text1"/>
                    </w:rPr>
                    <w:t>(CSc.)</w:t>
                  </w:r>
                </w:p>
              </w:tc>
            </w:tr>
          </w:tbl>
          <w:p w14:paraId="59E81870" w14:textId="77777777" w:rsidR="002D51A6" w:rsidRPr="00073CFE" w:rsidRDefault="002D51A6" w:rsidP="00C35AF6">
            <w:pPr>
              <w:jc w:val="both"/>
              <w:rPr>
                <w:b/>
                <w:color w:val="000000" w:themeColor="text1"/>
                <w:sz w:val="12"/>
              </w:rPr>
            </w:pPr>
          </w:p>
        </w:tc>
      </w:tr>
      <w:tr w:rsidR="002D51A6" w:rsidRPr="00073CFE" w14:paraId="0B49F6D7"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7E5F08C" w14:textId="77777777" w:rsidR="002D51A6" w:rsidRPr="00073CFE" w:rsidRDefault="002D51A6" w:rsidP="00C35AF6">
            <w:pPr>
              <w:jc w:val="both"/>
              <w:rPr>
                <w:b/>
                <w:color w:val="000000" w:themeColor="text1"/>
              </w:rPr>
            </w:pPr>
            <w:r w:rsidRPr="00073CFE">
              <w:rPr>
                <w:b/>
                <w:color w:val="000000" w:themeColor="text1"/>
              </w:rPr>
              <w:t>Údaje o odborném působení od absolvování VŠ</w:t>
            </w:r>
          </w:p>
        </w:tc>
      </w:tr>
      <w:tr w:rsidR="002D51A6" w:rsidRPr="00073CFE" w14:paraId="3A0C7007" w14:textId="77777777" w:rsidTr="00C35AF6">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2D51A6" w:rsidRPr="00073CFE" w14:paraId="43AE3596" w14:textId="77777777" w:rsidTr="00C35AF6">
              <w:tc>
                <w:tcPr>
                  <w:tcW w:w="1381" w:type="dxa"/>
                  <w:tcBorders>
                    <w:top w:val="nil"/>
                    <w:left w:val="nil"/>
                    <w:bottom w:val="nil"/>
                    <w:right w:val="nil"/>
                  </w:tcBorders>
                  <w:hideMark/>
                </w:tcPr>
                <w:p w14:paraId="2F8F50A0" w14:textId="77777777" w:rsidR="002D51A6" w:rsidRPr="00073CFE" w:rsidRDefault="002D51A6" w:rsidP="00C35AF6">
                  <w:pPr>
                    <w:jc w:val="both"/>
                    <w:rPr>
                      <w:color w:val="000000" w:themeColor="text1"/>
                    </w:rPr>
                  </w:pPr>
                  <w:r w:rsidRPr="00073CFE">
                    <w:rPr>
                      <w:color w:val="000000" w:themeColor="text1"/>
                    </w:rPr>
                    <w:t>1967-1969</w:t>
                  </w:r>
                </w:p>
              </w:tc>
              <w:tc>
                <w:tcPr>
                  <w:tcW w:w="8363" w:type="dxa"/>
                  <w:tcBorders>
                    <w:top w:val="nil"/>
                    <w:left w:val="nil"/>
                    <w:bottom w:val="nil"/>
                    <w:right w:val="nil"/>
                  </w:tcBorders>
                  <w:hideMark/>
                </w:tcPr>
                <w:p w14:paraId="2814DEA5" w14:textId="77777777" w:rsidR="002D51A6" w:rsidRPr="00073CFE" w:rsidRDefault="002D51A6" w:rsidP="00C35AF6">
                  <w:pPr>
                    <w:jc w:val="both"/>
                    <w:rPr>
                      <w:color w:val="000000" w:themeColor="text1"/>
                    </w:rPr>
                  </w:pPr>
                  <w:r w:rsidRPr="00073CFE">
                    <w:rPr>
                      <w:color w:val="000000" w:themeColor="text1"/>
                    </w:rPr>
                    <w:t>Aritma Praha, obchodně technické služby</w:t>
                  </w:r>
                </w:p>
              </w:tc>
            </w:tr>
            <w:tr w:rsidR="002D51A6" w:rsidRPr="00073CFE" w14:paraId="0CDF1128" w14:textId="77777777" w:rsidTr="00C35AF6">
              <w:tc>
                <w:tcPr>
                  <w:tcW w:w="1381" w:type="dxa"/>
                  <w:tcBorders>
                    <w:top w:val="nil"/>
                    <w:left w:val="nil"/>
                    <w:bottom w:val="nil"/>
                    <w:right w:val="nil"/>
                  </w:tcBorders>
                  <w:hideMark/>
                </w:tcPr>
                <w:p w14:paraId="0D4A8693" w14:textId="77777777" w:rsidR="002D51A6" w:rsidRPr="00073CFE" w:rsidRDefault="002D51A6" w:rsidP="00C35AF6">
                  <w:pPr>
                    <w:jc w:val="both"/>
                    <w:rPr>
                      <w:color w:val="000000" w:themeColor="text1"/>
                    </w:rPr>
                  </w:pPr>
                  <w:r w:rsidRPr="00073CFE">
                    <w:rPr>
                      <w:color w:val="000000" w:themeColor="text1"/>
                    </w:rPr>
                    <w:t>1970-1981</w:t>
                  </w:r>
                </w:p>
              </w:tc>
              <w:tc>
                <w:tcPr>
                  <w:tcW w:w="8363" w:type="dxa"/>
                  <w:tcBorders>
                    <w:top w:val="nil"/>
                    <w:left w:val="nil"/>
                    <w:bottom w:val="nil"/>
                    <w:right w:val="nil"/>
                  </w:tcBorders>
                  <w:hideMark/>
                </w:tcPr>
                <w:p w14:paraId="7F196906" w14:textId="77777777" w:rsidR="002D51A6" w:rsidRPr="00073CFE" w:rsidRDefault="002D51A6" w:rsidP="00C35AF6">
                  <w:pPr>
                    <w:jc w:val="both"/>
                    <w:rPr>
                      <w:color w:val="000000" w:themeColor="text1"/>
                    </w:rPr>
                  </w:pPr>
                  <w:r w:rsidRPr="00073CFE">
                    <w:rPr>
                      <w:color w:val="000000" w:themeColor="text1"/>
                    </w:rPr>
                    <w:t>Barum Otrokovice, ekonomický úsek</w:t>
                  </w:r>
                </w:p>
              </w:tc>
            </w:tr>
            <w:tr w:rsidR="002D51A6" w:rsidRPr="00073CFE" w14:paraId="4F272420" w14:textId="77777777" w:rsidTr="00C35AF6">
              <w:tc>
                <w:tcPr>
                  <w:tcW w:w="1381" w:type="dxa"/>
                  <w:tcBorders>
                    <w:top w:val="nil"/>
                    <w:left w:val="nil"/>
                    <w:bottom w:val="nil"/>
                    <w:right w:val="nil"/>
                  </w:tcBorders>
                  <w:hideMark/>
                </w:tcPr>
                <w:p w14:paraId="64A1D650" w14:textId="77777777" w:rsidR="002D51A6" w:rsidRPr="00073CFE" w:rsidRDefault="002D51A6" w:rsidP="00C35AF6">
                  <w:pPr>
                    <w:jc w:val="both"/>
                    <w:rPr>
                      <w:color w:val="000000" w:themeColor="text1"/>
                    </w:rPr>
                  </w:pPr>
                  <w:r w:rsidRPr="00073CFE">
                    <w:rPr>
                      <w:color w:val="000000" w:themeColor="text1"/>
                    </w:rPr>
                    <w:t>1981-1991</w:t>
                  </w:r>
                </w:p>
              </w:tc>
              <w:tc>
                <w:tcPr>
                  <w:tcW w:w="8363" w:type="dxa"/>
                  <w:tcBorders>
                    <w:top w:val="nil"/>
                    <w:left w:val="nil"/>
                    <w:bottom w:val="nil"/>
                    <w:right w:val="nil"/>
                  </w:tcBorders>
                  <w:hideMark/>
                </w:tcPr>
                <w:p w14:paraId="2FA7B067" w14:textId="77777777" w:rsidR="002D51A6" w:rsidRPr="00073CFE" w:rsidRDefault="002D51A6" w:rsidP="00C35AF6">
                  <w:pPr>
                    <w:jc w:val="both"/>
                    <w:rPr>
                      <w:color w:val="000000" w:themeColor="text1"/>
                    </w:rPr>
                  </w:pPr>
                  <w:r w:rsidRPr="00073CFE">
                    <w:rPr>
                      <w:color w:val="000000" w:themeColor="text1"/>
                    </w:rPr>
                    <w:t>Barumprojekt Zlín, úsek ekonomických analýz a projektování,</w:t>
                  </w:r>
                </w:p>
              </w:tc>
            </w:tr>
            <w:tr w:rsidR="002D51A6" w:rsidRPr="00073CFE" w14:paraId="2E0290B6" w14:textId="77777777" w:rsidTr="00C35AF6">
              <w:tc>
                <w:tcPr>
                  <w:tcW w:w="1381" w:type="dxa"/>
                  <w:tcBorders>
                    <w:top w:val="nil"/>
                    <w:left w:val="nil"/>
                    <w:bottom w:val="nil"/>
                    <w:right w:val="nil"/>
                  </w:tcBorders>
                  <w:hideMark/>
                </w:tcPr>
                <w:p w14:paraId="2BA1CF1F" w14:textId="77777777" w:rsidR="002D51A6" w:rsidRPr="00073CFE" w:rsidRDefault="002D51A6" w:rsidP="00C35AF6">
                  <w:pPr>
                    <w:jc w:val="both"/>
                    <w:rPr>
                      <w:color w:val="000000" w:themeColor="text1"/>
                    </w:rPr>
                  </w:pPr>
                  <w:r w:rsidRPr="00073CFE">
                    <w:rPr>
                      <w:color w:val="000000" w:themeColor="text1"/>
                    </w:rPr>
                    <w:t>1991-1994</w:t>
                  </w:r>
                </w:p>
              </w:tc>
              <w:tc>
                <w:tcPr>
                  <w:tcW w:w="8363" w:type="dxa"/>
                  <w:tcBorders>
                    <w:top w:val="nil"/>
                    <w:left w:val="nil"/>
                    <w:bottom w:val="nil"/>
                    <w:right w:val="nil"/>
                  </w:tcBorders>
                  <w:hideMark/>
                </w:tcPr>
                <w:p w14:paraId="79939686" w14:textId="77777777" w:rsidR="002D51A6" w:rsidRPr="00073CFE" w:rsidRDefault="002D51A6" w:rsidP="00C35AF6">
                  <w:pPr>
                    <w:jc w:val="both"/>
                    <w:rPr>
                      <w:color w:val="000000" w:themeColor="text1"/>
                    </w:rPr>
                  </w:pPr>
                  <w:r w:rsidRPr="00073CFE">
                    <w:rPr>
                      <w:color w:val="000000" w:themeColor="text1"/>
                    </w:rPr>
                    <w:t>Technoplast Chropyně, personální ředitel</w:t>
                  </w:r>
                </w:p>
              </w:tc>
            </w:tr>
            <w:tr w:rsidR="002D51A6" w:rsidRPr="00073CFE" w14:paraId="642867EA" w14:textId="77777777" w:rsidTr="00C35AF6">
              <w:tc>
                <w:tcPr>
                  <w:tcW w:w="1381" w:type="dxa"/>
                  <w:tcBorders>
                    <w:top w:val="nil"/>
                    <w:left w:val="nil"/>
                    <w:bottom w:val="nil"/>
                    <w:right w:val="nil"/>
                  </w:tcBorders>
                  <w:hideMark/>
                </w:tcPr>
                <w:p w14:paraId="33765DAD" w14:textId="77777777" w:rsidR="002D51A6" w:rsidRPr="00073CFE" w:rsidRDefault="002D51A6" w:rsidP="00C35AF6">
                  <w:pPr>
                    <w:jc w:val="both"/>
                    <w:rPr>
                      <w:color w:val="000000" w:themeColor="text1"/>
                    </w:rPr>
                  </w:pPr>
                  <w:r w:rsidRPr="00073CFE">
                    <w:rPr>
                      <w:color w:val="000000" w:themeColor="text1"/>
                    </w:rPr>
                    <w:t>1994-1995</w:t>
                  </w:r>
                </w:p>
              </w:tc>
              <w:tc>
                <w:tcPr>
                  <w:tcW w:w="8363" w:type="dxa"/>
                  <w:tcBorders>
                    <w:top w:val="nil"/>
                    <w:left w:val="nil"/>
                    <w:bottom w:val="nil"/>
                    <w:right w:val="nil"/>
                  </w:tcBorders>
                  <w:hideMark/>
                </w:tcPr>
                <w:p w14:paraId="5EF47B3B" w14:textId="77777777" w:rsidR="002D51A6" w:rsidRPr="00073CFE" w:rsidRDefault="002D51A6" w:rsidP="00C35AF6">
                  <w:pPr>
                    <w:jc w:val="both"/>
                    <w:rPr>
                      <w:color w:val="000000" w:themeColor="text1"/>
                    </w:rPr>
                  </w:pPr>
                  <w:r w:rsidRPr="00073CFE">
                    <w:rPr>
                      <w:color w:val="000000" w:themeColor="text1"/>
                    </w:rPr>
                    <w:t>ZPS Zlín, personální ředitel</w:t>
                  </w:r>
                </w:p>
              </w:tc>
            </w:tr>
            <w:tr w:rsidR="002D51A6" w:rsidRPr="00073CFE" w14:paraId="4847C1B9" w14:textId="77777777" w:rsidTr="00C35AF6">
              <w:tc>
                <w:tcPr>
                  <w:tcW w:w="1381" w:type="dxa"/>
                  <w:tcBorders>
                    <w:top w:val="nil"/>
                    <w:left w:val="nil"/>
                    <w:bottom w:val="nil"/>
                    <w:right w:val="nil"/>
                  </w:tcBorders>
                  <w:hideMark/>
                </w:tcPr>
                <w:p w14:paraId="7D2761E8" w14:textId="77777777" w:rsidR="002D51A6" w:rsidRPr="00073CFE" w:rsidRDefault="002D51A6" w:rsidP="00C35AF6">
                  <w:pPr>
                    <w:jc w:val="both"/>
                    <w:rPr>
                      <w:color w:val="000000" w:themeColor="text1"/>
                    </w:rPr>
                  </w:pPr>
                  <w:r w:rsidRPr="00073CFE">
                    <w:rPr>
                      <w:color w:val="000000" w:themeColor="text1"/>
                    </w:rPr>
                    <w:t>1995 - dosud</w:t>
                  </w:r>
                </w:p>
              </w:tc>
              <w:tc>
                <w:tcPr>
                  <w:tcW w:w="8363" w:type="dxa"/>
                  <w:tcBorders>
                    <w:top w:val="nil"/>
                    <w:left w:val="nil"/>
                    <w:bottom w:val="nil"/>
                    <w:right w:val="nil"/>
                  </w:tcBorders>
                  <w:hideMark/>
                </w:tcPr>
                <w:p w14:paraId="6AE402AE" w14:textId="77777777" w:rsidR="002D51A6" w:rsidRPr="00073CFE" w:rsidRDefault="002D51A6" w:rsidP="00C35AF6">
                  <w:pPr>
                    <w:jc w:val="both"/>
                    <w:rPr>
                      <w:color w:val="000000" w:themeColor="text1"/>
                    </w:rPr>
                  </w:pPr>
                  <w:r w:rsidRPr="00073CFE">
                    <w:rPr>
                      <w:color w:val="000000" w:themeColor="text1"/>
                    </w:rPr>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03DFC16F" w14:textId="77777777" w:rsidR="002D51A6" w:rsidRPr="00073CFE" w:rsidRDefault="002D51A6" w:rsidP="00C35AF6">
            <w:pPr>
              <w:jc w:val="both"/>
              <w:rPr>
                <w:color w:val="000000" w:themeColor="text1"/>
              </w:rPr>
            </w:pPr>
          </w:p>
        </w:tc>
      </w:tr>
      <w:tr w:rsidR="002D51A6" w:rsidRPr="00073CFE" w14:paraId="5221BAE0" w14:textId="77777777" w:rsidTr="00C35AF6">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A3298EF" w14:textId="77777777" w:rsidR="002D51A6" w:rsidRPr="00073CFE" w:rsidRDefault="002D51A6" w:rsidP="00C35AF6">
            <w:pPr>
              <w:jc w:val="both"/>
              <w:rPr>
                <w:color w:val="000000" w:themeColor="text1"/>
              </w:rPr>
            </w:pPr>
            <w:r w:rsidRPr="00073CFE">
              <w:rPr>
                <w:b/>
                <w:color w:val="000000" w:themeColor="text1"/>
              </w:rPr>
              <w:t>Zkušenosti s vedením kvalifikačních a rigorózních prací</w:t>
            </w:r>
          </w:p>
        </w:tc>
      </w:tr>
      <w:tr w:rsidR="002D51A6" w:rsidRPr="00073CFE" w14:paraId="2AD7C84B" w14:textId="77777777" w:rsidTr="00C35AF6">
        <w:trPr>
          <w:trHeight w:val="158"/>
        </w:trPr>
        <w:tc>
          <w:tcPr>
            <w:tcW w:w="9857" w:type="dxa"/>
            <w:gridSpan w:val="11"/>
            <w:tcBorders>
              <w:top w:val="single" w:sz="4" w:space="0" w:color="auto"/>
              <w:left w:val="single" w:sz="4" w:space="0" w:color="auto"/>
              <w:bottom w:val="single" w:sz="4" w:space="0" w:color="auto"/>
              <w:right w:val="single" w:sz="4" w:space="0" w:color="auto"/>
            </w:tcBorders>
            <w:hideMark/>
          </w:tcPr>
          <w:p w14:paraId="730B0A19" w14:textId="77777777" w:rsidR="002D51A6" w:rsidRPr="00073CFE" w:rsidRDefault="002D51A6" w:rsidP="00C35AF6">
            <w:pPr>
              <w:jc w:val="both"/>
              <w:rPr>
                <w:color w:val="000000" w:themeColor="text1"/>
              </w:rPr>
            </w:pPr>
            <w:r w:rsidRPr="00073CFE">
              <w:rPr>
                <w:color w:val="000000" w:themeColor="text1"/>
              </w:rPr>
              <w:t xml:space="preserve">Počet vedených bakalářských prací – 25 </w:t>
            </w:r>
          </w:p>
          <w:p w14:paraId="098F6269" w14:textId="77777777" w:rsidR="002D51A6" w:rsidRPr="00073CFE" w:rsidRDefault="002D51A6" w:rsidP="00C35AF6">
            <w:pPr>
              <w:jc w:val="both"/>
              <w:rPr>
                <w:color w:val="000000" w:themeColor="text1"/>
              </w:rPr>
            </w:pPr>
            <w:r w:rsidRPr="00073CFE">
              <w:rPr>
                <w:color w:val="000000" w:themeColor="text1"/>
              </w:rPr>
              <w:t>Počet vedených diplomových prací – 64</w:t>
            </w:r>
          </w:p>
          <w:p w14:paraId="5CBF1D66" w14:textId="77777777" w:rsidR="002D51A6" w:rsidRPr="00073CFE" w:rsidRDefault="002D51A6" w:rsidP="00C35AF6">
            <w:pPr>
              <w:jc w:val="both"/>
              <w:rPr>
                <w:color w:val="000000" w:themeColor="text1"/>
              </w:rPr>
            </w:pPr>
            <w:r w:rsidRPr="00073CFE">
              <w:rPr>
                <w:color w:val="000000" w:themeColor="text1"/>
              </w:rPr>
              <w:t>Počet vedených disertačních prací - 12</w:t>
            </w:r>
          </w:p>
        </w:tc>
      </w:tr>
      <w:tr w:rsidR="002D51A6" w:rsidRPr="00073CFE" w14:paraId="134D51B4" w14:textId="77777777" w:rsidTr="00C35AF6">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32BB0DA" w14:textId="77777777" w:rsidR="002D51A6" w:rsidRPr="00073CFE" w:rsidRDefault="002D51A6" w:rsidP="00C35AF6">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E2C593D" w14:textId="77777777" w:rsidR="002D51A6" w:rsidRPr="00073CFE" w:rsidRDefault="002D51A6" w:rsidP="00C35AF6">
            <w:pPr>
              <w:jc w:val="both"/>
              <w:rPr>
                <w:color w:val="000000" w:themeColor="text1"/>
              </w:rPr>
            </w:pPr>
            <w:r w:rsidRPr="00073CFE">
              <w:rPr>
                <w:b/>
                <w:color w:val="000000" w:themeColor="text1"/>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76683BEB" w14:textId="77777777" w:rsidR="002D51A6" w:rsidRPr="00073CFE" w:rsidRDefault="002D51A6" w:rsidP="00C35AF6">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7CFA082" w14:textId="77777777" w:rsidR="002D51A6" w:rsidRPr="00073CFE" w:rsidRDefault="002D51A6" w:rsidP="00C35AF6">
            <w:pPr>
              <w:jc w:val="both"/>
              <w:rPr>
                <w:b/>
                <w:color w:val="000000" w:themeColor="text1"/>
              </w:rPr>
            </w:pPr>
            <w:r w:rsidRPr="00073CFE">
              <w:rPr>
                <w:b/>
                <w:color w:val="000000" w:themeColor="text1"/>
              </w:rPr>
              <w:t>Ohlasy publikací</w:t>
            </w:r>
          </w:p>
        </w:tc>
      </w:tr>
      <w:tr w:rsidR="002D51A6" w:rsidRPr="00073CFE" w14:paraId="214A9CFD" w14:textId="77777777" w:rsidTr="00C35AF6">
        <w:trPr>
          <w:cantSplit/>
        </w:trPr>
        <w:tc>
          <w:tcPr>
            <w:tcW w:w="3343" w:type="dxa"/>
            <w:gridSpan w:val="2"/>
            <w:tcBorders>
              <w:top w:val="single" w:sz="4" w:space="0" w:color="auto"/>
              <w:left w:val="single" w:sz="4" w:space="0" w:color="auto"/>
              <w:bottom w:val="single" w:sz="4" w:space="0" w:color="auto"/>
              <w:right w:val="single" w:sz="4" w:space="0" w:color="auto"/>
            </w:tcBorders>
            <w:hideMark/>
          </w:tcPr>
          <w:p w14:paraId="18441BE4" w14:textId="77777777" w:rsidR="002D51A6" w:rsidRPr="00073CFE" w:rsidRDefault="002D51A6" w:rsidP="00C35AF6">
            <w:pPr>
              <w:jc w:val="both"/>
              <w:rPr>
                <w:color w:val="000000" w:themeColor="text1"/>
              </w:rPr>
            </w:pPr>
            <w:r w:rsidRPr="00073CFE">
              <w:rPr>
                <w:color w:val="000000" w:themeColor="text1"/>
              </w:rP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07EEC7D5" w14:textId="77777777" w:rsidR="002D51A6" w:rsidRPr="00073CFE" w:rsidRDefault="002D51A6" w:rsidP="00C35AF6">
            <w:pPr>
              <w:jc w:val="both"/>
              <w:rPr>
                <w:color w:val="000000" w:themeColor="text1"/>
              </w:rPr>
            </w:pPr>
            <w:r w:rsidRPr="00073CFE">
              <w:rPr>
                <w:color w:val="000000" w:themeColor="text1"/>
              </w:rPr>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6E74ED39" w14:textId="77777777" w:rsidR="002D51A6" w:rsidRPr="00073CFE" w:rsidRDefault="002D51A6" w:rsidP="00C35AF6">
            <w:pPr>
              <w:jc w:val="both"/>
              <w:rPr>
                <w:color w:val="000000" w:themeColor="text1"/>
              </w:rPr>
            </w:pPr>
            <w:r w:rsidRPr="00073CFE">
              <w:rPr>
                <w:color w:val="000000" w:themeColor="text1"/>
              </w:rPr>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16BDA26A" w14:textId="77777777" w:rsidR="002D51A6" w:rsidRPr="00073CFE" w:rsidRDefault="002D51A6" w:rsidP="00C35AF6">
            <w:pPr>
              <w:jc w:val="both"/>
              <w:rPr>
                <w:color w:val="000000" w:themeColor="text1"/>
              </w:rPr>
            </w:pPr>
            <w:r w:rsidRPr="00073CFE">
              <w:rPr>
                <w:b/>
                <w:color w:val="000000" w:themeColor="text1"/>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40C75FB" w14:textId="77777777" w:rsidR="002D51A6" w:rsidRPr="00073CFE" w:rsidRDefault="002D51A6" w:rsidP="00C35AF6">
            <w:pPr>
              <w:jc w:val="both"/>
              <w:rPr>
                <w:color w:val="000000" w:themeColor="text1"/>
                <w:sz w:val="18"/>
              </w:rPr>
            </w:pPr>
            <w:r w:rsidRPr="00073CFE">
              <w:rPr>
                <w:b/>
                <w:color w:val="000000" w:themeColor="text1"/>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D16DDDF" w14:textId="77777777" w:rsidR="002D51A6" w:rsidRPr="00073CFE" w:rsidRDefault="002D51A6" w:rsidP="00C35AF6">
            <w:pPr>
              <w:jc w:val="both"/>
              <w:rPr>
                <w:color w:val="000000" w:themeColor="text1"/>
              </w:rPr>
            </w:pPr>
            <w:r w:rsidRPr="00073CFE">
              <w:rPr>
                <w:b/>
                <w:color w:val="000000" w:themeColor="text1"/>
                <w:sz w:val="18"/>
              </w:rPr>
              <w:t>ostatní</w:t>
            </w:r>
          </w:p>
        </w:tc>
      </w:tr>
      <w:tr w:rsidR="002D51A6" w:rsidRPr="00073CFE" w14:paraId="234748E9" w14:textId="77777777" w:rsidTr="00C35AF6">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755BD1" w14:textId="77777777" w:rsidR="002D51A6" w:rsidRPr="00073CFE" w:rsidRDefault="002D51A6" w:rsidP="00C35AF6">
            <w:pPr>
              <w:jc w:val="both"/>
              <w:rPr>
                <w:color w:val="000000" w:themeColor="text1"/>
              </w:rPr>
            </w:pPr>
            <w:r w:rsidRPr="00073CFE">
              <w:rPr>
                <w:b/>
                <w:color w:val="000000" w:themeColor="text1"/>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504CD3" w14:textId="77777777" w:rsidR="002D51A6" w:rsidRPr="00073CFE" w:rsidRDefault="002D51A6" w:rsidP="00C35AF6">
            <w:pPr>
              <w:jc w:val="both"/>
              <w:rPr>
                <w:color w:val="000000" w:themeColor="text1"/>
              </w:rPr>
            </w:pPr>
            <w:r w:rsidRPr="00073CFE">
              <w:rPr>
                <w:b/>
                <w:color w:val="000000" w:themeColor="text1"/>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66A003B5" w14:textId="77777777" w:rsidR="002D51A6" w:rsidRPr="00073CFE" w:rsidRDefault="002D51A6" w:rsidP="00C35AF6">
            <w:pPr>
              <w:jc w:val="both"/>
              <w:rPr>
                <w:color w:val="000000" w:themeColor="text1"/>
              </w:rPr>
            </w:pPr>
            <w:r w:rsidRPr="00073CFE">
              <w:rPr>
                <w:b/>
                <w:color w:val="000000" w:themeColor="text1"/>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23BB146B" w14:textId="77777777" w:rsidR="002D51A6" w:rsidRPr="00073CFE" w:rsidRDefault="002D51A6" w:rsidP="00C35AF6">
            <w:pPr>
              <w:jc w:val="both"/>
              <w:rPr>
                <w:b/>
                <w:color w:val="000000" w:themeColor="text1"/>
              </w:rPr>
            </w:pPr>
            <w:r w:rsidRPr="00073CFE">
              <w:rPr>
                <w:b/>
                <w:color w:val="000000" w:themeColor="text1"/>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5B0B024B" w14:textId="77777777" w:rsidR="002D51A6" w:rsidRPr="00073CFE" w:rsidRDefault="002D51A6" w:rsidP="00C35AF6">
            <w:pPr>
              <w:jc w:val="both"/>
              <w:rPr>
                <w:b/>
                <w:color w:val="000000" w:themeColor="text1"/>
              </w:rPr>
            </w:pPr>
            <w:r w:rsidRPr="00073CFE">
              <w:rPr>
                <w:b/>
                <w:color w:val="000000" w:themeColor="text1"/>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5063E4A4" w14:textId="77777777" w:rsidR="002D51A6" w:rsidRPr="00073CFE" w:rsidRDefault="002D51A6" w:rsidP="00C35AF6">
            <w:pPr>
              <w:jc w:val="both"/>
              <w:rPr>
                <w:b/>
                <w:color w:val="000000" w:themeColor="text1"/>
              </w:rPr>
            </w:pPr>
            <w:r w:rsidRPr="00073CFE">
              <w:rPr>
                <w:b/>
                <w:color w:val="000000" w:themeColor="text1"/>
              </w:rPr>
              <w:t>38</w:t>
            </w:r>
          </w:p>
        </w:tc>
      </w:tr>
      <w:tr w:rsidR="002D51A6" w:rsidRPr="00073CFE" w14:paraId="57FD6890" w14:textId="77777777" w:rsidTr="00C35AF6">
        <w:trPr>
          <w:trHeight w:val="70"/>
        </w:trPr>
        <w:tc>
          <w:tcPr>
            <w:tcW w:w="3343" w:type="dxa"/>
            <w:gridSpan w:val="2"/>
            <w:tcBorders>
              <w:top w:val="single" w:sz="4" w:space="0" w:color="auto"/>
              <w:left w:val="single" w:sz="4" w:space="0" w:color="auto"/>
              <w:bottom w:val="single" w:sz="4" w:space="0" w:color="auto"/>
              <w:right w:val="single" w:sz="4" w:space="0" w:color="auto"/>
            </w:tcBorders>
          </w:tcPr>
          <w:p w14:paraId="00C4EA9D" w14:textId="77777777" w:rsidR="002D51A6" w:rsidRPr="00073CFE" w:rsidRDefault="002D51A6" w:rsidP="00C35AF6">
            <w:pPr>
              <w:jc w:val="both"/>
              <w:rPr>
                <w:color w:val="000000" w:themeColor="text1"/>
              </w:rPr>
            </w:pPr>
          </w:p>
        </w:tc>
        <w:tc>
          <w:tcPr>
            <w:tcW w:w="2245" w:type="dxa"/>
            <w:gridSpan w:val="2"/>
            <w:tcBorders>
              <w:top w:val="single" w:sz="4" w:space="0" w:color="auto"/>
              <w:left w:val="single" w:sz="4" w:space="0" w:color="auto"/>
              <w:bottom w:val="single" w:sz="4" w:space="0" w:color="auto"/>
              <w:right w:val="single" w:sz="4" w:space="0" w:color="auto"/>
            </w:tcBorders>
          </w:tcPr>
          <w:p w14:paraId="1D6945F4" w14:textId="77777777" w:rsidR="002D51A6" w:rsidRPr="00073CFE" w:rsidRDefault="002D51A6" w:rsidP="00C35AF6">
            <w:pPr>
              <w:jc w:val="both"/>
              <w:rPr>
                <w:color w:val="000000" w:themeColor="text1"/>
              </w:rPr>
            </w:pPr>
          </w:p>
        </w:tc>
        <w:tc>
          <w:tcPr>
            <w:tcW w:w="2250" w:type="dxa"/>
            <w:gridSpan w:val="4"/>
            <w:tcBorders>
              <w:top w:val="single" w:sz="4" w:space="0" w:color="auto"/>
              <w:left w:val="single" w:sz="4" w:space="0" w:color="auto"/>
              <w:bottom w:val="single" w:sz="4" w:space="0" w:color="auto"/>
              <w:right w:val="single" w:sz="12" w:space="0" w:color="auto"/>
            </w:tcBorders>
          </w:tcPr>
          <w:p w14:paraId="6AAD6EF7" w14:textId="77777777" w:rsidR="002D51A6" w:rsidRPr="00073CFE" w:rsidRDefault="002D51A6" w:rsidP="00C35AF6">
            <w:pPr>
              <w:jc w:val="both"/>
              <w:rPr>
                <w:color w:val="000000" w:themeColor="text1"/>
              </w:rPr>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1A86F075" w14:textId="77777777" w:rsidR="002D51A6" w:rsidRPr="00073CFE" w:rsidRDefault="002D51A6" w:rsidP="00C35AF6">
            <w:pPr>
              <w:rPr>
                <w:b/>
                <w:color w:val="000000" w:themeColor="text1"/>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45C377E5" w14:textId="77777777" w:rsidR="002D51A6" w:rsidRPr="00073CFE" w:rsidRDefault="002D51A6" w:rsidP="00C35AF6">
            <w:pPr>
              <w:rPr>
                <w:b/>
                <w:color w:val="000000" w:themeColor="text1"/>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6DB594A" w14:textId="77777777" w:rsidR="002D51A6" w:rsidRPr="00073CFE" w:rsidRDefault="002D51A6" w:rsidP="00C35AF6">
            <w:pPr>
              <w:rPr>
                <w:b/>
                <w:color w:val="000000" w:themeColor="text1"/>
              </w:rPr>
            </w:pPr>
          </w:p>
        </w:tc>
      </w:tr>
      <w:tr w:rsidR="002D51A6" w:rsidRPr="00073CFE" w14:paraId="58173749"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FA13FBE" w14:textId="77777777" w:rsidR="002D51A6" w:rsidRPr="00073CFE" w:rsidRDefault="002D51A6" w:rsidP="00C35A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2D51A6" w:rsidRPr="00073CFE" w14:paraId="2320A113" w14:textId="77777777" w:rsidTr="00C35AF6">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14:paraId="0DB0CE81" w14:textId="77777777" w:rsidR="0079711D" w:rsidRPr="00073CFE" w:rsidRDefault="0079711D" w:rsidP="0079711D">
            <w:pPr>
              <w:jc w:val="both"/>
              <w:rPr>
                <w:color w:val="000000" w:themeColor="text1"/>
              </w:rPr>
            </w:pPr>
            <w:r w:rsidRPr="00073CFE">
              <w:rPr>
                <w:color w:val="000000" w:themeColor="text1"/>
              </w:rPr>
              <w:t xml:space="preserve">NGUYEN, Ngoc </w:t>
            </w:r>
            <w:r w:rsidRPr="00073CFE">
              <w:rPr>
                <w:rStyle w:val="spelle"/>
                <w:rFonts w:ascii="&amp;quot" w:hAnsi="&amp;quot"/>
                <w:color w:val="000000" w:themeColor="text1"/>
              </w:rPr>
              <w:t>Tan</w:t>
            </w:r>
            <w:r w:rsidRPr="00073CFE">
              <w:rPr>
                <w:color w:val="000000" w:themeColor="text1"/>
              </w:rPr>
              <w:t xml:space="preserve">, GREGAR, Aleš. </w:t>
            </w:r>
            <w:r w:rsidRPr="00073CFE">
              <w:rPr>
                <w:rStyle w:val="spelle"/>
                <w:rFonts w:ascii="&amp;quot" w:hAnsi="&amp;quot"/>
                <w:color w:val="000000" w:themeColor="text1"/>
              </w:rPr>
              <w:t>Knowledge</w:t>
            </w:r>
            <w:r w:rsidRPr="00073CFE">
              <w:rPr>
                <w:color w:val="000000" w:themeColor="text1"/>
              </w:rPr>
              <w:t xml:space="preserve"> management and </w:t>
            </w:r>
            <w:r w:rsidRPr="00073CFE">
              <w:rPr>
                <w:rStyle w:val="spelle"/>
                <w:rFonts w:ascii="&amp;quot" w:hAnsi="&amp;quot"/>
                <w:color w:val="000000" w:themeColor="text1"/>
              </w:rPr>
              <w:t>its</w:t>
            </w:r>
            <w:r w:rsidRPr="00073CFE">
              <w:rPr>
                <w:color w:val="000000" w:themeColor="text1"/>
              </w:rPr>
              <w:t xml:space="preserve"> </w:t>
            </w:r>
            <w:r w:rsidRPr="00073CFE">
              <w:rPr>
                <w:rStyle w:val="spelle"/>
                <w:rFonts w:ascii="&amp;quot" w:hAnsi="&amp;quot"/>
                <w:color w:val="000000" w:themeColor="text1"/>
              </w:rPr>
              <w:t>impacts</w:t>
            </w:r>
            <w:r w:rsidRPr="00073CFE">
              <w:rPr>
                <w:color w:val="000000" w:themeColor="text1"/>
              </w:rPr>
              <w:t xml:space="preserve"> on </w:t>
            </w:r>
            <w:r w:rsidRPr="00073CFE">
              <w:rPr>
                <w:rStyle w:val="spelle"/>
                <w:rFonts w:ascii="&amp;quot" w:hAnsi="&amp;quot"/>
                <w:color w:val="000000" w:themeColor="text1"/>
              </w:rPr>
              <w:t>organizational</w:t>
            </w:r>
            <w:r w:rsidRPr="00073CFE">
              <w:rPr>
                <w:color w:val="000000" w:themeColor="text1"/>
              </w:rPr>
              <w:t xml:space="preserve"> performance: </w:t>
            </w:r>
            <w:r w:rsidRPr="00073CFE">
              <w:rPr>
                <w:rStyle w:val="spelle"/>
                <w:rFonts w:ascii="&amp;quot" w:hAnsi="&amp;quot"/>
                <w:color w:val="000000" w:themeColor="text1"/>
              </w:rPr>
              <w:t>an</w:t>
            </w:r>
            <w:r w:rsidRPr="00073CFE">
              <w:rPr>
                <w:color w:val="000000" w:themeColor="text1"/>
              </w:rPr>
              <w:t xml:space="preserve"> </w:t>
            </w:r>
            <w:r w:rsidRPr="00073CFE">
              <w:rPr>
                <w:rStyle w:val="spelle"/>
                <w:rFonts w:ascii="&amp;quot" w:hAnsi="&amp;quot"/>
                <w:color w:val="000000" w:themeColor="text1"/>
              </w:rPr>
              <w:t>empirical</w:t>
            </w:r>
            <w:r w:rsidRPr="00073CFE">
              <w:rPr>
                <w:color w:val="000000" w:themeColor="text1"/>
              </w:rPr>
              <w:t xml:space="preserve"> </w:t>
            </w:r>
            <w:r w:rsidRPr="00073CFE">
              <w:rPr>
                <w:rStyle w:val="spelle"/>
                <w:rFonts w:ascii="&amp;quot" w:hAnsi="&amp;quot"/>
                <w:color w:val="000000" w:themeColor="text1"/>
              </w:rPr>
              <w:t>research</w:t>
            </w:r>
            <w:r w:rsidRPr="00073CFE">
              <w:rPr>
                <w:color w:val="000000" w:themeColor="text1"/>
              </w:rPr>
              <w:t xml:space="preserve"> in public </w:t>
            </w:r>
            <w:r w:rsidRPr="00073CFE">
              <w:rPr>
                <w:rStyle w:val="spelle"/>
                <w:rFonts w:ascii="&amp;quot" w:hAnsi="&amp;quot"/>
                <w:color w:val="000000" w:themeColor="text1"/>
              </w:rPr>
              <w:t>higher</w:t>
            </w:r>
            <w:r w:rsidRPr="00073CFE">
              <w:rPr>
                <w:color w:val="000000" w:themeColor="text1"/>
              </w:rPr>
              <w:t xml:space="preserve"> </w:t>
            </w:r>
            <w:r w:rsidRPr="00073CFE">
              <w:rPr>
                <w:rStyle w:val="spelle"/>
                <w:rFonts w:ascii="&amp;quot" w:hAnsi="&amp;quot"/>
                <w:color w:val="000000" w:themeColor="text1"/>
              </w:rPr>
              <w:t>education</w:t>
            </w:r>
            <w:r w:rsidRPr="00073CFE">
              <w:rPr>
                <w:color w:val="000000" w:themeColor="text1"/>
              </w:rPr>
              <w:t xml:space="preserve"> </w:t>
            </w:r>
            <w:r w:rsidRPr="00073CFE">
              <w:rPr>
                <w:rStyle w:val="spelle"/>
                <w:rFonts w:ascii="&amp;quot" w:hAnsi="&amp;quot"/>
                <w:color w:val="000000" w:themeColor="text1"/>
              </w:rPr>
              <w:t>institutions</w:t>
            </w:r>
            <w:r w:rsidRPr="00073CFE">
              <w:rPr>
                <w:color w:val="000000" w:themeColor="text1"/>
              </w:rPr>
              <w:t xml:space="preserve"> of Vietnam. </w:t>
            </w:r>
            <w:r w:rsidRPr="00073CFE">
              <w:rPr>
                <w:rFonts w:ascii="&amp;quot" w:hAnsi="&amp;quot"/>
                <w:i/>
                <w:iCs/>
                <w:color w:val="000000" w:themeColor="text1"/>
              </w:rPr>
              <w:t xml:space="preserve">Journal of </w:t>
            </w:r>
            <w:r w:rsidRPr="00073CFE">
              <w:rPr>
                <w:rStyle w:val="spelle"/>
                <w:rFonts w:ascii="&amp;quot" w:hAnsi="&amp;quot"/>
                <w:i/>
                <w:iCs/>
                <w:color w:val="000000" w:themeColor="text1"/>
              </w:rPr>
              <w:t>Information</w:t>
            </w:r>
            <w:r w:rsidRPr="00073CFE">
              <w:rPr>
                <w:rFonts w:ascii="&amp;quot" w:hAnsi="&amp;quot"/>
                <w:i/>
                <w:iCs/>
                <w:color w:val="000000" w:themeColor="text1"/>
              </w:rPr>
              <w:t xml:space="preserve"> and </w:t>
            </w:r>
            <w:r w:rsidRPr="00073CFE">
              <w:rPr>
                <w:rStyle w:val="spelle"/>
                <w:rFonts w:ascii="&amp;quot" w:hAnsi="&amp;quot"/>
                <w:i/>
                <w:iCs/>
                <w:color w:val="000000" w:themeColor="text1"/>
              </w:rPr>
              <w:t>Knowledge</w:t>
            </w:r>
            <w:r w:rsidRPr="00073CFE">
              <w:rPr>
                <w:rFonts w:ascii="&amp;quot" w:hAnsi="&amp;quot"/>
                <w:i/>
                <w:iCs/>
                <w:color w:val="000000" w:themeColor="text1"/>
              </w:rPr>
              <w:t xml:space="preserve"> Management</w:t>
            </w:r>
            <w:r w:rsidRPr="00073CFE">
              <w:rPr>
                <w:color w:val="000000" w:themeColor="text1"/>
              </w:rPr>
              <w:t>, 2019, s. 1-25. ISSN 0219-6492. (20%)</w:t>
            </w:r>
          </w:p>
          <w:p w14:paraId="52EEDC51" w14:textId="77777777" w:rsidR="0079711D" w:rsidRPr="00073CFE" w:rsidRDefault="0079711D" w:rsidP="0079711D">
            <w:pPr>
              <w:jc w:val="both"/>
              <w:rPr>
                <w:color w:val="000000" w:themeColor="text1"/>
              </w:rPr>
            </w:pPr>
            <w:r w:rsidRPr="00073CFE">
              <w:rPr>
                <w:color w:val="000000" w:themeColor="text1"/>
              </w:rPr>
              <w:t xml:space="preserve">NGUYEN, Ngoc </w:t>
            </w:r>
            <w:r w:rsidRPr="00073CFE">
              <w:rPr>
                <w:rStyle w:val="spelle"/>
                <w:rFonts w:ascii="&amp;quot" w:hAnsi="&amp;quot"/>
                <w:color w:val="000000" w:themeColor="text1"/>
              </w:rPr>
              <w:t>Tan</w:t>
            </w:r>
            <w:r w:rsidRPr="00073CFE">
              <w:rPr>
                <w:color w:val="000000" w:themeColor="text1"/>
              </w:rPr>
              <w:t xml:space="preserve">, GREGAR, Aleš. </w:t>
            </w:r>
            <w:r w:rsidRPr="00073CFE">
              <w:rPr>
                <w:rStyle w:val="spelle"/>
                <w:rFonts w:ascii="&amp;quot" w:hAnsi="&amp;quot"/>
                <w:color w:val="000000" w:themeColor="text1"/>
              </w:rPr>
              <w:t>Impacts</w:t>
            </w:r>
            <w:r w:rsidRPr="00073CFE">
              <w:rPr>
                <w:color w:val="000000" w:themeColor="text1"/>
              </w:rPr>
              <w:t xml:space="preserve"> of </w:t>
            </w:r>
            <w:r w:rsidRPr="00073CFE">
              <w:rPr>
                <w:rStyle w:val="spelle"/>
                <w:rFonts w:ascii="&amp;quot" w:hAnsi="&amp;quot"/>
                <w:color w:val="000000" w:themeColor="text1"/>
              </w:rPr>
              <w:t>Knowledge</w:t>
            </w:r>
            <w:r w:rsidRPr="00073CFE">
              <w:rPr>
                <w:color w:val="000000" w:themeColor="text1"/>
              </w:rPr>
              <w:t xml:space="preserve"> Management on </w:t>
            </w:r>
            <w:r w:rsidRPr="00073CFE">
              <w:rPr>
                <w:rStyle w:val="spelle"/>
                <w:rFonts w:ascii="&amp;quot" w:hAnsi="&amp;quot"/>
                <w:color w:val="000000" w:themeColor="text1"/>
              </w:rPr>
              <w:t>Innovation</w:t>
            </w:r>
            <w:r w:rsidRPr="00073CFE">
              <w:rPr>
                <w:color w:val="000000" w:themeColor="text1"/>
              </w:rPr>
              <w:t xml:space="preserve"> in </w:t>
            </w:r>
            <w:r w:rsidRPr="00073CFE">
              <w:rPr>
                <w:rStyle w:val="spelle"/>
                <w:rFonts w:ascii="&amp;quot" w:hAnsi="&amp;quot"/>
                <w:color w:val="000000" w:themeColor="text1"/>
              </w:rPr>
              <w:t>Higher</w:t>
            </w:r>
            <w:r w:rsidRPr="00073CFE">
              <w:rPr>
                <w:color w:val="000000" w:themeColor="text1"/>
              </w:rPr>
              <w:t xml:space="preserve"> </w:t>
            </w:r>
            <w:r w:rsidRPr="00073CFE">
              <w:rPr>
                <w:rStyle w:val="spelle"/>
                <w:rFonts w:ascii="&amp;quot" w:hAnsi="&amp;quot"/>
                <w:color w:val="000000" w:themeColor="text1"/>
              </w:rPr>
              <w:t>Education</w:t>
            </w:r>
            <w:r w:rsidRPr="00073CFE">
              <w:rPr>
                <w:color w:val="000000" w:themeColor="text1"/>
              </w:rPr>
              <w:t xml:space="preserve"> </w:t>
            </w:r>
            <w:r w:rsidRPr="00073CFE">
              <w:rPr>
                <w:rStyle w:val="spelle"/>
                <w:rFonts w:ascii="&amp;quot" w:hAnsi="&amp;quot"/>
                <w:color w:val="000000" w:themeColor="text1"/>
              </w:rPr>
              <w:t>Institutions</w:t>
            </w:r>
            <w:r w:rsidRPr="00073CFE">
              <w:rPr>
                <w:color w:val="000000" w:themeColor="text1"/>
              </w:rPr>
              <w:t xml:space="preserve">: </w:t>
            </w:r>
            <w:r w:rsidRPr="00073CFE">
              <w:rPr>
                <w:rStyle w:val="spelle"/>
                <w:rFonts w:ascii="&amp;quot" w:hAnsi="&amp;quot"/>
                <w:color w:val="000000" w:themeColor="text1"/>
              </w:rPr>
              <w:t>An</w:t>
            </w:r>
            <w:r w:rsidRPr="00073CFE">
              <w:rPr>
                <w:color w:val="000000" w:themeColor="text1"/>
              </w:rPr>
              <w:t xml:space="preserve"> </w:t>
            </w:r>
            <w:r w:rsidRPr="00073CFE">
              <w:rPr>
                <w:rStyle w:val="spelle"/>
                <w:rFonts w:ascii="&amp;quot" w:hAnsi="&amp;quot"/>
                <w:color w:val="000000" w:themeColor="text1"/>
              </w:rPr>
              <w:t>Empirical</w:t>
            </w:r>
            <w:r w:rsidRPr="00073CFE">
              <w:rPr>
                <w:color w:val="000000" w:themeColor="text1"/>
              </w:rPr>
              <w:t xml:space="preserve"> Evidence </w:t>
            </w:r>
            <w:r w:rsidRPr="00073CFE">
              <w:rPr>
                <w:rStyle w:val="spelle"/>
                <w:rFonts w:ascii="&amp;quot" w:hAnsi="&amp;quot"/>
                <w:color w:val="000000" w:themeColor="text1"/>
              </w:rPr>
              <w:t>from</w:t>
            </w:r>
            <w:r w:rsidRPr="00073CFE">
              <w:rPr>
                <w:color w:val="000000" w:themeColor="text1"/>
              </w:rPr>
              <w:t xml:space="preserve"> Vietnam.. </w:t>
            </w:r>
            <w:r w:rsidRPr="00073CFE">
              <w:rPr>
                <w:rStyle w:val="spelle"/>
                <w:rFonts w:ascii="&amp;quot" w:hAnsi="&amp;quot"/>
                <w:i/>
                <w:iCs/>
                <w:color w:val="000000" w:themeColor="text1"/>
              </w:rPr>
              <w:t>Economics</w:t>
            </w:r>
            <w:r w:rsidRPr="00073CFE">
              <w:rPr>
                <w:rFonts w:ascii="&amp;quot" w:hAnsi="&amp;quot"/>
                <w:i/>
                <w:iCs/>
                <w:color w:val="000000" w:themeColor="text1"/>
              </w:rPr>
              <w:t xml:space="preserve"> and Sociology</w:t>
            </w:r>
            <w:r w:rsidRPr="00073CFE">
              <w:rPr>
                <w:color w:val="000000" w:themeColor="text1"/>
              </w:rPr>
              <w:t>, 2018, roč. 11, č. 3, s. 301-320. ISSN 2071-789X. (20%)</w:t>
            </w:r>
          </w:p>
          <w:p w14:paraId="3086E4C5" w14:textId="77777777" w:rsidR="0079711D" w:rsidRPr="00073CFE" w:rsidRDefault="0079711D" w:rsidP="0079711D">
            <w:pPr>
              <w:jc w:val="both"/>
              <w:rPr>
                <w:color w:val="000000" w:themeColor="text1"/>
              </w:rPr>
            </w:pPr>
            <w:r w:rsidRPr="00073CFE">
              <w:rPr>
                <w:color w:val="000000" w:themeColor="text1"/>
              </w:rPr>
              <w:t>KURUPPUGE, R. H., GREGAR, A. Employees’ organizational preferences: A study on family businesses. </w:t>
            </w:r>
            <w:r w:rsidRPr="00073CFE">
              <w:rPr>
                <w:i/>
                <w:iCs/>
                <w:color w:val="000000" w:themeColor="text1"/>
                <w:bdr w:val="none" w:sz="0" w:space="0" w:color="auto" w:frame="1"/>
              </w:rPr>
              <w:t>Economics and Sociology</w:t>
            </w:r>
            <w:r w:rsidRPr="00073CFE">
              <w:rPr>
                <w:color w:val="000000" w:themeColor="text1"/>
              </w:rPr>
              <w:t xml:space="preserve">. 2018, vol. 11, iss. 1, s. 255-266. ISSN 2071-789X. DOI: </w:t>
            </w:r>
            <w:hyperlink r:id="rId35" w:history="1">
              <w:r w:rsidRPr="00073CFE">
                <w:rPr>
                  <w:color w:val="000000" w:themeColor="text1"/>
                  <w:u w:val="single"/>
                </w:rPr>
                <w:t>https://doi.org/10.14254/2071-789X.2018/11-1/17</w:t>
              </w:r>
            </w:hyperlink>
            <w:r w:rsidRPr="00073CFE">
              <w:rPr>
                <w:color w:val="000000" w:themeColor="text1"/>
              </w:rPr>
              <w:t xml:space="preserve"> (10%)</w:t>
            </w:r>
          </w:p>
          <w:p w14:paraId="42032F22" w14:textId="77777777" w:rsidR="0079711D" w:rsidRPr="00073CFE" w:rsidRDefault="0079711D" w:rsidP="0079711D">
            <w:pPr>
              <w:jc w:val="both"/>
              <w:rPr>
                <w:color w:val="000000" w:themeColor="text1"/>
              </w:rPr>
            </w:pPr>
            <w:r w:rsidRPr="00073CFE">
              <w:rPr>
                <w:color w:val="000000" w:themeColor="text1"/>
              </w:rPr>
              <w:t xml:space="preserve">SAHA, N., CHATTERJEE, B., GREGAR, A., SAHA, P. The impact of SHRM on sustainable organizational learning and performance development. </w:t>
            </w:r>
            <w:r w:rsidRPr="00073CFE">
              <w:rPr>
                <w:i/>
                <w:iCs/>
                <w:color w:val="000000" w:themeColor="text1"/>
                <w:bdr w:val="none" w:sz="0" w:space="0" w:color="auto" w:frame="1"/>
              </w:rPr>
              <w:t>International Journal of Organizational Leadership</w:t>
            </w:r>
            <w:r w:rsidRPr="00073CFE">
              <w:rPr>
                <w:color w:val="000000" w:themeColor="text1"/>
              </w:rPr>
              <w:t>. 2016, vol. 5, iss. 1, s. 63-75. ISSN 2383-1103. Dostupné z: </w:t>
            </w:r>
            <w:hyperlink r:id="rId36" w:history="1">
              <w:r w:rsidRPr="00073CFE">
                <w:rPr>
                  <w:color w:val="000000" w:themeColor="text1"/>
                  <w:u w:val="single"/>
                </w:rPr>
                <w:t>http://aimijournal.com/Jg/0/1/b0ad8f15-aab9-4f7c-925d-62e949e51eca/1</w:t>
              </w:r>
            </w:hyperlink>
            <w:r w:rsidRPr="00073CFE">
              <w:rPr>
                <w:color w:val="000000" w:themeColor="text1"/>
              </w:rPr>
              <w:t>. (15%)</w:t>
            </w:r>
          </w:p>
          <w:p w14:paraId="0F3415D4" w14:textId="77777777" w:rsidR="0079711D" w:rsidRPr="00073CFE" w:rsidRDefault="0079711D" w:rsidP="0079711D">
            <w:pPr>
              <w:jc w:val="both"/>
              <w:rPr>
                <w:rFonts w:ascii="Helvetica" w:hAnsi="Helvetica" w:cs="Helvetica"/>
                <w:color w:val="000000" w:themeColor="text1"/>
                <w:sz w:val="18"/>
                <w:szCs w:val="18"/>
                <w:shd w:val="clear" w:color="auto" w:fill="FFFFFF"/>
              </w:rPr>
            </w:pPr>
            <w:r w:rsidRPr="00073CFE">
              <w:rPr>
                <w:i/>
                <w:color w:val="000000" w:themeColor="text1"/>
              </w:rPr>
              <w:t>Přehled projektové činnosti:</w:t>
            </w:r>
          </w:p>
          <w:p w14:paraId="5C361DC3" w14:textId="77777777" w:rsidR="002D51A6" w:rsidRPr="00073CFE" w:rsidRDefault="0079711D" w:rsidP="0079711D">
            <w:pPr>
              <w:tabs>
                <w:tab w:val="left" w:pos="709"/>
              </w:tabs>
              <w:rPr>
                <w:color w:val="000000" w:themeColor="text1"/>
              </w:rPr>
            </w:pPr>
            <w:r w:rsidRPr="00073CFE">
              <w:rPr>
                <w:color w:val="000000" w:themeColor="text1"/>
              </w:rPr>
              <w:t>TA ČR TD010129 Výkonový potenciál pracovníků 50+ a specifické formy řízení lidských zdrojů podniku 2012-2013 (hlavní řešitel).</w:t>
            </w:r>
          </w:p>
        </w:tc>
      </w:tr>
      <w:tr w:rsidR="002D51A6" w:rsidRPr="00073CFE" w14:paraId="0DFE069F" w14:textId="77777777" w:rsidTr="00C35AF6">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5D02A92" w14:textId="77777777" w:rsidR="002D51A6" w:rsidRPr="00073CFE" w:rsidRDefault="002D51A6" w:rsidP="00C35AF6">
            <w:pPr>
              <w:rPr>
                <w:b/>
                <w:color w:val="000000" w:themeColor="text1"/>
              </w:rPr>
            </w:pPr>
            <w:r w:rsidRPr="00073CFE">
              <w:rPr>
                <w:b/>
                <w:color w:val="000000" w:themeColor="text1"/>
              </w:rPr>
              <w:t>Působení v zahraničí</w:t>
            </w:r>
          </w:p>
        </w:tc>
      </w:tr>
      <w:tr w:rsidR="002D51A6" w:rsidRPr="00073CFE" w14:paraId="6692FC51" w14:textId="77777777" w:rsidTr="00C35AF6">
        <w:trPr>
          <w:trHeight w:val="138"/>
        </w:trPr>
        <w:tc>
          <w:tcPr>
            <w:tcW w:w="9857" w:type="dxa"/>
            <w:gridSpan w:val="11"/>
            <w:tcBorders>
              <w:top w:val="single" w:sz="4" w:space="0" w:color="auto"/>
              <w:left w:val="single" w:sz="4" w:space="0" w:color="auto"/>
              <w:bottom w:val="single" w:sz="4" w:space="0" w:color="auto"/>
              <w:right w:val="single" w:sz="4" w:space="0" w:color="auto"/>
            </w:tcBorders>
          </w:tcPr>
          <w:p w14:paraId="6550C499" w14:textId="77777777" w:rsidR="002D51A6" w:rsidRPr="00073CFE" w:rsidRDefault="002D51A6" w:rsidP="00C35AF6">
            <w:pPr>
              <w:rPr>
                <w:b/>
                <w:color w:val="000000" w:themeColor="text1"/>
              </w:rPr>
            </w:pPr>
          </w:p>
        </w:tc>
      </w:tr>
      <w:tr w:rsidR="002D51A6" w:rsidRPr="00073CFE" w14:paraId="78452ADD" w14:textId="77777777" w:rsidTr="00C35AF6">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2FE6AE5B" w14:textId="77777777" w:rsidR="002D51A6" w:rsidRPr="00073CFE" w:rsidRDefault="002D51A6" w:rsidP="00C35AF6">
            <w:pPr>
              <w:jc w:val="both"/>
              <w:rPr>
                <w:b/>
                <w:color w:val="000000" w:themeColor="text1"/>
              </w:rPr>
            </w:pPr>
            <w:r w:rsidRPr="00073CFE">
              <w:rPr>
                <w:b/>
                <w:color w:val="000000" w:themeColor="text1"/>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3FBBA75C" w14:textId="77777777" w:rsidR="002D51A6" w:rsidRPr="00073CFE" w:rsidRDefault="002D51A6" w:rsidP="00C35AF6">
            <w:pPr>
              <w:jc w:val="both"/>
              <w:rPr>
                <w:color w:val="000000" w:themeColor="text1"/>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104725" w14:textId="77777777" w:rsidR="002D51A6" w:rsidRPr="00073CFE" w:rsidRDefault="002D51A6" w:rsidP="00C35AF6">
            <w:pPr>
              <w:jc w:val="both"/>
              <w:rPr>
                <w:color w:val="000000" w:themeColor="text1"/>
              </w:rPr>
            </w:pPr>
            <w:r w:rsidRPr="00073CFE">
              <w:rPr>
                <w:b/>
                <w:color w:val="000000" w:themeColor="text1"/>
              </w:rPr>
              <w:t>datum</w:t>
            </w:r>
          </w:p>
        </w:tc>
        <w:tc>
          <w:tcPr>
            <w:tcW w:w="2019" w:type="dxa"/>
            <w:gridSpan w:val="3"/>
            <w:tcBorders>
              <w:top w:val="single" w:sz="4" w:space="0" w:color="auto"/>
              <w:left w:val="single" w:sz="4" w:space="0" w:color="auto"/>
              <w:bottom w:val="single" w:sz="4" w:space="0" w:color="auto"/>
              <w:right w:val="single" w:sz="4" w:space="0" w:color="auto"/>
            </w:tcBorders>
          </w:tcPr>
          <w:p w14:paraId="14861E4D" w14:textId="77777777" w:rsidR="002D51A6" w:rsidRPr="00073CFE" w:rsidRDefault="002D51A6" w:rsidP="00C35AF6">
            <w:pPr>
              <w:jc w:val="both"/>
              <w:rPr>
                <w:color w:val="000000" w:themeColor="text1"/>
              </w:rPr>
            </w:pPr>
          </w:p>
        </w:tc>
      </w:tr>
    </w:tbl>
    <w:p w14:paraId="108A57A6" w14:textId="77777777" w:rsidR="002D51A6" w:rsidRPr="00073CFE" w:rsidRDefault="002D51A6">
      <w:pPr>
        <w:spacing w:after="160" w:line="259" w:lineRule="auto"/>
        <w:rPr>
          <w:color w:val="000000" w:themeColor="text1"/>
        </w:rPr>
      </w:pPr>
    </w:p>
    <w:p w14:paraId="26513C6B" w14:textId="77777777" w:rsidR="00E92E52" w:rsidRPr="00073CFE" w:rsidRDefault="00E92E52">
      <w:pPr>
        <w:spacing w:after="160" w:line="259" w:lineRule="auto"/>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6664A" w:rsidRPr="00073CFE" w14:paraId="10633802" w14:textId="77777777" w:rsidTr="00885EB7">
        <w:tc>
          <w:tcPr>
            <w:tcW w:w="9859" w:type="dxa"/>
            <w:gridSpan w:val="11"/>
            <w:tcBorders>
              <w:bottom w:val="double" w:sz="4" w:space="0" w:color="auto"/>
            </w:tcBorders>
            <w:shd w:val="clear" w:color="auto" w:fill="BDD6EE"/>
          </w:tcPr>
          <w:p w14:paraId="1587A8CB" w14:textId="77777777" w:rsidR="00C6664A" w:rsidRPr="00073CFE" w:rsidRDefault="00C6664A" w:rsidP="00885EB7">
            <w:pPr>
              <w:jc w:val="both"/>
              <w:rPr>
                <w:b/>
                <w:color w:val="000000" w:themeColor="text1"/>
                <w:sz w:val="28"/>
              </w:rPr>
            </w:pPr>
            <w:r w:rsidRPr="00073CFE">
              <w:rPr>
                <w:b/>
                <w:color w:val="000000" w:themeColor="text1"/>
                <w:sz w:val="28"/>
              </w:rPr>
              <w:t>C-I – Personální zabezpečení</w:t>
            </w:r>
          </w:p>
        </w:tc>
      </w:tr>
      <w:tr w:rsidR="00C6664A" w:rsidRPr="00073CFE" w14:paraId="0182B523" w14:textId="77777777" w:rsidTr="00885EB7">
        <w:tc>
          <w:tcPr>
            <w:tcW w:w="2518" w:type="dxa"/>
            <w:tcBorders>
              <w:top w:val="double" w:sz="4" w:space="0" w:color="auto"/>
            </w:tcBorders>
            <w:shd w:val="clear" w:color="auto" w:fill="F7CAAC"/>
          </w:tcPr>
          <w:p w14:paraId="49686A69" w14:textId="77777777" w:rsidR="00C6664A" w:rsidRPr="00073CFE" w:rsidRDefault="00C6664A" w:rsidP="00885EB7">
            <w:pPr>
              <w:jc w:val="both"/>
              <w:rPr>
                <w:b/>
                <w:color w:val="000000" w:themeColor="text1"/>
              </w:rPr>
            </w:pPr>
            <w:r w:rsidRPr="00073CFE">
              <w:rPr>
                <w:b/>
                <w:color w:val="000000" w:themeColor="text1"/>
              </w:rPr>
              <w:t>Vysoká škola</w:t>
            </w:r>
          </w:p>
        </w:tc>
        <w:tc>
          <w:tcPr>
            <w:tcW w:w="7341" w:type="dxa"/>
            <w:gridSpan w:val="10"/>
          </w:tcPr>
          <w:p w14:paraId="45C71523" w14:textId="77777777" w:rsidR="00C6664A" w:rsidRPr="00073CFE" w:rsidRDefault="00C6664A" w:rsidP="00885EB7">
            <w:pPr>
              <w:jc w:val="both"/>
              <w:rPr>
                <w:color w:val="000000" w:themeColor="text1"/>
              </w:rPr>
            </w:pPr>
            <w:r w:rsidRPr="00073CFE">
              <w:rPr>
                <w:color w:val="000000" w:themeColor="text1"/>
              </w:rPr>
              <w:t>Univerzita Tomáše Bati ve Zlíně</w:t>
            </w:r>
          </w:p>
        </w:tc>
      </w:tr>
      <w:tr w:rsidR="00C6664A" w:rsidRPr="00073CFE" w14:paraId="54255AE9" w14:textId="77777777" w:rsidTr="00885EB7">
        <w:tc>
          <w:tcPr>
            <w:tcW w:w="2518" w:type="dxa"/>
            <w:shd w:val="clear" w:color="auto" w:fill="F7CAAC"/>
          </w:tcPr>
          <w:p w14:paraId="0E6BB5E4" w14:textId="77777777" w:rsidR="00C6664A" w:rsidRPr="00073CFE" w:rsidRDefault="00C6664A" w:rsidP="00885EB7">
            <w:pPr>
              <w:jc w:val="both"/>
              <w:rPr>
                <w:b/>
                <w:color w:val="000000" w:themeColor="text1"/>
              </w:rPr>
            </w:pPr>
            <w:r w:rsidRPr="00073CFE">
              <w:rPr>
                <w:b/>
                <w:color w:val="000000" w:themeColor="text1"/>
              </w:rPr>
              <w:t>Součást vysoké školy</w:t>
            </w:r>
          </w:p>
        </w:tc>
        <w:tc>
          <w:tcPr>
            <w:tcW w:w="7341" w:type="dxa"/>
            <w:gridSpan w:val="10"/>
          </w:tcPr>
          <w:p w14:paraId="552DABD1" w14:textId="77777777" w:rsidR="00C6664A" w:rsidRPr="00073CFE" w:rsidRDefault="00C6664A" w:rsidP="00885EB7">
            <w:pPr>
              <w:jc w:val="both"/>
              <w:rPr>
                <w:color w:val="000000" w:themeColor="text1"/>
              </w:rPr>
            </w:pPr>
            <w:r w:rsidRPr="00073CFE">
              <w:rPr>
                <w:color w:val="000000" w:themeColor="text1"/>
              </w:rPr>
              <w:t>Fakulta managementu a ekonomiky</w:t>
            </w:r>
          </w:p>
        </w:tc>
      </w:tr>
      <w:tr w:rsidR="00C6664A" w:rsidRPr="00073CFE" w14:paraId="2ABD8A12" w14:textId="77777777" w:rsidTr="00885EB7">
        <w:tc>
          <w:tcPr>
            <w:tcW w:w="2518" w:type="dxa"/>
            <w:shd w:val="clear" w:color="auto" w:fill="F7CAAC"/>
          </w:tcPr>
          <w:p w14:paraId="381D870B" w14:textId="77777777" w:rsidR="00C6664A" w:rsidRPr="00073CFE" w:rsidRDefault="00C6664A" w:rsidP="00885EB7">
            <w:pPr>
              <w:jc w:val="both"/>
              <w:rPr>
                <w:b/>
                <w:color w:val="000000" w:themeColor="text1"/>
              </w:rPr>
            </w:pPr>
            <w:r w:rsidRPr="00073CFE">
              <w:rPr>
                <w:b/>
                <w:color w:val="000000" w:themeColor="text1"/>
              </w:rPr>
              <w:t>Název studijního programu</w:t>
            </w:r>
          </w:p>
        </w:tc>
        <w:tc>
          <w:tcPr>
            <w:tcW w:w="7341" w:type="dxa"/>
            <w:gridSpan w:val="10"/>
          </w:tcPr>
          <w:p w14:paraId="5FD28823" w14:textId="77777777" w:rsidR="00C6664A" w:rsidRPr="00073CFE" w:rsidRDefault="00C6664A" w:rsidP="00885EB7">
            <w:pPr>
              <w:jc w:val="both"/>
              <w:rPr>
                <w:color w:val="000000" w:themeColor="text1"/>
              </w:rPr>
            </w:pPr>
            <w:r w:rsidRPr="00073CFE">
              <w:rPr>
                <w:color w:val="000000" w:themeColor="text1"/>
              </w:rPr>
              <w:t>Finance</w:t>
            </w:r>
          </w:p>
        </w:tc>
      </w:tr>
      <w:tr w:rsidR="00C6664A" w:rsidRPr="00073CFE" w14:paraId="727371BB" w14:textId="77777777" w:rsidTr="00885EB7">
        <w:tc>
          <w:tcPr>
            <w:tcW w:w="2518" w:type="dxa"/>
            <w:shd w:val="clear" w:color="auto" w:fill="F7CAAC"/>
          </w:tcPr>
          <w:p w14:paraId="4466A8D5" w14:textId="77777777" w:rsidR="00C6664A" w:rsidRPr="00073CFE" w:rsidRDefault="00C6664A" w:rsidP="00885EB7">
            <w:pPr>
              <w:jc w:val="both"/>
              <w:rPr>
                <w:b/>
                <w:color w:val="000000" w:themeColor="text1"/>
              </w:rPr>
            </w:pPr>
            <w:r w:rsidRPr="00073CFE">
              <w:rPr>
                <w:b/>
                <w:color w:val="000000" w:themeColor="text1"/>
              </w:rPr>
              <w:t>Jméno a příjmení</w:t>
            </w:r>
          </w:p>
        </w:tc>
        <w:tc>
          <w:tcPr>
            <w:tcW w:w="4536" w:type="dxa"/>
            <w:gridSpan w:val="5"/>
          </w:tcPr>
          <w:p w14:paraId="3167DA7B" w14:textId="77777777" w:rsidR="00C6664A" w:rsidRPr="00073CFE" w:rsidRDefault="00C6664A" w:rsidP="00885EB7">
            <w:pPr>
              <w:jc w:val="both"/>
              <w:rPr>
                <w:color w:val="000000" w:themeColor="text1"/>
              </w:rPr>
            </w:pPr>
            <w:r w:rsidRPr="00073CFE">
              <w:rPr>
                <w:color w:val="000000" w:themeColor="text1"/>
              </w:rPr>
              <w:t>Mojmír HAMPL</w:t>
            </w:r>
          </w:p>
        </w:tc>
        <w:tc>
          <w:tcPr>
            <w:tcW w:w="709" w:type="dxa"/>
            <w:shd w:val="clear" w:color="auto" w:fill="F7CAAC"/>
          </w:tcPr>
          <w:p w14:paraId="7835781F" w14:textId="77777777" w:rsidR="00C6664A" w:rsidRPr="00073CFE" w:rsidRDefault="00C6664A" w:rsidP="00885EB7">
            <w:pPr>
              <w:jc w:val="both"/>
              <w:rPr>
                <w:b/>
                <w:color w:val="000000" w:themeColor="text1"/>
              </w:rPr>
            </w:pPr>
            <w:r w:rsidRPr="00073CFE">
              <w:rPr>
                <w:b/>
                <w:color w:val="000000" w:themeColor="text1"/>
              </w:rPr>
              <w:t>Tituly</w:t>
            </w:r>
          </w:p>
        </w:tc>
        <w:tc>
          <w:tcPr>
            <w:tcW w:w="2096" w:type="dxa"/>
            <w:gridSpan w:val="4"/>
          </w:tcPr>
          <w:p w14:paraId="364E3C7E" w14:textId="77777777" w:rsidR="00C6664A" w:rsidRPr="00073CFE" w:rsidRDefault="00C6664A" w:rsidP="00885EB7">
            <w:pPr>
              <w:jc w:val="both"/>
              <w:rPr>
                <w:color w:val="000000" w:themeColor="text1"/>
              </w:rPr>
            </w:pPr>
            <w:r w:rsidRPr="00073CFE">
              <w:rPr>
                <w:color w:val="000000" w:themeColor="text1"/>
              </w:rPr>
              <w:t>Ing. MSc. PhD.</w:t>
            </w:r>
          </w:p>
        </w:tc>
      </w:tr>
      <w:tr w:rsidR="00C6664A" w:rsidRPr="00073CFE" w14:paraId="67C2692C" w14:textId="77777777" w:rsidTr="00885EB7">
        <w:tc>
          <w:tcPr>
            <w:tcW w:w="2518" w:type="dxa"/>
            <w:shd w:val="clear" w:color="auto" w:fill="F7CAAC"/>
          </w:tcPr>
          <w:p w14:paraId="51DF0978" w14:textId="77777777" w:rsidR="00C6664A" w:rsidRPr="00073CFE" w:rsidRDefault="00C6664A" w:rsidP="00885EB7">
            <w:pPr>
              <w:jc w:val="both"/>
              <w:rPr>
                <w:b/>
                <w:color w:val="000000" w:themeColor="text1"/>
              </w:rPr>
            </w:pPr>
            <w:r w:rsidRPr="00073CFE">
              <w:rPr>
                <w:b/>
                <w:color w:val="000000" w:themeColor="text1"/>
              </w:rPr>
              <w:t>Rok narození</w:t>
            </w:r>
          </w:p>
        </w:tc>
        <w:tc>
          <w:tcPr>
            <w:tcW w:w="829" w:type="dxa"/>
          </w:tcPr>
          <w:p w14:paraId="747B2837" w14:textId="77777777" w:rsidR="00C6664A" w:rsidRPr="00073CFE" w:rsidRDefault="00C6664A" w:rsidP="00885EB7">
            <w:pPr>
              <w:jc w:val="both"/>
              <w:rPr>
                <w:color w:val="000000" w:themeColor="text1"/>
              </w:rPr>
            </w:pPr>
            <w:r w:rsidRPr="00073CFE">
              <w:rPr>
                <w:color w:val="000000" w:themeColor="text1"/>
              </w:rPr>
              <w:t>1975</w:t>
            </w:r>
          </w:p>
        </w:tc>
        <w:tc>
          <w:tcPr>
            <w:tcW w:w="1721" w:type="dxa"/>
            <w:shd w:val="clear" w:color="auto" w:fill="F7CAAC"/>
          </w:tcPr>
          <w:p w14:paraId="33C2CE34" w14:textId="77777777" w:rsidR="00C6664A" w:rsidRPr="00073CFE" w:rsidRDefault="00C6664A" w:rsidP="00885EB7">
            <w:pPr>
              <w:jc w:val="both"/>
              <w:rPr>
                <w:b/>
                <w:color w:val="000000" w:themeColor="text1"/>
              </w:rPr>
            </w:pPr>
            <w:r w:rsidRPr="00073CFE">
              <w:rPr>
                <w:b/>
                <w:color w:val="000000" w:themeColor="text1"/>
              </w:rPr>
              <w:t>typ vztahu k VŠ</w:t>
            </w:r>
          </w:p>
        </w:tc>
        <w:tc>
          <w:tcPr>
            <w:tcW w:w="992" w:type="dxa"/>
            <w:gridSpan w:val="2"/>
          </w:tcPr>
          <w:p w14:paraId="536D5D0F" w14:textId="77777777" w:rsidR="00C6664A" w:rsidRPr="00073CFE" w:rsidRDefault="00C6664A" w:rsidP="00885EB7">
            <w:pPr>
              <w:jc w:val="both"/>
              <w:rPr>
                <w:color w:val="000000" w:themeColor="text1"/>
              </w:rPr>
            </w:pPr>
            <w:r w:rsidRPr="00073CFE">
              <w:rPr>
                <w:color w:val="000000" w:themeColor="text1"/>
              </w:rPr>
              <w:t>pp</w:t>
            </w:r>
          </w:p>
        </w:tc>
        <w:tc>
          <w:tcPr>
            <w:tcW w:w="994" w:type="dxa"/>
            <w:shd w:val="clear" w:color="auto" w:fill="F7CAAC"/>
          </w:tcPr>
          <w:p w14:paraId="2597DCD2" w14:textId="77777777" w:rsidR="00C6664A" w:rsidRPr="00073CFE" w:rsidRDefault="00C6664A" w:rsidP="00885EB7">
            <w:pPr>
              <w:jc w:val="both"/>
              <w:rPr>
                <w:b/>
                <w:color w:val="000000" w:themeColor="text1"/>
              </w:rPr>
            </w:pPr>
            <w:r w:rsidRPr="00073CFE">
              <w:rPr>
                <w:b/>
                <w:color w:val="000000" w:themeColor="text1"/>
              </w:rPr>
              <w:t>rozsah</w:t>
            </w:r>
          </w:p>
        </w:tc>
        <w:tc>
          <w:tcPr>
            <w:tcW w:w="709" w:type="dxa"/>
          </w:tcPr>
          <w:p w14:paraId="4DFF2BFF" w14:textId="77777777" w:rsidR="00C6664A" w:rsidRPr="00073CFE" w:rsidRDefault="00C6664A" w:rsidP="00885EB7">
            <w:pPr>
              <w:jc w:val="both"/>
              <w:rPr>
                <w:color w:val="000000" w:themeColor="text1"/>
              </w:rPr>
            </w:pPr>
            <w:r w:rsidRPr="00073CFE">
              <w:rPr>
                <w:color w:val="000000" w:themeColor="text1"/>
              </w:rPr>
              <w:t>40</w:t>
            </w:r>
          </w:p>
        </w:tc>
        <w:tc>
          <w:tcPr>
            <w:tcW w:w="709" w:type="dxa"/>
            <w:gridSpan w:val="2"/>
            <w:shd w:val="clear" w:color="auto" w:fill="F7CAAC"/>
          </w:tcPr>
          <w:p w14:paraId="5147A8F5" w14:textId="77777777" w:rsidR="00C6664A" w:rsidRPr="00073CFE" w:rsidRDefault="00C6664A" w:rsidP="00885EB7">
            <w:pPr>
              <w:jc w:val="both"/>
              <w:rPr>
                <w:b/>
                <w:color w:val="000000" w:themeColor="text1"/>
              </w:rPr>
            </w:pPr>
            <w:r w:rsidRPr="00073CFE">
              <w:rPr>
                <w:b/>
                <w:color w:val="000000" w:themeColor="text1"/>
              </w:rPr>
              <w:t>do kdy</w:t>
            </w:r>
          </w:p>
        </w:tc>
        <w:tc>
          <w:tcPr>
            <w:tcW w:w="1387" w:type="dxa"/>
            <w:gridSpan w:val="2"/>
          </w:tcPr>
          <w:p w14:paraId="4529983E" w14:textId="77777777" w:rsidR="00C6664A" w:rsidRPr="00073CFE" w:rsidRDefault="00C6664A" w:rsidP="00885EB7">
            <w:pPr>
              <w:jc w:val="both"/>
              <w:rPr>
                <w:color w:val="000000" w:themeColor="text1"/>
              </w:rPr>
            </w:pPr>
            <w:r w:rsidRPr="00073CFE">
              <w:rPr>
                <w:color w:val="000000" w:themeColor="text1"/>
              </w:rPr>
              <w:t>08/2020</w:t>
            </w:r>
          </w:p>
        </w:tc>
      </w:tr>
      <w:tr w:rsidR="00C6664A" w:rsidRPr="00073CFE" w14:paraId="0E5AF5E4" w14:textId="77777777" w:rsidTr="00885EB7">
        <w:tc>
          <w:tcPr>
            <w:tcW w:w="5068" w:type="dxa"/>
            <w:gridSpan w:val="3"/>
            <w:shd w:val="clear" w:color="auto" w:fill="F7CAAC"/>
          </w:tcPr>
          <w:p w14:paraId="2849B758" w14:textId="77777777" w:rsidR="00C6664A" w:rsidRPr="00073CFE" w:rsidRDefault="00C6664A" w:rsidP="00885EB7">
            <w:pPr>
              <w:jc w:val="both"/>
              <w:rPr>
                <w:b/>
                <w:color w:val="000000" w:themeColor="text1"/>
              </w:rPr>
            </w:pPr>
            <w:r w:rsidRPr="00073CFE">
              <w:rPr>
                <w:b/>
                <w:color w:val="000000" w:themeColor="text1"/>
              </w:rPr>
              <w:t>Typ vztahu na součásti VŠ, která uskutečňuje st. program</w:t>
            </w:r>
          </w:p>
        </w:tc>
        <w:tc>
          <w:tcPr>
            <w:tcW w:w="992" w:type="dxa"/>
            <w:gridSpan w:val="2"/>
          </w:tcPr>
          <w:p w14:paraId="2F0B7633" w14:textId="77777777" w:rsidR="00C6664A" w:rsidRPr="00073CFE" w:rsidRDefault="00C6664A" w:rsidP="00885EB7">
            <w:pPr>
              <w:jc w:val="both"/>
              <w:rPr>
                <w:color w:val="000000" w:themeColor="text1"/>
              </w:rPr>
            </w:pPr>
            <w:r w:rsidRPr="00073CFE">
              <w:rPr>
                <w:color w:val="000000" w:themeColor="text1"/>
              </w:rPr>
              <w:t>pp</w:t>
            </w:r>
          </w:p>
        </w:tc>
        <w:tc>
          <w:tcPr>
            <w:tcW w:w="994" w:type="dxa"/>
            <w:shd w:val="clear" w:color="auto" w:fill="F7CAAC"/>
          </w:tcPr>
          <w:p w14:paraId="65C24416" w14:textId="77777777" w:rsidR="00C6664A" w:rsidRPr="00073CFE" w:rsidRDefault="00C6664A" w:rsidP="00885EB7">
            <w:pPr>
              <w:jc w:val="both"/>
              <w:rPr>
                <w:b/>
                <w:color w:val="000000" w:themeColor="text1"/>
              </w:rPr>
            </w:pPr>
            <w:r w:rsidRPr="00073CFE">
              <w:rPr>
                <w:b/>
                <w:color w:val="000000" w:themeColor="text1"/>
              </w:rPr>
              <w:t>rozsah</w:t>
            </w:r>
          </w:p>
        </w:tc>
        <w:tc>
          <w:tcPr>
            <w:tcW w:w="709" w:type="dxa"/>
          </w:tcPr>
          <w:p w14:paraId="68BAFDB8" w14:textId="77777777" w:rsidR="00C6664A" w:rsidRPr="00073CFE" w:rsidRDefault="00C6664A" w:rsidP="00885EB7">
            <w:pPr>
              <w:jc w:val="both"/>
              <w:rPr>
                <w:color w:val="000000" w:themeColor="text1"/>
              </w:rPr>
            </w:pPr>
            <w:r w:rsidRPr="00073CFE">
              <w:rPr>
                <w:color w:val="000000" w:themeColor="text1"/>
              </w:rPr>
              <w:t>40</w:t>
            </w:r>
          </w:p>
        </w:tc>
        <w:tc>
          <w:tcPr>
            <w:tcW w:w="709" w:type="dxa"/>
            <w:gridSpan w:val="2"/>
            <w:shd w:val="clear" w:color="auto" w:fill="F7CAAC"/>
          </w:tcPr>
          <w:p w14:paraId="68A4741A" w14:textId="77777777" w:rsidR="00C6664A" w:rsidRPr="00073CFE" w:rsidRDefault="00C6664A" w:rsidP="00885EB7">
            <w:pPr>
              <w:jc w:val="both"/>
              <w:rPr>
                <w:b/>
                <w:color w:val="000000" w:themeColor="text1"/>
              </w:rPr>
            </w:pPr>
            <w:r w:rsidRPr="00073CFE">
              <w:rPr>
                <w:b/>
                <w:color w:val="000000" w:themeColor="text1"/>
              </w:rPr>
              <w:t>do kdy</w:t>
            </w:r>
          </w:p>
        </w:tc>
        <w:tc>
          <w:tcPr>
            <w:tcW w:w="1387" w:type="dxa"/>
            <w:gridSpan w:val="2"/>
          </w:tcPr>
          <w:p w14:paraId="0806F7BE" w14:textId="77777777" w:rsidR="00C6664A" w:rsidRPr="00073CFE" w:rsidRDefault="00C6664A" w:rsidP="00885EB7">
            <w:pPr>
              <w:jc w:val="both"/>
              <w:rPr>
                <w:color w:val="000000" w:themeColor="text1"/>
              </w:rPr>
            </w:pPr>
            <w:r w:rsidRPr="00073CFE">
              <w:rPr>
                <w:color w:val="000000" w:themeColor="text1"/>
              </w:rPr>
              <w:t>08/2020</w:t>
            </w:r>
          </w:p>
        </w:tc>
      </w:tr>
      <w:tr w:rsidR="00C6664A" w:rsidRPr="00073CFE" w14:paraId="1451550C" w14:textId="77777777" w:rsidTr="00885EB7">
        <w:tc>
          <w:tcPr>
            <w:tcW w:w="6060" w:type="dxa"/>
            <w:gridSpan w:val="5"/>
            <w:shd w:val="clear" w:color="auto" w:fill="F7CAAC"/>
          </w:tcPr>
          <w:p w14:paraId="5297D257" w14:textId="77777777" w:rsidR="00C6664A" w:rsidRPr="00073CFE" w:rsidRDefault="00C6664A" w:rsidP="00885EB7">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56D3B62" w14:textId="77777777" w:rsidR="00C6664A" w:rsidRPr="00073CFE" w:rsidRDefault="00C6664A" w:rsidP="00885EB7">
            <w:pPr>
              <w:jc w:val="both"/>
              <w:rPr>
                <w:b/>
                <w:color w:val="000000" w:themeColor="text1"/>
              </w:rPr>
            </w:pPr>
            <w:r w:rsidRPr="00073CFE">
              <w:rPr>
                <w:b/>
                <w:color w:val="000000" w:themeColor="text1"/>
              </w:rPr>
              <w:t>typ prac. vztahu</w:t>
            </w:r>
          </w:p>
        </w:tc>
        <w:tc>
          <w:tcPr>
            <w:tcW w:w="2096" w:type="dxa"/>
            <w:gridSpan w:val="4"/>
            <w:shd w:val="clear" w:color="auto" w:fill="F7CAAC"/>
          </w:tcPr>
          <w:p w14:paraId="6A8BE807" w14:textId="77777777" w:rsidR="00C6664A" w:rsidRPr="00073CFE" w:rsidRDefault="00C6664A" w:rsidP="00885EB7">
            <w:pPr>
              <w:jc w:val="both"/>
              <w:rPr>
                <w:b/>
                <w:color w:val="000000" w:themeColor="text1"/>
              </w:rPr>
            </w:pPr>
            <w:r w:rsidRPr="00073CFE">
              <w:rPr>
                <w:b/>
                <w:color w:val="000000" w:themeColor="text1"/>
              </w:rPr>
              <w:t>rozsah</w:t>
            </w:r>
          </w:p>
        </w:tc>
      </w:tr>
      <w:tr w:rsidR="00C6664A" w:rsidRPr="00073CFE" w14:paraId="69B6B51B" w14:textId="77777777" w:rsidTr="00885EB7">
        <w:tc>
          <w:tcPr>
            <w:tcW w:w="6060" w:type="dxa"/>
            <w:gridSpan w:val="5"/>
          </w:tcPr>
          <w:p w14:paraId="0F38748B" w14:textId="77777777" w:rsidR="00C6664A" w:rsidRPr="00073CFE" w:rsidRDefault="00C6664A" w:rsidP="00885EB7">
            <w:pPr>
              <w:jc w:val="both"/>
              <w:rPr>
                <w:color w:val="000000" w:themeColor="text1"/>
              </w:rPr>
            </w:pPr>
          </w:p>
        </w:tc>
        <w:tc>
          <w:tcPr>
            <w:tcW w:w="1703" w:type="dxa"/>
            <w:gridSpan w:val="2"/>
          </w:tcPr>
          <w:p w14:paraId="03DBC168" w14:textId="77777777" w:rsidR="00C6664A" w:rsidRPr="00073CFE" w:rsidRDefault="00C6664A" w:rsidP="00885EB7">
            <w:pPr>
              <w:jc w:val="both"/>
              <w:rPr>
                <w:color w:val="000000" w:themeColor="text1"/>
              </w:rPr>
            </w:pPr>
          </w:p>
        </w:tc>
        <w:tc>
          <w:tcPr>
            <w:tcW w:w="2096" w:type="dxa"/>
            <w:gridSpan w:val="4"/>
          </w:tcPr>
          <w:p w14:paraId="20975C25" w14:textId="77777777" w:rsidR="00C6664A" w:rsidRPr="00073CFE" w:rsidRDefault="00C6664A" w:rsidP="00885EB7">
            <w:pPr>
              <w:jc w:val="both"/>
              <w:rPr>
                <w:color w:val="000000" w:themeColor="text1"/>
              </w:rPr>
            </w:pPr>
          </w:p>
        </w:tc>
      </w:tr>
      <w:tr w:rsidR="00C6664A" w:rsidRPr="00073CFE" w14:paraId="4D8CCFBC" w14:textId="77777777" w:rsidTr="00885EB7">
        <w:tc>
          <w:tcPr>
            <w:tcW w:w="6060" w:type="dxa"/>
            <w:gridSpan w:val="5"/>
          </w:tcPr>
          <w:p w14:paraId="214EB975" w14:textId="77777777" w:rsidR="00C6664A" w:rsidRPr="00073CFE" w:rsidRDefault="00C6664A" w:rsidP="00885EB7">
            <w:pPr>
              <w:jc w:val="both"/>
              <w:rPr>
                <w:color w:val="000000" w:themeColor="text1"/>
              </w:rPr>
            </w:pPr>
          </w:p>
        </w:tc>
        <w:tc>
          <w:tcPr>
            <w:tcW w:w="1703" w:type="dxa"/>
            <w:gridSpan w:val="2"/>
          </w:tcPr>
          <w:p w14:paraId="642D7F84" w14:textId="77777777" w:rsidR="00C6664A" w:rsidRPr="00073CFE" w:rsidRDefault="00C6664A" w:rsidP="00885EB7">
            <w:pPr>
              <w:jc w:val="both"/>
              <w:rPr>
                <w:color w:val="000000" w:themeColor="text1"/>
              </w:rPr>
            </w:pPr>
          </w:p>
        </w:tc>
        <w:tc>
          <w:tcPr>
            <w:tcW w:w="2096" w:type="dxa"/>
            <w:gridSpan w:val="4"/>
          </w:tcPr>
          <w:p w14:paraId="4081C5C4" w14:textId="77777777" w:rsidR="00C6664A" w:rsidRPr="00073CFE" w:rsidRDefault="00C6664A" w:rsidP="00885EB7">
            <w:pPr>
              <w:jc w:val="both"/>
              <w:rPr>
                <w:color w:val="000000" w:themeColor="text1"/>
              </w:rPr>
            </w:pPr>
          </w:p>
        </w:tc>
      </w:tr>
      <w:tr w:rsidR="00C6664A" w:rsidRPr="00073CFE" w14:paraId="5C2F9EB8" w14:textId="77777777" w:rsidTr="00885EB7">
        <w:tc>
          <w:tcPr>
            <w:tcW w:w="6060" w:type="dxa"/>
            <w:gridSpan w:val="5"/>
          </w:tcPr>
          <w:p w14:paraId="2E0A4FD7" w14:textId="77777777" w:rsidR="00C6664A" w:rsidRPr="00073CFE" w:rsidRDefault="00C6664A" w:rsidP="00885EB7">
            <w:pPr>
              <w:jc w:val="both"/>
              <w:rPr>
                <w:color w:val="000000" w:themeColor="text1"/>
              </w:rPr>
            </w:pPr>
          </w:p>
        </w:tc>
        <w:tc>
          <w:tcPr>
            <w:tcW w:w="1703" w:type="dxa"/>
            <w:gridSpan w:val="2"/>
          </w:tcPr>
          <w:p w14:paraId="5CA5BE33" w14:textId="77777777" w:rsidR="00C6664A" w:rsidRPr="00073CFE" w:rsidRDefault="00C6664A" w:rsidP="00885EB7">
            <w:pPr>
              <w:jc w:val="both"/>
              <w:rPr>
                <w:color w:val="000000" w:themeColor="text1"/>
              </w:rPr>
            </w:pPr>
          </w:p>
        </w:tc>
        <w:tc>
          <w:tcPr>
            <w:tcW w:w="2096" w:type="dxa"/>
            <w:gridSpan w:val="4"/>
          </w:tcPr>
          <w:p w14:paraId="5D7E9539" w14:textId="77777777" w:rsidR="00C6664A" w:rsidRPr="00073CFE" w:rsidRDefault="00C6664A" w:rsidP="00885EB7">
            <w:pPr>
              <w:jc w:val="both"/>
              <w:rPr>
                <w:color w:val="000000" w:themeColor="text1"/>
              </w:rPr>
            </w:pPr>
          </w:p>
        </w:tc>
      </w:tr>
      <w:tr w:rsidR="00C6664A" w:rsidRPr="00073CFE" w14:paraId="689BBF0E" w14:textId="77777777" w:rsidTr="00885EB7">
        <w:tc>
          <w:tcPr>
            <w:tcW w:w="9859" w:type="dxa"/>
            <w:gridSpan w:val="11"/>
            <w:shd w:val="clear" w:color="auto" w:fill="F7CAAC"/>
          </w:tcPr>
          <w:p w14:paraId="29E8F214" w14:textId="77777777" w:rsidR="00C6664A" w:rsidRPr="00073CFE" w:rsidRDefault="00C6664A" w:rsidP="00885EB7">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C6664A" w:rsidRPr="00073CFE" w14:paraId="72CD382D" w14:textId="77777777" w:rsidTr="00885EB7">
        <w:trPr>
          <w:trHeight w:val="324"/>
        </w:trPr>
        <w:tc>
          <w:tcPr>
            <w:tcW w:w="9859" w:type="dxa"/>
            <w:gridSpan w:val="11"/>
            <w:tcBorders>
              <w:top w:val="nil"/>
            </w:tcBorders>
          </w:tcPr>
          <w:p w14:paraId="39FD7B77" w14:textId="77777777" w:rsidR="005546F5" w:rsidRPr="00073CFE" w:rsidRDefault="005546F5" w:rsidP="00885EB7">
            <w:pPr>
              <w:rPr>
                <w:color w:val="000000" w:themeColor="text1"/>
              </w:rPr>
            </w:pPr>
            <w:r w:rsidRPr="00073CFE">
              <w:rPr>
                <w:color w:val="000000" w:themeColor="text1"/>
              </w:rPr>
              <w:t>Financial Technologies and Applications - přednášející (50%)</w:t>
            </w:r>
          </w:p>
          <w:p w14:paraId="4C7655FA" w14:textId="77777777" w:rsidR="005546F5" w:rsidRPr="00073CFE" w:rsidRDefault="005546F5" w:rsidP="00C6664A">
            <w:pPr>
              <w:rPr>
                <w:color w:val="000000" w:themeColor="text1"/>
              </w:rPr>
            </w:pPr>
            <w:r w:rsidRPr="00073CFE">
              <w:rPr>
                <w:color w:val="000000" w:themeColor="text1"/>
              </w:rPr>
              <w:t>Banking and Insurance II – přednášející (100%)</w:t>
            </w:r>
          </w:p>
        </w:tc>
      </w:tr>
      <w:tr w:rsidR="00C6664A" w:rsidRPr="00073CFE" w14:paraId="4A9F4C21" w14:textId="77777777" w:rsidTr="00885EB7">
        <w:tc>
          <w:tcPr>
            <w:tcW w:w="9859" w:type="dxa"/>
            <w:gridSpan w:val="11"/>
            <w:shd w:val="clear" w:color="auto" w:fill="F7CAAC"/>
          </w:tcPr>
          <w:p w14:paraId="45F106D1" w14:textId="77777777" w:rsidR="00C6664A" w:rsidRPr="00073CFE" w:rsidRDefault="00C6664A" w:rsidP="00885EB7">
            <w:pPr>
              <w:jc w:val="both"/>
              <w:rPr>
                <w:color w:val="000000" w:themeColor="text1"/>
              </w:rPr>
            </w:pPr>
            <w:r w:rsidRPr="00073CFE">
              <w:rPr>
                <w:b/>
                <w:color w:val="000000" w:themeColor="text1"/>
              </w:rPr>
              <w:t xml:space="preserve">Údaje o vzdělání na VŠ </w:t>
            </w:r>
          </w:p>
        </w:tc>
      </w:tr>
      <w:tr w:rsidR="00C6664A" w:rsidRPr="00073CFE" w14:paraId="47582E3A" w14:textId="77777777" w:rsidTr="00885EB7">
        <w:trPr>
          <w:trHeight w:val="745"/>
        </w:trPr>
        <w:tc>
          <w:tcPr>
            <w:tcW w:w="9859" w:type="dxa"/>
            <w:gridSpan w:val="11"/>
          </w:tcPr>
          <w:p w14:paraId="5C385D69" w14:textId="77777777" w:rsidR="00C6664A" w:rsidRPr="00073CFE" w:rsidRDefault="00C6664A" w:rsidP="00885EB7">
            <w:pPr>
              <w:ind w:left="1456" w:hanging="1456"/>
              <w:jc w:val="both"/>
              <w:rPr>
                <w:color w:val="000000" w:themeColor="text1"/>
              </w:rPr>
            </w:pPr>
            <w:r w:rsidRPr="00073CFE">
              <w:rPr>
                <w:b/>
                <w:color w:val="000000" w:themeColor="text1"/>
              </w:rPr>
              <w:t xml:space="preserve">1998 – 2004: </w:t>
            </w:r>
            <w:r w:rsidRPr="00073CFE">
              <w:rPr>
                <w:color w:val="000000" w:themeColor="text1"/>
              </w:rPr>
              <w:t xml:space="preserve">VŠE v Praze, Fakulta národohospodářská, obor Hospodářská politika a správa </w:t>
            </w:r>
            <w:r w:rsidRPr="00073CFE">
              <w:rPr>
                <w:b/>
                <w:color w:val="000000" w:themeColor="text1"/>
              </w:rPr>
              <w:t>(PhD.)</w:t>
            </w:r>
          </w:p>
          <w:p w14:paraId="796473A9" w14:textId="77777777" w:rsidR="00C6664A" w:rsidRPr="00073CFE" w:rsidRDefault="00C6664A" w:rsidP="00885EB7">
            <w:pPr>
              <w:ind w:left="1456" w:hanging="1456"/>
              <w:jc w:val="both"/>
              <w:rPr>
                <w:b/>
                <w:color w:val="000000" w:themeColor="text1"/>
              </w:rPr>
            </w:pPr>
            <w:r w:rsidRPr="00073CFE">
              <w:rPr>
                <w:b/>
                <w:color w:val="000000" w:themeColor="text1"/>
              </w:rPr>
              <w:t xml:space="preserve">2000 – 2001: </w:t>
            </w:r>
            <w:r w:rsidRPr="00073CFE">
              <w:rPr>
                <w:color w:val="000000" w:themeColor="text1"/>
              </w:rPr>
              <w:t xml:space="preserve">University of Surrey, UK, Economics </w:t>
            </w:r>
            <w:r w:rsidRPr="00073CFE">
              <w:rPr>
                <w:b/>
                <w:color w:val="000000" w:themeColor="text1"/>
              </w:rPr>
              <w:t>(MSc.)</w:t>
            </w:r>
          </w:p>
          <w:p w14:paraId="1DB61787" w14:textId="77777777" w:rsidR="00C6664A" w:rsidRPr="00073CFE" w:rsidRDefault="00C6664A" w:rsidP="00885EB7">
            <w:pPr>
              <w:ind w:left="1456" w:hanging="1456"/>
              <w:jc w:val="both"/>
              <w:rPr>
                <w:color w:val="000000" w:themeColor="text1"/>
              </w:rPr>
            </w:pPr>
            <w:r w:rsidRPr="00073CFE">
              <w:rPr>
                <w:b/>
                <w:color w:val="000000" w:themeColor="text1"/>
              </w:rPr>
              <w:t xml:space="preserve">1993 – 1998: </w:t>
            </w:r>
            <w:r w:rsidRPr="00073CFE">
              <w:rPr>
                <w:color w:val="000000" w:themeColor="text1"/>
              </w:rPr>
              <w:t xml:space="preserve">VŠE v Praze, Fakulta národohospodářská, obor Hospodářská politika </w:t>
            </w:r>
            <w:r w:rsidRPr="00073CFE">
              <w:rPr>
                <w:b/>
                <w:color w:val="000000" w:themeColor="text1"/>
              </w:rPr>
              <w:t>(Ing.)</w:t>
            </w:r>
          </w:p>
          <w:p w14:paraId="6DB156B4" w14:textId="77777777" w:rsidR="00C6664A" w:rsidRPr="00073CFE" w:rsidRDefault="00C6664A" w:rsidP="00885EB7">
            <w:pPr>
              <w:ind w:left="1456" w:hanging="1456"/>
              <w:jc w:val="both"/>
              <w:rPr>
                <w:b/>
                <w:color w:val="000000" w:themeColor="text1"/>
              </w:rPr>
            </w:pPr>
          </w:p>
        </w:tc>
      </w:tr>
      <w:tr w:rsidR="00C6664A" w:rsidRPr="00073CFE" w14:paraId="152F76A1" w14:textId="77777777" w:rsidTr="00885EB7">
        <w:tc>
          <w:tcPr>
            <w:tcW w:w="9859" w:type="dxa"/>
            <w:gridSpan w:val="11"/>
            <w:shd w:val="clear" w:color="auto" w:fill="F7CAAC"/>
          </w:tcPr>
          <w:p w14:paraId="1CF24435" w14:textId="77777777" w:rsidR="00C6664A" w:rsidRPr="00073CFE" w:rsidRDefault="00C6664A" w:rsidP="00885EB7">
            <w:pPr>
              <w:jc w:val="both"/>
              <w:rPr>
                <w:b/>
                <w:color w:val="000000" w:themeColor="text1"/>
              </w:rPr>
            </w:pPr>
            <w:r w:rsidRPr="00073CFE">
              <w:rPr>
                <w:b/>
                <w:color w:val="000000" w:themeColor="text1"/>
              </w:rPr>
              <w:t>Údaje o odborném působení od absolvování VŠ</w:t>
            </w:r>
          </w:p>
        </w:tc>
      </w:tr>
      <w:tr w:rsidR="00C6664A" w:rsidRPr="00073CFE" w14:paraId="28092023" w14:textId="77777777" w:rsidTr="00885EB7">
        <w:trPr>
          <w:trHeight w:val="605"/>
        </w:trPr>
        <w:tc>
          <w:tcPr>
            <w:tcW w:w="9859" w:type="dxa"/>
            <w:gridSpan w:val="11"/>
          </w:tcPr>
          <w:p w14:paraId="58E6BC01" w14:textId="77777777" w:rsidR="00C6664A" w:rsidRPr="00073CFE" w:rsidRDefault="00C6664A" w:rsidP="00885EB7">
            <w:pPr>
              <w:jc w:val="both"/>
              <w:rPr>
                <w:color w:val="000000" w:themeColor="text1"/>
              </w:rPr>
            </w:pPr>
            <w:r w:rsidRPr="00073CFE">
              <w:rPr>
                <w:b/>
                <w:color w:val="000000" w:themeColor="text1"/>
              </w:rPr>
              <w:t>1998 - 2002:</w:t>
            </w:r>
            <w:r w:rsidRPr="00073CFE">
              <w:rPr>
                <w:color w:val="000000" w:themeColor="text1"/>
              </w:rPr>
              <w:t xml:space="preserve"> Česká národní banka, analytik v Odboru měnové politiky</w:t>
            </w:r>
          </w:p>
          <w:p w14:paraId="26C75113" w14:textId="77777777" w:rsidR="00C6664A" w:rsidRPr="00073CFE" w:rsidRDefault="00C6664A" w:rsidP="00885EB7">
            <w:pPr>
              <w:jc w:val="both"/>
              <w:rPr>
                <w:color w:val="000000" w:themeColor="text1"/>
              </w:rPr>
            </w:pPr>
            <w:r w:rsidRPr="00073CFE">
              <w:rPr>
                <w:b/>
                <w:color w:val="000000" w:themeColor="text1"/>
              </w:rPr>
              <w:t>2002 - 2004:</w:t>
            </w:r>
            <w:r w:rsidRPr="00073CFE">
              <w:rPr>
                <w:color w:val="000000" w:themeColor="text1"/>
              </w:rPr>
              <w:t xml:space="preserve"> Česká spořitelna, a.s., Ekonom</w:t>
            </w:r>
          </w:p>
          <w:p w14:paraId="477E1028" w14:textId="77777777" w:rsidR="00C6664A" w:rsidRPr="00073CFE" w:rsidRDefault="00C6664A" w:rsidP="00885EB7">
            <w:pPr>
              <w:jc w:val="both"/>
              <w:rPr>
                <w:color w:val="000000" w:themeColor="text1"/>
              </w:rPr>
            </w:pPr>
            <w:r w:rsidRPr="00073CFE">
              <w:rPr>
                <w:b/>
                <w:color w:val="000000" w:themeColor="text1"/>
              </w:rPr>
              <w:t>2004 – 2006</w:t>
            </w:r>
            <w:r w:rsidRPr="00073CFE">
              <w:rPr>
                <w:color w:val="000000" w:themeColor="text1"/>
              </w:rPr>
              <w:t>: Česká konsolidační agentura, člen představenstva</w:t>
            </w:r>
          </w:p>
          <w:p w14:paraId="4A3EA898" w14:textId="77777777" w:rsidR="00C6664A" w:rsidRPr="00073CFE" w:rsidRDefault="00C6664A" w:rsidP="00885EB7">
            <w:pPr>
              <w:jc w:val="both"/>
              <w:rPr>
                <w:color w:val="000000" w:themeColor="text1"/>
              </w:rPr>
            </w:pPr>
            <w:r w:rsidRPr="00073CFE">
              <w:rPr>
                <w:b/>
                <w:color w:val="000000" w:themeColor="text1"/>
              </w:rPr>
              <w:t>2006 – 2018:</w:t>
            </w:r>
            <w:r w:rsidRPr="00073CFE">
              <w:rPr>
                <w:color w:val="000000" w:themeColor="text1"/>
              </w:rPr>
              <w:t xml:space="preserve"> Česká národní banka, člen Bankovní rady ČNB a viceguvernér</w:t>
            </w:r>
          </w:p>
          <w:p w14:paraId="60D6B5CB" w14:textId="77777777" w:rsidR="00C6664A" w:rsidRPr="00073CFE" w:rsidRDefault="00C6664A" w:rsidP="00885EB7">
            <w:pPr>
              <w:jc w:val="both"/>
              <w:rPr>
                <w:b/>
                <w:color w:val="000000" w:themeColor="text1"/>
              </w:rPr>
            </w:pPr>
            <w:r w:rsidRPr="00073CFE">
              <w:rPr>
                <w:b/>
                <w:color w:val="000000" w:themeColor="text1"/>
              </w:rPr>
              <w:t xml:space="preserve">2019 – dosud: </w:t>
            </w:r>
            <w:r w:rsidRPr="00073CFE">
              <w:rPr>
                <w:color w:val="000000" w:themeColor="text1"/>
              </w:rPr>
              <w:t>Univerzita Tomáše Bati ve Zlíně, Fakulta managementu a ekonomiky</w:t>
            </w:r>
          </w:p>
        </w:tc>
      </w:tr>
      <w:tr w:rsidR="00C6664A" w:rsidRPr="00073CFE" w14:paraId="2A7C835D" w14:textId="77777777" w:rsidTr="00885EB7">
        <w:trPr>
          <w:trHeight w:val="250"/>
        </w:trPr>
        <w:tc>
          <w:tcPr>
            <w:tcW w:w="9859" w:type="dxa"/>
            <w:gridSpan w:val="11"/>
            <w:shd w:val="clear" w:color="auto" w:fill="F7CAAC"/>
          </w:tcPr>
          <w:p w14:paraId="0122AE11" w14:textId="77777777" w:rsidR="00C6664A" w:rsidRPr="00073CFE" w:rsidRDefault="00C6664A" w:rsidP="00885EB7">
            <w:pPr>
              <w:jc w:val="both"/>
              <w:rPr>
                <w:color w:val="000000" w:themeColor="text1"/>
              </w:rPr>
            </w:pPr>
            <w:r w:rsidRPr="00073CFE">
              <w:rPr>
                <w:b/>
                <w:color w:val="000000" w:themeColor="text1"/>
              </w:rPr>
              <w:t>Zkušenosti s vedením kvalifikačních a rigorózních prací</w:t>
            </w:r>
          </w:p>
        </w:tc>
      </w:tr>
      <w:tr w:rsidR="00C6664A" w:rsidRPr="00073CFE" w14:paraId="6FD8FFE4" w14:textId="77777777" w:rsidTr="00885EB7">
        <w:trPr>
          <w:trHeight w:val="420"/>
        </w:trPr>
        <w:tc>
          <w:tcPr>
            <w:tcW w:w="9859" w:type="dxa"/>
            <w:gridSpan w:val="11"/>
          </w:tcPr>
          <w:p w14:paraId="05C861AE" w14:textId="77777777" w:rsidR="00C6664A" w:rsidRPr="00073CFE" w:rsidRDefault="00C6664A" w:rsidP="00885EB7">
            <w:pPr>
              <w:jc w:val="both"/>
              <w:rPr>
                <w:color w:val="000000" w:themeColor="text1"/>
              </w:rPr>
            </w:pPr>
            <w:r w:rsidRPr="00073CFE">
              <w:rPr>
                <w:color w:val="000000" w:themeColor="text1"/>
              </w:rPr>
              <w:t xml:space="preserve">Počet vedených bakalářských prací – 15 </w:t>
            </w:r>
          </w:p>
          <w:p w14:paraId="7357F57C" w14:textId="77777777" w:rsidR="00C6664A" w:rsidRPr="00073CFE" w:rsidRDefault="00C6664A" w:rsidP="00885EB7">
            <w:pPr>
              <w:jc w:val="both"/>
              <w:rPr>
                <w:color w:val="000000" w:themeColor="text1"/>
              </w:rPr>
            </w:pPr>
            <w:r w:rsidRPr="00073CFE">
              <w:rPr>
                <w:color w:val="000000" w:themeColor="text1"/>
              </w:rPr>
              <w:t xml:space="preserve">Počet vedených diplomových prací – 10 </w:t>
            </w:r>
          </w:p>
          <w:p w14:paraId="1071911F" w14:textId="77777777" w:rsidR="005546F5" w:rsidRPr="00073CFE" w:rsidRDefault="005546F5" w:rsidP="00885EB7">
            <w:pPr>
              <w:jc w:val="both"/>
              <w:rPr>
                <w:color w:val="000000" w:themeColor="text1"/>
              </w:rPr>
            </w:pPr>
            <w:r w:rsidRPr="00073CFE">
              <w:rPr>
                <w:color w:val="000000" w:themeColor="text1"/>
              </w:rPr>
              <w:t>Počet vedených studentů DSP - 2</w:t>
            </w:r>
          </w:p>
        </w:tc>
      </w:tr>
      <w:tr w:rsidR="00C6664A" w:rsidRPr="00073CFE" w14:paraId="0C11182B" w14:textId="77777777" w:rsidTr="00885EB7">
        <w:trPr>
          <w:cantSplit/>
        </w:trPr>
        <w:tc>
          <w:tcPr>
            <w:tcW w:w="3347" w:type="dxa"/>
            <w:gridSpan w:val="2"/>
            <w:tcBorders>
              <w:top w:val="single" w:sz="12" w:space="0" w:color="auto"/>
            </w:tcBorders>
            <w:shd w:val="clear" w:color="auto" w:fill="F7CAAC"/>
          </w:tcPr>
          <w:p w14:paraId="72DDBF6B" w14:textId="77777777" w:rsidR="00C6664A" w:rsidRPr="00073CFE" w:rsidRDefault="00C6664A" w:rsidP="00885EB7">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400553CC" w14:textId="77777777" w:rsidR="00C6664A" w:rsidRPr="00073CFE" w:rsidRDefault="00C6664A" w:rsidP="00885EB7">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276C908D" w14:textId="77777777" w:rsidR="00C6664A" w:rsidRPr="00073CFE" w:rsidRDefault="00C6664A" w:rsidP="00885EB7">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0AF24A17" w14:textId="77777777" w:rsidR="00C6664A" w:rsidRPr="00073CFE" w:rsidRDefault="00C6664A" w:rsidP="00885EB7">
            <w:pPr>
              <w:jc w:val="both"/>
              <w:rPr>
                <w:b/>
                <w:color w:val="000000" w:themeColor="text1"/>
              </w:rPr>
            </w:pPr>
            <w:r w:rsidRPr="00073CFE">
              <w:rPr>
                <w:b/>
                <w:color w:val="000000" w:themeColor="text1"/>
              </w:rPr>
              <w:t>Ohlasy publikací</w:t>
            </w:r>
          </w:p>
        </w:tc>
      </w:tr>
      <w:tr w:rsidR="00C6664A" w:rsidRPr="00073CFE" w14:paraId="0B99CE1E" w14:textId="77777777" w:rsidTr="00885EB7">
        <w:trPr>
          <w:cantSplit/>
        </w:trPr>
        <w:tc>
          <w:tcPr>
            <w:tcW w:w="3347" w:type="dxa"/>
            <w:gridSpan w:val="2"/>
          </w:tcPr>
          <w:p w14:paraId="06D8EBDD" w14:textId="77777777" w:rsidR="00C6664A" w:rsidRPr="00073CFE" w:rsidRDefault="00C6664A" w:rsidP="00885EB7">
            <w:pPr>
              <w:jc w:val="both"/>
              <w:rPr>
                <w:color w:val="000000" w:themeColor="text1"/>
              </w:rPr>
            </w:pPr>
          </w:p>
        </w:tc>
        <w:tc>
          <w:tcPr>
            <w:tcW w:w="2245" w:type="dxa"/>
            <w:gridSpan w:val="2"/>
          </w:tcPr>
          <w:p w14:paraId="4ADD2047" w14:textId="77777777" w:rsidR="00C6664A" w:rsidRPr="00073CFE" w:rsidRDefault="00C6664A" w:rsidP="00885EB7">
            <w:pPr>
              <w:jc w:val="both"/>
              <w:rPr>
                <w:color w:val="000000" w:themeColor="text1"/>
              </w:rPr>
            </w:pPr>
          </w:p>
        </w:tc>
        <w:tc>
          <w:tcPr>
            <w:tcW w:w="2248" w:type="dxa"/>
            <w:gridSpan w:val="4"/>
            <w:tcBorders>
              <w:right w:val="single" w:sz="12" w:space="0" w:color="auto"/>
            </w:tcBorders>
          </w:tcPr>
          <w:p w14:paraId="202C16F7" w14:textId="77777777" w:rsidR="00C6664A" w:rsidRPr="00073CFE" w:rsidRDefault="00C6664A" w:rsidP="00885EB7">
            <w:pPr>
              <w:jc w:val="both"/>
              <w:rPr>
                <w:color w:val="000000" w:themeColor="text1"/>
              </w:rPr>
            </w:pPr>
          </w:p>
        </w:tc>
        <w:tc>
          <w:tcPr>
            <w:tcW w:w="632" w:type="dxa"/>
            <w:tcBorders>
              <w:left w:val="single" w:sz="12" w:space="0" w:color="auto"/>
            </w:tcBorders>
            <w:shd w:val="clear" w:color="auto" w:fill="F7CAAC"/>
          </w:tcPr>
          <w:p w14:paraId="5679CD08" w14:textId="77777777" w:rsidR="00C6664A" w:rsidRPr="00073CFE" w:rsidRDefault="00C6664A" w:rsidP="00885EB7">
            <w:pPr>
              <w:jc w:val="both"/>
              <w:rPr>
                <w:color w:val="000000" w:themeColor="text1"/>
              </w:rPr>
            </w:pPr>
            <w:r w:rsidRPr="00073CFE">
              <w:rPr>
                <w:b/>
                <w:color w:val="000000" w:themeColor="text1"/>
              </w:rPr>
              <w:t>WOS</w:t>
            </w:r>
          </w:p>
        </w:tc>
        <w:tc>
          <w:tcPr>
            <w:tcW w:w="693" w:type="dxa"/>
            <w:shd w:val="clear" w:color="auto" w:fill="F7CAAC"/>
          </w:tcPr>
          <w:p w14:paraId="19BB9ACE" w14:textId="77777777" w:rsidR="00C6664A" w:rsidRPr="00073CFE" w:rsidRDefault="00C6664A" w:rsidP="00885EB7">
            <w:pPr>
              <w:jc w:val="both"/>
              <w:rPr>
                <w:color w:val="000000" w:themeColor="text1"/>
                <w:sz w:val="18"/>
              </w:rPr>
            </w:pPr>
            <w:r w:rsidRPr="00073CFE">
              <w:rPr>
                <w:b/>
                <w:color w:val="000000" w:themeColor="text1"/>
                <w:sz w:val="18"/>
              </w:rPr>
              <w:t>Scopus</w:t>
            </w:r>
          </w:p>
        </w:tc>
        <w:tc>
          <w:tcPr>
            <w:tcW w:w="694" w:type="dxa"/>
            <w:shd w:val="clear" w:color="auto" w:fill="F7CAAC"/>
          </w:tcPr>
          <w:p w14:paraId="4D2E7DB8" w14:textId="77777777" w:rsidR="00C6664A" w:rsidRPr="00073CFE" w:rsidRDefault="00C6664A" w:rsidP="00885EB7">
            <w:pPr>
              <w:jc w:val="both"/>
              <w:rPr>
                <w:color w:val="000000" w:themeColor="text1"/>
              </w:rPr>
            </w:pPr>
            <w:r w:rsidRPr="00073CFE">
              <w:rPr>
                <w:b/>
                <w:color w:val="000000" w:themeColor="text1"/>
                <w:sz w:val="18"/>
              </w:rPr>
              <w:t>ostatní</w:t>
            </w:r>
          </w:p>
        </w:tc>
      </w:tr>
      <w:tr w:rsidR="00C6664A" w:rsidRPr="00073CFE" w14:paraId="07D07C88" w14:textId="77777777" w:rsidTr="00885EB7">
        <w:trPr>
          <w:cantSplit/>
          <w:trHeight w:val="70"/>
        </w:trPr>
        <w:tc>
          <w:tcPr>
            <w:tcW w:w="3347" w:type="dxa"/>
            <w:gridSpan w:val="2"/>
            <w:shd w:val="clear" w:color="auto" w:fill="F7CAAC"/>
          </w:tcPr>
          <w:p w14:paraId="2685194F" w14:textId="77777777" w:rsidR="00C6664A" w:rsidRPr="00073CFE" w:rsidRDefault="00C6664A" w:rsidP="00885EB7">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5B28BF51" w14:textId="77777777" w:rsidR="00C6664A" w:rsidRPr="00073CFE" w:rsidRDefault="00C6664A" w:rsidP="00885EB7">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45407B8A" w14:textId="77777777" w:rsidR="00C6664A" w:rsidRPr="00073CFE" w:rsidRDefault="00C6664A" w:rsidP="00885EB7">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55D0334D" w14:textId="77777777" w:rsidR="00C6664A" w:rsidRPr="00073CFE" w:rsidRDefault="00C6664A" w:rsidP="00885EB7">
            <w:pPr>
              <w:jc w:val="both"/>
              <w:rPr>
                <w:b/>
                <w:color w:val="000000" w:themeColor="text1"/>
              </w:rPr>
            </w:pPr>
            <w:r w:rsidRPr="00073CFE">
              <w:rPr>
                <w:b/>
                <w:color w:val="000000" w:themeColor="text1"/>
              </w:rPr>
              <w:t>6</w:t>
            </w:r>
          </w:p>
        </w:tc>
        <w:tc>
          <w:tcPr>
            <w:tcW w:w="693" w:type="dxa"/>
            <w:vMerge w:val="restart"/>
          </w:tcPr>
          <w:p w14:paraId="2F4CE678" w14:textId="77777777" w:rsidR="00C6664A" w:rsidRPr="00073CFE" w:rsidRDefault="00C6664A" w:rsidP="00885EB7">
            <w:pPr>
              <w:jc w:val="both"/>
              <w:rPr>
                <w:b/>
                <w:color w:val="000000" w:themeColor="text1"/>
              </w:rPr>
            </w:pPr>
            <w:r w:rsidRPr="00073CFE">
              <w:rPr>
                <w:b/>
                <w:color w:val="000000" w:themeColor="text1"/>
              </w:rPr>
              <w:t>7</w:t>
            </w:r>
          </w:p>
        </w:tc>
        <w:tc>
          <w:tcPr>
            <w:tcW w:w="694" w:type="dxa"/>
            <w:vMerge w:val="restart"/>
          </w:tcPr>
          <w:p w14:paraId="343246BC" w14:textId="77777777" w:rsidR="00C6664A" w:rsidRPr="00073CFE" w:rsidRDefault="00C6664A" w:rsidP="00885EB7">
            <w:pPr>
              <w:jc w:val="both"/>
              <w:rPr>
                <w:b/>
                <w:color w:val="000000" w:themeColor="text1"/>
              </w:rPr>
            </w:pPr>
            <w:r w:rsidRPr="00073CFE">
              <w:rPr>
                <w:b/>
                <w:color w:val="000000" w:themeColor="text1"/>
              </w:rPr>
              <w:t>41</w:t>
            </w:r>
          </w:p>
        </w:tc>
      </w:tr>
      <w:tr w:rsidR="00C6664A" w:rsidRPr="00073CFE" w14:paraId="553C28AA" w14:textId="77777777" w:rsidTr="00885EB7">
        <w:trPr>
          <w:trHeight w:val="205"/>
        </w:trPr>
        <w:tc>
          <w:tcPr>
            <w:tcW w:w="3347" w:type="dxa"/>
            <w:gridSpan w:val="2"/>
          </w:tcPr>
          <w:p w14:paraId="644625E6" w14:textId="77777777" w:rsidR="00C6664A" w:rsidRPr="00073CFE" w:rsidRDefault="00C6664A" w:rsidP="00885EB7">
            <w:pPr>
              <w:jc w:val="both"/>
              <w:rPr>
                <w:color w:val="000000" w:themeColor="text1"/>
              </w:rPr>
            </w:pPr>
          </w:p>
        </w:tc>
        <w:tc>
          <w:tcPr>
            <w:tcW w:w="2245" w:type="dxa"/>
            <w:gridSpan w:val="2"/>
          </w:tcPr>
          <w:p w14:paraId="7228E71B" w14:textId="77777777" w:rsidR="00C6664A" w:rsidRPr="00073CFE" w:rsidRDefault="00C6664A" w:rsidP="00885EB7">
            <w:pPr>
              <w:jc w:val="both"/>
              <w:rPr>
                <w:color w:val="000000" w:themeColor="text1"/>
              </w:rPr>
            </w:pPr>
          </w:p>
        </w:tc>
        <w:tc>
          <w:tcPr>
            <w:tcW w:w="2248" w:type="dxa"/>
            <w:gridSpan w:val="4"/>
            <w:tcBorders>
              <w:right w:val="single" w:sz="12" w:space="0" w:color="auto"/>
            </w:tcBorders>
          </w:tcPr>
          <w:p w14:paraId="2636EEFF" w14:textId="77777777" w:rsidR="00C6664A" w:rsidRPr="00073CFE" w:rsidRDefault="00C6664A" w:rsidP="00885EB7">
            <w:pPr>
              <w:jc w:val="both"/>
              <w:rPr>
                <w:color w:val="000000" w:themeColor="text1"/>
              </w:rPr>
            </w:pPr>
          </w:p>
        </w:tc>
        <w:tc>
          <w:tcPr>
            <w:tcW w:w="632" w:type="dxa"/>
            <w:vMerge/>
            <w:tcBorders>
              <w:left w:val="single" w:sz="12" w:space="0" w:color="auto"/>
            </w:tcBorders>
            <w:vAlign w:val="center"/>
          </w:tcPr>
          <w:p w14:paraId="247B6D9A" w14:textId="77777777" w:rsidR="00C6664A" w:rsidRPr="00073CFE" w:rsidRDefault="00C6664A" w:rsidP="00885EB7">
            <w:pPr>
              <w:rPr>
                <w:b/>
                <w:color w:val="000000" w:themeColor="text1"/>
              </w:rPr>
            </w:pPr>
          </w:p>
        </w:tc>
        <w:tc>
          <w:tcPr>
            <w:tcW w:w="693" w:type="dxa"/>
            <w:vMerge/>
            <w:vAlign w:val="center"/>
          </w:tcPr>
          <w:p w14:paraId="2E2872EE" w14:textId="77777777" w:rsidR="00C6664A" w:rsidRPr="00073CFE" w:rsidRDefault="00C6664A" w:rsidP="00885EB7">
            <w:pPr>
              <w:rPr>
                <w:b/>
                <w:color w:val="000000" w:themeColor="text1"/>
              </w:rPr>
            </w:pPr>
          </w:p>
        </w:tc>
        <w:tc>
          <w:tcPr>
            <w:tcW w:w="694" w:type="dxa"/>
            <w:vMerge/>
            <w:vAlign w:val="center"/>
          </w:tcPr>
          <w:p w14:paraId="60CDE0F6" w14:textId="77777777" w:rsidR="00C6664A" w:rsidRPr="00073CFE" w:rsidRDefault="00C6664A" w:rsidP="00885EB7">
            <w:pPr>
              <w:rPr>
                <w:b/>
                <w:color w:val="000000" w:themeColor="text1"/>
              </w:rPr>
            </w:pPr>
          </w:p>
        </w:tc>
      </w:tr>
      <w:tr w:rsidR="00C6664A" w:rsidRPr="00073CFE" w14:paraId="56C64703" w14:textId="77777777" w:rsidTr="00885EB7">
        <w:tc>
          <w:tcPr>
            <w:tcW w:w="9859" w:type="dxa"/>
            <w:gridSpan w:val="11"/>
            <w:shd w:val="clear" w:color="auto" w:fill="F7CAAC"/>
          </w:tcPr>
          <w:p w14:paraId="7FF0DFCA" w14:textId="77777777" w:rsidR="00C6664A" w:rsidRPr="00073CFE" w:rsidRDefault="00C6664A" w:rsidP="00885EB7">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C6664A" w:rsidRPr="00073CFE" w14:paraId="7CAFBB66" w14:textId="77777777" w:rsidTr="00885EB7">
        <w:trPr>
          <w:trHeight w:val="3228"/>
        </w:trPr>
        <w:tc>
          <w:tcPr>
            <w:tcW w:w="9859" w:type="dxa"/>
            <w:gridSpan w:val="11"/>
          </w:tcPr>
          <w:p w14:paraId="0F9F1708" w14:textId="77777777" w:rsidR="00C6664A" w:rsidRPr="00073CFE" w:rsidRDefault="00C6664A" w:rsidP="00896B4C">
            <w:pPr>
              <w:pStyle w:val="bibliographic-informationitem"/>
              <w:numPr>
                <w:ilvl w:val="0"/>
                <w:numId w:val="56"/>
              </w:numPr>
              <w:spacing w:before="0" w:beforeAutospacing="0" w:after="0" w:afterAutospacing="0"/>
              <w:ind w:left="0"/>
              <w:textAlignment w:val="top"/>
              <w:rPr>
                <w:rFonts w:ascii="Source Sans Pro" w:hAnsi="Source Sans Pro"/>
                <w:color w:val="000000" w:themeColor="text1"/>
                <w:spacing w:val="4"/>
                <w:sz w:val="21"/>
                <w:szCs w:val="21"/>
              </w:rPr>
            </w:pPr>
            <w:r w:rsidRPr="00073CFE">
              <w:rPr>
                <w:color w:val="000000" w:themeColor="text1"/>
                <w:sz w:val="20"/>
                <w:szCs w:val="20"/>
              </w:rPr>
              <w:t xml:space="preserve">HAMPL, M., HAVRÁNEK, T. </w:t>
            </w:r>
            <w:r w:rsidRPr="00073CFE">
              <w:rPr>
                <w:bCs/>
                <w:color w:val="000000" w:themeColor="text1"/>
                <w:sz w:val="20"/>
                <w:szCs w:val="20"/>
              </w:rPr>
              <w:t xml:space="preserve">Central Bank Equity as an Instrument of Monetary Policy, </w:t>
            </w:r>
            <w:r w:rsidRPr="00073CFE">
              <w:rPr>
                <w:bCs/>
                <w:i/>
                <w:color w:val="000000" w:themeColor="text1"/>
                <w:sz w:val="20"/>
                <w:szCs w:val="20"/>
              </w:rPr>
              <w:t>Comparative Economic Studies</w:t>
            </w:r>
            <w:r w:rsidRPr="00073CFE">
              <w:rPr>
                <w:bCs/>
                <w:color w:val="000000" w:themeColor="text1"/>
                <w:sz w:val="20"/>
                <w:szCs w:val="20"/>
              </w:rPr>
              <w:t>, 2019, ISSN 1478-3320, https://doi.org/10.1057/s41294-019-00092-1. (50%)</w:t>
            </w:r>
          </w:p>
          <w:p w14:paraId="654358AF" w14:textId="77777777" w:rsidR="00C6664A" w:rsidRPr="00073CFE" w:rsidRDefault="00C6664A" w:rsidP="00885EB7">
            <w:pPr>
              <w:jc w:val="both"/>
              <w:rPr>
                <w:color w:val="000000" w:themeColor="text1"/>
              </w:rPr>
            </w:pPr>
            <w:r w:rsidRPr="00073CFE">
              <w:rPr>
                <w:color w:val="000000" w:themeColor="text1"/>
              </w:rPr>
              <w:t xml:space="preserve">HAMPL, M. </w:t>
            </w:r>
            <w:r w:rsidRPr="00073CFE">
              <w:rPr>
                <w:i/>
                <w:color w:val="000000" w:themeColor="text1"/>
              </w:rPr>
              <w:t>Vyčerpání zdrojů skvěle prodejný mýtus</w:t>
            </w:r>
            <w:r w:rsidRPr="00073CFE">
              <w:rPr>
                <w:color w:val="000000" w:themeColor="text1"/>
              </w:rPr>
              <w:t>, Praha: Mladá fronta a.s., 2018. ISBN 978-80-204-5043-2. (100%)</w:t>
            </w:r>
          </w:p>
          <w:p w14:paraId="63AE160D" w14:textId="77777777" w:rsidR="00C6664A" w:rsidRPr="00073CFE" w:rsidRDefault="00C6664A" w:rsidP="00885EB7">
            <w:pPr>
              <w:pStyle w:val="Bezmezer"/>
              <w:jc w:val="both"/>
              <w:rPr>
                <w:color w:val="000000" w:themeColor="text1"/>
              </w:rPr>
            </w:pPr>
            <w:r w:rsidRPr="00073CFE">
              <w:rPr>
                <w:color w:val="000000" w:themeColor="text1"/>
              </w:rPr>
              <w:t xml:space="preserve">HAMPL, M., HAVRÁNEK, T. Should Monetary Policy Pay Attention to House Prices? </w:t>
            </w:r>
            <w:r w:rsidRPr="00073CFE">
              <w:rPr>
                <w:i/>
                <w:color w:val="000000" w:themeColor="text1"/>
              </w:rPr>
              <w:t>BIS Papers</w:t>
            </w:r>
            <w:r w:rsidRPr="00073CFE">
              <w:rPr>
                <w:color w:val="000000" w:themeColor="text1"/>
              </w:rPr>
              <w:t>, No. 94, Basel, December 2017. ISSN 1609-0381.(50%)</w:t>
            </w:r>
          </w:p>
          <w:p w14:paraId="2890E0D1" w14:textId="77777777" w:rsidR="00C6664A" w:rsidRPr="00073CFE" w:rsidRDefault="00C6664A" w:rsidP="00885EB7">
            <w:pPr>
              <w:pStyle w:val="Bezmezer"/>
              <w:jc w:val="both"/>
              <w:rPr>
                <w:color w:val="000000" w:themeColor="text1"/>
              </w:rPr>
            </w:pPr>
            <w:r w:rsidRPr="00073CFE">
              <w:rPr>
                <w:color w:val="000000" w:themeColor="text1"/>
              </w:rPr>
              <w:t xml:space="preserve">HAMPL, M., HAVRÁNEK, T. Should More Attention be Paid to House Prices?, </w:t>
            </w:r>
            <w:r w:rsidRPr="00073CFE">
              <w:rPr>
                <w:i/>
                <w:color w:val="000000" w:themeColor="text1"/>
              </w:rPr>
              <w:t>Central Banking</w:t>
            </w:r>
            <w:r w:rsidRPr="00073CFE">
              <w:rPr>
                <w:color w:val="000000" w:themeColor="text1"/>
              </w:rPr>
              <w:t xml:space="preserve">, Volume XXVII, Number 4, May 2017. (50%) </w:t>
            </w:r>
          </w:p>
          <w:p w14:paraId="590D8193" w14:textId="77777777" w:rsidR="00C6664A" w:rsidRPr="00073CFE" w:rsidRDefault="00C6664A" w:rsidP="00885EB7">
            <w:pPr>
              <w:pStyle w:val="Bezmezer"/>
              <w:jc w:val="both"/>
              <w:rPr>
                <w:color w:val="000000" w:themeColor="text1"/>
              </w:rPr>
            </w:pPr>
            <w:r w:rsidRPr="00073CFE">
              <w:rPr>
                <w:color w:val="000000" w:themeColor="text1"/>
              </w:rPr>
              <w:t xml:space="preserve">HAMPL, M., SKOŘEPA, M. Czech Currency Intervention and Forex Reserves, </w:t>
            </w:r>
            <w:r w:rsidRPr="00073CFE">
              <w:rPr>
                <w:i/>
                <w:color w:val="000000" w:themeColor="text1"/>
              </w:rPr>
              <w:t>Central Banking</w:t>
            </w:r>
            <w:r w:rsidRPr="00073CFE">
              <w:rPr>
                <w:color w:val="000000" w:themeColor="text1"/>
              </w:rPr>
              <w:t>, Volume XXV, Number 2, November 2014. (50%)</w:t>
            </w:r>
          </w:p>
          <w:p w14:paraId="7630C176" w14:textId="77777777" w:rsidR="00C6664A" w:rsidRPr="00073CFE" w:rsidRDefault="00C6664A" w:rsidP="00885EB7">
            <w:pPr>
              <w:jc w:val="both"/>
              <w:rPr>
                <w:rFonts w:eastAsia="Calibri"/>
                <w:color w:val="000000" w:themeColor="text1"/>
              </w:rPr>
            </w:pPr>
          </w:p>
          <w:p w14:paraId="477ABCA2" w14:textId="77777777" w:rsidR="00C6664A" w:rsidRPr="00073CFE" w:rsidRDefault="00C6664A" w:rsidP="00885EB7">
            <w:pPr>
              <w:jc w:val="both"/>
              <w:rPr>
                <w:i/>
                <w:color w:val="000000" w:themeColor="text1"/>
              </w:rPr>
            </w:pPr>
            <w:r w:rsidRPr="00073CFE">
              <w:rPr>
                <w:i/>
                <w:color w:val="000000" w:themeColor="text1"/>
              </w:rPr>
              <w:t>Přehled projektové činnosti:</w:t>
            </w:r>
          </w:p>
          <w:p w14:paraId="4B912830" w14:textId="77777777" w:rsidR="00C6664A" w:rsidRDefault="00C6664A" w:rsidP="00885EB7">
            <w:pPr>
              <w:jc w:val="both"/>
              <w:rPr>
                <w:ins w:id="1510" w:author="Bronislava Neubauerová" w:date="2020-08-25T13:33:00Z"/>
                <w:rFonts w:eastAsia="Calibri"/>
                <w:color w:val="000000" w:themeColor="text1"/>
              </w:rPr>
            </w:pPr>
            <w:r w:rsidRPr="00073CFE">
              <w:rPr>
                <w:rFonts w:eastAsia="Calibri"/>
                <w:color w:val="000000" w:themeColor="text1"/>
              </w:rPr>
              <w:t>GA ČR 402/98/1498 Vnitřní a vnější podmínky restrukturalizace a hospodářská politika v ČR (člen řešitelského týmu)</w:t>
            </w:r>
          </w:p>
          <w:p w14:paraId="4AA37AED" w14:textId="1ABF9B12" w:rsidR="00FF1FDA" w:rsidRPr="00073CFE" w:rsidRDefault="00FF1FDA" w:rsidP="00885EB7">
            <w:pPr>
              <w:jc w:val="both"/>
              <w:rPr>
                <w:rFonts w:eastAsia="Calibri"/>
                <w:color w:val="000000" w:themeColor="text1"/>
              </w:rPr>
            </w:pPr>
            <w:ins w:id="1511" w:author="Bronislava Neubauerová" w:date="2020-08-25T13:33:00Z">
              <w:r w:rsidRPr="00731829">
                <w:rPr>
                  <w:rFonts w:eastAsia="Calibri"/>
                </w:rPr>
                <w:t xml:space="preserve">TA ČR </w:t>
              </w:r>
              <w:r w:rsidRPr="000B1C23">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ins>
          </w:p>
        </w:tc>
      </w:tr>
      <w:tr w:rsidR="00C6664A" w:rsidRPr="00073CFE" w14:paraId="4CCF29A8" w14:textId="77777777" w:rsidTr="00885EB7">
        <w:trPr>
          <w:trHeight w:val="218"/>
        </w:trPr>
        <w:tc>
          <w:tcPr>
            <w:tcW w:w="9859" w:type="dxa"/>
            <w:gridSpan w:val="11"/>
            <w:shd w:val="clear" w:color="auto" w:fill="F7CAAC"/>
          </w:tcPr>
          <w:p w14:paraId="7CB52812" w14:textId="77777777" w:rsidR="00C6664A" w:rsidRPr="00073CFE" w:rsidRDefault="00C6664A" w:rsidP="00885EB7">
            <w:pPr>
              <w:rPr>
                <w:b/>
                <w:color w:val="000000" w:themeColor="text1"/>
              </w:rPr>
            </w:pPr>
            <w:r w:rsidRPr="00073CFE">
              <w:rPr>
                <w:b/>
                <w:color w:val="000000" w:themeColor="text1"/>
              </w:rPr>
              <w:t>Působení v zahraničí</w:t>
            </w:r>
          </w:p>
        </w:tc>
      </w:tr>
      <w:tr w:rsidR="00C6664A" w:rsidRPr="00073CFE" w14:paraId="75F682DA" w14:textId="77777777" w:rsidTr="00885EB7">
        <w:trPr>
          <w:trHeight w:val="186"/>
        </w:trPr>
        <w:tc>
          <w:tcPr>
            <w:tcW w:w="9859" w:type="dxa"/>
            <w:gridSpan w:val="11"/>
          </w:tcPr>
          <w:p w14:paraId="427DFA42" w14:textId="77777777" w:rsidR="00C6664A" w:rsidRPr="00073CFE" w:rsidRDefault="00C6664A" w:rsidP="00885EB7">
            <w:pPr>
              <w:rPr>
                <w:color w:val="000000" w:themeColor="text1"/>
              </w:rPr>
            </w:pPr>
          </w:p>
        </w:tc>
      </w:tr>
      <w:tr w:rsidR="00C6664A" w:rsidRPr="00073CFE" w14:paraId="0B7BAEE3" w14:textId="77777777" w:rsidTr="00885EB7">
        <w:trPr>
          <w:cantSplit/>
          <w:trHeight w:val="219"/>
        </w:trPr>
        <w:tc>
          <w:tcPr>
            <w:tcW w:w="2518" w:type="dxa"/>
            <w:shd w:val="clear" w:color="auto" w:fill="F7CAAC"/>
          </w:tcPr>
          <w:p w14:paraId="0D06CCF9" w14:textId="77777777" w:rsidR="00C6664A" w:rsidRPr="00073CFE" w:rsidRDefault="00C6664A" w:rsidP="00885EB7">
            <w:pPr>
              <w:jc w:val="both"/>
              <w:rPr>
                <w:b/>
                <w:color w:val="000000" w:themeColor="text1"/>
              </w:rPr>
            </w:pPr>
            <w:r w:rsidRPr="00073CFE">
              <w:rPr>
                <w:b/>
                <w:color w:val="000000" w:themeColor="text1"/>
              </w:rPr>
              <w:t xml:space="preserve">Podpis </w:t>
            </w:r>
          </w:p>
        </w:tc>
        <w:tc>
          <w:tcPr>
            <w:tcW w:w="4536" w:type="dxa"/>
            <w:gridSpan w:val="5"/>
          </w:tcPr>
          <w:p w14:paraId="58F235F6" w14:textId="77777777" w:rsidR="00C6664A" w:rsidRPr="00073CFE" w:rsidRDefault="00C6664A" w:rsidP="00885EB7">
            <w:pPr>
              <w:jc w:val="both"/>
              <w:rPr>
                <w:color w:val="000000" w:themeColor="text1"/>
              </w:rPr>
            </w:pPr>
          </w:p>
        </w:tc>
        <w:tc>
          <w:tcPr>
            <w:tcW w:w="786" w:type="dxa"/>
            <w:gridSpan w:val="2"/>
            <w:shd w:val="clear" w:color="auto" w:fill="F7CAAC"/>
          </w:tcPr>
          <w:p w14:paraId="5F0CFF79" w14:textId="77777777" w:rsidR="00C6664A" w:rsidRPr="00073CFE" w:rsidRDefault="00C6664A" w:rsidP="00885EB7">
            <w:pPr>
              <w:jc w:val="both"/>
              <w:rPr>
                <w:color w:val="000000" w:themeColor="text1"/>
              </w:rPr>
            </w:pPr>
            <w:r w:rsidRPr="00073CFE">
              <w:rPr>
                <w:b/>
                <w:color w:val="000000" w:themeColor="text1"/>
              </w:rPr>
              <w:t>datum</w:t>
            </w:r>
          </w:p>
        </w:tc>
        <w:tc>
          <w:tcPr>
            <w:tcW w:w="2019" w:type="dxa"/>
            <w:gridSpan w:val="3"/>
          </w:tcPr>
          <w:p w14:paraId="10B1AE62" w14:textId="77777777" w:rsidR="00C6664A" w:rsidRPr="00073CFE" w:rsidRDefault="00C6664A" w:rsidP="00885EB7">
            <w:pPr>
              <w:jc w:val="both"/>
              <w:rPr>
                <w:color w:val="000000" w:themeColor="text1"/>
              </w:rPr>
            </w:pPr>
          </w:p>
        </w:tc>
      </w:tr>
    </w:tbl>
    <w:p w14:paraId="22F0E04E" w14:textId="77777777" w:rsidR="00C6664A" w:rsidRPr="00073CFE" w:rsidRDefault="00C6664A" w:rsidP="00C6664A">
      <w:pPr>
        <w:rPr>
          <w:color w:val="000000" w:themeColor="text1"/>
        </w:rPr>
      </w:pPr>
    </w:p>
    <w:p w14:paraId="0DD9DFC3" w14:textId="77777777" w:rsidR="00C6664A" w:rsidRPr="00073CFE" w:rsidRDefault="00C6664A" w:rsidP="00C6664A">
      <w:pPr>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0"/>
        <w:gridCol w:w="127"/>
        <w:gridCol w:w="691"/>
        <w:gridCol w:w="127"/>
        <w:gridCol w:w="1569"/>
        <w:gridCol w:w="125"/>
        <w:gridCol w:w="393"/>
        <w:gridCol w:w="124"/>
        <w:gridCol w:w="337"/>
        <w:gridCol w:w="125"/>
        <w:gridCol w:w="856"/>
        <w:gridCol w:w="125"/>
        <w:gridCol w:w="576"/>
        <w:gridCol w:w="76"/>
        <w:gridCol w:w="51"/>
        <w:gridCol w:w="76"/>
        <w:gridCol w:w="498"/>
        <w:gridCol w:w="129"/>
        <w:gridCol w:w="556"/>
        <w:gridCol w:w="130"/>
        <w:gridCol w:w="557"/>
        <w:gridCol w:w="131"/>
      </w:tblGrid>
      <w:tr w:rsidR="002450F1" w:rsidRPr="00073CFE" w14:paraId="2F096A72" w14:textId="77777777" w:rsidTr="002450F1">
        <w:trPr>
          <w:gridAfter w:val="1"/>
          <w:wAfter w:w="133" w:type="dxa"/>
        </w:trPr>
        <w:tc>
          <w:tcPr>
            <w:tcW w:w="9859" w:type="dxa"/>
            <w:gridSpan w:val="21"/>
            <w:tcBorders>
              <w:bottom w:val="double" w:sz="4" w:space="0" w:color="auto"/>
            </w:tcBorders>
            <w:shd w:val="clear" w:color="auto" w:fill="BDD6EE"/>
          </w:tcPr>
          <w:p w14:paraId="50282467" w14:textId="7777777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4C14C193" w14:textId="77777777" w:rsidTr="002450F1">
        <w:trPr>
          <w:gridAfter w:val="1"/>
          <w:wAfter w:w="133" w:type="dxa"/>
        </w:trPr>
        <w:tc>
          <w:tcPr>
            <w:tcW w:w="2518" w:type="dxa"/>
            <w:tcBorders>
              <w:top w:val="double" w:sz="4" w:space="0" w:color="auto"/>
            </w:tcBorders>
            <w:shd w:val="clear" w:color="auto" w:fill="F7CAAC"/>
          </w:tcPr>
          <w:p w14:paraId="174567E4" w14:textId="77777777" w:rsidR="002450F1" w:rsidRPr="00073CFE" w:rsidRDefault="002450F1" w:rsidP="002450F1">
            <w:pPr>
              <w:jc w:val="both"/>
              <w:rPr>
                <w:b/>
                <w:color w:val="000000" w:themeColor="text1"/>
              </w:rPr>
            </w:pPr>
            <w:r w:rsidRPr="00073CFE">
              <w:rPr>
                <w:b/>
                <w:color w:val="000000" w:themeColor="text1"/>
              </w:rPr>
              <w:t>Vysoká škola</w:t>
            </w:r>
          </w:p>
        </w:tc>
        <w:tc>
          <w:tcPr>
            <w:tcW w:w="7341" w:type="dxa"/>
            <w:gridSpan w:val="20"/>
          </w:tcPr>
          <w:p w14:paraId="5CAF4C73"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0910DEE1" w14:textId="77777777" w:rsidTr="002450F1">
        <w:trPr>
          <w:gridAfter w:val="1"/>
          <w:wAfter w:w="133" w:type="dxa"/>
        </w:trPr>
        <w:tc>
          <w:tcPr>
            <w:tcW w:w="2518" w:type="dxa"/>
            <w:shd w:val="clear" w:color="auto" w:fill="F7CAAC"/>
          </w:tcPr>
          <w:p w14:paraId="53531086"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341" w:type="dxa"/>
            <w:gridSpan w:val="20"/>
          </w:tcPr>
          <w:p w14:paraId="34ADC2A4"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0182A194" w14:textId="77777777" w:rsidTr="002450F1">
        <w:trPr>
          <w:gridAfter w:val="1"/>
          <w:wAfter w:w="133" w:type="dxa"/>
        </w:trPr>
        <w:tc>
          <w:tcPr>
            <w:tcW w:w="2518" w:type="dxa"/>
            <w:shd w:val="clear" w:color="auto" w:fill="F7CAAC"/>
          </w:tcPr>
          <w:p w14:paraId="67431449"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20"/>
          </w:tcPr>
          <w:p w14:paraId="136E175A"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13FD3012" w14:textId="77777777" w:rsidTr="002450F1">
        <w:trPr>
          <w:gridAfter w:val="1"/>
          <w:wAfter w:w="133" w:type="dxa"/>
        </w:trPr>
        <w:tc>
          <w:tcPr>
            <w:tcW w:w="2518" w:type="dxa"/>
            <w:shd w:val="clear" w:color="auto" w:fill="F7CAAC"/>
          </w:tcPr>
          <w:p w14:paraId="0B7D61FE"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10"/>
          </w:tcPr>
          <w:p w14:paraId="6424FBBA" w14:textId="77777777" w:rsidR="0035386B" w:rsidRPr="00073CFE" w:rsidRDefault="0035386B" w:rsidP="0035386B">
            <w:pPr>
              <w:jc w:val="both"/>
              <w:rPr>
                <w:color w:val="000000" w:themeColor="text1"/>
              </w:rPr>
            </w:pPr>
            <w:r w:rsidRPr="00073CFE">
              <w:rPr>
                <w:color w:val="000000" w:themeColor="text1"/>
              </w:rPr>
              <w:t>Lubor HOMOLKA</w:t>
            </w:r>
          </w:p>
        </w:tc>
        <w:tc>
          <w:tcPr>
            <w:tcW w:w="709" w:type="dxa"/>
            <w:gridSpan w:val="2"/>
            <w:shd w:val="clear" w:color="auto" w:fill="F7CAAC"/>
          </w:tcPr>
          <w:p w14:paraId="79DA0B96"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8"/>
          </w:tcPr>
          <w:p w14:paraId="3CFB6923"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02C6BD8A" w14:textId="77777777" w:rsidTr="002450F1">
        <w:trPr>
          <w:gridAfter w:val="1"/>
          <w:wAfter w:w="133" w:type="dxa"/>
        </w:trPr>
        <w:tc>
          <w:tcPr>
            <w:tcW w:w="2518" w:type="dxa"/>
            <w:shd w:val="clear" w:color="auto" w:fill="F7CAAC"/>
          </w:tcPr>
          <w:p w14:paraId="7329D989"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gridSpan w:val="2"/>
          </w:tcPr>
          <w:p w14:paraId="278B430C" w14:textId="77777777" w:rsidR="0035386B" w:rsidRPr="00073CFE" w:rsidRDefault="0035386B" w:rsidP="0035386B">
            <w:pPr>
              <w:jc w:val="both"/>
              <w:rPr>
                <w:color w:val="000000" w:themeColor="text1"/>
              </w:rPr>
            </w:pPr>
            <w:r w:rsidRPr="00073CFE">
              <w:rPr>
                <w:color w:val="000000" w:themeColor="text1"/>
              </w:rPr>
              <w:t>1985</w:t>
            </w:r>
          </w:p>
        </w:tc>
        <w:tc>
          <w:tcPr>
            <w:tcW w:w="1721" w:type="dxa"/>
            <w:gridSpan w:val="2"/>
            <w:shd w:val="clear" w:color="auto" w:fill="F7CAAC"/>
          </w:tcPr>
          <w:p w14:paraId="2497FAF4"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4"/>
          </w:tcPr>
          <w:p w14:paraId="75832313" w14:textId="77777777" w:rsidR="0035386B" w:rsidRPr="00073CFE" w:rsidRDefault="0035386B" w:rsidP="0035386B">
            <w:pPr>
              <w:jc w:val="both"/>
              <w:rPr>
                <w:color w:val="000000" w:themeColor="text1"/>
              </w:rPr>
            </w:pPr>
            <w:r w:rsidRPr="00073CFE">
              <w:rPr>
                <w:color w:val="000000" w:themeColor="text1"/>
              </w:rPr>
              <w:t>pp</w:t>
            </w:r>
          </w:p>
        </w:tc>
        <w:tc>
          <w:tcPr>
            <w:tcW w:w="994" w:type="dxa"/>
            <w:gridSpan w:val="2"/>
            <w:shd w:val="clear" w:color="auto" w:fill="F7CAAC"/>
          </w:tcPr>
          <w:p w14:paraId="42E59832"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2"/>
          </w:tcPr>
          <w:p w14:paraId="7D0C9F96"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4"/>
            <w:shd w:val="clear" w:color="auto" w:fill="F7CAAC"/>
          </w:tcPr>
          <w:p w14:paraId="68532D22"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4"/>
          </w:tcPr>
          <w:p w14:paraId="59F76411"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4867B167" w14:textId="77777777" w:rsidTr="002450F1">
        <w:trPr>
          <w:gridAfter w:val="1"/>
          <w:wAfter w:w="133" w:type="dxa"/>
        </w:trPr>
        <w:tc>
          <w:tcPr>
            <w:tcW w:w="5068" w:type="dxa"/>
            <w:gridSpan w:val="5"/>
            <w:shd w:val="clear" w:color="auto" w:fill="F7CAAC"/>
          </w:tcPr>
          <w:p w14:paraId="1D62170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4"/>
          </w:tcPr>
          <w:p w14:paraId="571AFEE0" w14:textId="77777777" w:rsidR="0035386B" w:rsidRPr="00073CFE" w:rsidRDefault="0035386B" w:rsidP="0035386B">
            <w:pPr>
              <w:jc w:val="both"/>
              <w:rPr>
                <w:color w:val="000000" w:themeColor="text1"/>
              </w:rPr>
            </w:pPr>
            <w:r w:rsidRPr="00073CFE">
              <w:rPr>
                <w:color w:val="000000" w:themeColor="text1"/>
              </w:rPr>
              <w:t>pp</w:t>
            </w:r>
          </w:p>
        </w:tc>
        <w:tc>
          <w:tcPr>
            <w:tcW w:w="994" w:type="dxa"/>
            <w:gridSpan w:val="2"/>
            <w:shd w:val="clear" w:color="auto" w:fill="F7CAAC"/>
          </w:tcPr>
          <w:p w14:paraId="41B0CE36"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2"/>
          </w:tcPr>
          <w:p w14:paraId="36E3CA9B"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4"/>
            <w:shd w:val="clear" w:color="auto" w:fill="F7CAAC"/>
          </w:tcPr>
          <w:p w14:paraId="5BE05FBE"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4"/>
          </w:tcPr>
          <w:p w14:paraId="49C5E825"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D3F03C5" w14:textId="77777777" w:rsidTr="002450F1">
        <w:trPr>
          <w:gridAfter w:val="1"/>
          <w:wAfter w:w="133" w:type="dxa"/>
        </w:trPr>
        <w:tc>
          <w:tcPr>
            <w:tcW w:w="6060" w:type="dxa"/>
            <w:gridSpan w:val="9"/>
            <w:shd w:val="clear" w:color="auto" w:fill="F7CAAC"/>
          </w:tcPr>
          <w:p w14:paraId="4D0D8DB7"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4"/>
            <w:shd w:val="clear" w:color="auto" w:fill="F7CAAC"/>
          </w:tcPr>
          <w:p w14:paraId="1C028265"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8"/>
            <w:shd w:val="clear" w:color="auto" w:fill="F7CAAC"/>
          </w:tcPr>
          <w:p w14:paraId="27511929"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11B7477B" w14:textId="77777777" w:rsidTr="002450F1">
        <w:trPr>
          <w:gridAfter w:val="1"/>
          <w:wAfter w:w="133" w:type="dxa"/>
        </w:trPr>
        <w:tc>
          <w:tcPr>
            <w:tcW w:w="6060" w:type="dxa"/>
            <w:gridSpan w:val="9"/>
          </w:tcPr>
          <w:p w14:paraId="2580A084" w14:textId="77777777" w:rsidR="0035386B" w:rsidRPr="00073CFE" w:rsidRDefault="0035386B" w:rsidP="0035386B">
            <w:pPr>
              <w:jc w:val="both"/>
              <w:rPr>
                <w:color w:val="000000" w:themeColor="text1"/>
              </w:rPr>
            </w:pPr>
          </w:p>
        </w:tc>
        <w:tc>
          <w:tcPr>
            <w:tcW w:w="1703" w:type="dxa"/>
            <w:gridSpan w:val="4"/>
          </w:tcPr>
          <w:p w14:paraId="529ABCD9" w14:textId="77777777" w:rsidR="0035386B" w:rsidRPr="00073CFE" w:rsidRDefault="0035386B" w:rsidP="0035386B">
            <w:pPr>
              <w:jc w:val="both"/>
              <w:rPr>
                <w:color w:val="000000" w:themeColor="text1"/>
              </w:rPr>
            </w:pPr>
          </w:p>
        </w:tc>
        <w:tc>
          <w:tcPr>
            <w:tcW w:w="2096" w:type="dxa"/>
            <w:gridSpan w:val="8"/>
          </w:tcPr>
          <w:p w14:paraId="154BA2F5" w14:textId="77777777" w:rsidR="0035386B" w:rsidRPr="00073CFE" w:rsidRDefault="0035386B" w:rsidP="0035386B">
            <w:pPr>
              <w:jc w:val="both"/>
              <w:rPr>
                <w:color w:val="000000" w:themeColor="text1"/>
              </w:rPr>
            </w:pPr>
          </w:p>
        </w:tc>
      </w:tr>
      <w:tr w:rsidR="0035386B" w:rsidRPr="00073CFE" w14:paraId="31825AE0" w14:textId="77777777" w:rsidTr="002450F1">
        <w:trPr>
          <w:gridAfter w:val="1"/>
          <w:wAfter w:w="133" w:type="dxa"/>
        </w:trPr>
        <w:tc>
          <w:tcPr>
            <w:tcW w:w="6060" w:type="dxa"/>
            <w:gridSpan w:val="9"/>
          </w:tcPr>
          <w:p w14:paraId="3F3DEF2F" w14:textId="77777777" w:rsidR="0035386B" w:rsidRPr="00073CFE" w:rsidRDefault="0035386B" w:rsidP="0035386B">
            <w:pPr>
              <w:jc w:val="both"/>
              <w:rPr>
                <w:color w:val="000000" w:themeColor="text1"/>
              </w:rPr>
            </w:pPr>
          </w:p>
        </w:tc>
        <w:tc>
          <w:tcPr>
            <w:tcW w:w="1703" w:type="dxa"/>
            <w:gridSpan w:val="4"/>
          </w:tcPr>
          <w:p w14:paraId="460DAC13" w14:textId="77777777" w:rsidR="0035386B" w:rsidRPr="00073CFE" w:rsidRDefault="0035386B" w:rsidP="0035386B">
            <w:pPr>
              <w:jc w:val="both"/>
              <w:rPr>
                <w:color w:val="000000" w:themeColor="text1"/>
              </w:rPr>
            </w:pPr>
          </w:p>
        </w:tc>
        <w:tc>
          <w:tcPr>
            <w:tcW w:w="2096" w:type="dxa"/>
            <w:gridSpan w:val="8"/>
          </w:tcPr>
          <w:p w14:paraId="158F321E" w14:textId="77777777" w:rsidR="0035386B" w:rsidRPr="00073CFE" w:rsidRDefault="0035386B" w:rsidP="0035386B">
            <w:pPr>
              <w:jc w:val="both"/>
              <w:rPr>
                <w:color w:val="000000" w:themeColor="text1"/>
              </w:rPr>
            </w:pPr>
          </w:p>
        </w:tc>
      </w:tr>
      <w:tr w:rsidR="0035386B" w:rsidRPr="00073CFE" w14:paraId="2181AE70" w14:textId="77777777" w:rsidTr="002450F1">
        <w:trPr>
          <w:gridAfter w:val="1"/>
          <w:wAfter w:w="133" w:type="dxa"/>
        </w:trPr>
        <w:tc>
          <w:tcPr>
            <w:tcW w:w="9859" w:type="dxa"/>
            <w:gridSpan w:val="21"/>
            <w:shd w:val="clear" w:color="auto" w:fill="F7CAAC"/>
          </w:tcPr>
          <w:p w14:paraId="70E52321"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5E6B29A4" w14:textId="77777777" w:rsidTr="002450F1">
        <w:trPr>
          <w:gridAfter w:val="1"/>
          <w:wAfter w:w="133" w:type="dxa"/>
          <w:trHeight w:val="813"/>
        </w:trPr>
        <w:tc>
          <w:tcPr>
            <w:tcW w:w="9859" w:type="dxa"/>
            <w:gridSpan w:val="21"/>
            <w:tcBorders>
              <w:top w:val="nil"/>
            </w:tcBorders>
          </w:tcPr>
          <w:p w14:paraId="070DC580" w14:textId="77777777" w:rsidR="003B57B6" w:rsidRPr="00073CFE" w:rsidRDefault="003B57B6" w:rsidP="0035386B">
            <w:pPr>
              <w:jc w:val="both"/>
              <w:rPr>
                <w:color w:val="000000" w:themeColor="text1"/>
              </w:rPr>
            </w:pPr>
            <w:r w:rsidRPr="00073CFE">
              <w:rPr>
                <w:color w:val="000000" w:themeColor="text1"/>
              </w:rPr>
              <w:t>Risk Management - garant, přednášející (60%)</w:t>
            </w:r>
          </w:p>
          <w:p w14:paraId="365E6591" w14:textId="77777777" w:rsidR="0035386B" w:rsidRPr="00073CFE" w:rsidRDefault="0035386B" w:rsidP="0035386B">
            <w:pPr>
              <w:jc w:val="both"/>
              <w:rPr>
                <w:color w:val="000000" w:themeColor="text1"/>
              </w:rPr>
            </w:pPr>
            <w:r w:rsidRPr="00073CFE">
              <w:rPr>
                <w:color w:val="000000" w:themeColor="text1"/>
              </w:rPr>
              <w:t>Econometrics – garant, přednášející (60%)</w:t>
            </w:r>
          </w:p>
        </w:tc>
      </w:tr>
      <w:tr w:rsidR="0035386B" w:rsidRPr="00073CFE" w14:paraId="5D8AB630" w14:textId="77777777" w:rsidTr="002450F1">
        <w:trPr>
          <w:gridAfter w:val="1"/>
          <w:wAfter w:w="133" w:type="dxa"/>
        </w:trPr>
        <w:tc>
          <w:tcPr>
            <w:tcW w:w="9859" w:type="dxa"/>
            <w:gridSpan w:val="21"/>
            <w:shd w:val="clear" w:color="auto" w:fill="F7CAAC"/>
          </w:tcPr>
          <w:p w14:paraId="50295ABC"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0034D8AF" w14:textId="77777777" w:rsidTr="002450F1">
        <w:trPr>
          <w:gridAfter w:val="1"/>
          <w:wAfter w:w="133" w:type="dxa"/>
          <w:trHeight w:val="743"/>
        </w:trPr>
        <w:tc>
          <w:tcPr>
            <w:tcW w:w="9859" w:type="dxa"/>
            <w:gridSpan w:val="21"/>
          </w:tcPr>
          <w:p w14:paraId="2D7C2BC0" w14:textId="77777777" w:rsidR="0035386B" w:rsidRPr="00073CFE" w:rsidRDefault="0035386B" w:rsidP="0035386B">
            <w:pPr>
              <w:jc w:val="both"/>
              <w:rPr>
                <w:color w:val="000000" w:themeColor="text1"/>
                <w:szCs w:val="24"/>
              </w:rPr>
            </w:pPr>
            <w:r w:rsidRPr="00073CFE">
              <w:rPr>
                <w:b/>
                <w:color w:val="000000" w:themeColor="text1"/>
              </w:rPr>
              <w:t>2010-2015</w:t>
            </w:r>
            <w:r w:rsidRPr="00073CFE">
              <w:rPr>
                <w:color w:val="000000" w:themeColor="text1"/>
              </w:rPr>
              <w:t xml:space="preserve">   </w:t>
            </w:r>
            <w:r w:rsidRPr="00073CFE">
              <w:rPr>
                <w:color w:val="000000" w:themeColor="text1"/>
                <w:szCs w:val="24"/>
              </w:rPr>
              <w:t>Univerzita Tomáše Bati ve Zlíně, Fakulta managementu a ekonomiky, obor Finance (</w:t>
            </w:r>
            <w:r w:rsidRPr="00073CFE">
              <w:rPr>
                <w:b/>
                <w:color w:val="000000" w:themeColor="text1"/>
                <w:szCs w:val="24"/>
              </w:rPr>
              <w:t>Ph.D.</w:t>
            </w:r>
            <w:r w:rsidRPr="00073CFE">
              <w:rPr>
                <w:color w:val="000000" w:themeColor="text1"/>
                <w:szCs w:val="24"/>
              </w:rPr>
              <w:t>)</w:t>
            </w:r>
          </w:p>
          <w:p w14:paraId="0FA73633" w14:textId="77777777" w:rsidR="0035386B" w:rsidRPr="00073CFE" w:rsidRDefault="0035386B" w:rsidP="0035386B">
            <w:pPr>
              <w:jc w:val="both"/>
              <w:rPr>
                <w:color w:val="000000" w:themeColor="text1"/>
                <w:szCs w:val="24"/>
              </w:rPr>
            </w:pPr>
            <w:r w:rsidRPr="00073CFE">
              <w:rPr>
                <w:b/>
                <w:color w:val="000000" w:themeColor="text1"/>
              </w:rPr>
              <w:t xml:space="preserve">2008-2010   </w:t>
            </w:r>
            <w:r w:rsidRPr="00073CFE">
              <w:rPr>
                <w:color w:val="000000" w:themeColor="text1"/>
                <w:szCs w:val="24"/>
              </w:rPr>
              <w:t>Univerzita Tomáše Bati ve Zlíně, Fakulta managementu a ekonomiky, obor Finance (</w:t>
            </w:r>
            <w:r w:rsidRPr="00073CFE">
              <w:rPr>
                <w:b/>
                <w:color w:val="000000" w:themeColor="text1"/>
                <w:szCs w:val="24"/>
              </w:rPr>
              <w:t>Ing.</w:t>
            </w:r>
            <w:r w:rsidRPr="00073CFE">
              <w:rPr>
                <w:color w:val="000000" w:themeColor="text1"/>
                <w:szCs w:val="24"/>
              </w:rPr>
              <w:t>)</w:t>
            </w:r>
          </w:p>
          <w:p w14:paraId="1CD70704" w14:textId="77777777" w:rsidR="0035386B" w:rsidRPr="00073CFE" w:rsidRDefault="0035386B" w:rsidP="0035386B">
            <w:pPr>
              <w:jc w:val="both"/>
              <w:rPr>
                <w:color w:val="000000" w:themeColor="text1"/>
                <w:szCs w:val="24"/>
              </w:rPr>
            </w:pPr>
            <w:r w:rsidRPr="00073CFE">
              <w:rPr>
                <w:b/>
                <w:color w:val="000000" w:themeColor="text1"/>
              </w:rPr>
              <w:t xml:space="preserve">2005-2008   </w:t>
            </w:r>
            <w:r w:rsidRPr="00073CFE">
              <w:rPr>
                <w:color w:val="000000" w:themeColor="text1"/>
                <w:szCs w:val="24"/>
              </w:rPr>
              <w:t>Univerzita Tomáše Bati ve Zlíně, Fakulta managementu a ekonomiky, obor Ekonomika a management (</w:t>
            </w:r>
            <w:r w:rsidRPr="00073CFE">
              <w:rPr>
                <w:b/>
                <w:color w:val="000000" w:themeColor="text1"/>
                <w:szCs w:val="24"/>
              </w:rPr>
              <w:t>Bc.</w:t>
            </w:r>
            <w:r w:rsidRPr="00073CFE">
              <w:rPr>
                <w:color w:val="000000" w:themeColor="text1"/>
                <w:szCs w:val="24"/>
              </w:rPr>
              <w:t>)</w:t>
            </w:r>
          </w:p>
        </w:tc>
      </w:tr>
      <w:tr w:rsidR="0035386B" w:rsidRPr="00073CFE" w14:paraId="120EEFA7" w14:textId="77777777" w:rsidTr="002450F1">
        <w:trPr>
          <w:gridAfter w:val="1"/>
          <w:wAfter w:w="133" w:type="dxa"/>
        </w:trPr>
        <w:tc>
          <w:tcPr>
            <w:tcW w:w="9859" w:type="dxa"/>
            <w:gridSpan w:val="21"/>
            <w:shd w:val="clear" w:color="auto" w:fill="F7CAAC"/>
          </w:tcPr>
          <w:p w14:paraId="066955D8"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7F9B015E" w14:textId="77777777" w:rsidTr="002450F1">
        <w:trPr>
          <w:gridAfter w:val="1"/>
          <w:wAfter w:w="133" w:type="dxa"/>
          <w:trHeight w:val="730"/>
        </w:trPr>
        <w:tc>
          <w:tcPr>
            <w:tcW w:w="9859" w:type="dxa"/>
            <w:gridSpan w:val="21"/>
          </w:tcPr>
          <w:p w14:paraId="620C93A6"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bCs/>
                <w:color w:val="000000" w:themeColor="text1"/>
                <w:szCs w:val="24"/>
              </w:rPr>
              <w:t xml:space="preserve">02/2004 - 12/2004:  </w:t>
            </w:r>
            <w:r w:rsidRPr="00073CFE">
              <w:rPr>
                <w:bCs/>
                <w:color w:val="000000" w:themeColor="text1"/>
                <w:szCs w:val="24"/>
              </w:rPr>
              <w:t xml:space="preserve">SAB Finance a.s., obor praxe: </w:t>
            </w:r>
            <w:r w:rsidRPr="00073CFE">
              <w:rPr>
                <w:color w:val="000000" w:themeColor="text1"/>
                <w:szCs w:val="24"/>
              </w:rPr>
              <w:t>Finance, Řízení rizik</w:t>
            </w:r>
          </w:p>
          <w:p w14:paraId="178920E2"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color w:val="000000" w:themeColor="text1"/>
                <w:szCs w:val="24"/>
              </w:rPr>
              <w:t>02/2016 – 05/2017:</w:t>
            </w:r>
            <w:r w:rsidRPr="00073CFE">
              <w:rPr>
                <w:color w:val="000000" w:themeColor="text1"/>
                <w:szCs w:val="24"/>
              </w:rPr>
              <w:t xml:space="preserve"> Senior Analyst, Baoviet Securities (Vietnam), obor praxe: Analýza trhu, Prediktivní modelování</w:t>
            </w:r>
          </w:p>
          <w:p w14:paraId="02BF4A88"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color w:val="000000" w:themeColor="text1"/>
                <w:szCs w:val="24"/>
              </w:rPr>
              <w:t xml:space="preserve">09/2017 – dosud:    </w:t>
            </w:r>
            <w:r w:rsidRPr="00073CFE">
              <w:rPr>
                <w:color w:val="000000" w:themeColor="text1"/>
                <w:szCs w:val="24"/>
              </w:rPr>
              <w:t>UTB ve Zlíně, Fakulta managementu a ekonomiky, akademický pracovník</w:t>
            </w:r>
          </w:p>
        </w:tc>
      </w:tr>
      <w:tr w:rsidR="0035386B" w:rsidRPr="00073CFE" w14:paraId="59E53E17" w14:textId="77777777" w:rsidTr="002450F1">
        <w:trPr>
          <w:gridAfter w:val="1"/>
          <w:wAfter w:w="133" w:type="dxa"/>
          <w:trHeight w:val="250"/>
        </w:trPr>
        <w:tc>
          <w:tcPr>
            <w:tcW w:w="9859" w:type="dxa"/>
            <w:gridSpan w:val="21"/>
            <w:shd w:val="clear" w:color="auto" w:fill="F7CAAC"/>
          </w:tcPr>
          <w:p w14:paraId="78907BAB"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7ABFFB79" w14:textId="77777777" w:rsidTr="002450F1">
        <w:trPr>
          <w:gridAfter w:val="1"/>
          <w:wAfter w:w="133" w:type="dxa"/>
          <w:trHeight w:val="303"/>
        </w:trPr>
        <w:tc>
          <w:tcPr>
            <w:tcW w:w="9859" w:type="dxa"/>
            <w:gridSpan w:val="21"/>
          </w:tcPr>
          <w:p w14:paraId="4A8BD2A5"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1 </w:t>
            </w:r>
          </w:p>
          <w:p w14:paraId="711CD90F" w14:textId="77777777" w:rsidR="0035386B" w:rsidRPr="00073CFE" w:rsidRDefault="0035386B" w:rsidP="0035386B">
            <w:pPr>
              <w:jc w:val="both"/>
              <w:rPr>
                <w:color w:val="000000" w:themeColor="text1"/>
              </w:rPr>
            </w:pPr>
            <w:r w:rsidRPr="00073CFE">
              <w:rPr>
                <w:color w:val="000000" w:themeColor="text1"/>
              </w:rPr>
              <w:t>Konzultant disertační práce - 1</w:t>
            </w:r>
          </w:p>
        </w:tc>
      </w:tr>
      <w:tr w:rsidR="0035386B" w:rsidRPr="00073CFE" w14:paraId="0496CE5D" w14:textId="77777777" w:rsidTr="002450F1">
        <w:trPr>
          <w:gridAfter w:val="1"/>
          <w:wAfter w:w="133" w:type="dxa"/>
          <w:cantSplit/>
        </w:trPr>
        <w:tc>
          <w:tcPr>
            <w:tcW w:w="3347" w:type="dxa"/>
            <w:gridSpan w:val="3"/>
            <w:tcBorders>
              <w:top w:val="single" w:sz="12" w:space="0" w:color="auto"/>
            </w:tcBorders>
            <w:shd w:val="clear" w:color="auto" w:fill="F7CAAC"/>
          </w:tcPr>
          <w:p w14:paraId="321F47DF"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4"/>
            <w:tcBorders>
              <w:top w:val="single" w:sz="12" w:space="0" w:color="auto"/>
            </w:tcBorders>
            <w:shd w:val="clear" w:color="auto" w:fill="F7CAAC"/>
          </w:tcPr>
          <w:p w14:paraId="7514F3A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7"/>
            <w:tcBorders>
              <w:top w:val="single" w:sz="12" w:space="0" w:color="auto"/>
              <w:right w:val="single" w:sz="12" w:space="0" w:color="auto"/>
            </w:tcBorders>
            <w:shd w:val="clear" w:color="auto" w:fill="F7CAAC"/>
          </w:tcPr>
          <w:p w14:paraId="3FD5207E"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7"/>
            <w:tcBorders>
              <w:top w:val="single" w:sz="12" w:space="0" w:color="auto"/>
              <w:left w:val="single" w:sz="12" w:space="0" w:color="auto"/>
            </w:tcBorders>
            <w:shd w:val="clear" w:color="auto" w:fill="F7CAAC"/>
          </w:tcPr>
          <w:p w14:paraId="6E4C6A4C"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333B4AFF" w14:textId="77777777" w:rsidTr="002450F1">
        <w:trPr>
          <w:gridAfter w:val="1"/>
          <w:wAfter w:w="133" w:type="dxa"/>
          <w:cantSplit/>
        </w:trPr>
        <w:tc>
          <w:tcPr>
            <w:tcW w:w="3347" w:type="dxa"/>
            <w:gridSpan w:val="3"/>
          </w:tcPr>
          <w:p w14:paraId="287776DD" w14:textId="77777777" w:rsidR="0035386B" w:rsidRPr="00073CFE" w:rsidRDefault="0035386B" w:rsidP="0035386B">
            <w:pPr>
              <w:jc w:val="both"/>
              <w:rPr>
                <w:color w:val="000000" w:themeColor="text1"/>
              </w:rPr>
            </w:pPr>
          </w:p>
        </w:tc>
        <w:tc>
          <w:tcPr>
            <w:tcW w:w="2245" w:type="dxa"/>
            <w:gridSpan w:val="4"/>
          </w:tcPr>
          <w:p w14:paraId="0A17D527" w14:textId="77777777" w:rsidR="0035386B" w:rsidRPr="00073CFE" w:rsidRDefault="0035386B" w:rsidP="0035386B">
            <w:pPr>
              <w:jc w:val="both"/>
              <w:rPr>
                <w:color w:val="000000" w:themeColor="text1"/>
              </w:rPr>
            </w:pPr>
          </w:p>
        </w:tc>
        <w:tc>
          <w:tcPr>
            <w:tcW w:w="2248" w:type="dxa"/>
            <w:gridSpan w:val="7"/>
            <w:tcBorders>
              <w:right w:val="single" w:sz="12" w:space="0" w:color="auto"/>
            </w:tcBorders>
          </w:tcPr>
          <w:p w14:paraId="4F58FCFA" w14:textId="77777777" w:rsidR="0035386B" w:rsidRPr="00073CFE" w:rsidRDefault="0035386B" w:rsidP="0035386B">
            <w:pPr>
              <w:jc w:val="both"/>
              <w:rPr>
                <w:color w:val="000000" w:themeColor="text1"/>
              </w:rPr>
            </w:pPr>
          </w:p>
        </w:tc>
        <w:tc>
          <w:tcPr>
            <w:tcW w:w="632" w:type="dxa"/>
            <w:gridSpan w:val="3"/>
            <w:tcBorders>
              <w:left w:val="single" w:sz="12" w:space="0" w:color="auto"/>
            </w:tcBorders>
            <w:shd w:val="clear" w:color="auto" w:fill="F7CAAC"/>
          </w:tcPr>
          <w:p w14:paraId="23EDEB6C" w14:textId="77777777" w:rsidR="0035386B" w:rsidRPr="00073CFE" w:rsidRDefault="0035386B" w:rsidP="0035386B">
            <w:pPr>
              <w:jc w:val="both"/>
              <w:rPr>
                <w:color w:val="000000" w:themeColor="text1"/>
              </w:rPr>
            </w:pPr>
            <w:r w:rsidRPr="00073CFE">
              <w:rPr>
                <w:b/>
                <w:color w:val="000000" w:themeColor="text1"/>
              </w:rPr>
              <w:t>WOS</w:t>
            </w:r>
          </w:p>
        </w:tc>
        <w:tc>
          <w:tcPr>
            <w:tcW w:w="693" w:type="dxa"/>
            <w:gridSpan w:val="2"/>
            <w:shd w:val="clear" w:color="auto" w:fill="F7CAAC"/>
          </w:tcPr>
          <w:p w14:paraId="796D5796"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gridSpan w:val="2"/>
            <w:shd w:val="clear" w:color="auto" w:fill="F7CAAC"/>
          </w:tcPr>
          <w:p w14:paraId="72C60F06"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70B9AF3B" w14:textId="77777777" w:rsidTr="002450F1">
        <w:trPr>
          <w:gridAfter w:val="1"/>
          <w:wAfter w:w="133" w:type="dxa"/>
          <w:cantSplit/>
          <w:trHeight w:val="70"/>
        </w:trPr>
        <w:tc>
          <w:tcPr>
            <w:tcW w:w="3347" w:type="dxa"/>
            <w:gridSpan w:val="3"/>
            <w:shd w:val="clear" w:color="auto" w:fill="F7CAAC"/>
          </w:tcPr>
          <w:p w14:paraId="04B8EF2F"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4"/>
            <w:shd w:val="clear" w:color="auto" w:fill="F7CAAC"/>
          </w:tcPr>
          <w:p w14:paraId="45BC89AF"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7"/>
            <w:tcBorders>
              <w:right w:val="single" w:sz="12" w:space="0" w:color="auto"/>
            </w:tcBorders>
            <w:shd w:val="clear" w:color="auto" w:fill="F7CAAC"/>
          </w:tcPr>
          <w:p w14:paraId="6CFACD79"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gridSpan w:val="3"/>
            <w:vMerge w:val="restart"/>
            <w:tcBorders>
              <w:left w:val="single" w:sz="12" w:space="0" w:color="auto"/>
            </w:tcBorders>
          </w:tcPr>
          <w:p w14:paraId="6CA97F0F" w14:textId="77777777" w:rsidR="0035386B" w:rsidRPr="00073CFE" w:rsidRDefault="0035386B" w:rsidP="0035386B">
            <w:pPr>
              <w:jc w:val="both"/>
              <w:rPr>
                <w:b/>
                <w:color w:val="000000" w:themeColor="text1"/>
              </w:rPr>
            </w:pPr>
            <w:r w:rsidRPr="00073CFE">
              <w:rPr>
                <w:b/>
                <w:color w:val="000000" w:themeColor="text1"/>
              </w:rPr>
              <w:t>65</w:t>
            </w:r>
          </w:p>
        </w:tc>
        <w:tc>
          <w:tcPr>
            <w:tcW w:w="693" w:type="dxa"/>
            <w:gridSpan w:val="2"/>
            <w:vMerge w:val="restart"/>
          </w:tcPr>
          <w:p w14:paraId="3D7C5610" w14:textId="77777777" w:rsidR="0035386B" w:rsidRPr="00073CFE" w:rsidRDefault="0035386B" w:rsidP="0035386B">
            <w:pPr>
              <w:jc w:val="both"/>
              <w:rPr>
                <w:b/>
                <w:color w:val="000000" w:themeColor="text1"/>
              </w:rPr>
            </w:pPr>
            <w:r w:rsidRPr="00073CFE">
              <w:rPr>
                <w:b/>
                <w:color w:val="000000" w:themeColor="text1"/>
              </w:rPr>
              <w:t>28</w:t>
            </w:r>
          </w:p>
        </w:tc>
        <w:tc>
          <w:tcPr>
            <w:tcW w:w="694" w:type="dxa"/>
            <w:gridSpan w:val="2"/>
            <w:vMerge w:val="restart"/>
          </w:tcPr>
          <w:p w14:paraId="65FE8824" w14:textId="77777777" w:rsidR="0035386B" w:rsidRPr="00073CFE" w:rsidRDefault="0035386B" w:rsidP="0035386B">
            <w:pPr>
              <w:jc w:val="both"/>
              <w:rPr>
                <w:b/>
                <w:color w:val="000000" w:themeColor="text1"/>
              </w:rPr>
            </w:pPr>
            <w:r w:rsidRPr="00073CFE">
              <w:rPr>
                <w:b/>
                <w:color w:val="000000" w:themeColor="text1"/>
              </w:rPr>
              <w:t>64</w:t>
            </w:r>
          </w:p>
        </w:tc>
      </w:tr>
      <w:tr w:rsidR="0035386B" w:rsidRPr="00073CFE" w14:paraId="505FB80E" w14:textId="77777777" w:rsidTr="002450F1">
        <w:trPr>
          <w:gridAfter w:val="1"/>
          <w:wAfter w:w="133" w:type="dxa"/>
          <w:trHeight w:val="205"/>
        </w:trPr>
        <w:tc>
          <w:tcPr>
            <w:tcW w:w="3347" w:type="dxa"/>
            <w:gridSpan w:val="3"/>
          </w:tcPr>
          <w:p w14:paraId="1E8468B1" w14:textId="77777777" w:rsidR="0035386B" w:rsidRPr="00073CFE" w:rsidRDefault="0035386B" w:rsidP="0035386B">
            <w:pPr>
              <w:jc w:val="both"/>
              <w:rPr>
                <w:color w:val="000000" w:themeColor="text1"/>
              </w:rPr>
            </w:pPr>
          </w:p>
        </w:tc>
        <w:tc>
          <w:tcPr>
            <w:tcW w:w="2245" w:type="dxa"/>
            <w:gridSpan w:val="4"/>
          </w:tcPr>
          <w:p w14:paraId="58B10453" w14:textId="77777777" w:rsidR="0035386B" w:rsidRPr="00073CFE" w:rsidRDefault="0035386B" w:rsidP="0035386B">
            <w:pPr>
              <w:jc w:val="both"/>
              <w:rPr>
                <w:color w:val="000000" w:themeColor="text1"/>
              </w:rPr>
            </w:pPr>
          </w:p>
        </w:tc>
        <w:tc>
          <w:tcPr>
            <w:tcW w:w="2248" w:type="dxa"/>
            <w:gridSpan w:val="7"/>
            <w:tcBorders>
              <w:right w:val="single" w:sz="12" w:space="0" w:color="auto"/>
            </w:tcBorders>
          </w:tcPr>
          <w:p w14:paraId="19FFBC92" w14:textId="77777777" w:rsidR="0035386B" w:rsidRPr="00073CFE" w:rsidRDefault="0035386B" w:rsidP="0035386B">
            <w:pPr>
              <w:jc w:val="both"/>
              <w:rPr>
                <w:color w:val="000000" w:themeColor="text1"/>
              </w:rPr>
            </w:pPr>
          </w:p>
        </w:tc>
        <w:tc>
          <w:tcPr>
            <w:tcW w:w="632" w:type="dxa"/>
            <w:gridSpan w:val="3"/>
            <w:vMerge/>
            <w:tcBorders>
              <w:left w:val="single" w:sz="12" w:space="0" w:color="auto"/>
            </w:tcBorders>
            <w:vAlign w:val="center"/>
          </w:tcPr>
          <w:p w14:paraId="02F1ED68" w14:textId="77777777" w:rsidR="0035386B" w:rsidRPr="00073CFE" w:rsidRDefault="0035386B" w:rsidP="0035386B">
            <w:pPr>
              <w:rPr>
                <w:b/>
                <w:color w:val="000000" w:themeColor="text1"/>
              </w:rPr>
            </w:pPr>
          </w:p>
        </w:tc>
        <w:tc>
          <w:tcPr>
            <w:tcW w:w="693" w:type="dxa"/>
            <w:gridSpan w:val="2"/>
            <w:vMerge/>
            <w:vAlign w:val="center"/>
          </w:tcPr>
          <w:p w14:paraId="162D6362" w14:textId="77777777" w:rsidR="0035386B" w:rsidRPr="00073CFE" w:rsidRDefault="0035386B" w:rsidP="0035386B">
            <w:pPr>
              <w:rPr>
                <w:b/>
                <w:color w:val="000000" w:themeColor="text1"/>
              </w:rPr>
            </w:pPr>
          </w:p>
        </w:tc>
        <w:tc>
          <w:tcPr>
            <w:tcW w:w="694" w:type="dxa"/>
            <w:gridSpan w:val="2"/>
            <w:vMerge/>
            <w:vAlign w:val="center"/>
          </w:tcPr>
          <w:p w14:paraId="664A6DB5" w14:textId="77777777" w:rsidR="0035386B" w:rsidRPr="00073CFE" w:rsidRDefault="0035386B" w:rsidP="0035386B">
            <w:pPr>
              <w:rPr>
                <w:b/>
                <w:color w:val="000000" w:themeColor="text1"/>
              </w:rPr>
            </w:pPr>
          </w:p>
        </w:tc>
      </w:tr>
      <w:tr w:rsidR="0035386B" w:rsidRPr="00073CFE" w14:paraId="3907AF8D" w14:textId="77777777" w:rsidTr="002450F1">
        <w:trPr>
          <w:gridAfter w:val="1"/>
          <w:wAfter w:w="133" w:type="dxa"/>
        </w:trPr>
        <w:tc>
          <w:tcPr>
            <w:tcW w:w="9859" w:type="dxa"/>
            <w:gridSpan w:val="21"/>
            <w:shd w:val="clear" w:color="auto" w:fill="F7CAAC"/>
          </w:tcPr>
          <w:p w14:paraId="0324E23B"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0B99EFA0" w14:textId="77777777" w:rsidTr="002450F1">
        <w:trPr>
          <w:gridAfter w:val="1"/>
          <w:wAfter w:w="133" w:type="dxa"/>
          <w:trHeight w:val="2347"/>
        </w:trPr>
        <w:tc>
          <w:tcPr>
            <w:tcW w:w="9859" w:type="dxa"/>
            <w:gridSpan w:val="21"/>
          </w:tcPr>
          <w:p w14:paraId="2AFE2AFA" w14:textId="77777777" w:rsidR="007F70B3" w:rsidRPr="000B1C23" w:rsidRDefault="007F70B3" w:rsidP="007F70B3">
            <w:pPr>
              <w:rPr>
                <w:ins w:id="1512" w:author="Bronislava Neubauerová" w:date="2020-08-25T13:34:00Z"/>
                <w:color w:val="444444"/>
              </w:rPr>
            </w:pPr>
            <w:ins w:id="1513" w:author="Bronislava Neubauerová" w:date="2020-08-25T13:34:00Z">
              <w:r w:rsidRPr="000B1C23">
                <w:rPr>
                  <w:color w:val="444444"/>
                </w:rPr>
                <w:t>HOMOLKA, L</w:t>
              </w:r>
              <w:r>
                <w:rPr>
                  <w:color w:val="444444"/>
                </w:rPr>
                <w:t xml:space="preserve">., </w:t>
              </w:r>
              <w:r w:rsidRPr="000B1C23">
                <w:rPr>
                  <w:color w:val="444444"/>
                </w:rPr>
                <w:t xml:space="preserve">NGO, </w:t>
              </w:r>
              <w:r>
                <w:rPr>
                  <w:color w:val="444444"/>
                </w:rPr>
                <w:t xml:space="preserve">M.V., </w:t>
              </w:r>
              <w:r w:rsidRPr="000B1C23">
                <w:rPr>
                  <w:color w:val="444444"/>
                </w:rPr>
                <w:t xml:space="preserve">PAVELKOVÁ, </w:t>
              </w:r>
              <w:r>
                <w:rPr>
                  <w:color w:val="444444"/>
                </w:rPr>
                <w:t xml:space="preserve">D., Bach, T.L., </w:t>
              </w:r>
              <w:r w:rsidRPr="000B1C23">
                <w:rPr>
                  <w:color w:val="444444"/>
                </w:rPr>
                <w:t>DEHNING</w:t>
              </w:r>
              <w:r>
                <w:rPr>
                  <w:color w:val="444444"/>
                </w:rPr>
                <w:t>, B.</w:t>
              </w:r>
              <w:r w:rsidRPr="000B1C23">
                <w:rPr>
                  <w:color w:val="444444"/>
                </w:rPr>
                <w:t xml:space="preserve"> Short-and medium-term car registration forecasting based on selected macro and socio-economic indicators in European countries.</w:t>
              </w:r>
              <w:r w:rsidRPr="000B1C23">
                <w:rPr>
                  <w:rStyle w:val="apple-converted-space"/>
                  <w:color w:val="444444"/>
                </w:rPr>
                <w:t> </w:t>
              </w:r>
              <w:r w:rsidRPr="000B1C23">
                <w:rPr>
                  <w:i/>
                  <w:iCs/>
                  <w:color w:val="444444"/>
                  <w:bdr w:val="none" w:sz="0" w:space="0" w:color="auto" w:frame="1"/>
                </w:rPr>
                <w:t>Research in Transportation Economics</w:t>
              </w:r>
              <w:r>
                <w:rPr>
                  <w:rStyle w:val="apple-converted-space"/>
                </w:rPr>
                <w:t xml:space="preserve"> </w:t>
              </w:r>
              <w:r w:rsidRPr="000B1C23">
                <w:rPr>
                  <w:color w:val="444444"/>
                </w:rPr>
                <w:t>20</w:t>
              </w:r>
              <w:r>
                <w:rPr>
                  <w:color w:val="444444"/>
                </w:rPr>
                <w:t>20</w:t>
              </w:r>
              <w:r w:rsidRPr="000B1C23">
                <w:rPr>
                  <w:color w:val="444444"/>
                </w:rPr>
                <w:t>, vol. 80</w:t>
              </w:r>
              <w:r>
                <w:rPr>
                  <w:color w:val="444444"/>
                </w:rPr>
                <w:t xml:space="preserve"> (2020) 100752. </w:t>
              </w:r>
              <w:r w:rsidRPr="000B1C23">
                <w:rPr>
                  <w:color w:val="444444"/>
                </w:rPr>
                <w:t>ISSN 0739-8859</w:t>
              </w:r>
              <w:r>
                <w:rPr>
                  <w:color w:val="444444"/>
                </w:rPr>
                <w:t>. (35 %)</w:t>
              </w:r>
            </w:ins>
          </w:p>
          <w:p w14:paraId="76E67DF4"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VYCHYTILOVÁ, J., NGO, M. V., BACH, L.T., DEHNING, B. Passenger Car Sales Projections: Measuring the Accuracy of a Sales Forecasting Model. </w:t>
            </w:r>
            <w:r w:rsidRPr="00073CFE">
              <w:rPr>
                <w:b w:val="0"/>
                <w:i/>
                <w:color w:val="000000" w:themeColor="text1"/>
                <w:sz w:val="20"/>
              </w:rPr>
              <w:t>Ekonomický časopis</w:t>
            </w:r>
            <w:r w:rsidRPr="00073CFE">
              <w:rPr>
                <w:b w:val="0"/>
                <w:color w:val="000000" w:themeColor="text1"/>
                <w:sz w:val="20"/>
              </w:rPr>
              <w:t>. 2018, Volume 66, Issue 3, pp. 227-249. ISSN 00133035. (30%)</w:t>
            </w:r>
          </w:p>
          <w:p w14:paraId="037AE04C" w14:textId="77777777" w:rsidR="003B57B6" w:rsidRPr="00073CFE" w:rsidRDefault="003B57B6" w:rsidP="0035386B">
            <w:pPr>
              <w:pStyle w:val="Abstrakt"/>
              <w:spacing w:line="240" w:lineRule="auto"/>
              <w:jc w:val="both"/>
              <w:rPr>
                <w:b w:val="0"/>
                <w:color w:val="000000" w:themeColor="text1"/>
                <w:sz w:val="20"/>
                <w:szCs w:val="20"/>
              </w:rPr>
            </w:pPr>
            <w:r w:rsidRPr="00073CFE">
              <w:rPr>
                <w:b w:val="0"/>
                <w:color w:val="000000" w:themeColor="text1"/>
                <w:sz w:val="20"/>
              </w:rPr>
              <w:t xml:space="preserve">HOMOLKA, L., PAVELKOVÁ, D. Predictive Power of the ZEW Sentiment Indicator: Case of the German Automotive Industry. </w:t>
            </w:r>
            <w:r w:rsidRPr="00073CFE">
              <w:rPr>
                <w:b w:val="0"/>
                <w:i/>
                <w:color w:val="000000" w:themeColor="text1"/>
                <w:sz w:val="20"/>
              </w:rPr>
              <w:t>Acta Polytechnica Hungarica</w:t>
            </w:r>
            <w:r w:rsidRPr="00073CFE">
              <w:rPr>
                <w:b w:val="0"/>
                <w:color w:val="000000" w:themeColor="text1"/>
                <w:sz w:val="20"/>
              </w:rPr>
              <w:t xml:space="preserve">. 2018, Volume 15, Issue 4, pp. 161-178. ISSN 1785-8860. DOI: </w:t>
            </w:r>
            <w:r w:rsidRPr="00073CFE">
              <w:rPr>
                <w:b w:val="0"/>
                <w:color w:val="000000" w:themeColor="text1"/>
                <w:sz w:val="20"/>
                <w:szCs w:val="20"/>
              </w:rPr>
              <w:t>10.12700/APH.15.4.2018.4.9 (60 %)</w:t>
            </w:r>
          </w:p>
          <w:p w14:paraId="1BFB7165"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KNÁPKOVÁ, A., KOLMAN, K., PHAM, H. EVA and Key Performance Indicators: The Case of Automotive Sector in PreCrisis, Crisis and Post-Crisis Periods. </w:t>
            </w:r>
            <w:r w:rsidRPr="00073CFE">
              <w:rPr>
                <w:b w:val="0"/>
                <w:i/>
                <w:color w:val="000000" w:themeColor="text1"/>
                <w:sz w:val="20"/>
              </w:rPr>
              <w:t>Economics and Sociology</w:t>
            </w:r>
            <w:r w:rsidRPr="00073CFE">
              <w:rPr>
                <w:b w:val="0"/>
                <w:color w:val="000000" w:themeColor="text1"/>
                <w:sz w:val="20"/>
              </w:rPr>
              <w:t>, 2018, Vol. 11, No 3, pp. 78-95. ISSN 2071-789X. DOI: 10.14254/2071-789X.2018/11-3/5 (35%)</w:t>
            </w:r>
          </w:p>
          <w:p w14:paraId="1839E27F" w14:textId="77777777" w:rsidR="0035386B" w:rsidRPr="00073CFE" w:rsidRDefault="0035386B" w:rsidP="0035386B">
            <w:pPr>
              <w:jc w:val="both"/>
              <w:rPr>
                <w:color w:val="000000" w:themeColor="text1"/>
              </w:rPr>
            </w:pPr>
            <w:r w:rsidRPr="00073CFE">
              <w:rPr>
                <w:color w:val="000000" w:themeColor="text1"/>
              </w:rPr>
              <w:t xml:space="preserve">VIRGLEROVÁ, Z., HOMOLKA, L., SMRČKA, L., LAZÁNYI, K., KLIEŠTIK, T. </w:t>
            </w:r>
            <w:r w:rsidR="003B57B6" w:rsidRPr="00073CFE">
              <w:rPr>
                <w:color w:val="000000" w:themeColor="text1"/>
              </w:rPr>
              <w:t>Key Determinants of the Quality of Business Environment of SMEs in the Czech Republic.</w:t>
            </w:r>
            <w:r w:rsidRPr="00073CFE">
              <w:rPr>
                <w:color w:val="000000" w:themeColor="text1"/>
              </w:rPr>
              <w:t xml:space="preserve"> </w:t>
            </w:r>
            <w:r w:rsidRPr="00073CFE">
              <w:rPr>
                <w:i/>
                <w:iCs/>
                <w:color w:val="000000" w:themeColor="text1"/>
              </w:rPr>
              <w:t>E+M Ekonomie a Management</w:t>
            </w:r>
            <w:r w:rsidRPr="00073CFE">
              <w:rPr>
                <w:color w:val="000000" w:themeColor="text1"/>
              </w:rPr>
              <w:t>, 2017, roč. 20, č. 2, s. 87-101. ISSN 1212-3609 (20%).</w:t>
            </w:r>
          </w:p>
          <w:p w14:paraId="18D58255" w14:textId="77777777" w:rsidR="0035386B" w:rsidRDefault="0035386B" w:rsidP="0035386B">
            <w:pPr>
              <w:jc w:val="both"/>
              <w:rPr>
                <w:ins w:id="1514" w:author="Bronislava Neubauerová" w:date="2020-08-25T13:34:00Z"/>
                <w:strike/>
                <w:color w:val="000000" w:themeColor="text1"/>
              </w:rPr>
            </w:pPr>
            <w:r w:rsidRPr="00073CFE">
              <w:rPr>
                <w:strike/>
                <w:color w:val="000000" w:themeColor="text1"/>
              </w:rPr>
              <w:t xml:space="preserve">KNÁPKOVÁ, A., HOMOLKA, L., PAVELKOVÁ, D. Využití ekonomické přidané hodnoty a vliv jejího využívání na finanční výkonnost podniků. </w:t>
            </w:r>
            <w:r w:rsidRPr="00073CFE">
              <w:rPr>
                <w:i/>
                <w:iCs/>
                <w:strike/>
                <w:color w:val="000000" w:themeColor="text1"/>
              </w:rPr>
              <w:t>Trendy ekonomiky a managementu</w:t>
            </w:r>
            <w:r w:rsidRPr="00073CFE">
              <w:rPr>
                <w:strike/>
                <w:color w:val="000000" w:themeColor="text1"/>
              </w:rPr>
              <w:t>, 2014, roč. 8, č. 19, s. 18-26. ISSN 1802-8527 (33%).</w:t>
            </w:r>
          </w:p>
          <w:p w14:paraId="51F5BB36" w14:textId="77777777" w:rsidR="007F70B3" w:rsidRPr="000B1C23" w:rsidRDefault="007F70B3" w:rsidP="007F70B3">
            <w:pPr>
              <w:jc w:val="both"/>
              <w:rPr>
                <w:ins w:id="1515" w:author="Bronislava Neubauerová" w:date="2020-08-25T13:34:00Z"/>
                <w:i/>
                <w:iCs/>
              </w:rPr>
            </w:pPr>
            <w:ins w:id="1516" w:author="Bronislava Neubauerová" w:date="2020-08-25T13:34:00Z">
              <w:r w:rsidRPr="000B1C23">
                <w:rPr>
                  <w:i/>
                  <w:iCs/>
                </w:rPr>
                <w:t>Přehled projektové činnosti:</w:t>
              </w:r>
            </w:ins>
          </w:p>
          <w:p w14:paraId="5B1BF9A1" w14:textId="77777777" w:rsidR="007F70B3" w:rsidRPr="000B1C23" w:rsidRDefault="007F70B3" w:rsidP="007F70B3">
            <w:pPr>
              <w:jc w:val="both"/>
              <w:rPr>
                <w:ins w:id="1517" w:author="Bronislava Neubauerová" w:date="2020-08-25T13:34:00Z"/>
              </w:rPr>
            </w:pPr>
            <w:ins w:id="1518" w:author="Bronislava Neubauerová" w:date="2020-08-25T13:34:00Z">
              <w:r w:rsidRPr="000B1C23">
                <w:t xml:space="preserve">TA ČR: </w:t>
              </w:r>
            </w:ins>
          </w:p>
          <w:p w14:paraId="5B448EB9" w14:textId="77777777" w:rsidR="007F70B3" w:rsidRPr="00264ADE" w:rsidRDefault="007F70B3" w:rsidP="007F70B3">
            <w:pPr>
              <w:jc w:val="both"/>
              <w:rPr>
                <w:ins w:id="1519" w:author="Bronislava Neubauerová" w:date="2020-08-25T13:34:00Z"/>
              </w:rPr>
            </w:pPr>
            <w:ins w:id="1520" w:author="Bronislava Neubauerová" w:date="2020-08-25T13:34:00Z">
              <w:r w:rsidRPr="000B1C23">
                <w:t>TL03000737 (2020-2023) Behaviorální ekonomie jako nástroj cílené aktivizace obyvatelstva k využívání bankovních produktů finančního zajištění (zodpovědný řešitel)</w:t>
              </w:r>
            </w:ins>
          </w:p>
          <w:p w14:paraId="7FB2DB74" w14:textId="1812806D" w:rsidR="007F70B3" w:rsidRPr="00073CFE" w:rsidRDefault="007F70B3" w:rsidP="0035386B">
            <w:pPr>
              <w:jc w:val="both"/>
              <w:rPr>
                <w:strike/>
                <w:color w:val="000000" w:themeColor="text1"/>
              </w:rPr>
            </w:pPr>
          </w:p>
        </w:tc>
      </w:tr>
      <w:tr w:rsidR="0035386B" w:rsidRPr="00073CFE" w14:paraId="79357F7B" w14:textId="77777777" w:rsidTr="002450F1">
        <w:trPr>
          <w:gridAfter w:val="1"/>
          <w:wAfter w:w="133" w:type="dxa"/>
          <w:trHeight w:val="218"/>
        </w:trPr>
        <w:tc>
          <w:tcPr>
            <w:tcW w:w="9859" w:type="dxa"/>
            <w:gridSpan w:val="21"/>
            <w:shd w:val="clear" w:color="auto" w:fill="F7CAAC"/>
          </w:tcPr>
          <w:p w14:paraId="2B8A719E" w14:textId="77777777" w:rsidR="0035386B" w:rsidRPr="00073CFE" w:rsidRDefault="0035386B" w:rsidP="0035386B">
            <w:pPr>
              <w:rPr>
                <w:b/>
                <w:color w:val="000000" w:themeColor="text1"/>
              </w:rPr>
            </w:pPr>
            <w:r w:rsidRPr="00073CFE">
              <w:rPr>
                <w:b/>
                <w:color w:val="000000" w:themeColor="text1"/>
              </w:rPr>
              <w:t xml:space="preserve">Působení v zahraničí: </w:t>
            </w:r>
          </w:p>
        </w:tc>
      </w:tr>
      <w:tr w:rsidR="0035386B" w:rsidRPr="00073CFE" w14:paraId="07A96622" w14:textId="77777777" w:rsidTr="002450F1">
        <w:trPr>
          <w:gridAfter w:val="1"/>
          <w:wAfter w:w="133" w:type="dxa"/>
          <w:trHeight w:val="202"/>
        </w:trPr>
        <w:tc>
          <w:tcPr>
            <w:tcW w:w="9859" w:type="dxa"/>
            <w:gridSpan w:val="21"/>
          </w:tcPr>
          <w:p w14:paraId="14687DA9" w14:textId="77777777" w:rsidR="0035386B" w:rsidRPr="00073CFE" w:rsidRDefault="0035386B" w:rsidP="0035386B">
            <w:pPr>
              <w:rPr>
                <w:color w:val="000000" w:themeColor="text1"/>
              </w:rPr>
            </w:pPr>
            <w:r w:rsidRPr="00073CFE">
              <w:rPr>
                <w:color w:val="000000" w:themeColor="text1"/>
              </w:rPr>
              <w:t>2016 - Ton Duc Than University, Vietnam (3 měsíce)</w:t>
            </w:r>
          </w:p>
        </w:tc>
      </w:tr>
      <w:tr w:rsidR="0035386B" w:rsidRPr="00073CFE" w14:paraId="4804509E" w14:textId="77777777" w:rsidTr="002450F1">
        <w:trPr>
          <w:gridAfter w:val="1"/>
          <w:wAfter w:w="133" w:type="dxa"/>
          <w:cantSplit/>
          <w:trHeight w:val="106"/>
        </w:trPr>
        <w:tc>
          <w:tcPr>
            <w:tcW w:w="2518" w:type="dxa"/>
            <w:shd w:val="clear" w:color="auto" w:fill="F7CAAC"/>
          </w:tcPr>
          <w:p w14:paraId="08BFE080"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10"/>
          </w:tcPr>
          <w:p w14:paraId="4414402D" w14:textId="77777777" w:rsidR="0035386B" w:rsidRPr="00073CFE" w:rsidRDefault="0035386B" w:rsidP="0035386B">
            <w:pPr>
              <w:jc w:val="both"/>
              <w:rPr>
                <w:color w:val="000000" w:themeColor="text1"/>
              </w:rPr>
            </w:pPr>
          </w:p>
        </w:tc>
        <w:tc>
          <w:tcPr>
            <w:tcW w:w="786" w:type="dxa"/>
            <w:gridSpan w:val="3"/>
            <w:shd w:val="clear" w:color="auto" w:fill="F7CAAC"/>
          </w:tcPr>
          <w:p w14:paraId="57EEE898"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7"/>
          </w:tcPr>
          <w:p w14:paraId="035DFECA" w14:textId="77777777" w:rsidR="0035386B" w:rsidRPr="00073CFE" w:rsidRDefault="0035386B" w:rsidP="0035386B">
            <w:pPr>
              <w:jc w:val="both"/>
              <w:rPr>
                <w:color w:val="000000" w:themeColor="text1"/>
              </w:rPr>
            </w:pPr>
          </w:p>
        </w:tc>
      </w:tr>
      <w:tr w:rsidR="002450F1" w:rsidRPr="00073CFE" w14:paraId="43A7A781" w14:textId="77777777" w:rsidTr="008510E4">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14:paraId="2D7D86C3" w14:textId="7777777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5A3CAADE" w14:textId="77777777" w:rsidTr="008510E4">
        <w:tc>
          <w:tcPr>
            <w:tcW w:w="2647" w:type="dxa"/>
            <w:gridSpan w:val="2"/>
            <w:tcBorders>
              <w:top w:val="double" w:sz="4" w:space="0" w:color="auto"/>
            </w:tcBorders>
            <w:shd w:val="clear" w:color="auto" w:fill="F7CAAC"/>
          </w:tcPr>
          <w:p w14:paraId="11D1D057" w14:textId="77777777" w:rsidR="002450F1" w:rsidRPr="00073CFE" w:rsidRDefault="002450F1" w:rsidP="002450F1">
            <w:pPr>
              <w:jc w:val="both"/>
              <w:rPr>
                <w:b/>
                <w:color w:val="000000" w:themeColor="text1"/>
              </w:rPr>
            </w:pPr>
            <w:r w:rsidRPr="00073CFE">
              <w:rPr>
                <w:b/>
                <w:color w:val="000000" w:themeColor="text1"/>
              </w:rPr>
              <w:t>Vysoká škola</w:t>
            </w:r>
          </w:p>
        </w:tc>
        <w:tc>
          <w:tcPr>
            <w:tcW w:w="7345" w:type="dxa"/>
            <w:gridSpan w:val="20"/>
          </w:tcPr>
          <w:p w14:paraId="3932503B"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4AEC0557" w14:textId="77777777" w:rsidTr="008510E4">
        <w:tc>
          <w:tcPr>
            <w:tcW w:w="2647" w:type="dxa"/>
            <w:gridSpan w:val="2"/>
            <w:shd w:val="clear" w:color="auto" w:fill="F7CAAC"/>
          </w:tcPr>
          <w:p w14:paraId="6473F2C5"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345" w:type="dxa"/>
            <w:gridSpan w:val="20"/>
          </w:tcPr>
          <w:p w14:paraId="4F354D87"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48EC59E6" w14:textId="77777777" w:rsidTr="008510E4">
        <w:tc>
          <w:tcPr>
            <w:tcW w:w="2647" w:type="dxa"/>
            <w:gridSpan w:val="2"/>
            <w:shd w:val="clear" w:color="auto" w:fill="F7CAAC"/>
          </w:tcPr>
          <w:p w14:paraId="5B95B784"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5" w:type="dxa"/>
            <w:gridSpan w:val="20"/>
          </w:tcPr>
          <w:p w14:paraId="19AE25C9"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1069DA9C" w14:textId="77777777" w:rsidTr="008510E4">
        <w:tc>
          <w:tcPr>
            <w:tcW w:w="2647" w:type="dxa"/>
            <w:gridSpan w:val="2"/>
            <w:shd w:val="clear" w:color="auto" w:fill="F7CAAC"/>
          </w:tcPr>
          <w:p w14:paraId="2E41AA24"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3" w:type="dxa"/>
            <w:gridSpan w:val="10"/>
          </w:tcPr>
          <w:p w14:paraId="2828FBE6" w14:textId="77777777" w:rsidR="0035386B" w:rsidRPr="00073CFE" w:rsidRDefault="0035386B" w:rsidP="0035386B">
            <w:pPr>
              <w:jc w:val="both"/>
              <w:rPr>
                <w:color w:val="000000" w:themeColor="text1"/>
                <w:highlight w:val="yellow"/>
              </w:rPr>
            </w:pPr>
            <w:r w:rsidRPr="00073CFE">
              <w:rPr>
                <w:color w:val="000000" w:themeColor="text1"/>
              </w:rPr>
              <w:t>Adriana KNÁPKOVÁ</w:t>
            </w:r>
          </w:p>
        </w:tc>
        <w:tc>
          <w:tcPr>
            <w:tcW w:w="711" w:type="dxa"/>
            <w:gridSpan w:val="3"/>
            <w:shd w:val="clear" w:color="auto" w:fill="F7CAAC"/>
          </w:tcPr>
          <w:p w14:paraId="475471B5" w14:textId="77777777" w:rsidR="0035386B" w:rsidRPr="00073CFE" w:rsidRDefault="0035386B" w:rsidP="0035386B">
            <w:pPr>
              <w:jc w:val="both"/>
              <w:rPr>
                <w:b/>
                <w:color w:val="000000" w:themeColor="text1"/>
              </w:rPr>
            </w:pPr>
            <w:r w:rsidRPr="00073CFE">
              <w:rPr>
                <w:b/>
                <w:color w:val="000000" w:themeColor="text1"/>
              </w:rPr>
              <w:t>Tituly</w:t>
            </w:r>
          </w:p>
        </w:tc>
        <w:tc>
          <w:tcPr>
            <w:tcW w:w="2101" w:type="dxa"/>
            <w:gridSpan w:val="7"/>
          </w:tcPr>
          <w:p w14:paraId="0D9B0DB7" w14:textId="77777777" w:rsidR="0035386B" w:rsidRPr="00073CFE" w:rsidRDefault="0035386B" w:rsidP="0035386B">
            <w:pPr>
              <w:jc w:val="both"/>
              <w:rPr>
                <w:color w:val="000000" w:themeColor="text1"/>
              </w:rPr>
            </w:pPr>
            <w:r w:rsidRPr="00073CFE">
              <w:rPr>
                <w:color w:val="000000" w:themeColor="text1"/>
              </w:rPr>
              <w:t>doc. Ing., Ph.D.</w:t>
            </w:r>
          </w:p>
        </w:tc>
      </w:tr>
      <w:tr w:rsidR="0035386B" w:rsidRPr="00073CFE" w14:paraId="4E36ABF2" w14:textId="77777777" w:rsidTr="008510E4">
        <w:tc>
          <w:tcPr>
            <w:tcW w:w="2647" w:type="dxa"/>
            <w:gridSpan w:val="2"/>
            <w:shd w:val="clear" w:color="auto" w:fill="F7CAAC"/>
          </w:tcPr>
          <w:p w14:paraId="47F43DD5"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gridSpan w:val="2"/>
          </w:tcPr>
          <w:p w14:paraId="7FF4DFD4" w14:textId="77777777" w:rsidR="0035386B" w:rsidRPr="00073CFE" w:rsidRDefault="0035386B" w:rsidP="0035386B">
            <w:pPr>
              <w:jc w:val="both"/>
              <w:rPr>
                <w:color w:val="000000" w:themeColor="text1"/>
              </w:rPr>
            </w:pPr>
            <w:r w:rsidRPr="00073CFE">
              <w:rPr>
                <w:color w:val="000000" w:themeColor="text1"/>
              </w:rPr>
              <w:t>1977</w:t>
            </w:r>
          </w:p>
        </w:tc>
        <w:tc>
          <w:tcPr>
            <w:tcW w:w="1718" w:type="dxa"/>
            <w:gridSpan w:val="2"/>
            <w:shd w:val="clear" w:color="auto" w:fill="F7CAAC"/>
          </w:tcPr>
          <w:p w14:paraId="703BC4D8"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4"/>
          </w:tcPr>
          <w:p w14:paraId="3FFB83FC" w14:textId="77777777" w:rsidR="0035386B" w:rsidRPr="00073CFE" w:rsidRDefault="0035386B" w:rsidP="0035386B">
            <w:pPr>
              <w:jc w:val="both"/>
              <w:rPr>
                <w:color w:val="000000" w:themeColor="text1"/>
              </w:rPr>
            </w:pPr>
            <w:r w:rsidRPr="00073CFE">
              <w:rPr>
                <w:color w:val="000000" w:themeColor="text1"/>
              </w:rPr>
              <w:t>pp</w:t>
            </w:r>
          </w:p>
        </w:tc>
        <w:tc>
          <w:tcPr>
            <w:tcW w:w="994" w:type="dxa"/>
            <w:gridSpan w:val="2"/>
            <w:shd w:val="clear" w:color="auto" w:fill="F7CAAC"/>
          </w:tcPr>
          <w:p w14:paraId="2F033B95" w14:textId="77777777" w:rsidR="0035386B" w:rsidRPr="00073CFE" w:rsidRDefault="0035386B" w:rsidP="0035386B">
            <w:pPr>
              <w:jc w:val="both"/>
              <w:rPr>
                <w:b/>
                <w:color w:val="000000" w:themeColor="text1"/>
              </w:rPr>
            </w:pPr>
            <w:r w:rsidRPr="00073CFE">
              <w:rPr>
                <w:b/>
                <w:color w:val="000000" w:themeColor="text1"/>
              </w:rPr>
              <w:t>Rozsah</w:t>
            </w:r>
          </w:p>
        </w:tc>
        <w:tc>
          <w:tcPr>
            <w:tcW w:w="711" w:type="dxa"/>
            <w:gridSpan w:val="3"/>
          </w:tcPr>
          <w:p w14:paraId="2A117F39" w14:textId="77777777" w:rsidR="0035386B" w:rsidRPr="00073CFE" w:rsidRDefault="0035386B" w:rsidP="0035386B">
            <w:pPr>
              <w:jc w:val="both"/>
              <w:rPr>
                <w:color w:val="000000" w:themeColor="text1"/>
              </w:rPr>
            </w:pPr>
            <w:r w:rsidRPr="00073CFE">
              <w:rPr>
                <w:color w:val="000000" w:themeColor="text1"/>
              </w:rPr>
              <w:t>40</w:t>
            </w:r>
          </w:p>
        </w:tc>
        <w:tc>
          <w:tcPr>
            <w:tcW w:w="711" w:type="dxa"/>
            <w:gridSpan w:val="3"/>
            <w:shd w:val="clear" w:color="auto" w:fill="F7CAAC"/>
          </w:tcPr>
          <w:p w14:paraId="7C4A7B1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90" w:type="dxa"/>
            <w:gridSpan w:val="4"/>
          </w:tcPr>
          <w:p w14:paraId="5061AD00"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067B0D1F" w14:textId="77777777" w:rsidTr="008510E4">
        <w:tc>
          <w:tcPr>
            <w:tcW w:w="5194" w:type="dxa"/>
            <w:gridSpan w:val="6"/>
            <w:shd w:val="clear" w:color="auto" w:fill="F7CAAC"/>
          </w:tcPr>
          <w:p w14:paraId="226F3FA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4"/>
          </w:tcPr>
          <w:p w14:paraId="20EAA4BE" w14:textId="77777777" w:rsidR="0035386B" w:rsidRPr="00073CFE" w:rsidRDefault="0035386B" w:rsidP="0035386B">
            <w:pPr>
              <w:jc w:val="both"/>
              <w:rPr>
                <w:color w:val="000000" w:themeColor="text1"/>
              </w:rPr>
            </w:pPr>
            <w:r w:rsidRPr="00073CFE">
              <w:rPr>
                <w:color w:val="000000" w:themeColor="text1"/>
              </w:rPr>
              <w:t>pp</w:t>
            </w:r>
          </w:p>
        </w:tc>
        <w:tc>
          <w:tcPr>
            <w:tcW w:w="994" w:type="dxa"/>
            <w:gridSpan w:val="2"/>
            <w:shd w:val="clear" w:color="auto" w:fill="F7CAAC"/>
          </w:tcPr>
          <w:p w14:paraId="64BEDF25" w14:textId="77777777" w:rsidR="0035386B" w:rsidRPr="00073CFE" w:rsidRDefault="0035386B" w:rsidP="0035386B">
            <w:pPr>
              <w:jc w:val="both"/>
              <w:rPr>
                <w:b/>
                <w:color w:val="000000" w:themeColor="text1"/>
              </w:rPr>
            </w:pPr>
            <w:r w:rsidRPr="00073CFE">
              <w:rPr>
                <w:b/>
                <w:color w:val="000000" w:themeColor="text1"/>
              </w:rPr>
              <w:t>Rozsah</w:t>
            </w:r>
          </w:p>
        </w:tc>
        <w:tc>
          <w:tcPr>
            <w:tcW w:w="711" w:type="dxa"/>
            <w:gridSpan w:val="3"/>
          </w:tcPr>
          <w:p w14:paraId="09836B48" w14:textId="77777777" w:rsidR="0035386B" w:rsidRPr="00073CFE" w:rsidRDefault="0035386B" w:rsidP="0035386B">
            <w:pPr>
              <w:jc w:val="both"/>
              <w:rPr>
                <w:color w:val="000000" w:themeColor="text1"/>
              </w:rPr>
            </w:pPr>
            <w:r w:rsidRPr="00073CFE">
              <w:rPr>
                <w:color w:val="000000" w:themeColor="text1"/>
              </w:rPr>
              <w:t>40</w:t>
            </w:r>
          </w:p>
        </w:tc>
        <w:tc>
          <w:tcPr>
            <w:tcW w:w="711" w:type="dxa"/>
            <w:gridSpan w:val="3"/>
            <w:shd w:val="clear" w:color="auto" w:fill="F7CAAC"/>
          </w:tcPr>
          <w:p w14:paraId="11B75EA9"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90" w:type="dxa"/>
            <w:gridSpan w:val="4"/>
          </w:tcPr>
          <w:p w14:paraId="42B72108"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558F83D" w14:textId="77777777" w:rsidTr="008510E4">
        <w:tc>
          <w:tcPr>
            <w:tcW w:w="6186" w:type="dxa"/>
            <w:gridSpan w:val="10"/>
            <w:shd w:val="clear" w:color="auto" w:fill="F7CAAC"/>
          </w:tcPr>
          <w:p w14:paraId="39B3103D"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5" w:type="dxa"/>
            <w:gridSpan w:val="5"/>
            <w:shd w:val="clear" w:color="auto" w:fill="F7CAAC"/>
          </w:tcPr>
          <w:p w14:paraId="2582D3EC" w14:textId="77777777" w:rsidR="0035386B" w:rsidRPr="00073CFE" w:rsidRDefault="0035386B" w:rsidP="0035386B">
            <w:pPr>
              <w:jc w:val="both"/>
              <w:rPr>
                <w:b/>
                <w:color w:val="000000" w:themeColor="text1"/>
              </w:rPr>
            </w:pPr>
            <w:r w:rsidRPr="00073CFE">
              <w:rPr>
                <w:b/>
                <w:color w:val="000000" w:themeColor="text1"/>
              </w:rPr>
              <w:t>typ prac. vztahu</w:t>
            </w:r>
          </w:p>
        </w:tc>
        <w:tc>
          <w:tcPr>
            <w:tcW w:w="2101" w:type="dxa"/>
            <w:gridSpan w:val="7"/>
            <w:shd w:val="clear" w:color="auto" w:fill="F7CAAC"/>
          </w:tcPr>
          <w:p w14:paraId="2708BD75"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1E607273" w14:textId="77777777" w:rsidTr="008510E4">
        <w:tc>
          <w:tcPr>
            <w:tcW w:w="6186" w:type="dxa"/>
            <w:gridSpan w:val="10"/>
          </w:tcPr>
          <w:p w14:paraId="1138019F" w14:textId="77777777" w:rsidR="0035386B" w:rsidRPr="00073CFE" w:rsidRDefault="0035386B" w:rsidP="0035386B">
            <w:pPr>
              <w:jc w:val="both"/>
              <w:rPr>
                <w:color w:val="000000" w:themeColor="text1"/>
              </w:rPr>
            </w:pPr>
          </w:p>
        </w:tc>
        <w:tc>
          <w:tcPr>
            <w:tcW w:w="1705" w:type="dxa"/>
            <w:gridSpan w:val="5"/>
          </w:tcPr>
          <w:p w14:paraId="2CA2F2DA" w14:textId="77777777" w:rsidR="0035386B" w:rsidRPr="00073CFE" w:rsidRDefault="0035386B" w:rsidP="0035386B">
            <w:pPr>
              <w:jc w:val="both"/>
              <w:rPr>
                <w:color w:val="000000" w:themeColor="text1"/>
              </w:rPr>
            </w:pPr>
          </w:p>
        </w:tc>
        <w:tc>
          <w:tcPr>
            <w:tcW w:w="2101" w:type="dxa"/>
            <w:gridSpan w:val="7"/>
          </w:tcPr>
          <w:p w14:paraId="024B509E" w14:textId="77777777" w:rsidR="0035386B" w:rsidRPr="00073CFE" w:rsidRDefault="0035386B" w:rsidP="0035386B">
            <w:pPr>
              <w:jc w:val="both"/>
              <w:rPr>
                <w:color w:val="000000" w:themeColor="text1"/>
              </w:rPr>
            </w:pPr>
          </w:p>
        </w:tc>
      </w:tr>
      <w:tr w:rsidR="0035386B" w:rsidRPr="00073CFE" w14:paraId="05C95376" w14:textId="77777777" w:rsidTr="008510E4">
        <w:tc>
          <w:tcPr>
            <w:tcW w:w="9992" w:type="dxa"/>
            <w:gridSpan w:val="22"/>
            <w:shd w:val="clear" w:color="auto" w:fill="F7CAAC"/>
          </w:tcPr>
          <w:p w14:paraId="75137055"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723DE" w:rsidRPr="00073CFE" w14:paraId="3AF7098E" w14:textId="77777777" w:rsidTr="008510E4">
        <w:trPr>
          <w:trHeight w:val="218"/>
        </w:trPr>
        <w:tc>
          <w:tcPr>
            <w:tcW w:w="9992" w:type="dxa"/>
            <w:gridSpan w:val="22"/>
            <w:tcBorders>
              <w:top w:val="nil"/>
            </w:tcBorders>
          </w:tcPr>
          <w:p w14:paraId="17937C9C" w14:textId="77777777" w:rsidR="004723DE" w:rsidRPr="00073CFE" w:rsidRDefault="004723DE" w:rsidP="004723DE">
            <w:pPr>
              <w:jc w:val="both"/>
              <w:rPr>
                <w:color w:val="000000" w:themeColor="text1"/>
              </w:rPr>
            </w:pPr>
            <w:r w:rsidRPr="00073CFE">
              <w:rPr>
                <w:color w:val="000000" w:themeColor="text1"/>
              </w:rPr>
              <w:t>Firms and Competitiveness - garant, přednášející (70%)</w:t>
            </w:r>
          </w:p>
          <w:p w14:paraId="10201CA1" w14:textId="77777777" w:rsidR="00C10654" w:rsidRPr="00073CFE" w:rsidRDefault="00C10654" w:rsidP="004723DE">
            <w:pPr>
              <w:jc w:val="both"/>
              <w:rPr>
                <w:color w:val="000000" w:themeColor="text1"/>
              </w:rPr>
            </w:pPr>
            <w:r w:rsidRPr="00073CFE">
              <w:rPr>
                <w:color w:val="000000" w:themeColor="text1"/>
              </w:rPr>
              <w:t>Corporate Finance II - přednášející (30%)</w:t>
            </w:r>
          </w:p>
        </w:tc>
      </w:tr>
      <w:tr w:rsidR="004723DE" w:rsidRPr="00073CFE" w14:paraId="6C3AD2CF" w14:textId="77777777" w:rsidTr="008510E4">
        <w:tc>
          <w:tcPr>
            <w:tcW w:w="9992" w:type="dxa"/>
            <w:gridSpan w:val="22"/>
            <w:shd w:val="clear" w:color="auto" w:fill="F7CAAC"/>
          </w:tcPr>
          <w:p w14:paraId="323667DA" w14:textId="77777777" w:rsidR="004723DE" w:rsidRPr="00073CFE" w:rsidRDefault="004723DE" w:rsidP="004723DE">
            <w:pPr>
              <w:jc w:val="both"/>
              <w:rPr>
                <w:color w:val="000000" w:themeColor="text1"/>
              </w:rPr>
            </w:pPr>
            <w:r w:rsidRPr="00073CFE">
              <w:rPr>
                <w:b/>
                <w:color w:val="000000" w:themeColor="text1"/>
              </w:rPr>
              <w:t xml:space="preserve">Údaje o vzdělání na VŠ </w:t>
            </w:r>
          </w:p>
        </w:tc>
      </w:tr>
      <w:tr w:rsidR="004723DE" w:rsidRPr="00073CFE" w14:paraId="3C03C4B3" w14:textId="77777777" w:rsidTr="008510E4">
        <w:trPr>
          <w:trHeight w:val="511"/>
        </w:trPr>
        <w:tc>
          <w:tcPr>
            <w:tcW w:w="9992" w:type="dxa"/>
            <w:gridSpan w:val="22"/>
          </w:tcPr>
          <w:p w14:paraId="27B64D61" w14:textId="77777777" w:rsidR="004723DE" w:rsidRPr="00073CFE" w:rsidRDefault="004723DE" w:rsidP="004723DE">
            <w:pPr>
              <w:ind w:left="1239" w:hanging="1239"/>
              <w:jc w:val="both"/>
              <w:rPr>
                <w:b/>
                <w:color w:val="000000" w:themeColor="text1"/>
              </w:rPr>
            </w:pPr>
            <w:r w:rsidRPr="00073CFE">
              <w:rPr>
                <w:b/>
                <w:color w:val="000000" w:themeColor="text1"/>
              </w:rPr>
              <w:t>2001 – 2005</w:t>
            </w:r>
            <w:r w:rsidRPr="00073CFE">
              <w:rPr>
                <w:color w:val="000000" w:themeColor="text1"/>
              </w:rPr>
              <w:t xml:space="preserve">: </w:t>
            </w:r>
            <w:r w:rsidRPr="00073CFE">
              <w:rPr>
                <w:color w:val="000000" w:themeColor="text1"/>
                <w:szCs w:val="24"/>
              </w:rPr>
              <w:t xml:space="preserve">Univerzita Tomáše Bati ve Zlíně, Fakulta managementu a ekonomiky, obor Ekonomika a management </w:t>
            </w:r>
            <w:r w:rsidRPr="00073CFE">
              <w:rPr>
                <w:color w:val="000000" w:themeColor="text1"/>
              </w:rPr>
              <w:t>(</w:t>
            </w:r>
            <w:r w:rsidRPr="00073CFE">
              <w:rPr>
                <w:b/>
                <w:color w:val="000000" w:themeColor="text1"/>
              </w:rPr>
              <w:t>Ph.D.</w:t>
            </w:r>
            <w:r w:rsidRPr="00073CFE">
              <w:rPr>
                <w:color w:val="000000" w:themeColor="text1"/>
              </w:rPr>
              <w:t>)</w:t>
            </w:r>
          </w:p>
          <w:p w14:paraId="17C35796" w14:textId="77777777" w:rsidR="004723DE" w:rsidRPr="00073CFE" w:rsidRDefault="004723DE" w:rsidP="004723DE">
            <w:pPr>
              <w:jc w:val="both"/>
              <w:rPr>
                <w:color w:val="000000" w:themeColor="text1"/>
              </w:rPr>
            </w:pPr>
            <w:r w:rsidRPr="00073CFE">
              <w:rPr>
                <w:b/>
                <w:color w:val="000000" w:themeColor="text1"/>
              </w:rPr>
              <w:t>1999 – 2001</w:t>
            </w:r>
            <w:r w:rsidRPr="00073CFE">
              <w:rPr>
                <w:color w:val="000000" w:themeColor="text1"/>
              </w:rPr>
              <w:t>: magisterské studium, FaME UTB ve Zlíně (</w:t>
            </w:r>
            <w:r w:rsidRPr="00073CFE">
              <w:rPr>
                <w:b/>
                <w:color w:val="000000" w:themeColor="text1"/>
              </w:rPr>
              <w:t>Ing.</w:t>
            </w:r>
            <w:r w:rsidRPr="00073CFE">
              <w:rPr>
                <w:color w:val="000000" w:themeColor="text1"/>
              </w:rPr>
              <w:t>)</w:t>
            </w:r>
          </w:p>
        </w:tc>
      </w:tr>
      <w:tr w:rsidR="004723DE" w:rsidRPr="00073CFE" w14:paraId="7B86DBD2" w14:textId="77777777" w:rsidTr="008510E4">
        <w:tc>
          <w:tcPr>
            <w:tcW w:w="9992" w:type="dxa"/>
            <w:gridSpan w:val="22"/>
            <w:shd w:val="clear" w:color="auto" w:fill="F7CAAC"/>
          </w:tcPr>
          <w:p w14:paraId="779DCB22" w14:textId="77777777" w:rsidR="004723DE" w:rsidRPr="00073CFE" w:rsidRDefault="004723DE" w:rsidP="004723DE">
            <w:pPr>
              <w:jc w:val="both"/>
              <w:rPr>
                <w:b/>
                <w:color w:val="000000" w:themeColor="text1"/>
              </w:rPr>
            </w:pPr>
            <w:r w:rsidRPr="00073CFE">
              <w:rPr>
                <w:b/>
                <w:color w:val="000000" w:themeColor="text1"/>
              </w:rPr>
              <w:t>Údaje o odborném působení od absolvování VŠ</w:t>
            </w:r>
          </w:p>
        </w:tc>
      </w:tr>
      <w:tr w:rsidR="004723DE" w:rsidRPr="00073CFE" w14:paraId="60596B39" w14:textId="77777777" w:rsidTr="008510E4">
        <w:trPr>
          <w:trHeight w:val="555"/>
        </w:trPr>
        <w:tc>
          <w:tcPr>
            <w:tcW w:w="9992" w:type="dxa"/>
            <w:gridSpan w:val="22"/>
          </w:tcPr>
          <w:p w14:paraId="7FAC0CE2" w14:textId="77777777" w:rsidR="004723DE" w:rsidRPr="00073CFE" w:rsidRDefault="004723DE" w:rsidP="004723DE">
            <w:pPr>
              <w:jc w:val="both"/>
              <w:rPr>
                <w:color w:val="000000" w:themeColor="text1"/>
              </w:rPr>
            </w:pPr>
            <w:r w:rsidRPr="00073CFE">
              <w:rPr>
                <w:b/>
                <w:color w:val="000000" w:themeColor="text1"/>
              </w:rPr>
              <w:t>2002 – dosud</w:t>
            </w:r>
            <w:r w:rsidRPr="00073CFE">
              <w:rPr>
                <w:color w:val="000000" w:themeColor="text1"/>
              </w:rPr>
              <w:t>: UTB FaME ve Zlíně (odborná asistentka, od roku 2014 docentka)</w:t>
            </w:r>
          </w:p>
          <w:p w14:paraId="06773536" w14:textId="77777777" w:rsidR="004723DE" w:rsidRPr="00073CFE" w:rsidRDefault="004723DE" w:rsidP="004723DE">
            <w:pPr>
              <w:jc w:val="both"/>
              <w:rPr>
                <w:color w:val="000000" w:themeColor="text1"/>
              </w:rPr>
            </w:pPr>
            <w:r w:rsidRPr="00073CFE">
              <w:rPr>
                <w:b/>
                <w:color w:val="000000" w:themeColor="text1"/>
              </w:rPr>
              <w:t>2008 – 2014</w:t>
            </w:r>
            <w:r w:rsidRPr="00073CFE">
              <w:rPr>
                <w:color w:val="000000" w:themeColor="text1"/>
              </w:rPr>
              <w:t>: proděkanka pro vědu a výzkum na FaME UTB ve Zlíně</w:t>
            </w:r>
          </w:p>
          <w:p w14:paraId="26411CE1" w14:textId="77777777" w:rsidR="004723DE" w:rsidRPr="00073CFE" w:rsidRDefault="004723DE" w:rsidP="004723DE">
            <w:pPr>
              <w:jc w:val="both"/>
              <w:rPr>
                <w:color w:val="000000" w:themeColor="text1"/>
              </w:rPr>
            </w:pPr>
            <w:r w:rsidRPr="00073CFE">
              <w:rPr>
                <w:b/>
                <w:color w:val="000000" w:themeColor="text1"/>
              </w:rPr>
              <w:t>2015 – I/2019</w:t>
            </w:r>
            <w:r w:rsidRPr="00073CFE">
              <w:rPr>
                <w:color w:val="000000" w:themeColor="text1"/>
              </w:rPr>
              <w:t>: prorektorka pro sociální záležitosti na UTB ve Zlíně</w:t>
            </w:r>
          </w:p>
          <w:p w14:paraId="2AFDA96C" w14:textId="77777777" w:rsidR="004723DE" w:rsidRPr="00073CFE" w:rsidRDefault="004723DE" w:rsidP="004723DE">
            <w:pPr>
              <w:jc w:val="both"/>
              <w:rPr>
                <w:color w:val="000000" w:themeColor="text1"/>
              </w:rPr>
            </w:pPr>
            <w:r w:rsidRPr="00073CFE">
              <w:rPr>
                <w:b/>
                <w:color w:val="000000" w:themeColor="text1"/>
              </w:rPr>
              <w:t>II/2019 - dosud</w:t>
            </w:r>
            <w:r w:rsidRPr="00073CFE">
              <w:rPr>
                <w:color w:val="000000" w:themeColor="text1"/>
              </w:rPr>
              <w:t>: prorektorka pro vnitřní a vnější vztahy na UTB ve Zlíně</w:t>
            </w:r>
          </w:p>
        </w:tc>
      </w:tr>
      <w:tr w:rsidR="004723DE" w:rsidRPr="00073CFE" w14:paraId="230948F3" w14:textId="77777777" w:rsidTr="008510E4">
        <w:trPr>
          <w:trHeight w:val="250"/>
        </w:trPr>
        <w:tc>
          <w:tcPr>
            <w:tcW w:w="9992" w:type="dxa"/>
            <w:gridSpan w:val="22"/>
            <w:shd w:val="clear" w:color="auto" w:fill="F7CAAC"/>
          </w:tcPr>
          <w:p w14:paraId="6173657D" w14:textId="77777777" w:rsidR="004723DE" w:rsidRPr="00073CFE" w:rsidRDefault="004723DE" w:rsidP="004723DE">
            <w:pPr>
              <w:jc w:val="both"/>
              <w:rPr>
                <w:color w:val="000000" w:themeColor="text1"/>
              </w:rPr>
            </w:pPr>
            <w:r w:rsidRPr="00073CFE">
              <w:rPr>
                <w:b/>
                <w:color w:val="000000" w:themeColor="text1"/>
              </w:rPr>
              <w:t>Zkušenosti s vedením kvalifikačních a rigorózních prací</w:t>
            </w:r>
          </w:p>
        </w:tc>
      </w:tr>
      <w:tr w:rsidR="004723DE" w:rsidRPr="00073CFE" w14:paraId="4CC8B23B" w14:textId="77777777" w:rsidTr="008510E4">
        <w:trPr>
          <w:trHeight w:val="88"/>
        </w:trPr>
        <w:tc>
          <w:tcPr>
            <w:tcW w:w="9992" w:type="dxa"/>
            <w:gridSpan w:val="22"/>
          </w:tcPr>
          <w:p w14:paraId="36405244" w14:textId="77777777" w:rsidR="004723DE" w:rsidRPr="00073CFE" w:rsidRDefault="004723DE" w:rsidP="004723DE">
            <w:pPr>
              <w:jc w:val="both"/>
              <w:rPr>
                <w:color w:val="000000" w:themeColor="text1"/>
              </w:rPr>
            </w:pPr>
            <w:r w:rsidRPr="00073CFE">
              <w:rPr>
                <w:color w:val="000000" w:themeColor="text1"/>
              </w:rPr>
              <w:t xml:space="preserve">Počet vedených bakalářských prací – 40 </w:t>
            </w:r>
          </w:p>
          <w:p w14:paraId="5CA0D930" w14:textId="77777777" w:rsidR="004723DE" w:rsidRPr="00073CFE" w:rsidRDefault="004723DE" w:rsidP="004723DE">
            <w:pPr>
              <w:jc w:val="both"/>
              <w:rPr>
                <w:color w:val="000000" w:themeColor="text1"/>
              </w:rPr>
            </w:pPr>
            <w:r w:rsidRPr="00073CFE">
              <w:rPr>
                <w:color w:val="000000" w:themeColor="text1"/>
              </w:rPr>
              <w:t>Počet vedených diplomových prací – 75</w:t>
            </w:r>
          </w:p>
          <w:p w14:paraId="21B8E227" w14:textId="77777777" w:rsidR="004723DE" w:rsidRPr="00073CFE" w:rsidRDefault="004723DE" w:rsidP="004723DE">
            <w:pPr>
              <w:jc w:val="both"/>
              <w:rPr>
                <w:color w:val="000000" w:themeColor="text1"/>
              </w:rPr>
            </w:pPr>
            <w:r w:rsidRPr="00073CFE">
              <w:rPr>
                <w:color w:val="000000" w:themeColor="text1"/>
              </w:rPr>
              <w:t xml:space="preserve">Počet vedených disertačních prací </w:t>
            </w:r>
            <w:r w:rsidR="00C10654" w:rsidRPr="00073CFE">
              <w:rPr>
                <w:color w:val="000000" w:themeColor="text1"/>
              </w:rPr>
              <w:t>- 1</w:t>
            </w:r>
          </w:p>
        </w:tc>
      </w:tr>
      <w:tr w:rsidR="004723DE" w:rsidRPr="00073CFE" w14:paraId="4B04630A" w14:textId="77777777" w:rsidTr="008510E4">
        <w:trPr>
          <w:cantSplit/>
        </w:trPr>
        <w:tc>
          <w:tcPr>
            <w:tcW w:w="3476" w:type="dxa"/>
            <w:gridSpan w:val="4"/>
            <w:tcBorders>
              <w:top w:val="single" w:sz="12" w:space="0" w:color="auto"/>
            </w:tcBorders>
            <w:shd w:val="clear" w:color="auto" w:fill="F7CAAC"/>
          </w:tcPr>
          <w:p w14:paraId="4A6A66E3" w14:textId="77777777" w:rsidR="004723DE" w:rsidRPr="00073CFE" w:rsidRDefault="004723DE" w:rsidP="004723DE">
            <w:pPr>
              <w:jc w:val="both"/>
              <w:rPr>
                <w:color w:val="000000" w:themeColor="text1"/>
              </w:rPr>
            </w:pPr>
            <w:r w:rsidRPr="00073CFE">
              <w:rPr>
                <w:b/>
                <w:color w:val="000000" w:themeColor="text1"/>
              </w:rPr>
              <w:t xml:space="preserve">Obor habilitačního řízení </w:t>
            </w:r>
          </w:p>
        </w:tc>
        <w:tc>
          <w:tcPr>
            <w:tcW w:w="2242" w:type="dxa"/>
            <w:gridSpan w:val="4"/>
            <w:tcBorders>
              <w:top w:val="single" w:sz="12" w:space="0" w:color="auto"/>
            </w:tcBorders>
            <w:shd w:val="clear" w:color="auto" w:fill="F7CAAC"/>
          </w:tcPr>
          <w:p w14:paraId="6EF9EA0E" w14:textId="77777777" w:rsidR="004723DE" w:rsidRPr="00073CFE" w:rsidRDefault="004723DE" w:rsidP="004723DE">
            <w:pPr>
              <w:jc w:val="both"/>
              <w:rPr>
                <w:color w:val="000000" w:themeColor="text1"/>
              </w:rPr>
            </w:pPr>
            <w:r w:rsidRPr="00073CFE">
              <w:rPr>
                <w:b/>
                <w:color w:val="000000" w:themeColor="text1"/>
              </w:rPr>
              <w:t>Rok udělení hodnosti</w:t>
            </w:r>
          </w:p>
        </w:tc>
        <w:tc>
          <w:tcPr>
            <w:tcW w:w="2250" w:type="dxa"/>
            <w:gridSpan w:val="8"/>
            <w:tcBorders>
              <w:top w:val="single" w:sz="12" w:space="0" w:color="auto"/>
              <w:right w:val="single" w:sz="12" w:space="0" w:color="auto"/>
            </w:tcBorders>
            <w:shd w:val="clear" w:color="auto" w:fill="F7CAAC"/>
          </w:tcPr>
          <w:p w14:paraId="049501E4" w14:textId="77777777" w:rsidR="004723DE" w:rsidRPr="00073CFE" w:rsidRDefault="004723DE" w:rsidP="004723DE">
            <w:pPr>
              <w:jc w:val="both"/>
              <w:rPr>
                <w:color w:val="000000" w:themeColor="text1"/>
              </w:rPr>
            </w:pPr>
            <w:r w:rsidRPr="00073CFE">
              <w:rPr>
                <w:b/>
                <w:color w:val="000000" w:themeColor="text1"/>
              </w:rPr>
              <w:t>Řízení konáno na VŠ</w:t>
            </w:r>
          </w:p>
        </w:tc>
        <w:tc>
          <w:tcPr>
            <w:tcW w:w="2024" w:type="dxa"/>
            <w:gridSpan w:val="6"/>
            <w:tcBorders>
              <w:top w:val="single" w:sz="12" w:space="0" w:color="auto"/>
              <w:left w:val="single" w:sz="12" w:space="0" w:color="auto"/>
            </w:tcBorders>
            <w:shd w:val="clear" w:color="auto" w:fill="F7CAAC"/>
          </w:tcPr>
          <w:p w14:paraId="63764365" w14:textId="77777777" w:rsidR="004723DE" w:rsidRPr="00073CFE" w:rsidRDefault="004723DE" w:rsidP="004723DE">
            <w:pPr>
              <w:jc w:val="both"/>
              <w:rPr>
                <w:b/>
                <w:color w:val="000000" w:themeColor="text1"/>
              </w:rPr>
            </w:pPr>
            <w:r w:rsidRPr="00073CFE">
              <w:rPr>
                <w:b/>
                <w:color w:val="000000" w:themeColor="text1"/>
              </w:rPr>
              <w:t>Ohlasy publikací</w:t>
            </w:r>
          </w:p>
        </w:tc>
      </w:tr>
      <w:tr w:rsidR="004723DE" w:rsidRPr="00073CFE" w14:paraId="094300E6" w14:textId="77777777" w:rsidTr="008510E4">
        <w:trPr>
          <w:cantSplit/>
        </w:trPr>
        <w:tc>
          <w:tcPr>
            <w:tcW w:w="3476" w:type="dxa"/>
            <w:gridSpan w:val="4"/>
          </w:tcPr>
          <w:p w14:paraId="02585F50" w14:textId="77777777" w:rsidR="004723DE" w:rsidRPr="00073CFE" w:rsidRDefault="004723DE" w:rsidP="004723DE">
            <w:pPr>
              <w:jc w:val="both"/>
              <w:rPr>
                <w:color w:val="000000" w:themeColor="text1"/>
              </w:rPr>
            </w:pPr>
            <w:r w:rsidRPr="00073CFE">
              <w:rPr>
                <w:color w:val="000000" w:themeColor="text1"/>
              </w:rPr>
              <w:t>Management a ekonomika</w:t>
            </w:r>
          </w:p>
        </w:tc>
        <w:tc>
          <w:tcPr>
            <w:tcW w:w="2242" w:type="dxa"/>
            <w:gridSpan w:val="4"/>
          </w:tcPr>
          <w:p w14:paraId="134D2A07" w14:textId="77777777" w:rsidR="004723DE" w:rsidRPr="00073CFE" w:rsidRDefault="004723DE" w:rsidP="004723DE">
            <w:pPr>
              <w:jc w:val="both"/>
              <w:rPr>
                <w:color w:val="000000" w:themeColor="text1"/>
              </w:rPr>
            </w:pPr>
            <w:r w:rsidRPr="00073CFE">
              <w:rPr>
                <w:color w:val="000000" w:themeColor="text1"/>
              </w:rPr>
              <w:t>2014</w:t>
            </w:r>
          </w:p>
        </w:tc>
        <w:tc>
          <w:tcPr>
            <w:tcW w:w="2250" w:type="dxa"/>
            <w:gridSpan w:val="8"/>
            <w:tcBorders>
              <w:right w:val="single" w:sz="12" w:space="0" w:color="auto"/>
            </w:tcBorders>
          </w:tcPr>
          <w:p w14:paraId="1251F73C" w14:textId="77777777" w:rsidR="004723DE" w:rsidRPr="00073CFE" w:rsidRDefault="004723DE" w:rsidP="004723DE">
            <w:pPr>
              <w:jc w:val="both"/>
              <w:rPr>
                <w:color w:val="000000" w:themeColor="text1"/>
              </w:rPr>
            </w:pPr>
            <w:r w:rsidRPr="00073CFE">
              <w:rPr>
                <w:color w:val="000000" w:themeColor="text1"/>
              </w:rPr>
              <w:t>UTB ve Zlíně</w:t>
            </w:r>
          </w:p>
        </w:tc>
        <w:tc>
          <w:tcPr>
            <w:tcW w:w="634" w:type="dxa"/>
            <w:gridSpan w:val="2"/>
            <w:tcBorders>
              <w:left w:val="single" w:sz="12" w:space="0" w:color="auto"/>
            </w:tcBorders>
            <w:shd w:val="clear" w:color="auto" w:fill="F7CAAC"/>
          </w:tcPr>
          <w:p w14:paraId="6D86751D" w14:textId="77777777" w:rsidR="004723DE" w:rsidRPr="00073CFE" w:rsidRDefault="004723DE" w:rsidP="004723DE">
            <w:pPr>
              <w:jc w:val="both"/>
              <w:rPr>
                <w:color w:val="000000" w:themeColor="text1"/>
              </w:rPr>
            </w:pPr>
            <w:r w:rsidRPr="00073CFE">
              <w:rPr>
                <w:b/>
                <w:color w:val="000000" w:themeColor="text1"/>
              </w:rPr>
              <w:t>WOS</w:t>
            </w:r>
          </w:p>
        </w:tc>
        <w:tc>
          <w:tcPr>
            <w:tcW w:w="694" w:type="dxa"/>
            <w:gridSpan w:val="2"/>
            <w:shd w:val="clear" w:color="auto" w:fill="F7CAAC"/>
          </w:tcPr>
          <w:p w14:paraId="5A47BBD7" w14:textId="77777777" w:rsidR="004723DE" w:rsidRPr="00073CFE" w:rsidRDefault="004723DE" w:rsidP="004723DE">
            <w:pPr>
              <w:jc w:val="both"/>
              <w:rPr>
                <w:color w:val="000000" w:themeColor="text1"/>
                <w:sz w:val="18"/>
              </w:rPr>
            </w:pPr>
            <w:r w:rsidRPr="00073CFE">
              <w:rPr>
                <w:b/>
                <w:color w:val="000000" w:themeColor="text1"/>
                <w:sz w:val="18"/>
              </w:rPr>
              <w:t>Scopus</w:t>
            </w:r>
          </w:p>
        </w:tc>
        <w:tc>
          <w:tcPr>
            <w:tcW w:w="696" w:type="dxa"/>
            <w:gridSpan w:val="2"/>
            <w:shd w:val="clear" w:color="auto" w:fill="F7CAAC"/>
          </w:tcPr>
          <w:p w14:paraId="0CFE0CF0" w14:textId="77777777" w:rsidR="004723DE" w:rsidRPr="00073CFE" w:rsidRDefault="004723DE" w:rsidP="004723DE">
            <w:pPr>
              <w:jc w:val="both"/>
              <w:rPr>
                <w:color w:val="000000" w:themeColor="text1"/>
              </w:rPr>
            </w:pPr>
            <w:r w:rsidRPr="00073CFE">
              <w:rPr>
                <w:b/>
                <w:color w:val="000000" w:themeColor="text1"/>
                <w:sz w:val="18"/>
              </w:rPr>
              <w:t>ostatní</w:t>
            </w:r>
          </w:p>
        </w:tc>
      </w:tr>
      <w:tr w:rsidR="004723DE" w:rsidRPr="00073CFE" w14:paraId="46C72C46" w14:textId="77777777" w:rsidTr="008510E4">
        <w:trPr>
          <w:cantSplit/>
          <w:trHeight w:val="70"/>
        </w:trPr>
        <w:tc>
          <w:tcPr>
            <w:tcW w:w="3476" w:type="dxa"/>
            <w:gridSpan w:val="4"/>
            <w:shd w:val="clear" w:color="auto" w:fill="F7CAAC"/>
          </w:tcPr>
          <w:p w14:paraId="6A862363" w14:textId="77777777" w:rsidR="004723DE" w:rsidRPr="00073CFE" w:rsidRDefault="004723DE" w:rsidP="004723DE">
            <w:pPr>
              <w:jc w:val="both"/>
              <w:rPr>
                <w:color w:val="000000" w:themeColor="text1"/>
              </w:rPr>
            </w:pPr>
            <w:r w:rsidRPr="00073CFE">
              <w:rPr>
                <w:b/>
                <w:color w:val="000000" w:themeColor="text1"/>
              </w:rPr>
              <w:t>Obor jmenovacího řízení</w:t>
            </w:r>
          </w:p>
        </w:tc>
        <w:tc>
          <w:tcPr>
            <w:tcW w:w="2242" w:type="dxa"/>
            <w:gridSpan w:val="4"/>
            <w:shd w:val="clear" w:color="auto" w:fill="F7CAAC"/>
          </w:tcPr>
          <w:p w14:paraId="370870C5" w14:textId="77777777" w:rsidR="004723DE" w:rsidRPr="00073CFE" w:rsidRDefault="004723DE" w:rsidP="004723DE">
            <w:pPr>
              <w:jc w:val="both"/>
              <w:rPr>
                <w:color w:val="000000" w:themeColor="text1"/>
              </w:rPr>
            </w:pPr>
            <w:r w:rsidRPr="00073CFE">
              <w:rPr>
                <w:b/>
                <w:color w:val="000000" w:themeColor="text1"/>
              </w:rPr>
              <w:t>Rok udělení hodnosti</w:t>
            </w:r>
          </w:p>
        </w:tc>
        <w:tc>
          <w:tcPr>
            <w:tcW w:w="2250" w:type="dxa"/>
            <w:gridSpan w:val="8"/>
            <w:tcBorders>
              <w:right w:val="single" w:sz="12" w:space="0" w:color="auto"/>
            </w:tcBorders>
            <w:shd w:val="clear" w:color="auto" w:fill="F7CAAC"/>
          </w:tcPr>
          <w:p w14:paraId="59DB0D4E" w14:textId="77777777" w:rsidR="004723DE" w:rsidRPr="00073CFE" w:rsidRDefault="004723DE" w:rsidP="004723DE">
            <w:pPr>
              <w:jc w:val="both"/>
              <w:rPr>
                <w:color w:val="000000" w:themeColor="text1"/>
              </w:rPr>
            </w:pPr>
            <w:r w:rsidRPr="00073CFE">
              <w:rPr>
                <w:b/>
                <w:color w:val="000000" w:themeColor="text1"/>
              </w:rPr>
              <w:t>Řízení konáno na VŠ</w:t>
            </w:r>
          </w:p>
        </w:tc>
        <w:tc>
          <w:tcPr>
            <w:tcW w:w="634" w:type="dxa"/>
            <w:gridSpan w:val="2"/>
            <w:vMerge w:val="restart"/>
            <w:tcBorders>
              <w:left w:val="single" w:sz="12" w:space="0" w:color="auto"/>
            </w:tcBorders>
          </w:tcPr>
          <w:p w14:paraId="439A5E13" w14:textId="77777777" w:rsidR="004723DE" w:rsidRPr="00073CFE" w:rsidRDefault="004723DE" w:rsidP="004723DE">
            <w:pPr>
              <w:jc w:val="both"/>
              <w:rPr>
                <w:b/>
                <w:color w:val="000000" w:themeColor="text1"/>
              </w:rPr>
            </w:pPr>
            <w:r w:rsidRPr="00073CFE">
              <w:rPr>
                <w:b/>
                <w:color w:val="000000" w:themeColor="text1"/>
              </w:rPr>
              <w:t>42</w:t>
            </w:r>
          </w:p>
        </w:tc>
        <w:tc>
          <w:tcPr>
            <w:tcW w:w="694" w:type="dxa"/>
            <w:gridSpan w:val="2"/>
            <w:vMerge w:val="restart"/>
          </w:tcPr>
          <w:p w14:paraId="1417D898" w14:textId="77777777" w:rsidR="004723DE" w:rsidRPr="00073CFE" w:rsidRDefault="004723DE" w:rsidP="004723DE">
            <w:pPr>
              <w:jc w:val="both"/>
              <w:rPr>
                <w:b/>
                <w:color w:val="000000" w:themeColor="text1"/>
              </w:rPr>
            </w:pPr>
            <w:r w:rsidRPr="00073CFE">
              <w:rPr>
                <w:b/>
                <w:color w:val="000000" w:themeColor="text1"/>
              </w:rPr>
              <w:t>37</w:t>
            </w:r>
          </w:p>
        </w:tc>
        <w:tc>
          <w:tcPr>
            <w:tcW w:w="696" w:type="dxa"/>
            <w:gridSpan w:val="2"/>
            <w:vMerge w:val="restart"/>
          </w:tcPr>
          <w:p w14:paraId="71DD02F4" w14:textId="77777777" w:rsidR="004723DE" w:rsidRPr="00073CFE" w:rsidRDefault="004723DE" w:rsidP="004723DE">
            <w:pPr>
              <w:jc w:val="both"/>
              <w:rPr>
                <w:b/>
                <w:color w:val="000000" w:themeColor="text1"/>
              </w:rPr>
            </w:pPr>
            <w:r w:rsidRPr="00073CFE">
              <w:rPr>
                <w:b/>
                <w:color w:val="000000" w:themeColor="text1"/>
              </w:rPr>
              <w:t>1000</w:t>
            </w:r>
          </w:p>
        </w:tc>
      </w:tr>
      <w:tr w:rsidR="004723DE" w:rsidRPr="00073CFE" w14:paraId="067B20A8" w14:textId="77777777" w:rsidTr="008510E4">
        <w:trPr>
          <w:trHeight w:val="205"/>
        </w:trPr>
        <w:tc>
          <w:tcPr>
            <w:tcW w:w="3476" w:type="dxa"/>
            <w:gridSpan w:val="4"/>
          </w:tcPr>
          <w:p w14:paraId="61FA46FB" w14:textId="77777777" w:rsidR="004723DE" w:rsidRPr="00073CFE" w:rsidRDefault="004723DE" w:rsidP="004723DE">
            <w:pPr>
              <w:jc w:val="both"/>
              <w:rPr>
                <w:color w:val="000000" w:themeColor="text1"/>
              </w:rPr>
            </w:pPr>
          </w:p>
        </w:tc>
        <w:tc>
          <w:tcPr>
            <w:tcW w:w="2242" w:type="dxa"/>
            <w:gridSpan w:val="4"/>
          </w:tcPr>
          <w:p w14:paraId="5981E4F2" w14:textId="77777777" w:rsidR="004723DE" w:rsidRPr="00073CFE" w:rsidRDefault="004723DE" w:rsidP="004723DE">
            <w:pPr>
              <w:jc w:val="both"/>
              <w:rPr>
                <w:color w:val="000000" w:themeColor="text1"/>
              </w:rPr>
            </w:pPr>
          </w:p>
        </w:tc>
        <w:tc>
          <w:tcPr>
            <w:tcW w:w="2250" w:type="dxa"/>
            <w:gridSpan w:val="8"/>
            <w:tcBorders>
              <w:right w:val="single" w:sz="12" w:space="0" w:color="auto"/>
            </w:tcBorders>
          </w:tcPr>
          <w:p w14:paraId="673908FB" w14:textId="77777777" w:rsidR="004723DE" w:rsidRPr="00073CFE" w:rsidRDefault="004723DE" w:rsidP="004723DE">
            <w:pPr>
              <w:jc w:val="both"/>
              <w:rPr>
                <w:color w:val="000000" w:themeColor="text1"/>
              </w:rPr>
            </w:pPr>
          </w:p>
        </w:tc>
        <w:tc>
          <w:tcPr>
            <w:tcW w:w="634" w:type="dxa"/>
            <w:gridSpan w:val="2"/>
            <w:vMerge/>
            <w:tcBorders>
              <w:left w:val="single" w:sz="12" w:space="0" w:color="auto"/>
            </w:tcBorders>
            <w:vAlign w:val="center"/>
          </w:tcPr>
          <w:p w14:paraId="121A62B2" w14:textId="77777777" w:rsidR="004723DE" w:rsidRPr="00073CFE" w:rsidRDefault="004723DE" w:rsidP="004723DE">
            <w:pPr>
              <w:rPr>
                <w:b/>
                <w:color w:val="000000" w:themeColor="text1"/>
              </w:rPr>
            </w:pPr>
          </w:p>
        </w:tc>
        <w:tc>
          <w:tcPr>
            <w:tcW w:w="694" w:type="dxa"/>
            <w:gridSpan w:val="2"/>
            <w:vMerge/>
            <w:vAlign w:val="center"/>
          </w:tcPr>
          <w:p w14:paraId="19491484" w14:textId="77777777" w:rsidR="004723DE" w:rsidRPr="00073CFE" w:rsidRDefault="004723DE" w:rsidP="004723DE">
            <w:pPr>
              <w:rPr>
                <w:b/>
                <w:color w:val="000000" w:themeColor="text1"/>
              </w:rPr>
            </w:pPr>
          </w:p>
        </w:tc>
        <w:tc>
          <w:tcPr>
            <w:tcW w:w="696" w:type="dxa"/>
            <w:gridSpan w:val="2"/>
            <w:vMerge/>
            <w:vAlign w:val="center"/>
          </w:tcPr>
          <w:p w14:paraId="23A4DB3B" w14:textId="77777777" w:rsidR="004723DE" w:rsidRPr="00073CFE" w:rsidRDefault="004723DE" w:rsidP="004723DE">
            <w:pPr>
              <w:rPr>
                <w:b/>
                <w:color w:val="000000" w:themeColor="text1"/>
              </w:rPr>
            </w:pPr>
          </w:p>
        </w:tc>
      </w:tr>
      <w:tr w:rsidR="004723DE" w:rsidRPr="00073CFE" w14:paraId="753523F9" w14:textId="77777777" w:rsidTr="008510E4">
        <w:tc>
          <w:tcPr>
            <w:tcW w:w="9992" w:type="dxa"/>
            <w:gridSpan w:val="22"/>
            <w:shd w:val="clear" w:color="auto" w:fill="F7CAAC"/>
          </w:tcPr>
          <w:p w14:paraId="3CA085AD" w14:textId="77777777" w:rsidR="004723DE" w:rsidRPr="00073CFE" w:rsidRDefault="004723DE" w:rsidP="004723DE">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723DE" w:rsidRPr="00073CFE" w14:paraId="5B137B03" w14:textId="77777777" w:rsidTr="008510E4">
        <w:trPr>
          <w:trHeight w:val="141"/>
        </w:trPr>
        <w:tc>
          <w:tcPr>
            <w:tcW w:w="9992" w:type="dxa"/>
            <w:gridSpan w:val="22"/>
          </w:tcPr>
          <w:p w14:paraId="12B1F767" w14:textId="77777777" w:rsidR="004723DE" w:rsidRPr="00073CFE" w:rsidRDefault="004723DE" w:rsidP="004723DE">
            <w:pPr>
              <w:shd w:val="clear" w:color="auto" w:fill="F8F8F8"/>
              <w:textAlignment w:val="top"/>
              <w:rPr>
                <w:color w:val="000000" w:themeColor="text1"/>
              </w:rPr>
            </w:pPr>
            <w:r w:rsidRPr="00073CFE">
              <w:rPr>
                <w:color w:val="000000" w:themeColor="text1"/>
              </w:rPr>
              <w:t xml:space="preserve">ALIU, F., KRASNIQI, B., KNÁPKOVÁ, A. Interdependence and Risk Comparison of Slovak, Hungarian and Polish Stock Markets: Policy and Managerial Implications. </w:t>
            </w:r>
            <w:hyperlink r:id="rId37" w:tooltip="View journal impact" w:history="1">
              <w:r w:rsidRPr="00073CFE">
                <w:rPr>
                  <w:rStyle w:val="Hypertextovodkaz"/>
                  <w:i/>
                  <w:iCs/>
                  <w:color w:val="000000" w:themeColor="text1"/>
                </w:rPr>
                <w:t>ACTA OECONOMICA </w:t>
              </w:r>
            </w:hyperlink>
            <w:r w:rsidRPr="00073CFE">
              <w:rPr>
                <w:i/>
                <w:iCs/>
                <w:color w:val="000000" w:themeColor="text1"/>
              </w:rPr>
              <w:t>,  </w:t>
            </w:r>
            <w:r w:rsidRPr="00073CFE">
              <w:rPr>
                <w:color w:val="000000" w:themeColor="text1"/>
              </w:rPr>
              <w:t xml:space="preserve">2019, </w:t>
            </w:r>
            <w:r w:rsidRPr="00073CFE">
              <w:rPr>
                <w:rStyle w:val="label"/>
                <w:color w:val="000000" w:themeColor="text1"/>
              </w:rPr>
              <w:t>Vol.  </w:t>
            </w:r>
            <w:r w:rsidRPr="00073CFE">
              <w:rPr>
                <w:rStyle w:val="databold"/>
                <w:color w:val="000000" w:themeColor="text1"/>
              </w:rPr>
              <w:t xml:space="preserve">69, No. </w:t>
            </w:r>
            <w:r w:rsidRPr="00073CFE">
              <w:rPr>
                <w:rStyle w:val="label"/>
                <w:color w:val="000000" w:themeColor="text1"/>
              </w:rPr>
              <w:t> </w:t>
            </w:r>
            <w:r w:rsidRPr="00073CFE">
              <w:rPr>
                <w:rStyle w:val="databold"/>
                <w:color w:val="000000" w:themeColor="text1"/>
              </w:rPr>
              <w:t>2, pp. 273-287. (30%)</w:t>
            </w:r>
          </w:p>
          <w:p w14:paraId="506CEC47" w14:textId="77777777" w:rsidR="004723DE" w:rsidRPr="00073CFE" w:rsidRDefault="004723DE" w:rsidP="004723DE">
            <w:pPr>
              <w:pStyle w:val="Abstrakt"/>
              <w:spacing w:line="240" w:lineRule="auto"/>
              <w:jc w:val="both"/>
              <w:rPr>
                <w:b w:val="0"/>
                <w:color w:val="000000" w:themeColor="text1"/>
                <w:sz w:val="20"/>
              </w:rPr>
            </w:pPr>
            <w:r w:rsidRPr="00073CFE">
              <w:rPr>
                <w:b w:val="0"/>
                <w:color w:val="000000" w:themeColor="text1"/>
                <w:sz w:val="20"/>
              </w:rPr>
              <w:t xml:space="preserve">PAVELKOVÁ, D., HOMOLKA, L., KNÁPKOVÁ, A., KOLMAN, K., PHAM, H. EVA and Key Performance Indicators: The Case of Automotive Sector in PreCrisis, Crisis and Post-Crisis Periods. </w:t>
            </w:r>
            <w:r w:rsidRPr="00073CFE">
              <w:rPr>
                <w:b w:val="0"/>
                <w:i/>
                <w:color w:val="000000" w:themeColor="text1"/>
                <w:sz w:val="20"/>
              </w:rPr>
              <w:t>Economics and Sociology</w:t>
            </w:r>
            <w:r w:rsidRPr="00073CFE">
              <w:rPr>
                <w:b w:val="0"/>
                <w:color w:val="000000" w:themeColor="text1"/>
                <w:sz w:val="20"/>
              </w:rPr>
              <w:t>, 2018, Vol. 11, No 3, pp. 78-95. ISSN 2071-789X. DOI: 10.14254/2071-789X.2018/11-3/5. (20%)</w:t>
            </w:r>
          </w:p>
          <w:p w14:paraId="7DB15307" w14:textId="77777777" w:rsidR="004723DE" w:rsidRPr="00073CFE" w:rsidRDefault="004723DE" w:rsidP="004723DE">
            <w:pPr>
              <w:jc w:val="both"/>
              <w:rPr>
                <w:color w:val="000000" w:themeColor="text1"/>
              </w:rPr>
            </w:pPr>
            <w:r w:rsidRPr="00073CFE">
              <w:rPr>
                <w:caps/>
                <w:color w:val="000000" w:themeColor="text1"/>
              </w:rPr>
              <w:t>Knápková, A., Pavelková, D., Remeš, D., Šteker, K.</w:t>
            </w:r>
            <w:r w:rsidRPr="00073CFE">
              <w:rPr>
                <w:color w:val="000000" w:themeColor="text1"/>
              </w:rPr>
              <w:t xml:space="preserve"> </w:t>
            </w:r>
            <w:r w:rsidRPr="00073CFE">
              <w:rPr>
                <w:i/>
                <w:color w:val="000000" w:themeColor="text1"/>
              </w:rPr>
              <w:t xml:space="preserve">Finanční analýza – komplexní průvodce s příklady – </w:t>
            </w:r>
            <w:r w:rsidRPr="00073CFE">
              <w:rPr>
                <w:color w:val="000000" w:themeColor="text1"/>
              </w:rPr>
              <w:t>3. kompletně aktualizované vydání. Praha: Grada, 2017, 232 s. ISBN 978-80-271-0563-2. (40%)</w:t>
            </w:r>
          </w:p>
          <w:p w14:paraId="16CB41AF" w14:textId="77777777" w:rsidR="004723DE" w:rsidRPr="00073CFE" w:rsidRDefault="004723DE" w:rsidP="004723DE">
            <w:pPr>
              <w:jc w:val="both"/>
              <w:rPr>
                <w:color w:val="000000" w:themeColor="text1"/>
              </w:rPr>
            </w:pPr>
            <w:r w:rsidRPr="00073CFE">
              <w:rPr>
                <w:color w:val="000000" w:themeColor="text1"/>
              </w:rPr>
              <w:t xml:space="preserve">ALIU, F., KNÁPKOVÁ, A. Portfolio risk of international diversification of Kosovo Pension fund. </w:t>
            </w:r>
            <w:r w:rsidRPr="00073CFE">
              <w:rPr>
                <w:i/>
                <w:color w:val="000000" w:themeColor="text1"/>
              </w:rPr>
              <w:t>Acta Universitatis Agriculturae et Silviculturae Mendelianae Brunensis</w:t>
            </w:r>
            <w:r w:rsidRPr="00073CFE">
              <w:rPr>
                <w:color w:val="000000" w:themeColor="text1"/>
              </w:rPr>
              <w:t xml:space="preserve">. 2017, Volume 65, Issue 1, pp. 237-244. ISSN 1211-8516. </w:t>
            </w:r>
            <w:hyperlink r:id="rId38" w:history="1">
              <w:r w:rsidRPr="00073CFE">
                <w:rPr>
                  <w:rStyle w:val="Hypertextovodkaz"/>
                  <w:color w:val="000000" w:themeColor="text1"/>
                  <w:shd w:val="clear" w:color="auto" w:fill="FFFFFF"/>
                </w:rPr>
                <w:t>https://doi.org/10.11118/actaun201765010237</w:t>
              </w:r>
            </w:hyperlink>
            <w:r w:rsidRPr="00073CFE">
              <w:rPr>
                <w:color w:val="000000" w:themeColor="text1"/>
                <w:shd w:val="clear" w:color="auto" w:fill="FFFFFF"/>
              </w:rPr>
              <w:t xml:space="preserve"> . (50%)</w:t>
            </w:r>
          </w:p>
          <w:p w14:paraId="0EA3A015" w14:textId="77777777" w:rsidR="004723DE" w:rsidRPr="00073CFE" w:rsidRDefault="004723DE" w:rsidP="004723DE">
            <w:pPr>
              <w:shd w:val="clear" w:color="auto" w:fill="FFFFFF"/>
              <w:jc w:val="both"/>
              <w:rPr>
                <w:color w:val="000000" w:themeColor="text1"/>
              </w:rPr>
            </w:pPr>
            <w:r w:rsidRPr="005C7768">
              <w:rPr>
                <w:color w:val="000000" w:themeColor="text1"/>
              </w:rPr>
              <w:t xml:space="preserve">KNÁPKOVÁ, A., HOMOLKA, L., PAVELKOVÁ, D. Využití Balanced Scorecard a vliv jeho využívání na finanční výkonnost podniků v ČR. </w:t>
            </w:r>
            <w:r w:rsidRPr="005C7768">
              <w:rPr>
                <w:i/>
                <w:iCs/>
                <w:color w:val="000000" w:themeColor="text1"/>
              </w:rPr>
              <w:t>E+M Ekonomie a Management</w:t>
            </w:r>
            <w:r w:rsidRPr="005C7768">
              <w:rPr>
                <w:color w:val="000000" w:themeColor="text1"/>
              </w:rPr>
              <w:t xml:space="preserve">, 2014, roč. 17, č. 2, s. 146-160. ISSN 1212-3609 (33%), </w:t>
            </w:r>
            <w:r w:rsidRPr="005C7768">
              <w:rPr>
                <w:bCs/>
                <w:color w:val="000000" w:themeColor="text1"/>
              </w:rPr>
              <w:t xml:space="preserve">DOI: </w:t>
            </w:r>
            <w:hyperlink r:id="rId39" w:tgtFrame="_blank" w:history="1">
              <w:r w:rsidRPr="005C7768">
                <w:rPr>
                  <w:color w:val="000000" w:themeColor="text1"/>
                </w:rPr>
                <w:t>dx.doi.org/10.15240/tul/001/2014-2-011</w:t>
              </w:r>
            </w:hyperlink>
            <w:r w:rsidRPr="005C7768">
              <w:rPr>
                <w:color w:val="000000" w:themeColor="text1"/>
              </w:rPr>
              <w:t>. (34%)</w:t>
            </w:r>
          </w:p>
          <w:p w14:paraId="36410060" w14:textId="77777777" w:rsidR="004723DE" w:rsidRPr="00073CFE" w:rsidRDefault="004723DE" w:rsidP="004723DE">
            <w:pPr>
              <w:jc w:val="both"/>
              <w:rPr>
                <w:color w:val="000000" w:themeColor="text1"/>
              </w:rPr>
            </w:pPr>
            <w:r w:rsidRPr="00073CFE">
              <w:rPr>
                <w:i/>
                <w:color w:val="000000" w:themeColor="text1"/>
              </w:rPr>
              <w:t>Přehled projektové činnosti:</w:t>
            </w:r>
          </w:p>
          <w:p w14:paraId="76B825EF" w14:textId="77777777" w:rsidR="004723DE" w:rsidRPr="00073CFE" w:rsidRDefault="004723DE" w:rsidP="004723DE">
            <w:pPr>
              <w:tabs>
                <w:tab w:val="left" w:pos="1134"/>
              </w:tabs>
              <w:rPr>
                <w:color w:val="000000" w:themeColor="text1"/>
              </w:rPr>
            </w:pPr>
            <w:r w:rsidRPr="00073CFE">
              <w:rPr>
                <w:color w:val="000000" w:themeColor="text1"/>
              </w:rPr>
              <w:t>TA ČR TD010158 Klastrová politika České republiky a jejích regionů pro globální konkurenceschopnost a udržitelný růst 2012-2013 (člen řešitelského týmu).</w:t>
            </w:r>
          </w:p>
          <w:p w14:paraId="6990A83D" w14:textId="77777777" w:rsidR="009F79BD" w:rsidRDefault="009F79BD" w:rsidP="009F79BD">
            <w:pPr>
              <w:tabs>
                <w:tab w:val="left" w:pos="1134"/>
              </w:tabs>
              <w:rPr>
                <w:ins w:id="1521" w:author="Bronislava Neubauerová" w:date="2020-08-25T13:35:00Z"/>
              </w:rPr>
            </w:pPr>
            <w:ins w:id="1522" w:author="Bronislava Neubauerová" w:date="2020-08-25T13:35:00Z">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w:t>
              </w:r>
              <w:r>
                <w:rPr>
                  <w:rFonts w:eastAsia="Calibri"/>
                </w:rPr>
                <w:t>zodpovědná řešitelka</w:t>
              </w:r>
              <w:r w:rsidRPr="00731829">
                <w:rPr>
                  <w:rFonts w:eastAsia="Calibri"/>
                </w:rPr>
                <w:t>)</w:t>
              </w:r>
            </w:ins>
          </w:p>
          <w:p w14:paraId="11943178" w14:textId="77777777" w:rsidR="004723DE" w:rsidRPr="00073CFE" w:rsidRDefault="004723DE" w:rsidP="004723DE">
            <w:pPr>
              <w:tabs>
                <w:tab w:val="left" w:pos="2565"/>
              </w:tabs>
              <w:rPr>
                <w:color w:val="000000" w:themeColor="text1"/>
              </w:rPr>
            </w:pPr>
            <w:r w:rsidRPr="00073CFE">
              <w:rPr>
                <w:color w:val="000000" w:themeColor="text1"/>
              </w:rPr>
              <w:t>GAČR 16-25536S Metodika tvorby modelu predikce sektorové a podnikové výkonnosti v makroekonomických souvislostech 2016-2018 (člen řešitelského týmu).</w:t>
            </w:r>
          </w:p>
          <w:p w14:paraId="7D3A94F1" w14:textId="77777777" w:rsidR="004723DE" w:rsidRPr="00073CFE" w:rsidRDefault="004723DE" w:rsidP="004723DE">
            <w:pPr>
              <w:tabs>
                <w:tab w:val="left" w:pos="2565"/>
              </w:tabs>
              <w:rPr>
                <w:color w:val="000000" w:themeColor="text1"/>
              </w:rPr>
            </w:pPr>
            <w:r w:rsidRPr="00073CFE">
              <w:rPr>
                <w:color w:val="000000" w:themeColor="text1"/>
              </w:rPr>
              <w:t>GA ČR 402/08/H051 Optimalizace multidisciplinárního navrhování a modelování výrobního systému virtuálních firem 2008-2011 (člen spoluřešitelského týmu).</w:t>
            </w:r>
          </w:p>
          <w:p w14:paraId="4B70E546" w14:textId="77777777" w:rsidR="004723DE" w:rsidRPr="00073CFE" w:rsidRDefault="004723DE" w:rsidP="004723DE">
            <w:pPr>
              <w:tabs>
                <w:tab w:val="left" w:pos="2565"/>
              </w:tabs>
              <w:rPr>
                <w:color w:val="000000" w:themeColor="text1"/>
              </w:rPr>
            </w:pPr>
            <w:r w:rsidRPr="00073CFE">
              <w:rPr>
                <w:color w:val="000000" w:themeColor="text1"/>
              </w:rPr>
              <w:t>GA ČR 402/09/1739 Tvorba modelu pro měření a řízení výkonnosti podniků 2009-2011 (hlavní řešitel).</w:t>
            </w:r>
          </w:p>
          <w:p w14:paraId="451894DB" w14:textId="77777777" w:rsidR="004723DE" w:rsidRPr="00073CFE" w:rsidRDefault="004723DE" w:rsidP="004723DE">
            <w:pPr>
              <w:jc w:val="both"/>
              <w:rPr>
                <w:color w:val="000000" w:themeColor="text1"/>
                <w:sz w:val="22"/>
              </w:rPr>
            </w:pPr>
            <w:r w:rsidRPr="00073CFE">
              <w:rPr>
                <w:color w:val="000000" w:themeColor="text1"/>
              </w:rPr>
              <w:t xml:space="preserve">Visegrad Fund 21520157: „V4 cluster policies and their influence on the viability of cluster organization“ 2016 </w:t>
            </w:r>
            <w:r w:rsidRPr="00073CFE">
              <w:rPr>
                <w:color w:val="000000" w:themeColor="text1"/>
                <w:sz w:val="22"/>
              </w:rPr>
              <w:t>(</w:t>
            </w:r>
            <w:r w:rsidRPr="00073CFE">
              <w:rPr>
                <w:color w:val="000000" w:themeColor="text1"/>
              </w:rPr>
              <w:t>spoluřešitelka projektu)</w:t>
            </w:r>
          </w:p>
        </w:tc>
      </w:tr>
      <w:tr w:rsidR="004723DE" w:rsidRPr="00073CFE" w14:paraId="11116F04" w14:textId="77777777" w:rsidTr="008510E4">
        <w:trPr>
          <w:trHeight w:val="218"/>
        </w:trPr>
        <w:tc>
          <w:tcPr>
            <w:tcW w:w="9992" w:type="dxa"/>
            <w:gridSpan w:val="22"/>
            <w:shd w:val="clear" w:color="auto" w:fill="F7CAAC"/>
          </w:tcPr>
          <w:p w14:paraId="1562F9AF" w14:textId="77777777" w:rsidR="00E457E7" w:rsidRPr="00073CFE" w:rsidRDefault="004723DE" w:rsidP="004723DE">
            <w:pPr>
              <w:rPr>
                <w:b/>
                <w:color w:val="000000" w:themeColor="text1"/>
              </w:rPr>
            </w:pPr>
            <w:r w:rsidRPr="00073CFE">
              <w:rPr>
                <w:b/>
                <w:color w:val="000000" w:themeColor="text1"/>
              </w:rPr>
              <w:t>Působení v</w:t>
            </w:r>
            <w:r w:rsidR="00E457E7" w:rsidRPr="00073CFE">
              <w:rPr>
                <w:b/>
                <w:color w:val="000000" w:themeColor="text1"/>
              </w:rPr>
              <w:t> </w:t>
            </w:r>
            <w:r w:rsidRPr="00073CFE">
              <w:rPr>
                <w:b/>
                <w:color w:val="000000" w:themeColor="text1"/>
              </w:rPr>
              <w:t>zahraničí</w:t>
            </w:r>
          </w:p>
        </w:tc>
      </w:tr>
      <w:tr w:rsidR="00477633" w:rsidRPr="00073CFE" w14:paraId="676780EE" w14:textId="77777777" w:rsidTr="008510E4">
        <w:trPr>
          <w:trHeight w:val="218"/>
        </w:trPr>
        <w:tc>
          <w:tcPr>
            <w:tcW w:w="9992" w:type="dxa"/>
            <w:gridSpan w:val="22"/>
            <w:shd w:val="clear" w:color="auto" w:fill="F7CAAC"/>
          </w:tcPr>
          <w:p w14:paraId="64DCA805" w14:textId="77777777" w:rsidR="00477633" w:rsidRPr="00073CFE" w:rsidRDefault="00477633" w:rsidP="004723DE">
            <w:pPr>
              <w:rPr>
                <w:b/>
                <w:color w:val="000000" w:themeColor="text1"/>
              </w:rPr>
            </w:pPr>
          </w:p>
          <w:p w14:paraId="0026B12B" w14:textId="77777777" w:rsidR="00477633" w:rsidRPr="00073CFE" w:rsidRDefault="00477633" w:rsidP="004723DE">
            <w:pPr>
              <w:rPr>
                <w:b/>
                <w:color w:val="000000" w:themeColor="text1"/>
              </w:rPr>
            </w:pPr>
          </w:p>
        </w:tc>
      </w:tr>
    </w:tbl>
    <w:p w14:paraId="08CA2127" w14:textId="77777777" w:rsidR="00E457E7" w:rsidRPr="00073CFE" w:rsidRDefault="00E457E7">
      <w:pPr>
        <w:spacing w:after="160" w:line="259" w:lineRule="auto"/>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RPr="00073CFE" w14:paraId="721EED67" w14:textId="77777777" w:rsidTr="002450F1">
        <w:tc>
          <w:tcPr>
            <w:tcW w:w="9859" w:type="dxa"/>
            <w:gridSpan w:val="11"/>
            <w:tcBorders>
              <w:bottom w:val="double" w:sz="4" w:space="0" w:color="auto"/>
            </w:tcBorders>
            <w:shd w:val="clear" w:color="auto" w:fill="BDD6EE"/>
          </w:tcPr>
          <w:p w14:paraId="4D668C3D" w14:textId="7777777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2F4F81FD" w14:textId="77777777" w:rsidTr="002450F1">
        <w:tc>
          <w:tcPr>
            <w:tcW w:w="2518" w:type="dxa"/>
            <w:tcBorders>
              <w:top w:val="double" w:sz="4" w:space="0" w:color="auto"/>
            </w:tcBorders>
            <w:shd w:val="clear" w:color="auto" w:fill="F7CAAC"/>
          </w:tcPr>
          <w:p w14:paraId="2786822E" w14:textId="77777777" w:rsidR="002450F1" w:rsidRPr="00073CFE" w:rsidRDefault="002450F1" w:rsidP="002450F1">
            <w:pPr>
              <w:jc w:val="both"/>
              <w:rPr>
                <w:b/>
                <w:color w:val="000000" w:themeColor="text1"/>
              </w:rPr>
            </w:pPr>
            <w:r w:rsidRPr="00073CFE">
              <w:rPr>
                <w:b/>
                <w:color w:val="000000" w:themeColor="text1"/>
              </w:rPr>
              <w:t>Vysoká škola</w:t>
            </w:r>
          </w:p>
        </w:tc>
        <w:tc>
          <w:tcPr>
            <w:tcW w:w="7341" w:type="dxa"/>
            <w:gridSpan w:val="10"/>
          </w:tcPr>
          <w:p w14:paraId="6E3CD8A1"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3095919F" w14:textId="77777777" w:rsidTr="002450F1">
        <w:tc>
          <w:tcPr>
            <w:tcW w:w="2518" w:type="dxa"/>
            <w:shd w:val="clear" w:color="auto" w:fill="F7CAAC"/>
          </w:tcPr>
          <w:p w14:paraId="183A9729"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341" w:type="dxa"/>
            <w:gridSpan w:val="10"/>
          </w:tcPr>
          <w:p w14:paraId="1AC5C7FA"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290E52CF" w14:textId="77777777" w:rsidTr="002450F1">
        <w:tc>
          <w:tcPr>
            <w:tcW w:w="2518" w:type="dxa"/>
            <w:shd w:val="clear" w:color="auto" w:fill="F7CAAC"/>
          </w:tcPr>
          <w:p w14:paraId="75004565"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26731C38"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53FF3BB5" w14:textId="77777777" w:rsidTr="002450F1">
        <w:tc>
          <w:tcPr>
            <w:tcW w:w="2518" w:type="dxa"/>
            <w:shd w:val="clear" w:color="auto" w:fill="F7CAAC"/>
          </w:tcPr>
          <w:p w14:paraId="258B8719"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74CA90E3" w14:textId="77777777" w:rsidR="0035386B" w:rsidRPr="00073CFE" w:rsidRDefault="0035386B" w:rsidP="0035386B">
            <w:pPr>
              <w:jc w:val="both"/>
              <w:rPr>
                <w:color w:val="000000" w:themeColor="text1"/>
              </w:rPr>
            </w:pPr>
            <w:r w:rsidRPr="00073CFE">
              <w:rPr>
                <w:color w:val="000000" w:themeColor="text1"/>
              </w:rPr>
              <w:t>Alena KOLČAVOVÁ</w:t>
            </w:r>
          </w:p>
        </w:tc>
        <w:tc>
          <w:tcPr>
            <w:tcW w:w="709" w:type="dxa"/>
            <w:shd w:val="clear" w:color="auto" w:fill="F7CAAC"/>
          </w:tcPr>
          <w:p w14:paraId="1A254742"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232B6CF2" w14:textId="77777777" w:rsidR="0035386B" w:rsidRPr="00073CFE" w:rsidRDefault="0035386B" w:rsidP="0035386B">
            <w:pPr>
              <w:jc w:val="both"/>
              <w:rPr>
                <w:color w:val="000000" w:themeColor="text1"/>
              </w:rPr>
            </w:pPr>
            <w:r w:rsidRPr="00073CFE">
              <w:rPr>
                <w:color w:val="000000" w:themeColor="text1"/>
              </w:rPr>
              <w:t>Mgr., Ph.D.</w:t>
            </w:r>
          </w:p>
        </w:tc>
      </w:tr>
      <w:tr w:rsidR="0035386B" w:rsidRPr="00073CFE" w14:paraId="0DF571F7" w14:textId="77777777" w:rsidTr="002450F1">
        <w:tc>
          <w:tcPr>
            <w:tcW w:w="2518" w:type="dxa"/>
            <w:shd w:val="clear" w:color="auto" w:fill="F7CAAC"/>
          </w:tcPr>
          <w:p w14:paraId="01A266A6"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4E48A441" w14:textId="77777777" w:rsidR="0035386B" w:rsidRPr="00073CFE" w:rsidRDefault="0035386B" w:rsidP="0035386B">
            <w:pPr>
              <w:jc w:val="both"/>
              <w:rPr>
                <w:color w:val="000000" w:themeColor="text1"/>
              </w:rPr>
            </w:pPr>
            <w:r w:rsidRPr="00073CFE">
              <w:rPr>
                <w:color w:val="000000" w:themeColor="text1"/>
              </w:rPr>
              <w:t>1964</w:t>
            </w:r>
          </w:p>
        </w:tc>
        <w:tc>
          <w:tcPr>
            <w:tcW w:w="1721" w:type="dxa"/>
            <w:shd w:val="clear" w:color="auto" w:fill="F7CAAC"/>
          </w:tcPr>
          <w:p w14:paraId="53D22310"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3F97ECC3"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4262C769"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288E76D"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39232A19"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1512D155"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936ACBA" w14:textId="77777777" w:rsidTr="002450F1">
        <w:tc>
          <w:tcPr>
            <w:tcW w:w="5068" w:type="dxa"/>
            <w:gridSpan w:val="3"/>
            <w:shd w:val="clear" w:color="auto" w:fill="F7CAAC"/>
          </w:tcPr>
          <w:p w14:paraId="1C21BA2B"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54EFC841"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DE24E2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DDC7D77"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EC61585"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2034809C"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51527CC0" w14:textId="77777777" w:rsidTr="002450F1">
        <w:tc>
          <w:tcPr>
            <w:tcW w:w="6060" w:type="dxa"/>
            <w:gridSpan w:val="5"/>
            <w:shd w:val="clear" w:color="auto" w:fill="F7CAAC"/>
          </w:tcPr>
          <w:p w14:paraId="618D1D0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7DA098D8"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151492DA"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289A6E03" w14:textId="77777777" w:rsidTr="002450F1">
        <w:tc>
          <w:tcPr>
            <w:tcW w:w="6060" w:type="dxa"/>
            <w:gridSpan w:val="5"/>
          </w:tcPr>
          <w:p w14:paraId="6488BD7F" w14:textId="77777777" w:rsidR="0035386B" w:rsidRPr="00073CFE" w:rsidRDefault="0035386B" w:rsidP="0035386B">
            <w:pPr>
              <w:jc w:val="both"/>
              <w:rPr>
                <w:color w:val="000000" w:themeColor="text1"/>
              </w:rPr>
            </w:pPr>
          </w:p>
        </w:tc>
        <w:tc>
          <w:tcPr>
            <w:tcW w:w="1703" w:type="dxa"/>
            <w:gridSpan w:val="2"/>
          </w:tcPr>
          <w:p w14:paraId="6CDA929E" w14:textId="77777777" w:rsidR="0035386B" w:rsidRPr="00073CFE" w:rsidRDefault="0035386B" w:rsidP="0035386B">
            <w:pPr>
              <w:jc w:val="both"/>
              <w:rPr>
                <w:color w:val="000000" w:themeColor="text1"/>
              </w:rPr>
            </w:pPr>
          </w:p>
        </w:tc>
        <w:tc>
          <w:tcPr>
            <w:tcW w:w="2096" w:type="dxa"/>
            <w:gridSpan w:val="4"/>
          </w:tcPr>
          <w:p w14:paraId="18379D4E" w14:textId="77777777" w:rsidR="0035386B" w:rsidRPr="00073CFE" w:rsidRDefault="0035386B" w:rsidP="0035386B">
            <w:pPr>
              <w:jc w:val="both"/>
              <w:rPr>
                <w:color w:val="000000" w:themeColor="text1"/>
              </w:rPr>
            </w:pPr>
          </w:p>
        </w:tc>
      </w:tr>
      <w:tr w:rsidR="0035386B" w:rsidRPr="00073CFE" w14:paraId="543C4A6A" w14:textId="77777777" w:rsidTr="002450F1">
        <w:tc>
          <w:tcPr>
            <w:tcW w:w="6060" w:type="dxa"/>
            <w:gridSpan w:val="5"/>
          </w:tcPr>
          <w:p w14:paraId="477B372A" w14:textId="77777777" w:rsidR="0035386B" w:rsidRPr="00073CFE" w:rsidRDefault="0035386B" w:rsidP="0035386B">
            <w:pPr>
              <w:jc w:val="both"/>
              <w:rPr>
                <w:color w:val="000000" w:themeColor="text1"/>
              </w:rPr>
            </w:pPr>
          </w:p>
        </w:tc>
        <w:tc>
          <w:tcPr>
            <w:tcW w:w="1703" w:type="dxa"/>
            <w:gridSpan w:val="2"/>
          </w:tcPr>
          <w:p w14:paraId="5D002A6F" w14:textId="77777777" w:rsidR="0035386B" w:rsidRPr="00073CFE" w:rsidRDefault="0035386B" w:rsidP="0035386B">
            <w:pPr>
              <w:jc w:val="both"/>
              <w:rPr>
                <w:color w:val="000000" w:themeColor="text1"/>
              </w:rPr>
            </w:pPr>
          </w:p>
        </w:tc>
        <w:tc>
          <w:tcPr>
            <w:tcW w:w="2096" w:type="dxa"/>
            <w:gridSpan w:val="4"/>
          </w:tcPr>
          <w:p w14:paraId="6A68DEE8" w14:textId="77777777" w:rsidR="0035386B" w:rsidRPr="00073CFE" w:rsidRDefault="0035386B" w:rsidP="0035386B">
            <w:pPr>
              <w:jc w:val="both"/>
              <w:rPr>
                <w:color w:val="000000" w:themeColor="text1"/>
              </w:rPr>
            </w:pPr>
          </w:p>
        </w:tc>
      </w:tr>
      <w:tr w:rsidR="0035386B" w:rsidRPr="00073CFE" w14:paraId="4D171000" w14:textId="77777777" w:rsidTr="002450F1">
        <w:tc>
          <w:tcPr>
            <w:tcW w:w="6060" w:type="dxa"/>
            <w:gridSpan w:val="5"/>
          </w:tcPr>
          <w:p w14:paraId="27FFA012" w14:textId="77777777" w:rsidR="0035386B" w:rsidRPr="00073CFE" w:rsidRDefault="0035386B" w:rsidP="0035386B">
            <w:pPr>
              <w:jc w:val="both"/>
              <w:rPr>
                <w:color w:val="000000" w:themeColor="text1"/>
              </w:rPr>
            </w:pPr>
          </w:p>
        </w:tc>
        <w:tc>
          <w:tcPr>
            <w:tcW w:w="1703" w:type="dxa"/>
            <w:gridSpan w:val="2"/>
          </w:tcPr>
          <w:p w14:paraId="14ACAB08" w14:textId="77777777" w:rsidR="0035386B" w:rsidRPr="00073CFE" w:rsidRDefault="0035386B" w:rsidP="0035386B">
            <w:pPr>
              <w:jc w:val="both"/>
              <w:rPr>
                <w:color w:val="000000" w:themeColor="text1"/>
              </w:rPr>
            </w:pPr>
          </w:p>
        </w:tc>
        <w:tc>
          <w:tcPr>
            <w:tcW w:w="2096" w:type="dxa"/>
            <w:gridSpan w:val="4"/>
          </w:tcPr>
          <w:p w14:paraId="3F2A193D" w14:textId="77777777" w:rsidR="0035386B" w:rsidRPr="00073CFE" w:rsidRDefault="0035386B" w:rsidP="0035386B">
            <w:pPr>
              <w:jc w:val="both"/>
              <w:rPr>
                <w:color w:val="000000" w:themeColor="text1"/>
              </w:rPr>
            </w:pPr>
          </w:p>
        </w:tc>
      </w:tr>
      <w:tr w:rsidR="0035386B" w:rsidRPr="00073CFE" w14:paraId="2FAE2AF0" w14:textId="77777777" w:rsidTr="002450F1">
        <w:tc>
          <w:tcPr>
            <w:tcW w:w="6060" w:type="dxa"/>
            <w:gridSpan w:val="5"/>
          </w:tcPr>
          <w:p w14:paraId="08CDBDD9" w14:textId="77777777" w:rsidR="0035386B" w:rsidRPr="00073CFE" w:rsidRDefault="0035386B" w:rsidP="0035386B">
            <w:pPr>
              <w:jc w:val="both"/>
              <w:rPr>
                <w:color w:val="000000" w:themeColor="text1"/>
              </w:rPr>
            </w:pPr>
          </w:p>
        </w:tc>
        <w:tc>
          <w:tcPr>
            <w:tcW w:w="1703" w:type="dxa"/>
            <w:gridSpan w:val="2"/>
          </w:tcPr>
          <w:p w14:paraId="57F8EC3F" w14:textId="77777777" w:rsidR="0035386B" w:rsidRPr="00073CFE" w:rsidRDefault="0035386B" w:rsidP="0035386B">
            <w:pPr>
              <w:jc w:val="both"/>
              <w:rPr>
                <w:color w:val="000000" w:themeColor="text1"/>
              </w:rPr>
            </w:pPr>
          </w:p>
        </w:tc>
        <w:tc>
          <w:tcPr>
            <w:tcW w:w="2096" w:type="dxa"/>
            <w:gridSpan w:val="4"/>
          </w:tcPr>
          <w:p w14:paraId="038C127E" w14:textId="77777777" w:rsidR="0035386B" w:rsidRPr="00073CFE" w:rsidRDefault="0035386B" w:rsidP="0035386B">
            <w:pPr>
              <w:jc w:val="both"/>
              <w:rPr>
                <w:color w:val="000000" w:themeColor="text1"/>
              </w:rPr>
            </w:pPr>
          </w:p>
        </w:tc>
      </w:tr>
      <w:tr w:rsidR="0035386B" w:rsidRPr="00073CFE" w14:paraId="1645DD12" w14:textId="77777777" w:rsidTr="002450F1">
        <w:tc>
          <w:tcPr>
            <w:tcW w:w="9859" w:type="dxa"/>
            <w:gridSpan w:val="11"/>
            <w:shd w:val="clear" w:color="auto" w:fill="F7CAAC"/>
          </w:tcPr>
          <w:p w14:paraId="47B217BF"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7C52A8A8" w14:textId="77777777" w:rsidTr="002450F1">
        <w:trPr>
          <w:trHeight w:val="338"/>
        </w:trPr>
        <w:tc>
          <w:tcPr>
            <w:tcW w:w="9859" w:type="dxa"/>
            <w:gridSpan w:val="11"/>
            <w:tcBorders>
              <w:top w:val="nil"/>
            </w:tcBorders>
          </w:tcPr>
          <w:p w14:paraId="113EB77C" w14:textId="77777777" w:rsidR="0035386B" w:rsidRPr="00073CFE" w:rsidRDefault="0035386B" w:rsidP="0035386B">
            <w:pPr>
              <w:jc w:val="both"/>
              <w:rPr>
                <w:color w:val="000000" w:themeColor="text1"/>
                <w:szCs w:val="17"/>
                <w:shd w:val="clear" w:color="auto" w:fill="FFFFFF"/>
              </w:rPr>
            </w:pPr>
            <w:r w:rsidRPr="00073CFE">
              <w:rPr>
                <w:color w:val="000000" w:themeColor="text1"/>
                <w:szCs w:val="17"/>
                <w:shd w:val="clear" w:color="auto" w:fill="FFFFFF"/>
              </w:rPr>
              <w:t xml:space="preserve">Quantitative Decision-making Methods </w:t>
            </w:r>
            <w:r w:rsidRPr="00073CFE">
              <w:rPr>
                <w:color w:val="000000" w:themeColor="text1"/>
              </w:rPr>
              <w:t>– garant, přednášející (60%)</w:t>
            </w:r>
          </w:p>
          <w:p w14:paraId="2E11CF83" w14:textId="77777777" w:rsidR="0035386B" w:rsidRPr="00073CFE" w:rsidRDefault="0035386B" w:rsidP="0035386B">
            <w:pPr>
              <w:rPr>
                <w:color w:val="000000" w:themeColor="text1"/>
              </w:rPr>
            </w:pPr>
            <w:r w:rsidRPr="00073CFE">
              <w:rPr>
                <w:color w:val="000000" w:themeColor="text1"/>
              </w:rPr>
              <w:t xml:space="preserve">Risk </w:t>
            </w:r>
            <w:r w:rsidR="00EB7A23" w:rsidRPr="00073CFE">
              <w:rPr>
                <w:color w:val="000000" w:themeColor="text1"/>
              </w:rPr>
              <w:t>M</w:t>
            </w:r>
            <w:r w:rsidRPr="00073CFE">
              <w:rPr>
                <w:color w:val="000000" w:themeColor="text1"/>
              </w:rPr>
              <w:t>anagement – přednášející (40%)</w:t>
            </w:r>
          </w:p>
        </w:tc>
      </w:tr>
      <w:tr w:rsidR="0035386B" w:rsidRPr="00073CFE" w14:paraId="1C6ADDBD" w14:textId="77777777" w:rsidTr="002450F1">
        <w:tc>
          <w:tcPr>
            <w:tcW w:w="9859" w:type="dxa"/>
            <w:gridSpan w:val="11"/>
            <w:shd w:val="clear" w:color="auto" w:fill="F7CAAC"/>
          </w:tcPr>
          <w:p w14:paraId="0A1D2D98"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74E693F" w14:textId="77777777" w:rsidTr="002450F1">
        <w:trPr>
          <w:trHeight w:val="871"/>
        </w:trPr>
        <w:tc>
          <w:tcPr>
            <w:tcW w:w="9859" w:type="dxa"/>
            <w:gridSpan w:val="11"/>
          </w:tcPr>
          <w:p w14:paraId="4AC95402" w14:textId="77777777" w:rsidR="0035386B" w:rsidRPr="00073CFE" w:rsidRDefault="0035386B" w:rsidP="0035386B">
            <w:pPr>
              <w:jc w:val="both"/>
              <w:rPr>
                <w:b/>
                <w:color w:val="000000" w:themeColor="text1"/>
              </w:rPr>
            </w:pPr>
            <w:r w:rsidRPr="00073CFE">
              <w:rPr>
                <w:b/>
                <w:color w:val="000000" w:themeColor="text1"/>
              </w:rPr>
              <w:t>2001 – 2005</w:t>
            </w:r>
            <w:r w:rsidRPr="00073CFE">
              <w:rPr>
                <w:color w:val="000000" w:themeColor="text1"/>
              </w:rPr>
              <w:t xml:space="preserve"> : Univerzita Tomáše Bati ve Zlíně, Fakulta managementu a ekonomiky, obor Ekonomika a management </w:t>
            </w:r>
            <w:r w:rsidRPr="00073CFE">
              <w:rPr>
                <w:color w:val="000000" w:themeColor="text1"/>
              </w:rPr>
              <w:br/>
              <w:t xml:space="preserve">                       </w:t>
            </w:r>
            <w:r w:rsidRPr="00073CFE">
              <w:rPr>
                <w:b/>
                <w:color w:val="000000" w:themeColor="text1"/>
              </w:rPr>
              <w:t>(Ph.D.)</w:t>
            </w:r>
          </w:p>
          <w:p w14:paraId="28A89AFB" w14:textId="77777777" w:rsidR="0035386B" w:rsidRPr="00073CFE" w:rsidRDefault="0035386B" w:rsidP="0035386B">
            <w:pPr>
              <w:rPr>
                <w:b/>
                <w:color w:val="000000" w:themeColor="text1"/>
              </w:rPr>
            </w:pPr>
            <w:r w:rsidRPr="00073CFE">
              <w:rPr>
                <w:b/>
                <w:color w:val="000000" w:themeColor="text1"/>
              </w:rPr>
              <w:t>1982 – 1987</w:t>
            </w:r>
            <w:r w:rsidRPr="00073CFE">
              <w:rPr>
                <w:color w:val="000000" w:themeColor="text1"/>
              </w:rPr>
              <w:t xml:space="preserve">: Masarykova univerzita v Brně, Přírodovědecká fakulta, obor: Matematika – biologie </w:t>
            </w:r>
            <w:r w:rsidRPr="00073CFE">
              <w:rPr>
                <w:b/>
                <w:color w:val="000000" w:themeColor="text1"/>
              </w:rPr>
              <w:t>(Mgr.)</w:t>
            </w:r>
          </w:p>
        </w:tc>
      </w:tr>
      <w:tr w:rsidR="0035386B" w:rsidRPr="00073CFE" w14:paraId="1A3BAE42" w14:textId="77777777" w:rsidTr="002450F1">
        <w:tc>
          <w:tcPr>
            <w:tcW w:w="9859" w:type="dxa"/>
            <w:gridSpan w:val="11"/>
            <w:shd w:val="clear" w:color="auto" w:fill="F7CAAC"/>
          </w:tcPr>
          <w:p w14:paraId="46287C77"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1BBD3300" w14:textId="77777777" w:rsidTr="002450F1">
        <w:trPr>
          <w:trHeight w:val="1191"/>
        </w:trPr>
        <w:tc>
          <w:tcPr>
            <w:tcW w:w="9859" w:type="dxa"/>
            <w:gridSpan w:val="11"/>
          </w:tcPr>
          <w:p w14:paraId="7E98E952" w14:textId="77777777" w:rsidR="0035386B" w:rsidRPr="00073CFE" w:rsidRDefault="0035386B" w:rsidP="0035386B">
            <w:pPr>
              <w:rPr>
                <w:color w:val="000000" w:themeColor="text1"/>
              </w:rPr>
            </w:pPr>
            <w:r w:rsidRPr="00073CFE">
              <w:rPr>
                <w:b/>
                <w:color w:val="000000" w:themeColor="text1"/>
              </w:rPr>
              <w:t>1987-1989:</w:t>
            </w:r>
            <w:r w:rsidRPr="00073CFE">
              <w:rPr>
                <w:color w:val="000000" w:themeColor="text1"/>
              </w:rPr>
              <w:t xml:space="preserve"> 5. ZŠ v Uherském Hradišti - učitelka</w:t>
            </w:r>
          </w:p>
          <w:p w14:paraId="4B3BFCB4" w14:textId="77777777" w:rsidR="0035386B" w:rsidRPr="00073CFE" w:rsidRDefault="0035386B" w:rsidP="0035386B">
            <w:pPr>
              <w:rPr>
                <w:color w:val="000000" w:themeColor="text1"/>
              </w:rPr>
            </w:pPr>
            <w:r w:rsidRPr="00073CFE">
              <w:rPr>
                <w:b/>
                <w:color w:val="000000" w:themeColor="text1"/>
              </w:rPr>
              <w:t>1995-1997:</w:t>
            </w:r>
            <w:r w:rsidRPr="00073CFE">
              <w:rPr>
                <w:color w:val="000000" w:themeColor="text1"/>
              </w:rPr>
              <w:t xml:space="preserve"> Obchodní akademie v Uherském Hradišti - učitelka</w:t>
            </w:r>
          </w:p>
          <w:p w14:paraId="575A606D" w14:textId="77777777" w:rsidR="0035386B" w:rsidRPr="00073CFE" w:rsidRDefault="0035386B" w:rsidP="0035386B">
            <w:pPr>
              <w:rPr>
                <w:color w:val="000000" w:themeColor="text1"/>
              </w:rPr>
            </w:pPr>
            <w:r w:rsidRPr="00073CFE">
              <w:rPr>
                <w:b/>
                <w:color w:val="000000" w:themeColor="text1"/>
              </w:rPr>
              <w:t>2000-2004:</w:t>
            </w:r>
            <w:r w:rsidRPr="00073CFE">
              <w:rPr>
                <w:color w:val="000000" w:themeColor="text1"/>
              </w:rPr>
              <w:t xml:space="preserve"> UTB ve Zlíně, FaME, Ústav informatiky a statistiky - asistentka</w:t>
            </w:r>
          </w:p>
          <w:p w14:paraId="41322A09" w14:textId="77777777" w:rsidR="0035386B" w:rsidRPr="00073CFE" w:rsidRDefault="0035386B" w:rsidP="0035386B">
            <w:pPr>
              <w:jc w:val="both"/>
              <w:rPr>
                <w:color w:val="000000" w:themeColor="text1"/>
              </w:rPr>
            </w:pPr>
            <w:r w:rsidRPr="00073CFE">
              <w:rPr>
                <w:b/>
                <w:color w:val="000000" w:themeColor="text1"/>
              </w:rPr>
              <w:t>2005-2011:</w:t>
            </w:r>
            <w:r w:rsidRPr="00073CFE">
              <w:rPr>
                <w:color w:val="000000" w:themeColor="text1"/>
              </w:rPr>
              <w:t xml:space="preserve"> UTB ve Zlíně, FaME, Ústav informatiky a statistiky – odborná asistentka</w:t>
            </w:r>
          </w:p>
          <w:p w14:paraId="3C837F73" w14:textId="77777777" w:rsidR="0035386B" w:rsidRPr="00073CFE" w:rsidRDefault="0035386B" w:rsidP="0035386B">
            <w:pPr>
              <w:jc w:val="both"/>
              <w:rPr>
                <w:color w:val="000000" w:themeColor="text1"/>
              </w:rPr>
            </w:pPr>
            <w:r w:rsidRPr="00073CFE">
              <w:rPr>
                <w:b/>
                <w:color w:val="000000" w:themeColor="text1"/>
              </w:rPr>
              <w:t>2011- dosud:</w:t>
            </w:r>
            <w:r w:rsidRPr="00073CFE">
              <w:rPr>
                <w:color w:val="000000" w:themeColor="text1"/>
              </w:rPr>
              <w:t xml:space="preserve"> UTB ve Zlíně, FaME, Ústav statistiky a kvantitativních metod – odborná asistentka </w:t>
            </w:r>
          </w:p>
        </w:tc>
      </w:tr>
      <w:tr w:rsidR="0035386B" w:rsidRPr="00073CFE" w14:paraId="5573A121" w14:textId="77777777" w:rsidTr="002450F1">
        <w:trPr>
          <w:trHeight w:val="250"/>
        </w:trPr>
        <w:tc>
          <w:tcPr>
            <w:tcW w:w="9859" w:type="dxa"/>
            <w:gridSpan w:val="11"/>
            <w:shd w:val="clear" w:color="auto" w:fill="F7CAAC"/>
          </w:tcPr>
          <w:p w14:paraId="445A40C5"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48BCD4B" w14:textId="77777777" w:rsidTr="002450F1">
        <w:trPr>
          <w:trHeight w:val="304"/>
        </w:trPr>
        <w:tc>
          <w:tcPr>
            <w:tcW w:w="9859" w:type="dxa"/>
            <w:gridSpan w:val="11"/>
          </w:tcPr>
          <w:p w14:paraId="4FF9477A"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0 </w:t>
            </w:r>
          </w:p>
          <w:p w14:paraId="29380104" w14:textId="77777777" w:rsidR="0035386B" w:rsidRPr="00073CFE" w:rsidRDefault="0035386B" w:rsidP="0035386B">
            <w:pPr>
              <w:jc w:val="both"/>
              <w:rPr>
                <w:color w:val="000000" w:themeColor="text1"/>
              </w:rPr>
            </w:pPr>
            <w:r w:rsidRPr="00073CFE">
              <w:rPr>
                <w:color w:val="000000" w:themeColor="text1"/>
              </w:rPr>
              <w:t>Počet vedených diplomových prací – 10</w:t>
            </w:r>
          </w:p>
        </w:tc>
      </w:tr>
      <w:tr w:rsidR="0035386B" w:rsidRPr="00073CFE" w14:paraId="6DC26A2E" w14:textId="77777777" w:rsidTr="002450F1">
        <w:trPr>
          <w:cantSplit/>
        </w:trPr>
        <w:tc>
          <w:tcPr>
            <w:tcW w:w="3347" w:type="dxa"/>
            <w:gridSpan w:val="2"/>
            <w:tcBorders>
              <w:top w:val="single" w:sz="12" w:space="0" w:color="auto"/>
            </w:tcBorders>
            <w:shd w:val="clear" w:color="auto" w:fill="F7CAAC"/>
          </w:tcPr>
          <w:p w14:paraId="624FA417"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2456EB23"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5875CF5"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2505E22C"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3A797AF7" w14:textId="77777777" w:rsidTr="002450F1">
        <w:trPr>
          <w:cantSplit/>
        </w:trPr>
        <w:tc>
          <w:tcPr>
            <w:tcW w:w="3347" w:type="dxa"/>
            <w:gridSpan w:val="2"/>
          </w:tcPr>
          <w:p w14:paraId="56704964" w14:textId="77777777" w:rsidR="0035386B" w:rsidRPr="00073CFE" w:rsidRDefault="0035386B" w:rsidP="0035386B">
            <w:pPr>
              <w:jc w:val="both"/>
              <w:rPr>
                <w:color w:val="000000" w:themeColor="text1"/>
              </w:rPr>
            </w:pPr>
          </w:p>
        </w:tc>
        <w:tc>
          <w:tcPr>
            <w:tcW w:w="2245" w:type="dxa"/>
            <w:gridSpan w:val="2"/>
          </w:tcPr>
          <w:p w14:paraId="2CBC63B6"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524A038D"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7C77082B"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7D81528D"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6548F204"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5E6E771B" w14:textId="77777777" w:rsidTr="002450F1">
        <w:trPr>
          <w:cantSplit/>
          <w:trHeight w:val="70"/>
        </w:trPr>
        <w:tc>
          <w:tcPr>
            <w:tcW w:w="3347" w:type="dxa"/>
            <w:gridSpan w:val="2"/>
            <w:shd w:val="clear" w:color="auto" w:fill="F7CAAC"/>
          </w:tcPr>
          <w:p w14:paraId="616F24B4"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7FDFF876"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4E4BB65C"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499FCC0D" w14:textId="77777777" w:rsidR="0035386B" w:rsidRPr="00073CFE" w:rsidRDefault="0035386B" w:rsidP="0035386B">
            <w:pPr>
              <w:jc w:val="both"/>
              <w:rPr>
                <w:b/>
                <w:color w:val="000000" w:themeColor="text1"/>
              </w:rPr>
            </w:pPr>
            <w:r w:rsidRPr="00073CFE">
              <w:rPr>
                <w:b/>
                <w:color w:val="000000" w:themeColor="text1"/>
              </w:rPr>
              <w:t>0</w:t>
            </w:r>
          </w:p>
        </w:tc>
        <w:tc>
          <w:tcPr>
            <w:tcW w:w="693" w:type="dxa"/>
            <w:vMerge w:val="restart"/>
          </w:tcPr>
          <w:p w14:paraId="1263E664" w14:textId="77777777" w:rsidR="0035386B" w:rsidRPr="00073CFE" w:rsidRDefault="0035386B" w:rsidP="0035386B">
            <w:pPr>
              <w:jc w:val="both"/>
              <w:rPr>
                <w:b/>
                <w:color w:val="000000" w:themeColor="text1"/>
              </w:rPr>
            </w:pPr>
            <w:r w:rsidRPr="00073CFE">
              <w:rPr>
                <w:b/>
                <w:color w:val="000000" w:themeColor="text1"/>
              </w:rPr>
              <w:t>1</w:t>
            </w:r>
          </w:p>
        </w:tc>
        <w:tc>
          <w:tcPr>
            <w:tcW w:w="694" w:type="dxa"/>
            <w:vMerge w:val="restart"/>
          </w:tcPr>
          <w:p w14:paraId="1D8A51BD" w14:textId="77777777" w:rsidR="0035386B" w:rsidRPr="00073CFE" w:rsidRDefault="0035386B" w:rsidP="0035386B">
            <w:pPr>
              <w:jc w:val="both"/>
              <w:rPr>
                <w:b/>
                <w:color w:val="000000" w:themeColor="text1"/>
              </w:rPr>
            </w:pPr>
            <w:r w:rsidRPr="00073CFE">
              <w:rPr>
                <w:b/>
                <w:color w:val="000000" w:themeColor="text1"/>
              </w:rPr>
              <w:t>15</w:t>
            </w:r>
          </w:p>
        </w:tc>
      </w:tr>
      <w:tr w:rsidR="0035386B" w:rsidRPr="00073CFE" w14:paraId="68928967" w14:textId="77777777" w:rsidTr="002450F1">
        <w:trPr>
          <w:trHeight w:val="205"/>
        </w:trPr>
        <w:tc>
          <w:tcPr>
            <w:tcW w:w="3347" w:type="dxa"/>
            <w:gridSpan w:val="2"/>
          </w:tcPr>
          <w:p w14:paraId="4EDC3088" w14:textId="77777777" w:rsidR="0035386B" w:rsidRPr="00073CFE" w:rsidRDefault="0035386B" w:rsidP="0035386B">
            <w:pPr>
              <w:jc w:val="both"/>
              <w:rPr>
                <w:color w:val="000000" w:themeColor="text1"/>
              </w:rPr>
            </w:pPr>
          </w:p>
        </w:tc>
        <w:tc>
          <w:tcPr>
            <w:tcW w:w="2245" w:type="dxa"/>
            <w:gridSpan w:val="2"/>
          </w:tcPr>
          <w:p w14:paraId="703EB68F"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30EE6E08"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45FFF9E7" w14:textId="77777777" w:rsidR="0035386B" w:rsidRPr="00073CFE" w:rsidRDefault="0035386B" w:rsidP="0035386B">
            <w:pPr>
              <w:rPr>
                <w:b/>
                <w:color w:val="000000" w:themeColor="text1"/>
              </w:rPr>
            </w:pPr>
          </w:p>
        </w:tc>
        <w:tc>
          <w:tcPr>
            <w:tcW w:w="693" w:type="dxa"/>
            <w:vMerge/>
            <w:vAlign w:val="center"/>
          </w:tcPr>
          <w:p w14:paraId="0822FA53" w14:textId="77777777" w:rsidR="0035386B" w:rsidRPr="00073CFE" w:rsidRDefault="0035386B" w:rsidP="0035386B">
            <w:pPr>
              <w:rPr>
                <w:b/>
                <w:color w:val="000000" w:themeColor="text1"/>
              </w:rPr>
            </w:pPr>
          </w:p>
        </w:tc>
        <w:tc>
          <w:tcPr>
            <w:tcW w:w="694" w:type="dxa"/>
            <w:vMerge/>
            <w:vAlign w:val="center"/>
          </w:tcPr>
          <w:p w14:paraId="40E9E8BE" w14:textId="77777777" w:rsidR="0035386B" w:rsidRPr="00073CFE" w:rsidRDefault="0035386B" w:rsidP="0035386B">
            <w:pPr>
              <w:rPr>
                <w:b/>
                <w:color w:val="000000" w:themeColor="text1"/>
              </w:rPr>
            </w:pPr>
          </w:p>
        </w:tc>
      </w:tr>
      <w:tr w:rsidR="0035386B" w:rsidRPr="00073CFE" w14:paraId="2B11ECDF" w14:textId="77777777" w:rsidTr="002450F1">
        <w:tc>
          <w:tcPr>
            <w:tcW w:w="9859" w:type="dxa"/>
            <w:gridSpan w:val="11"/>
            <w:shd w:val="clear" w:color="auto" w:fill="F7CAAC"/>
          </w:tcPr>
          <w:p w14:paraId="58AE2017"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0AE5D3EB" w14:textId="77777777" w:rsidTr="002450F1">
        <w:trPr>
          <w:trHeight w:val="2347"/>
        </w:trPr>
        <w:tc>
          <w:tcPr>
            <w:tcW w:w="9859" w:type="dxa"/>
            <w:gridSpan w:val="11"/>
          </w:tcPr>
          <w:p w14:paraId="69B8EAAB" w14:textId="77777777" w:rsidR="0035386B" w:rsidRPr="00073CFE" w:rsidRDefault="0035386B" w:rsidP="0035386B">
            <w:pPr>
              <w:jc w:val="both"/>
              <w:rPr>
                <w:color w:val="000000" w:themeColor="text1"/>
              </w:rPr>
            </w:pPr>
            <w:r w:rsidRPr="00073CFE">
              <w:rPr>
                <w:bCs/>
                <w:color w:val="000000" w:themeColor="text1"/>
              </w:rPr>
              <w:t>HÝBLOVÁ</w:t>
            </w:r>
            <w:r w:rsidRPr="00073CFE">
              <w:rPr>
                <w:color w:val="000000" w:themeColor="text1"/>
              </w:rPr>
              <w:t xml:space="preserve">, </w:t>
            </w:r>
            <w:r w:rsidRPr="00073CFE">
              <w:rPr>
                <w:bCs/>
                <w:color w:val="000000" w:themeColor="text1"/>
              </w:rPr>
              <w:t>E.,</w:t>
            </w:r>
            <w:r w:rsidRPr="00073CFE">
              <w:rPr>
                <w:color w:val="000000" w:themeColor="text1"/>
              </w:rPr>
              <w:t xml:space="preserve"> </w:t>
            </w:r>
            <w:r w:rsidRPr="00073CFE">
              <w:rPr>
                <w:bCs/>
                <w:color w:val="000000" w:themeColor="text1"/>
              </w:rPr>
              <w:t>KOLČAVOVÁ, A</w:t>
            </w:r>
            <w:r w:rsidRPr="00073CFE">
              <w:rPr>
                <w:color w:val="000000" w:themeColor="text1"/>
              </w:rPr>
              <w:t xml:space="preserve">. The consequences of “options” in the directive 2013/34/eu of the european parliament and of the council on the financial statements. </w:t>
            </w:r>
            <w:r w:rsidRPr="00073CFE">
              <w:rPr>
                <w:i/>
                <w:iCs/>
                <w:color w:val="000000" w:themeColor="text1"/>
              </w:rPr>
              <w:t>Acta Universitatis Agriculturae et Silviculturae Mendelianae Brunensis</w:t>
            </w:r>
            <w:r w:rsidRPr="00073CFE">
              <w:rPr>
                <w:i/>
                <w:color w:val="000000" w:themeColor="text1"/>
              </w:rPr>
              <w:t>,</w:t>
            </w:r>
            <w:r w:rsidRPr="00073CFE">
              <w:rPr>
                <w:color w:val="000000" w:themeColor="text1"/>
              </w:rPr>
              <w:t xml:space="preserve"> 2017, roč. 2017, č. 4/2017, s. 1349-1357. ISSN 1211-8516. </w:t>
            </w:r>
            <w:r w:rsidRPr="00073CFE">
              <w:rPr>
                <w:color w:val="000000" w:themeColor="text1"/>
                <w:shd w:val="clear" w:color="auto" w:fill="FFFFFF"/>
              </w:rPr>
              <w:t>https://doi.org/10.11118/actaun201765041349</w:t>
            </w:r>
            <w:r w:rsidRPr="00073CFE">
              <w:rPr>
                <w:color w:val="000000" w:themeColor="text1"/>
              </w:rPr>
              <w:t xml:space="preserve"> (50%). </w:t>
            </w:r>
          </w:p>
          <w:p w14:paraId="760FA325" w14:textId="77777777" w:rsidR="0035386B" w:rsidRPr="00073CFE" w:rsidRDefault="0035386B" w:rsidP="0035386B">
            <w:pPr>
              <w:jc w:val="both"/>
              <w:rPr>
                <w:color w:val="000000" w:themeColor="text1"/>
              </w:rPr>
            </w:pPr>
            <w:r w:rsidRPr="00073CFE">
              <w:rPr>
                <w:bCs/>
                <w:color w:val="000000" w:themeColor="text1"/>
              </w:rPr>
              <w:t>URBÁNEK</w:t>
            </w:r>
            <w:r w:rsidRPr="00073CFE">
              <w:rPr>
                <w:color w:val="000000" w:themeColor="text1"/>
              </w:rPr>
              <w:t xml:space="preserve">, </w:t>
            </w:r>
            <w:r w:rsidRPr="00073CFE">
              <w:rPr>
                <w:bCs/>
                <w:color w:val="000000" w:themeColor="text1"/>
              </w:rPr>
              <w:t>T., KOLČAVOVÁ</w:t>
            </w:r>
            <w:r w:rsidRPr="00073CFE">
              <w:rPr>
                <w:color w:val="000000" w:themeColor="text1"/>
              </w:rPr>
              <w:t xml:space="preserve">, </w:t>
            </w:r>
            <w:r w:rsidRPr="00073CFE">
              <w:rPr>
                <w:bCs/>
                <w:color w:val="000000" w:themeColor="text1"/>
              </w:rPr>
              <w:t>A., KUNČAR, A.</w:t>
            </w:r>
            <w:r w:rsidRPr="00073CFE">
              <w:rPr>
                <w:color w:val="000000" w:themeColor="text1"/>
              </w:rPr>
              <w:t xml:space="preserve"> Inferring productivity factor for use case point method. In </w:t>
            </w:r>
            <w:r w:rsidRPr="00073CFE">
              <w:rPr>
                <w:i/>
                <w:iCs/>
                <w:color w:val="000000" w:themeColor="text1"/>
              </w:rPr>
              <w:t>Annals of DAAAM International 2017</w:t>
            </w:r>
            <w:r w:rsidRPr="00073CFE">
              <w:rPr>
                <w:iCs/>
                <w:color w:val="000000" w:themeColor="text1"/>
              </w:rPr>
              <w:t>, Volume 28</w:t>
            </w:r>
            <w:r w:rsidRPr="00073CFE">
              <w:rPr>
                <w:color w:val="000000" w:themeColor="text1"/>
              </w:rPr>
              <w:t xml:space="preserve">. Vienna: DAAAM International Vienna, 2017, s. 1-5. ISSN 2304-1382. ISBN 978-3-902734-14-3. </w:t>
            </w:r>
            <w:r w:rsidRPr="00073CFE">
              <w:rPr>
                <w:color w:val="000000" w:themeColor="text1"/>
                <w:shd w:val="clear" w:color="auto" w:fill="FFFFFF"/>
              </w:rPr>
              <w:t>DOI: 10.2507/28th.daaam.proceedings.084 </w:t>
            </w:r>
            <w:r w:rsidRPr="00073CFE">
              <w:rPr>
                <w:color w:val="000000" w:themeColor="text1"/>
              </w:rPr>
              <w:t xml:space="preserve"> (25%). </w:t>
            </w:r>
          </w:p>
          <w:p w14:paraId="50F2BA67" w14:textId="77777777" w:rsidR="0035386B" w:rsidRPr="00C655C9" w:rsidRDefault="0035386B" w:rsidP="0035386B">
            <w:pPr>
              <w:jc w:val="both"/>
              <w:rPr>
                <w:color w:val="000000" w:themeColor="text1"/>
              </w:rPr>
            </w:pPr>
            <w:r w:rsidRPr="00073CFE">
              <w:rPr>
                <w:color w:val="000000" w:themeColor="text1"/>
              </w:rPr>
              <w:t xml:space="preserve">JAŠEK, R., KRÁLÍK, L., ŽÁK, R., KOLČAVOVÁ, A. Differences between ITIL® v2 and ITIL® v3 with respect to service transition and service operation. In </w:t>
            </w:r>
            <w:r w:rsidRPr="00073CFE">
              <w:rPr>
                <w:i/>
                <w:color w:val="000000" w:themeColor="text1"/>
              </w:rPr>
              <w:t>AIP Conference Proceedings</w:t>
            </w:r>
            <w:r w:rsidRPr="00073CFE">
              <w:rPr>
                <w:color w:val="000000" w:themeColor="text1"/>
              </w:rPr>
              <w:t>. Melville: AIP Publishing, 2015, s. nestrankovano. ISSN 0094-243X. ISBN 978-0-7354-1287-3. (5%)</w:t>
            </w:r>
          </w:p>
        </w:tc>
      </w:tr>
      <w:tr w:rsidR="0035386B" w:rsidRPr="00073CFE" w14:paraId="4076E469" w14:textId="77777777" w:rsidTr="002450F1">
        <w:trPr>
          <w:trHeight w:val="218"/>
        </w:trPr>
        <w:tc>
          <w:tcPr>
            <w:tcW w:w="9859" w:type="dxa"/>
            <w:gridSpan w:val="11"/>
            <w:shd w:val="clear" w:color="auto" w:fill="F7CAAC"/>
          </w:tcPr>
          <w:p w14:paraId="2DFF915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30E16B6C" w14:textId="77777777" w:rsidTr="002450F1">
        <w:trPr>
          <w:trHeight w:val="106"/>
        </w:trPr>
        <w:tc>
          <w:tcPr>
            <w:tcW w:w="9859" w:type="dxa"/>
            <w:gridSpan w:val="11"/>
          </w:tcPr>
          <w:p w14:paraId="2C256005" w14:textId="77777777" w:rsidR="0035386B" w:rsidRPr="00073CFE" w:rsidRDefault="0035386B" w:rsidP="0035386B">
            <w:pPr>
              <w:rPr>
                <w:b/>
                <w:color w:val="000000" w:themeColor="text1"/>
              </w:rPr>
            </w:pPr>
          </w:p>
        </w:tc>
      </w:tr>
      <w:tr w:rsidR="0035386B" w:rsidRPr="00073CFE" w14:paraId="4FBB4D50" w14:textId="77777777" w:rsidTr="002450F1">
        <w:trPr>
          <w:cantSplit/>
          <w:trHeight w:val="152"/>
        </w:trPr>
        <w:tc>
          <w:tcPr>
            <w:tcW w:w="2518" w:type="dxa"/>
            <w:shd w:val="clear" w:color="auto" w:fill="F7CAAC"/>
          </w:tcPr>
          <w:p w14:paraId="52E2CC46"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61C3828D" w14:textId="77777777" w:rsidR="0035386B" w:rsidRPr="00073CFE" w:rsidRDefault="0035386B" w:rsidP="0035386B">
            <w:pPr>
              <w:jc w:val="both"/>
              <w:rPr>
                <w:color w:val="000000" w:themeColor="text1"/>
              </w:rPr>
            </w:pPr>
          </w:p>
        </w:tc>
        <w:tc>
          <w:tcPr>
            <w:tcW w:w="786" w:type="dxa"/>
            <w:gridSpan w:val="2"/>
            <w:shd w:val="clear" w:color="auto" w:fill="F7CAAC"/>
          </w:tcPr>
          <w:p w14:paraId="2474555C"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1DFB60BF" w14:textId="77777777" w:rsidR="0035386B" w:rsidRPr="00073CFE" w:rsidRDefault="0035386B" w:rsidP="0035386B">
            <w:pPr>
              <w:jc w:val="both"/>
              <w:rPr>
                <w:color w:val="000000" w:themeColor="text1"/>
              </w:rPr>
            </w:pPr>
          </w:p>
        </w:tc>
      </w:tr>
    </w:tbl>
    <w:p w14:paraId="5F91CC4E" w14:textId="77777777" w:rsidR="004842AA" w:rsidRPr="00073CFE" w:rsidRDefault="004842AA">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73CFE" w:rsidRPr="00073CFE" w14:paraId="2F88B975" w14:textId="77777777" w:rsidTr="00AB78F6">
        <w:tc>
          <w:tcPr>
            <w:tcW w:w="9859" w:type="dxa"/>
            <w:gridSpan w:val="11"/>
            <w:tcBorders>
              <w:bottom w:val="double" w:sz="4" w:space="0" w:color="auto"/>
            </w:tcBorders>
            <w:shd w:val="clear" w:color="auto" w:fill="BDD6EE"/>
          </w:tcPr>
          <w:p w14:paraId="78F3797D" w14:textId="77777777" w:rsidR="00AB78F6" w:rsidRPr="00073CFE" w:rsidRDefault="00AB78F6" w:rsidP="00AB78F6">
            <w:pPr>
              <w:jc w:val="both"/>
              <w:rPr>
                <w:b/>
                <w:color w:val="000000" w:themeColor="text1"/>
                <w:sz w:val="28"/>
              </w:rPr>
            </w:pPr>
            <w:r w:rsidRPr="00073CFE">
              <w:rPr>
                <w:b/>
                <w:color w:val="000000" w:themeColor="text1"/>
                <w:sz w:val="28"/>
              </w:rPr>
              <w:t>C-I – Personální zabezpečení</w:t>
            </w:r>
          </w:p>
        </w:tc>
      </w:tr>
      <w:tr w:rsidR="00073CFE" w:rsidRPr="00073CFE" w14:paraId="6EADB87B" w14:textId="77777777" w:rsidTr="00AB78F6">
        <w:tc>
          <w:tcPr>
            <w:tcW w:w="2518" w:type="dxa"/>
            <w:tcBorders>
              <w:top w:val="double" w:sz="4" w:space="0" w:color="auto"/>
            </w:tcBorders>
            <w:shd w:val="clear" w:color="auto" w:fill="F7CAAC"/>
          </w:tcPr>
          <w:p w14:paraId="2B3F7986" w14:textId="77777777" w:rsidR="00AB78F6" w:rsidRPr="00073CFE" w:rsidRDefault="00AB78F6" w:rsidP="00AB78F6">
            <w:pPr>
              <w:jc w:val="both"/>
              <w:rPr>
                <w:b/>
                <w:color w:val="000000" w:themeColor="text1"/>
              </w:rPr>
            </w:pPr>
            <w:r w:rsidRPr="00073CFE">
              <w:rPr>
                <w:b/>
                <w:color w:val="000000" w:themeColor="text1"/>
              </w:rPr>
              <w:t>Vysoká škola</w:t>
            </w:r>
          </w:p>
        </w:tc>
        <w:tc>
          <w:tcPr>
            <w:tcW w:w="7341" w:type="dxa"/>
            <w:gridSpan w:val="10"/>
          </w:tcPr>
          <w:p w14:paraId="3D25D01D" w14:textId="77777777" w:rsidR="00AB78F6" w:rsidRPr="00073CFE" w:rsidRDefault="00AB78F6" w:rsidP="00AB78F6">
            <w:pPr>
              <w:jc w:val="both"/>
              <w:rPr>
                <w:color w:val="000000" w:themeColor="text1"/>
              </w:rPr>
            </w:pPr>
            <w:r w:rsidRPr="00073CFE">
              <w:rPr>
                <w:color w:val="000000" w:themeColor="text1"/>
              </w:rPr>
              <w:t>Univerzita Tomáše Bati ve Zlíně</w:t>
            </w:r>
          </w:p>
        </w:tc>
      </w:tr>
      <w:tr w:rsidR="00073CFE" w:rsidRPr="00073CFE" w14:paraId="41396C74" w14:textId="77777777" w:rsidTr="00AB78F6">
        <w:tc>
          <w:tcPr>
            <w:tcW w:w="2518" w:type="dxa"/>
            <w:shd w:val="clear" w:color="auto" w:fill="F7CAAC"/>
          </w:tcPr>
          <w:p w14:paraId="198B3F9F" w14:textId="77777777" w:rsidR="00AB78F6" w:rsidRPr="00073CFE" w:rsidRDefault="00AB78F6" w:rsidP="00AB78F6">
            <w:pPr>
              <w:jc w:val="both"/>
              <w:rPr>
                <w:b/>
                <w:color w:val="000000" w:themeColor="text1"/>
              </w:rPr>
            </w:pPr>
            <w:r w:rsidRPr="00073CFE">
              <w:rPr>
                <w:b/>
                <w:color w:val="000000" w:themeColor="text1"/>
              </w:rPr>
              <w:t>Součást vysoké školy</w:t>
            </w:r>
          </w:p>
        </w:tc>
        <w:tc>
          <w:tcPr>
            <w:tcW w:w="7341" w:type="dxa"/>
            <w:gridSpan w:val="10"/>
          </w:tcPr>
          <w:p w14:paraId="0E1470D6" w14:textId="77777777" w:rsidR="00AB78F6" w:rsidRPr="00073CFE" w:rsidRDefault="00AB78F6" w:rsidP="00AB78F6">
            <w:pPr>
              <w:jc w:val="both"/>
              <w:rPr>
                <w:color w:val="000000" w:themeColor="text1"/>
              </w:rPr>
            </w:pPr>
            <w:r w:rsidRPr="00073CFE">
              <w:rPr>
                <w:color w:val="000000" w:themeColor="text1"/>
              </w:rPr>
              <w:t>Fakulta managementu a ekonomiky</w:t>
            </w:r>
          </w:p>
        </w:tc>
      </w:tr>
      <w:tr w:rsidR="00073CFE" w:rsidRPr="00073CFE" w14:paraId="3B279DF9" w14:textId="77777777" w:rsidTr="00AB78F6">
        <w:tc>
          <w:tcPr>
            <w:tcW w:w="2518" w:type="dxa"/>
            <w:shd w:val="clear" w:color="auto" w:fill="F7CAAC"/>
          </w:tcPr>
          <w:p w14:paraId="53026625" w14:textId="77777777" w:rsidR="00AB78F6" w:rsidRPr="00073CFE" w:rsidRDefault="00AB78F6" w:rsidP="00AB78F6">
            <w:pPr>
              <w:jc w:val="both"/>
              <w:rPr>
                <w:b/>
                <w:color w:val="000000" w:themeColor="text1"/>
              </w:rPr>
            </w:pPr>
            <w:r w:rsidRPr="00073CFE">
              <w:rPr>
                <w:b/>
                <w:color w:val="000000" w:themeColor="text1"/>
              </w:rPr>
              <w:t>Název studijního programu</w:t>
            </w:r>
          </w:p>
        </w:tc>
        <w:tc>
          <w:tcPr>
            <w:tcW w:w="7341" w:type="dxa"/>
            <w:gridSpan w:val="10"/>
          </w:tcPr>
          <w:p w14:paraId="1E1588A3" w14:textId="77777777" w:rsidR="00AB78F6" w:rsidRPr="00073CFE" w:rsidRDefault="000F547B" w:rsidP="00AB78F6">
            <w:pPr>
              <w:jc w:val="both"/>
              <w:rPr>
                <w:color w:val="000000" w:themeColor="text1"/>
              </w:rPr>
            </w:pPr>
            <w:r w:rsidRPr="00073CFE">
              <w:rPr>
                <w:color w:val="000000" w:themeColor="text1"/>
              </w:rPr>
              <w:t>Finance</w:t>
            </w:r>
          </w:p>
        </w:tc>
      </w:tr>
      <w:tr w:rsidR="00073CFE" w:rsidRPr="00073CFE" w14:paraId="425E2030" w14:textId="77777777" w:rsidTr="00AB78F6">
        <w:tc>
          <w:tcPr>
            <w:tcW w:w="2518" w:type="dxa"/>
            <w:shd w:val="clear" w:color="auto" w:fill="F7CAAC"/>
          </w:tcPr>
          <w:p w14:paraId="79E41B3E" w14:textId="77777777" w:rsidR="00AB78F6" w:rsidRPr="00073CFE" w:rsidRDefault="00AB78F6" w:rsidP="00AB78F6">
            <w:pPr>
              <w:jc w:val="both"/>
              <w:rPr>
                <w:b/>
                <w:color w:val="000000" w:themeColor="text1"/>
              </w:rPr>
            </w:pPr>
            <w:r w:rsidRPr="00073CFE">
              <w:rPr>
                <w:b/>
                <w:color w:val="000000" w:themeColor="text1"/>
              </w:rPr>
              <w:t>Jméno a příjmení</w:t>
            </w:r>
          </w:p>
        </w:tc>
        <w:tc>
          <w:tcPr>
            <w:tcW w:w="4536" w:type="dxa"/>
            <w:gridSpan w:val="5"/>
          </w:tcPr>
          <w:p w14:paraId="3EF605CC" w14:textId="77777777" w:rsidR="00AB78F6" w:rsidRPr="00073CFE" w:rsidRDefault="00AB78F6" w:rsidP="00AB78F6">
            <w:pPr>
              <w:jc w:val="both"/>
              <w:rPr>
                <w:color w:val="000000" w:themeColor="text1"/>
              </w:rPr>
            </w:pPr>
            <w:r w:rsidRPr="00073CFE">
              <w:rPr>
                <w:color w:val="000000" w:themeColor="text1"/>
              </w:rPr>
              <w:t>Eliška KOZUBÍKOVÁ</w:t>
            </w:r>
          </w:p>
        </w:tc>
        <w:tc>
          <w:tcPr>
            <w:tcW w:w="709" w:type="dxa"/>
            <w:shd w:val="clear" w:color="auto" w:fill="F7CAAC"/>
          </w:tcPr>
          <w:p w14:paraId="7F4928B7" w14:textId="77777777" w:rsidR="00AB78F6" w:rsidRPr="00073CFE" w:rsidRDefault="00AB78F6" w:rsidP="00AB78F6">
            <w:pPr>
              <w:jc w:val="both"/>
              <w:rPr>
                <w:b/>
                <w:color w:val="000000" w:themeColor="text1"/>
              </w:rPr>
            </w:pPr>
            <w:r w:rsidRPr="00073CFE">
              <w:rPr>
                <w:b/>
                <w:color w:val="000000" w:themeColor="text1"/>
              </w:rPr>
              <w:t>Tituly</w:t>
            </w:r>
          </w:p>
        </w:tc>
        <w:tc>
          <w:tcPr>
            <w:tcW w:w="2096" w:type="dxa"/>
            <w:gridSpan w:val="4"/>
          </w:tcPr>
          <w:p w14:paraId="34ABEADE" w14:textId="77777777" w:rsidR="00AB78F6" w:rsidRPr="00073CFE" w:rsidRDefault="00AB78F6" w:rsidP="00AB78F6">
            <w:pPr>
              <w:jc w:val="both"/>
              <w:rPr>
                <w:color w:val="000000" w:themeColor="text1"/>
              </w:rPr>
            </w:pPr>
            <w:r w:rsidRPr="00073CFE">
              <w:rPr>
                <w:color w:val="000000" w:themeColor="text1"/>
              </w:rPr>
              <w:t>Ing., Ph.D.</w:t>
            </w:r>
          </w:p>
        </w:tc>
      </w:tr>
      <w:tr w:rsidR="00073CFE" w:rsidRPr="00073CFE" w14:paraId="020E37E3" w14:textId="77777777" w:rsidTr="00AB78F6">
        <w:tc>
          <w:tcPr>
            <w:tcW w:w="2518" w:type="dxa"/>
            <w:shd w:val="clear" w:color="auto" w:fill="F7CAAC"/>
          </w:tcPr>
          <w:p w14:paraId="3005AD9A" w14:textId="77777777" w:rsidR="00AB78F6" w:rsidRPr="00073CFE" w:rsidRDefault="00AB78F6" w:rsidP="00AB78F6">
            <w:pPr>
              <w:jc w:val="both"/>
              <w:rPr>
                <w:b/>
                <w:color w:val="000000" w:themeColor="text1"/>
              </w:rPr>
            </w:pPr>
            <w:r w:rsidRPr="00073CFE">
              <w:rPr>
                <w:b/>
                <w:color w:val="000000" w:themeColor="text1"/>
              </w:rPr>
              <w:t>Rok narození</w:t>
            </w:r>
          </w:p>
        </w:tc>
        <w:tc>
          <w:tcPr>
            <w:tcW w:w="829" w:type="dxa"/>
          </w:tcPr>
          <w:p w14:paraId="64E1B074" w14:textId="77777777" w:rsidR="00AB78F6" w:rsidRPr="00073CFE" w:rsidRDefault="00AB78F6" w:rsidP="00AB78F6">
            <w:pPr>
              <w:jc w:val="both"/>
              <w:rPr>
                <w:color w:val="000000" w:themeColor="text1"/>
              </w:rPr>
            </w:pPr>
            <w:r w:rsidRPr="00073CFE">
              <w:rPr>
                <w:color w:val="000000" w:themeColor="text1"/>
              </w:rPr>
              <w:t>1978</w:t>
            </w:r>
          </w:p>
        </w:tc>
        <w:tc>
          <w:tcPr>
            <w:tcW w:w="1721" w:type="dxa"/>
            <w:shd w:val="clear" w:color="auto" w:fill="F7CAAC"/>
          </w:tcPr>
          <w:p w14:paraId="413B453B" w14:textId="77777777" w:rsidR="00AB78F6" w:rsidRPr="00073CFE" w:rsidRDefault="00AB78F6" w:rsidP="00AB78F6">
            <w:pPr>
              <w:jc w:val="both"/>
              <w:rPr>
                <w:b/>
                <w:color w:val="000000" w:themeColor="text1"/>
              </w:rPr>
            </w:pPr>
            <w:r w:rsidRPr="00073CFE">
              <w:rPr>
                <w:b/>
                <w:color w:val="000000" w:themeColor="text1"/>
              </w:rPr>
              <w:t>typ vztahu k VŠ</w:t>
            </w:r>
          </w:p>
        </w:tc>
        <w:tc>
          <w:tcPr>
            <w:tcW w:w="992" w:type="dxa"/>
            <w:gridSpan w:val="2"/>
          </w:tcPr>
          <w:p w14:paraId="19DBC246" w14:textId="77777777" w:rsidR="00AB78F6" w:rsidRPr="00073CFE" w:rsidRDefault="00AB78F6" w:rsidP="00AB78F6">
            <w:pPr>
              <w:jc w:val="both"/>
              <w:rPr>
                <w:color w:val="000000" w:themeColor="text1"/>
              </w:rPr>
            </w:pPr>
            <w:r w:rsidRPr="00073CFE">
              <w:rPr>
                <w:color w:val="000000" w:themeColor="text1"/>
              </w:rPr>
              <w:t>PP</w:t>
            </w:r>
          </w:p>
        </w:tc>
        <w:tc>
          <w:tcPr>
            <w:tcW w:w="994" w:type="dxa"/>
            <w:shd w:val="clear" w:color="auto" w:fill="F7CAAC"/>
          </w:tcPr>
          <w:p w14:paraId="1EB8C91B" w14:textId="77777777" w:rsidR="00AB78F6" w:rsidRPr="00073CFE" w:rsidRDefault="00AB78F6" w:rsidP="00AB78F6">
            <w:pPr>
              <w:jc w:val="both"/>
              <w:rPr>
                <w:b/>
                <w:color w:val="000000" w:themeColor="text1"/>
              </w:rPr>
            </w:pPr>
            <w:r w:rsidRPr="00073CFE">
              <w:rPr>
                <w:b/>
                <w:color w:val="000000" w:themeColor="text1"/>
              </w:rPr>
              <w:t>rozsah</w:t>
            </w:r>
          </w:p>
        </w:tc>
        <w:tc>
          <w:tcPr>
            <w:tcW w:w="709" w:type="dxa"/>
          </w:tcPr>
          <w:p w14:paraId="3207C3D6" w14:textId="77777777" w:rsidR="00AB78F6" w:rsidRPr="00073CFE" w:rsidRDefault="00BE2BDA" w:rsidP="00AB78F6">
            <w:pPr>
              <w:jc w:val="both"/>
              <w:rPr>
                <w:color w:val="000000" w:themeColor="text1"/>
              </w:rPr>
            </w:pPr>
            <w:r w:rsidRPr="00073CFE">
              <w:rPr>
                <w:color w:val="000000" w:themeColor="text1"/>
              </w:rPr>
              <w:t>24</w:t>
            </w:r>
          </w:p>
        </w:tc>
        <w:tc>
          <w:tcPr>
            <w:tcW w:w="709" w:type="dxa"/>
            <w:gridSpan w:val="2"/>
            <w:shd w:val="clear" w:color="auto" w:fill="F7CAAC"/>
          </w:tcPr>
          <w:p w14:paraId="6EF0B6F7" w14:textId="77777777" w:rsidR="00AB78F6" w:rsidRPr="00073CFE" w:rsidRDefault="00AB78F6" w:rsidP="00AB78F6">
            <w:pPr>
              <w:jc w:val="both"/>
              <w:rPr>
                <w:b/>
                <w:color w:val="000000" w:themeColor="text1"/>
              </w:rPr>
            </w:pPr>
            <w:r w:rsidRPr="00073CFE">
              <w:rPr>
                <w:b/>
                <w:color w:val="000000" w:themeColor="text1"/>
              </w:rPr>
              <w:t>do kdy</w:t>
            </w:r>
          </w:p>
        </w:tc>
        <w:tc>
          <w:tcPr>
            <w:tcW w:w="1387" w:type="dxa"/>
            <w:gridSpan w:val="2"/>
          </w:tcPr>
          <w:p w14:paraId="23A813D9" w14:textId="77777777" w:rsidR="00AB78F6" w:rsidRPr="00073CFE" w:rsidRDefault="00AB78F6" w:rsidP="00AB78F6">
            <w:pPr>
              <w:jc w:val="both"/>
              <w:rPr>
                <w:color w:val="000000" w:themeColor="text1"/>
              </w:rPr>
            </w:pPr>
            <w:r w:rsidRPr="00073CFE">
              <w:rPr>
                <w:color w:val="000000" w:themeColor="text1"/>
              </w:rPr>
              <w:t>N</w:t>
            </w:r>
          </w:p>
        </w:tc>
      </w:tr>
      <w:tr w:rsidR="00073CFE" w:rsidRPr="00073CFE" w14:paraId="4E3CD4E4" w14:textId="77777777" w:rsidTr="00AB78F6">
        <w:tc>
          <w:tcPr>
            <w:tcW w:w="5068" w:type="dxa"/>
            <w:gridSpan w:val="3"/>
            <w:shd w:val="clear" w:color="auto" w:fill="F7CAAC"/>
          </w:tcPr>
          <w:p w14:paraId="7682C0F3" w14:textId="77777777" w:rsidR="00AB78F6" w:rsidRPr="00073CFE" w:rsidRDefault="00AB78F6" w:rsidP="00AB78F6">
            <w:pPr>
              <w:jc w:val="both"/>
              <w:rPr>
                <w:b/>
                <w:color w:val="000000" w:themeColor="text1"/>
              </w:rPr>
            </w:pPr>
            <w:r w:rsidRPr="00073CFE">
              <w:rPr>
                <w:b/>
                <w:color w:val="000000" w:themeColor="text1"/>
              </w:rPr>
              <w:t>Typ vztahu na součásti VŠ, která uskutečňuje st. program</w:t>
            </w:r>
          </w:p>
        </w:tc>
        <w:tc>
          <w:tcPr>
            <w:tcW w:w="992" w:type="dxa"/>
            <w:gridSpan w:val="2"/>
          </w:tcPr>
          <w:p w14:paraId="1131210B" w14:textId="77777777" w:rsidR="00AB78F6" w:rsidRPr="00073CFE" w:rsidRDefault="00AB78F6" w:rsidP="00AB78F6">
            <w:pPr>
              <w:jc w:val="both"/>
              <w:rPr>
                <w:color w:val="000000" w:themeColor="text1"/>
              </w:rPr>
            </w:pPr>
            <w:r w:rsidRPr="00073CFE">
              <w:rPr>
                <w:color w:val="000000" w:themeColor="text1"/>
              </w:rPr>
              <w:t>PP</w:t>
            </w:r>
          </w:p>
        </w:tc>
        <w:tc>
          <w:tcPr>
            <w:tcW w:w="994" w:type="dxa"/>
            <w:shd w:val="clear" w:color="auto" w:fill="F7CAAC"/>
          </w:tcPr>
          <w:p w14:paraId="24CD69A8" w14:textId="77777777" w:rsidR="00AB78F6" w:rsidRPr="00073CFE" w:rsidRDefault="00AB78F6" w:rsidP="00AB78F6">
            <w:pPr>
              <w:jc w:val="both"/>
              <w:rPr>
                <w:b/>
                <w:color w:val="000000" w:themeColor="text1"/>
              </w:rPr>
            </w:pPr>
            <w:r w:rsidRPr="00073CFE">
              <w:rPr>
                <w:b/>
                <w:color w:val="000000" w:themeColor="text1"/>
              </w:rPr>
              <w:t>rozsah</w:t>
            </w:r>
          </w:p>
        </w:tc>
        <w:tc>
          <w:tcPr>
            <w:tcW w:w="709" w:type="dxa"/>
          </w:tcPr>
          <w:p w14:paraId="775B1085" w14:textId="77777777" w:rsidR="00AB78F6" w:rsidRPr="00073CFE" w:rsidRDefault="00BE2BDA" w:rsidP="00AB78F6">
            <w:pPr>
              <w:jc w:val="both"/>
              <w:rPr>
                <w:color w:val="000000" w:themeColor="text1"/>
              </w:rPr>
            </w:pPr>
            <w:r w:rsidRPr="00073CFE">
              <w:rPr>
                <w:color w:val="000000" w:themeColor="text1"/>
              </w:rPr>
              <w:t>24</w:t>
            </w:r>
          </w:p>
        </w:tc>
        <w:tc>
          <w:tcPr>
            <w:tcW w:w="709" w:type="dxa"/>
            <w:gridSpan w:val="2"/>
            <w:shd w:val="clear" w:color="auto" w:fill="F7CAAC"/>
          </w:tcPr>
          <w:p w14:paraId="7B95AAE2" w14:textId="77777777" w:rsidR="00AB78F6" w:rsidRPr="00073CFE" w:rsidRDefault="00AB78F6" w:rsidP="00AB78F6">
            <w:pPr>
              <w:jc w:val="both"/>
              <w:rPr>
                <w:b/>
                <w:color w:val="000000" w:themeColor="text1"/>
              </w:rPr>
            </w:pPr>
            <w:r w:rsidRPr="00073CFE">
              <w:rPr>
                <w:b/>
                <w:color w:val="000000" w:themeColor="text1"/>
              </w:rPr>
              <w:t>do kdy</w:t>
            </w:r>
          </w:p>
        </w:tc>
        <w:tc>
          <w:tcPr>
            <w:tcW w:w="1387" w:type="dxa"/>
            <w:gridSpan w:val="2"/>
          </w:tcPr>
          <w:p w14:paraId="37C9A7F3" w14:textId="77777777" w:rsidR="00AB78F6" w:rsidRPr="00073CFE" w:rsidRDefault="00AB78F6" w:rsidP="00AB78F6">
            <w:pPr>
              <w:jc w:val="both"/>
              <w:rPr>
                <w:color w:val="000000" w:themeColor="text1"/>
              </w:rPr>
            </w:pPr>
            <w:r w:rsidRPr="00073CFE">
              <w:rPr>
                <w:color w:val="000000" w:themeColor="text1"/>
              </w:rPr>
              <w:t>N</w:t>
            </w:r>
          </w:p>
        </w:tc>
      </w:tr>
      <w:tr w:rsidR="00073CFE" w:rsidRPr="00073CFE" w14:paraId="37222531" w14:textId="77777777" w:rsidTr="00AB78F6">
        <w:tc>
          <w:tcPr>
            <w:tcW w:w="6060" w:type="dxa"/>
            <w:gridSpan w:val="5"/>
            <w:shd w:val="clear" w:color="auto" w:fill="F7CAAC"/>
          </w:tcPr>
          <w:p w14:paraId="0EC010D6" w14:textId="77777777" w:rsidR="00AB78F6" w:rsidRPr="00073CFE" w:rsidRDefault="00AB78F6" w:rsidP="00AB78F6">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7952ABB1" w14:textId="77777777" w:rsidR="00AB78F6" w:rsidRPr="00073CFE" w:rsidRDefault="00AB78F6" w:rsidP="00AB78F6">
            <w:pPr>
              <w:jc w:val="both"/>
              <w:rPr>
                <w:b/>
                <w:color w:val="000000" w:themeColor="text1"/>
              </w:rPr>
            </w:pPr>
            <w:r w:rsidRPr="00073CFE">
              <w:rPr>
                <w:b/>
                <w:color w:val="000000" w:themeColor="text1"/>
              </w:rPr>
              <w:t>typ prac. vztahu</w:t>
            </w:r>
          </w:p>
        </w:tc>
        <w:tc>
          <w:tcPr>
            <w:tcW w:w="2096" w:type="dxa"/>
            <w:gridSpan w:val="4"/>
            <w:shd w:val="clear" w:color="auto" w:fill="F7CAAC"/>
          </w:tcPr>
          <w:p w14:paraId="7391B037" w14:textId="77777777" w:rsidR="00AB78F6" w:rsidRPr="00073CFE" w:rsidRDefault="00AB78F6" w:rsidP="00AB78F6">
            <w:pPr>
              <w:jc w:val="both"/>
              <w:rPr>
                <w:b/>
                <w:color w:val="000000" w:themeColor="text1"/>
              </w:rPr>
            </w:pPr>
            <w:r w:rsidRPr="00073CFE">
              <w:rPr>
                <w:b/>
                <w:color w:val="000000" w:themeColor="text1"/>
              </w:rPr>
              <w:t>rozsah</w:t>
            </w:r>
          </w:p>
        </w:tc>
      </w:tr>
      <w:tr w:rsidR="00073CFE" w:rsidRPr="00073CFE" w14:paraId="111847FF" w14:textId="77777777" w:rsidTr="00AB78F6">
        <w:tc>
          <w:tcPr>
            <w:tcW w:w="6060" w:type="dxa"/>
            <w:gridSpan w:val="5"/>
          </w:tcPr>
          <w:p w14:paraId="33F9A257" w14:textId="77777777" w:rsidR="00AB78F6" w:rsidRPr="00073CFE" w:rsidRDefault="00AB78F6" w:rsidP="00AB78F6">
            <w:pPr>
              <w:jc w:val="both"/>
              <w:rPr>
                <w:color w:val="000000" w:themeColor="text1"/>
              </w:rPr>
            </w:pPr>
          </w:p>
        </w:tc>
        <w:tc>
          <w:tcPr>
            <w:tcW w:w="1703" w:type="dxa"/>
            <w:gridSpan w:val="2"/>
          </w:tcPr>
          <w:p w14:paraId="0AD5BFC5" w14:textId="77777777" w:rsidR="00AB78F6" w:rsidRPr="00073CFE" w:rsidRDefault="00AB78F6" w:rsidP="00AB78F6">
            <w:pPr>
              <w:jc w:val="both"/>
              <w:rPr>
                <w:color w:val="000000" w:themeColor="text1"/>
              </w:rPr>
            </w:pPr>
          </w:p>
        </w:tc>
        <w:tc>
          <w:tcPr>
            <w:tcW w:w="2096" w:type="dxa"/>
            <w:gridSpan w:val="4"/>
          </w:tcPr>
          <w:p w14:paraId="452AAC14" w14:textId="77777777" w:rsidR="00AB78F6" w:rsidRPr="00073CFE" w:rsidRDefault="00AB78F6" w:rsidP="00AB78F6">
            <w:pPr>
              <w:jc w:val="both"/>
              <w:rPr>
                <w:color w:val="000000" w:themeColor="text1"/>
              </w:rPr>
            </w:pPr>
          </w:p>
        </w:tc>
      </w:tr>
      <w:tr w:rsidR="00073CFE" w:rsidRPr="00073CFE" w14:paraId="10622CE9" w14:textId="77777777" w:rsidTr="00AB78F6">
        <w:tc>
          <w:tcPr>
            <w:tcW w:w="6060" w:type="dxa"/>
            <w:gridSpan w:val="5"/>
          </w:tcPr>
          <w:p w14:paraId="6B8EB51C" w14:textId="77777777" w:rsidR="00AB78F6" w:rsidRPr="00073CFE" w:rsidRDefault="00AB78F6" w:rsidP="00AB78F6">
            <w:pPr>
              <w:jc w:val="both"/>
              <w:rPr>
                <w:color w:val="000000" w:themeColor="text1"/>
              </w:rPr>
            </w:pPr>
          </w:p>
        </w:tc>
        <w:tc>
          <w:tcPr>
            <w:tcW w:w="1703" w:type="dxa"/>
            <w:gridSpan w:val="2"/>
          </w:tcPr>
          <w:p w14:paraId="5CC6EB35" w14:textId="77777777" w:rsidR="00AB78F6" w:rsidRPr="00073CFE" w:rsidRDefault="00AB78F6" w:rsidP="00AB78F6">
            <w:pPr>
              <w:jc w:val="both"/>
              <w:rPr>
                <w:color w:val="000000" w:themeColor="text1"/>
              </w:rPr>
            </w:pPr>
          </w:p>
        </w:tc>
        <w:tc>
          <w:tcPr>
            <w:tcW w:w="2096" w:type="dxa"/>
            <w:gridSpan w:val="4"/>
          </w:tcPr>
          <w:p w14:paraId="563A29CB" w14:textId="77777777" w:rsidR="00AB78F6" w:rsidRPr="00073CFE" w:rsidRDefault="00AB78F6" w:rsidP="00AB78F6">
            <w:pPr>
              <w:jc w:val="both"/>
              <w:rPr>
                <w:color w:val="000000" w:themeColor="text1"/>
              </w:rPr>
            </w:pPr>
          </w:p>
        </w:tc>
      </w:tr>
      <w:tr w:rsidR="00073CFE" w:rsidRPr="00073CFE" w14:paraId="7AD58198" w14:textId="77777777" w:rsidTr="00AB78F6">
        <w:tc>
          <w:tcPr>
            <w:tcW w:w="6060" w:type="dxa"/>
            <w:gridSpan w:val="5"/>
          </w:tcPr>
          <w:p w14:paraId="2161AA28" w14:textId="77777777" w:rsidR="00AB78F6" w:rsidRPr="00073CFE" w:rsidRDefault="00AB78F6" w:rsidP="00AB78F6">
            <w:pPr>
              <w:jc w:val="both"/>
              <w:rPr>
                <w:color w:val="000000" w:themeColor="text1"/>
              </w:rPr>
            </w:pPr>
          </w:p>
        </w:tc>
        <w:tc>
          <w:tcPr>
            <w:tcW w:w="1703" w:type="dxa"/>
            <w:gridSpan w:val="2"/>
          </w:tcPr>
          <w:p w14:paraId="3AC98D42" w14:textId="77777777" w:rsidR="00AB78F6" w:rsidRPr="00073CFE" w:rsidRDefault="00AB78F6" w:rsidP="00AB78F6">
            <w:pPr>
              <w:jc w:val="both"/>
              <w:rPr>
                <w:color w:val="000000" w:themeColor="text1"/>
              </w:rPr>
            </w:pPr>
          </w:p>
        </w:tc>
        <w:tc>
          <w:tcPr>
            <w:tcW w:w="2096" w:type="dxa"/>
            <w:gridSpan w:val="4"/>
          </w:tcPr>
          <w:p w14:paraId="613CF6D0" w14:textId="77777777" w:rsidR="00AB78F6" w:rsidRPr="00073CFE" w:rsidRDefault="00AB78F6" w:rsidP="00AB78F6">
            <w:pPr>
              <w:jc w:val="both"/>
              <w:rPr>
                <w:color w:val="000000" w:themeColor="text1"/>
              </w:rPr>
            </w:pPr>
          </w:p>
        </w:tc>
      </w:tr>
      <w:tr w:rsidR="00073CFE" w:rsidRPr="00073CFE" w14:paraId="69653A41" w14:textId="77777777" w:rsidTr="00AB78F6">
        <w:tc>
          <w:tcPr>
            <w:tcW w:w="6060" w:type="dxa"/>
            <w:gridSpan w:val="5"/>
          </w:tcPr>
          <w:p w14:paraId="6BD9A3F8" w14:textId="77777777" w:rsidR="00AB78F6" w:rsidRPr="00073CFE" w:rsidRDefault="00AB78F6" w:rsidP="00AB78F6">
            <w:pPr>
              <w:jc w:val="both"/>
              <w:rPr>
                <w:color w:val="000000" w:themeColor="text1"/>
              </w:rPr>
            </w:pPr>
          </w:p>
        </w:tc>
        <w:tc>
          <w:tcPr>
            <w:tcW w:w="1703" w:type="dxa"/>
            <w:gridSpan w:val="2"/>
          </w:tcPr>
          <w:p w14:paraId="177455C3" w14:textId="77777777" w:rsidR="00AB78F6" w:rsidRPr="00073CFE" w:rsidRDefault="00AB78F6" w:rsidP="00AB78F6">
            <w:pPr>
              <w:jc w:val="both"/>
              <w:rPr>
                <w:color w:val="000000" w:themeColor="text1"/>
              </w:rPr>
            </w:pPr>
          </w:p>
        </w:tc>
        <w:tc>
          <w:tcPr>
            <w:tcW w:w="2096" w:type="dxa"/>
            <w:gridSpan w:val="4"/>
          </w:tcPr>
          <w:p w14:paraId="650AC645" w14:textId="77777777" w:rsidR="00AB78F6" w:rsidRPr="00073CFE" w:rsidRDefault="00AB78F6" w:rsidP="00AB78F6">
            <w:pPr>
              <w:jc w:val="both"/>
              <w:rPr>
                <w:color w:val="000000" w:themeColor="text1"/>
              </w:rPr>
            </w:pPr>
          </w:p>
        </w:tc>
      </w:tr>
      <w:tr w:rsidR="00073CFE" w:rsidRPr="00073CFE" w14:paraId="0F881320" w14:textId="77777777" w:rsidTr="00AB78F6">
        <w:tc>
          <w:tcPr>
            <w:tcW w:w="9859" w:type="dxa"/>
            <w:gridSpan w:val="11"/>
            <w:shd w:val="clear" w:color="auto" w:fill="F7CAAC"/>
          </w:tcPr>
          <w:p w14:paraId="6B78ACBF" w14:textId="77777777" w:rsidR="00AB78F6" w:rsidRPr="00073CFE" w:rsidRDefault="00AB78F6" w:rsidP="00AB78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32B62A92" w14:textId="77777777" w:rsidTr="00AB78F6">
        <w:trPr>
          <w:trHeight w:val="324"/>
        </w:trPr>
        <w:tc>
          <w:tcPr>
            <w:tcW w:w="9859" w:type="dxa"/>
            <w:gridSpan w:val="11"/>
            <w:tcBorders>
              <w:top w:val="nil"/>
            </w:tcBorders>
          </w:tcPr>
          <w:p w14:paraId="7252704A" w14:textId="77777777" w:rsidR="00AB78F6" w:rsidRPr="00073CFE" w:rsidRDefault="006042ED" w:rsidP="00AB78F6">
            <w:pPr>
              <w:jc w:val="both"/>
              <w:rPr>
                <w:color w:val="000000" w:themeColor="text1"/>
              </w:rPr>
            </w:pPr>
            <w:r w:rsidRPr="00073CFE">
              <w:rPr>
                <w:color w:val="000000" w:themeColor="text1"/>
              </w:rPr>
              <w:t>Public Finance</w:t>
            </w:r>
            <w:r w:rsidR="00AB78F6" w:rsidRPr="00073CFE">
              <w:rPr>
                <w:color w:val="000000" w:themeColor="text1"/>
              </w:rPr>
              <w:t xml:space="preserve"> – garant, přednášející (100%)</w:t>
            </w:r>
          </w:p>
          <w:p w14:paraId="5FAAB387" w14:textId="77777777" w:rsidR="00AB78F6" w:rsidRPr="00073CFE" w:rsidRDefault="00AB78F6" w:rsidP="00AB78F6">
            <w:pPr>
              <w:jc w:val="both"/>
              <w:rPr>
                <w:color w:val="000000" w:themeColor="text1"/>
              </w:rPr>
            </w:pPr>
          </w:p>
        </w:tc>
      </w:tr>
      <w:tr w:rsidR="00073CFE" w:rsidRPr="00073CFE" w14:paraId="3EED5DE4" w14:textId="77777777" w:rsidTr="00AB78F6">
        <w:tc>
          <w:tcPr>
            <w:tcW w:w="9859" w:type="dxa"/>
            <w:gridSpan w:val="11"/>
            <w:shd w:val="clear" w:color="auto" w:fill="F7CAAC"/>
          </w:tcPr>
          <w:p w14:paraId="118BE56E" w14:textId="77777777" w:rsidR="00AB78F6" w:rsidRPr="00073CFE" w:rsidRDefault="00AB78F6" w:rsidP="00AB78F6">
            <w:pPr>
              <w:jc w:val="both"/>
              <w:rPr>
                <w:color w:val="000000" w:themeColor="text1"/>
              </w:rPr>
            </w:pPr>
            <w:r w:rsidRPr="00073CFE">
              <w:rPr>
                <w:b/>
                <w:color w:val="000000" w:themeColor="text1"/>
              </w:rPr>
              <w:t xml:space="preserve">Údaje o vzdělání na VŠ </w:t>
            </w:r>
          </w:p>
        </w:tc>
      </w:tr>
      <w:tr w:rsidR="00073CFE" w:rsidRPr="00073CFE" w14:paraId="5054F6E5" w14:textId="77777777" w:rsidTr="00AB78F6">
        <w:trPr>
          <w:trHeight w:val="745"/>
        </w:trPr>
        <w:tc>
          <w:tcPr>
            <w:tcW w:w="9859" w:type="dxa"/>
            <w:gridSpan w:val="11"/>
          </w:tcPr>
          <w:p w14:paraId="3337BEC2" w14:textId="77777777" w:rsidR="00AB78F6" w:rsidRPr="00073CFE" w:rsidRDefault="00AB78F6" w:rsidP="00AB78F6">
            <w:pPr>
              <w:ind w:left="1456" w:hanging="1456"/>
              <w:jc w:val="both"/>
              <w:rPr>
                <w:b/>
                <w:color w:val="000000" w:themeColor="text1"/>
              </w:rPr>
            </w:pPr>
            <w:r w:rsidRPr="00073CFE">
              <w:rPr>
                <w:b/>
                <w:color w:val="000000" w:themeColor="text1"/>
              </w:rPr>
              <w:t xml:space="preserve">2001 – 2008: </w:t>
            </w:r>
            <w:r w:rsidRPr="00073CFE">
              <w:rPr>
                <w:color w:val="000000" w:themeColor="text1"/>
              </w:rPr>
              <w:t>VŠB-Technická univerzita v Ostravě, Ekonomická fakulta, obor Veřejná ekonomika a správa</w:t>
            </w:r>
            <w:r w:rsidRPr="00073CFE">
              <w:rPr>
                <w:b/>
                <w:color w:val="000000" w:themeColor="text1"/>
              </w:rPr>
              <w:t xml:space="preserve"> (Ph.D.)</w:t>
            </w:r>
          </w:p>
          <w:p w14:paraId="7C9DE487" w14:textId="77777777" w:rsidR="00AB78F6" w:rsidRPr="00073CFE" w:rsidRDefault="00AB78F6" w:rsidP="00AB78F6">
            <w:pPr>
              <w:ind w:left="1456" w:hanging="1456"/>
              <w:jc w:val="both"/>
              <w:rPr>
                <w:b/>
                <w:color w:val="000000" w:themeColor="text1"/>
              </w:rPr>
            </w:pPr>
            <w:r w:rsidRPr="00073CFE">
              <w:rPr>
                <w:b/>
                <w:color w:val="000000" w:themeColor="text1"/>
              </w:rPr>
              <w:t xml:space="preserve">1996 – 2001: </w:t>
            </w:r>
            <w:r w:rsidRPr="00073CFE">
              <w:rPr>
                <w:color w:val="000000" w:themeColor="text1"/>
              </w:rPr>
              <w:t>VŠB-Technická univerzita v Ostravě, Ekonomická fakulta, obor Veřejná ekonomika a správa</w:t>
            </w:r>
            <w:r w:rsidRPr="00073CFE">
              <w:rPr>
                <w:b/>
                <w:color w:val="000000" w:themeColor="text1"/>
              </w:rPr>
              <w:t xml:space="preserve"> (Ing.)</w:t>
            </w:r>
          </w:p>
        </w:tc>
      </w:tr>
      <w:tr w:rsidR="00073CFE" w:rsidRPr="00073CFE" w14:paraId="5081599D" w14:textId="77777777" w:rsidTr="00AB78F6">
        <w:tc>
          <w:tcPr>
            <w:tcW w:w="9859" w:type="dxa"/>
            <w:gridSpan w:val="11"/>
            <w:shd w:val="clear" w:color="auto" w:fill="F7CAAC"/>
          </w:tcPr>
          <w:p w14:paraId="66907FBD" w14:textId="77777777" w:rsidR="00AB78F6" w:rsidRPr="00073CFE" w:rsidRDefault="00AB78F6" w:rsidP="00AB78F6">
            <w:pPr>
              <w:jc w:val="both"/>
              <w:rPr>
                <w:b/>
                <w:color w:val="000000" w:themeColor="text1"/>
              </w:rPr>
            </w:pPr>
            <w:r w:rsidRPr="00073CFE">
              <w:rPr>
                <w:b/>
                <w:color w:val="000000" w:themeColor="text1"/>
              </w:rPr>
              <w:t>Údaje o odborném působení od absolvování VŠ</w:t>
            </w:r>
          </w:p>
        </w:tc>
      </w:tr>
      <w:tr w:rsidR="00073CFE" w:rsidRPr="00073CFE" w14:paraId="328E147A" w14:textId="77777777" w:rsidTr="00AB78F6">
        <w:trPr>
          <w:trHeight w:val="605"/>
        </w:trPr>
        <w:tc>
          <w:tcPr>
            <w:tcW w:w="9859" w:type="dxa"/>
            <w:gridSpan w:val="11"/>
          </w:tcPr>
          <w:p w14:paraId="0D57C1B7" w14:textId="77777777" w:rsidR="00AB78F6" w:rsidRPr="00073CFE" w:rsidRDefault="00AB78F6" w:rsidP="00AB78F6">
            <w:pPr>
              <w:jc w:val="both"/>
              <w:rPr>
                <w:color w:val="000000" w:themeColor="text1"/>
              </w:rPr>
            </w:pPr>
            <w:r w:rsidRPr="00073CFE">
              <w:rPr>
                <w:b/>
                <w:color w:val="000000" w:themeColor="text1"/>
              </w:rPr>
              <w:t>2004 – dosud:</w:t>
            </w:r>
            <w:r w:rsidRPr="00073CFE">
              <w:rPr>
                <w:color w:val="000000" w:themeColor="text1"/>
              </w:rPr>
              <w:t xml:space="preserve"> UTB ve Zlíně, Fakulta managementu a ekonomiky, akademický pracovník (2006-2009 a 2016-dosud: mateřská a rodičovská dovolená)</w:t>
            </w:r>
          </w:p>
          <w:p w14:paraId="7AAF4F9C" w14:textId="77777777" w:rsidR="00AB78F6" w:rsidRPr="00073CFE" w:rsidRDefault="00AB78F6" w:rsidP="00AB78F6">
            <w:pPr>
              <w:jc w:val="both"/>
              <w:rPr>
                <w:color w:val="000000" w:themeColor="text1"/>
              </w:rPr>
            </w:pPr>
            <w:r w:rsidRPr="00073CFE">
              <w:rPr>
                <w:b/>
                <w:color w:val="000000" w:themeColor="text1"/>
              </w:rPr>
              <w:t>2010 – 2014:</w:t>
            </w:r>
            <w:r w:rsidRPr="00073CFE">
              <w:rPr>
                <w:color w:val="000000" w:themeColor="text1"/>
              </w:rPr>
              <w:t xml:space="preserve"> PROFIMA EFFECTIVE, s.r.o., vzdělávací služby, lektorka (jpp)</w:t>
            </w:r>
          </w:p>
        </w:tc>
      </w:tr>
      <w:tr w:rsidR="00073CFE" w:rsidRPr="00073CFE" w14:paraId="1264B6BF" w14:textId="77777777" w:rsidTr="00AB78F6">
        <w:trPr>
          <w:trHeight w:val="250"/>
        </w:trPr>
        <w:tc>
          <w:tcPr>
            <w:tcW w:w="9859" w:type="dxa"/>
            <w:gridSpan w:val="11"/>
            <w:shd w:val="clear" w:color="auto" w:fill="F7CAAC"/>
          </w:tcPr>
          <w:p w14:paraId="0FB44917" w14:textId="77777777" w:rsidR="00AB78F6" w:rsidRPr="00073CFE" w:rsidRDefault="00AB78F6" w:rsidP="00AB78F6">
            <w:pPr>
              <w:jc w:val="both"/>
              <w:rPr>
                <w:color w:val="000000" w:themeColor="text1"/>
              </w:rPr>
            </w:pPr>
            <w:r w:rsidRPr="00073CFE">
              <w:rPr>
                <w:b/>
                <w:color w:val="000000" w:themeColor="text1"/>
              </w:rPr>
              <w:t>Zkušenosti s vedením kvalifikačních a rigorózních prací</w:t>
            </w:r>
          </w:p>
        </w:tc>
      </w:tr>
      <w:tr w:rsidR="00073CFE" w:rsidRPr="00073CFE" w14:paraId="2D8FCA00" w14:textId="77777777" w:rsidTr="00AB78F6">
        <w:trPr>
          <w:trHeight w:val="420"/>
        </w:trPr>
        <w:tc>
          <w:tcPr>
            <w:tcW w:w="9859" w:type="dxa"/>
            <w:gridSpan w:val="11"/>
          </w:tcPr>
          <w:p w14:paraId="3CC38A7D" w14:textId="77777777" w:rsidR="00AB78F6" w:rsidRPr="00073CFE" w:rsidRDefault="00AB78F6" w:rsidP="00AB78F6">
            <w:pPr>
              <w:jc w:val="both"/>
              <w:rPr>
                <w:color w:val="000000" w:themeColor="text1"/>
              </w:rPr>
            </w:pPr>
            <w:r w:rsidRPr="00073CFE">
              <w:rPr>
                <w:color w:val="000000" w:themeColor="text1"/>
              </w:rPr>
              <w:t>Počet vedených bakalářských prací – 36</w:t>
            </w:r>
          </w:p>
          <w:p w14:paraId="34A4B3BB" w14:textId="77777777" w:rsidR="00AB78F6" w:rsidRPr="00073CFE" w:rsidRDefault="00AB78F6" w:rsidP="00AB78F6">
            <w:pPr>
              <w:jc w:val="both"/>
              <w:rPr>
                <w:color w:val="000000" w:themeColor="text1"/>
              </w:rPr>
            </w:pPr>
            <w:r w:rsidRPr="00073CFE">
              <w:rPr>
                <w:color w:val="000000" w:themeColor="text1"/>
              </w:rPr>
              <w:t>Počet vedených diplomových prací – 71</w:t>
            </w:r>
          </w:p>
        </w:tc>
      </w:tr>
      <w:tr w:rsidR="00073CFE" w:rsidRPr="00073CFE" w14:paraId="42658D68" w14:textId="77777777" w:rsidTr="00AB78F6">
        <w:trPr>
          <w:cantSplit/>
        </w:trPr>
        <w:tc>
          <w:tcPr>
            <w:tcW w:w="3347" w:type="dxa"/>
            <w:gridSpan w:val="2"/>
            <w:tcBorders>
              <w:top w:val="single" w:sz="12" w:space="0" w:color="auto"/>
            </w:tcBorders>
            <w:shd w:val="clear" w:color="auto" w:fill="F7CAAC"/>
          </w:tcPr>
          <w:p w14:paraId="00453D44" w14:textId="77777777" w:rsidR="00AB78F6" w:rsidRPr="00073CFE" w:rsidRDefault="00AB78F6" w:rsidP="00AB78F6">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7B4C1651"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1011F9C"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1326610B" w14:textId="77777777" w:rsidR="00AB78F6" w:rsidRPr="00073CFE" w:rsidRDefault="00AB78F6" w:rsidP="00AB78F6">
            <w:pPr>
              <w:jc w:val="both"/>
              <w:rPr>
                <w:b/>
                <w:color w:val="000000" w:themeColor="text1"/>
              </w:rPr>
            </w:pPr>
            <w:r w:rsidRPr="00073CFE">
              <w:rPr>
                <w:b/>
                <w:color w:val="000000" w:themeColor="text1"/>
              </w:rPr>
              <w:t>Ohlasy publikací</w:t>
            </w:r>
          </w:p>
        </w:tc>
      </w:tr>
      <w:tr w:rsidR="00073CFE" w:rsidRPr="00073CFE" w14:paraId="4C1E3094" w14:textId="77777777" w:rsidTr="00AB78F6">
        <w:trPr>
          <w:cantSplit/>
        </w:trPr>
        <w:tc>
          <w:tcPr>
            <w:tcW w:w="3347" w:type="dxa"/>
            <w:gridSpan w:val="2"/>
          </w:tcPr>
          <w:p w14:paraId="4CEEA147" w14:textId="77777777" w:rsidR="00AB78F6" w:rsidRPr="00073CFE" w:rsidRDefault="00AB78F6" w:rsidP="00AB78F6">
            <w:pPr>
              <w:jc w:val="both"/>
              <w:rPr>
                <w:color w:val="000000" w:themeColor="text1"/>
              </w:rPr>
            </w:pPr>
          </w:p>
        </w:tc>
        <w:tc>
          <w:tcPr>
            <w:tcW w:w="2245" w:type="dxa"/>
            <w:gridSpan w:val="2"/>
          </w:tcPr>
          <w:p w14:paraId="79ADFA1B" w14:textId="77777777" w:rsidR="00AB78F6" w:rsidRPr="00073CFE" w:rsidRDefault="00AB78F6" w:rsidP="00AB78F6">
            <w:pPr>
              <w:jc w:val="both"/>
              <w:rPr>
                <w:color w:val="000000" w:themeColor="text1"/>
              </w:rPr>
            </w:pPr>
          </w:p>
        </w:tc>
        <w:tc>
          <w:tcPr>
            <w:tcW w:w="2248" w:type="dxa"/>
            <w:gridSpan w:val="4"/>
            <w:tcBorders>
              <w:right w:val="single" w:sz="12" w:space="0" w:color="auto"/>
            </w:tcBorders>
          </w:tcPr>
          <w:p w14:paraId="2260CB6E" w14:textId="77777777" w:rsidR="00AB78F6" w:rsidRPr="00073CFE" w:rsidRDefault="00AB78F6" w:rsidP="00AB78F6">
            <w:pPr>
              <w:jc w:val="both"/>
              <w:rPr>
                <w:color w:val="000000" w:themeColor="text1"/>
              </w:rPr>
            </w:pPr>
          </w:p>
        </w:tc>
        <w:tc>
          <w:tcPr>
            <w:tcW w:w="632" w:type="dxa"/>
            <w:tcBorders>
              <w:left w:val="single" w:sz="12" w:space="0" w:color="auto"/>
            </w:tcBorders>
            <w:shd w:val="clear" w:color="auto" w:fill="F7CAAC"/>
          </w:tcPr>
          <w:p w14:paraId="76690AE8" w14:textId="77777777" w:rsidR="00AB78F6" w:rsidRPr="00073CFE" w:rsidRDefault="00AB78F6" w:rsidP="00AB78F6">
            <w:pPr>
              <w:jc w:val="both"/>
              <w:rPr>
                <w:color w:val="000000" w:themeColor="text1"/>
              </w:rPr>
            </w:pPr>
            <w:r w:rsidRPr="00073CFE">
              <w:rPr>
                <w:b/>
                <w:color w:val="000000" w:themeColor="text1"/>
              </w:rPr>
              <w:t>WOS</w:t>
            </w:r>
          </w:p>
        </w:tc>
        <w:tc>
          <w:tcPr>
            <w:tcW w:w="693" w:type="dxa"/>
            <w:shd w:val="clear" w:color="auto" w:fill="F7CAAC"/>
          </w:tcPr>
          <w:p w14:paraId="36D45F37" w14:textId="77777777" w:rsidR="00AB78F6" w:rsidRPr="00073CFE" w:rsidRDefault="00AB78F6" w:rsidP="00AB78F6">
            <w:pPr>
              <w:jc w:val="both"/>
              <w:rPr>
                <w:color w:val="000000" w:themeColor="text1"/>
                <w:sz w:val="18"/>
              </w:rPr>
            </w:pPr>
            <w:r w:rsidRPr="00073CFE">
              <w:rPr>
                <w:b/>
                <w:color w:val="000000" w:themeColor="text1"/>
                <w:sz w:val="18"/>
              </w:rPr>
              <w:t>Scopus</w:t>
            </w:r>
          </w:p>
        </w:tc>
        <w:tc>
          <w:tcPr>
            <w:tcW w:w="694" w:type="dxa"/>
            <w:shd w:val="clear" w:color="auto" w:fill="F7CAAC"/>
          </w:tcPr>
          <w:p w14:paraId="0C55A16B" w14:textId="77777777" w:rsidR="00AB78F6" w:rsidRPr="00073CFE" w:rsidRDefault="00AB78F6" w:rsidP="00AB78F6">
            <w:pPr>
              <w:jc w:val="both"/>
              <w:rPr>
                <w:color w:val="000000" w:themeColor="text1"/>
              </w:rPr>
            </w:pPr>
            <w:r w:rsidRPr="00073CFE">
              <w:rPr>
                <w:b/>
                <w:color w:val="000000" w:themeColor="text1"/>
                <w:sz w:val="18"/>
              </w:rPr>
              <w:t>ostatní</w:t>
            </w:r>
          </w:p>
        </w:tc>
      </w:tr>
      <w:tr w:rsidR="00073CFE" w:rsidRPr="00073CFE" w14:paraId="0B7350B5" w14:textId="77777777" w:rsidTr="00AB78F6">
        <w:trPr>
          <w:cantSplit/>
          <w:trHeight w:val="70"/>
        </w:trPr>
        <w:tc>
          <w:tcPr>
            <w:tcW w:w="3347" w:type="dxa"/>
            <w:gridSpan w:val="2"/>
            <w:shd w:val="clear" w:color="auto" w:fill="F7CAAC"/>
          </w:tcPr>
          <w:p w14:paraId="3D3A8C23" w14:textId="77777777" w:rsidR="00AB78F6" w:rsidRPr="00073CFE" w:rsidRDefault="00AB78F6" w:rsidP="00AB78F6">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0A1EE38C"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5E0C3A9D"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16318130" w14:textId="77777777" w:rsidR="00AB78F6" w:rsidRPr="00073CFE" w:rsidRDefault="00AB78F6" w:rsidP="00AB78F6">
            <w:pPr>
              <w:jc w:val="both"/>
              <w:rPr>
                <w:b/>
                <w:color w:val="000000" w:themeColor="text1"/>
              </w:rPr>
            </w:pPr>
            <w:r w:rsidRPr="00073CFE">
              <w:rPr>
                <w:b/>
                <w:color w:val="000000" w:themeColor="text1"/>
              </w:rPr>
              <w:t>0</w:t>
            </w:r>
          </w:p>
        </w:tc>
        <w:tc>
          <w:tcPr>
            <w:tcW w:w="693" w:type="dxa"/>
            <w:vMerge w:val="restart"/>
          </w:tcPr>
          <w:p w14:paraId="0435D459" w14:textId="77777777" w:rsidR="00AB78F6" w:rsidRPr="00073CFE" w:rsidRDefault="00AB78F6" w:rsidP="00AB78F6">
            <w:pPr>
              <w:jc w:val="both"/>
              <w:rPr>
                <w:b/>
                <w:color w:val="000000" w:themeColor="text1"/>
              </w:rPr>
            </w:pPr>
            <w:r w:rsidRPr="00073CFE">
              <w:rPr>
                <w:b/>
                <w:color w:val="000000" w:themeColor="text1"/>
              </w:rPr>
              <w:t>4</w:t>
            </w:r>
          </w:p>
        </w:tc>
        <w:tc>
          <w:tcPr>
            <w:tcW w:w="694" w:type="dxa"/>
            <w:vMerge w:val="restart"/>
          </w:tcPr>
          <w:p w14:paraId="20201FDE" w14:textId="77777777" w:rsidR="00AB78F6" w:rsidRPr="00073CFE" w:rsidRDefault="00AB78F6" w:rsidP="00AB78F6">
            <w:pPr>
              <w:jc w:val="both"/>
              <w:rPr>
                <w:b/>
                <w:color w:val="000000" w:themeColor="text1"/>
              </w:rPr>
            </w:pPr>
            <w:r w:rsidRPr="00073CFE">
              <w:rPr>
                <w:b/>
                <w:color w:val="000000" w:themeColor="text1"/>
              </w:rPr>
              <w:t>0</w:t>
            </w:r>
          </w:p>
        </w:tc>
      </w:tr>
      <w:tr w:rsidR="00073CFE" w:rsidRPr="00073CFE" w14:paraId="7B4570E2" w14:textId="77777777" w:rsidTr="00AB78F6">
        <w:trPr>
          <w:trHeight w:val="205"/>
        </w:trPr>
        <w:tc>
          <w:tcPr>
            <w:tcW w:w="3347" w:type="dxa"/>
            <w:gridSpan w:val="2"/>
          </w:tcPr>
          <w:p w14:paraId="61EBE70D" w14:textId="77777777" w:rsidR="00AB78F6" w:rsidRPr="00073CFE" w:rsidRDefault="00AB78F6" w:rsidP="00AB78F6">
            <w:pPr>
              <w:jc w:val="both"/>
              <w:rPr>
                <w:color w:val="000000" w:themeColor="text1"/>
              </w:rPr>
            </w:pPr>
          </w:p>
        </w:tc>
        <w:tc>
          <w:tcPr>
            <w:tcW w:w="2245" w:type="dxa"/>
            <w:gridSpan w:val="2"/>
          </w:tcPr>
          <w:p w14:paraId="320BB983" w14:textId="77777777" w:rsidR="00AB78F6" w:rsidRPr="00073CFE" w:rsidRDefault="00AB78F6" w:rsidP="00AB78F6">
            <w:pPr>
              <w:jc w:val="both"/>
              <w:rPr>
                <w:color w:val="000000" w:themeColor="text1"/>
              </w:rPr>
            </w:pPr>
          </w:p>
        </w:tc>
        <w:tc>
          <w:tcPr>
            <w:tcW w:w="2248" w:type="dxa"/>
            <w:gridSpan w:val="4"/>
            <w:tcBorders>
              <w:right w:val="single" w:sz="12" w:space="0" w:color="auto"/>
            </w:tcBorders>
          </w:tcPr>
          <w:p w14:paraId="06D89DA0" w14:textId="77777777" w:rsidR="00AB78F6" w:rsidRPr="00073CFE" w:rsidRDefault="00AB78F6" w:rsidP="00AB78F6">
            <w:pPr>
              <w:jc w:val="both"/>
              <w:rPr>
                <w:color w:val="000000" w:themeColor="text1"/>
              </w:rPr>
            </w:pPr>
          </w:p>
        </w:tc>
        <w:tc>
          <w:tcPr>
            <w:tcW w:w="632" w:type="dxa"/>
            <w:vMerge/>
            <w:tcBorders>
              <w:left w:val="single" w:sz="12" w:space="0" w:color="auto"/>
            </w:tcBorders>
            <w:vAlign w:val="center"/>
          </w:tcPr>
          <w:p w14:paraId="3F23BE18" w14:textId="77777777" w:rsidR="00AB78F6" w:rsidRPr="00073CFE" w:rsidRDefault="00AB78F6" w:rsidP="00AB78F6">
            <w:pPr>
              <w:rPr>
                <w:b/>
                <w:color w:val="000000" w:themeColor="text1"/>
              </w:rPr>
            </w:pPr>
          </w:p>
        </w:tc>
        <w:tc>
          <w:tcPr>
            <w:tcW w:w="693" w:type="dxa"/>
            <w:vMerge/>
            <w:vAlign w:val="center"/>
          </w:tcPr>
          <w:p w14:paraId="594076AF" w14:textId="77777777" w:rsidR="00AB78F6" w:rsidRPr="00073CFE" w:rsidRDefault="00AB78F6" w:rsidP="00AB78F6">
            <w:pPr>
              <w:rPr>
                <w:b/>
                <w:color w:val="000000" w:themeColor="text1"/>
              </w:rPr>
            </w:pPr>
          </w:p>
        </w:tc>
        <w:tc>
          <w:tcPr>
            <w:tcW w:w="694" w:type="dxa"/>
            <w:vMerge/>
            <w:vAlign w:val="center"/>
          </w:tcPr>
          <w:p w14:paraId="1915FADB" w14:textId="77777777" w:rsidR="00AB78F6" w:rsidRPr="00073CFE" w:rsidRDefault="00AB78F6" w:rsidP="00AB78F6">
            <w:pPr>
              <w:rPr>
                <w:b/>
                <w:color w:val="000000" w:themeColor="text1"/>
              </w:rPr>
            </w:pPr>
          </w:p>
        </w:tc>
      </w:tr>
      <w:tr w:rsidR="00073CFE" w:rsidRPr="00073CFE" w14:paraId="0A233C4C" w14:textId="77777777" w:rsidTr="00AB78F6">
        <w:tc>
          <w:tcPr>
            <w:tcW w:w="9859" w:type="dxa"/>
            <w:gridSpan w:val="11"/>
            <w:shd w:val="clear" w:color="auto" w:fill="F7CAAC"/>
          </w:tcPr>
          <w:p w14:paraId="32087953" w14:textId="77777777" w:rsidR="00AB78F6" w:rsidRPr="00073CFE" w:rsidRDefault="00AB78F6" w:rsidP="00AB78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1C56D2E7" w14:textId="77777777" w:rsidTr="00AB78F6">
        <w:trPr>
          <w:trHeight w:val="3253"/>
        </w:trPr>
        <w:tc>
          <w:tcPr>
            <w:tcW w:w="9859" w:type="dxa"/>
            <w:gridSpan w:val="11"/>
          </w:tcPr>
          <w:p w14:paraId="04CCEC9B" w14:textId="77777777" w:rsidR="007D1F7C" w:rsidRPr="00073CFE" w:rsidRDefault="007D1F7C" w:rsidP="007D1F7C">
            <w:pPr>
              <w:jc w:val="both"/>
              <w:rPr>
                <w:color w:val="000000" w:themeColor="text1"/>
              </w:rPr>
            </w:pPr>
            <w:r w:rsidRPr="00073CFE">
              <w:rPr>
                <w:color w:val="000000" w:themeColor="text1"/>
              </w:rPr>
              <w:t xml:space="preserve">KOLMAN, K., KOZUBÍKOVÁ, E. Environmental Management Tools Used by Municipalities and Their Eco-Controlling Aspects, with an Implementation Example in the Czech Republic. Le Thi My Hanh, Nguyen Phuc Thien, Nguyen Thanh Lam (ed.). </w:t>
            </w:r>
            <w:r w:rsidRPr="00073CFE">
              <w:rPr>
                <w:i/>
                <w:color w:val="000000" w:themeColor="text1"/>
              </w:rPr>
              <w:t>Proceedings of the 5th International Conference on Finance and Economics ICFE 2018</w:t>
            </w:r>
            <w:r w:rsidRPr="00073CFE">
              <w:rPr>
                <w:color w:val="000000" w:themeColor="text1"/>
              </w:rPr>
              <w:t>, September 20th – 21st, 2018, Ho Chi Minh Vietnam, pp. 292 – 312. ISBN 978-80-7454-767-6. (45%)</w:t>
            </w:r>
          </w:p>
          <w:p w14:paraId="449DA43D" w14:textId="77777777" w:rsidR="007D1F7C" w:rsidRPr="00073CFE" w:rsidRDefault="007D1F7C" w:rsidP="007D1F7C">
            <w:pPr>
              <w:jc w:val="both"/>
              <w:rPr>
                <w:color w:val="000000" w:themeColor="text1"/>
              </w:rPr>
            </w:pPr>
            <w:r w:rsidRPr="00073CFE">
              <w:rPr>
                <w:color w:val="000000" w:themeColor="text1"/>
              </w:rPr>
              <w:t xml:space="preserve">KOLMAN, K., PASTUSZKOVÁ, E. The Proposal of Using Eco-Controlling Tools at the Municipal Level in the Czech Republic. In: </w:t>
            </w:r>
            <w:r w:rsidRPr="00073CFE">
              <w:rPr>
                <w:i/>
                <w:color w:val="000000" w:themeColor="text1"/>
              </w:rPr>
              <w:t>Proceedings of the 7th International Scientific Conference Finance and Performance of Firms in Science, Education and Practice</w:t>
            </w:r>
            <w:r w:rsidRPr="00073CFE">
              <w:rPr>
                <w:color w:val="000000" w:themeColor="text1"/>
              </w:rPr>
              <w:t>. Zlín: Tomas Bata University in Zlín, 2015, s. 653-664. ISBN 978-80-7454-482-8. (30%)</w:t>
            </w:r>
          </w:p>
          <w:p w14:paraId="6EB29F42" w14:textId="77777777" w:rsidR="007D1F7C" w:rsidRPr="00073CFE" w:rsidRDefault="007D1F7C" w:rsidP="007D1F7C">
            <w:pPr>
              <w:jc w:val="both"/>
              <w:rPr>
                <w:color w:val="000000" w:themeColor="text1"/>
              </w:rPr>
            </w:pPr>
            <w:r w:rsidRPr="00073CFE">
              <w:rPr>
                <w:color w:val="000000" w:themeColor="text1"/>
              </w:rPr>
              <w:t xml:space="preserve">OTRUSINOVÁ, Milana, HOMOLKA, Lubor, PASTUSZKOVÁ, Eliška. Influence of Statistical Methods on Efficiency of Financial Audit in Public Administration. In </w:t>
            </w:r>
            <w:r w:rsidRPr="00073CFE">
              <w:rPr>
                <w:i/>
                <w:iCs/>
                <w:color w:val="000000" w:themeColor="text1"/>
              </w:rPr>
              <w:t>Proceedings of the 7th International Scientific Conference Finance and the Performance of Firms in Science, Education and Practice</w:t>
            </w:r>
            <w:r w:rsidRPr="00073CFE">
              <w:rPr>
                <w:color w:val="000000" w:themeColor="text1"/>
              </w:rPr>
              <w:t>. Zlín: Fakulta managementu a ekonomiky, UTB ve Zlíně, 2015, s. 1133-1142. ISBN 978-80-7454-482-8. (10%)</w:t>
            </w:r>
          </w:p>
          <w:p w14:paraId="5594A4C8" w14:textId="77777777" w:rsidR="007D1F7C" w:rsidRPr="00073CFE" w:rsidRDefault="007D1F7C" w:rsidP="007D1F7C">
            <w:pPr>
              <w:jc w:val="both"/>
              <w:rPr>
                <w:color w:val="000000" w:themeColor="text1"/>
              </w:rPr>
            </w:pPr>
            <w:r w:rsidRPr="00073CFE">
              <w:rPr>
                <w:color w:val="000000" w:themeColor="text1"/>
              </w:rPr>
              <w:t xml:space="preserve">OTRUSINOVÁ, Milana, PASTUSZKOVÁ, Eliška. Introducing the Accounting Reform of Public Finance in the Czech Republic. In </w:t>
            </w:r>
            <w:r w:rsidRPr="00073CFE">
              <w:rPr>
                <w:i/>
                <w:iCs/>
                <w:color w:val="000000" w:themeColor="text1"/>
              </w:rPr>
              <w:t>World academy of science, engineering and technology</w:t>
            </w:r>
            <w:r w:rsidRPr="00073CFE">
              <w:rPr>
                <w:color w:val="000000" w:themeColor="text1"/>
              </w:rPr>
              <w:t>. Paris: WASET-World academy of science, engineering and technology, 2015, s. 580-584. ISSN 1307-6892. (40%)</w:t>
            </w:r>
          </w:p>
          <w:p w14:paraId="42826599" w14:textId="77777777" w:rsidR="007D1F7C" w:rsidRPr="00E90B76" w:rsidRDefault="007D1F7C" w:rsidP="007D1F7C">
            <w:pPr>
              <w:jc w:val="both"/>
              <w:rPr>
                <w:color w:val="000000" w:themeColor="text1"/>
              </w:rPr>
            </w:pPr>
            <w:r w:rsidRPr="00E90B76">
              <w:rPr>
                <w:color w:val="000000" w:themeColor="text1"/>
              </w:rPr>
              <w:t xml:space="preserve">PASTUSZKOVÁ, Eliška. Does public administration reach performance in the sphere of subsidies relations? The case of the Czech Republic. In: </w:t>
            </w:r>
            <w:r w:rsidRPr="00E90B76">
              <w:rPr>
                <w:i/>
                <w:color w:val="000000" w:themeColor="text1"/>
              </w:rPr>
              <w:t>International Journal of Mathematical Models and Methods in Applied Sciences</w:t>
            </w:r>
            <w:r w:rsidRPr="00E90B76">
              <w:rPr>
                <w:color w:val="000000" w:themeColor="text1"/>
              </w:rPr>
              <w:t>, 2013, 7(4), 396-403. ISSN 1998-0140. (100%)</w:t>
            </w:r>
          </w:p>
          <w:p w14:paraId="5C16E2A1" w14:textId="77777777" w:rsidR="004A16EF" w:rsidRPr="000B1C23" w:rsidRDefault="004A16EF" w:rsidP="004A16EF">
            <w:pPr>
              <w:jc w:val="both"/>
              <w:rPr>
                <w:ins w:id="1523" w:author="Bronislava Neubauerová" w:date="2020-08-25T13:35:00Z"/>
                <w:rFonts w:eastAsia="Calibri"/>
                <w:i/>
                <w:iCs/>
              </w:rPr>
            </w:pPr>
            <w:ins w:id="1524" w:author="Bronislava Neubauerová" w:date="2020-08-25T13:35:00Z">
              <w:r w:rsidRPr="000B1C23">
                <w:rPr>
                  <w:rFonts w:eastAsia="Calibri"/>
                  <w:i/>
                  <w:iCs/>
                </w:rPr>
                <w:t>Přehled projektové činnosti:</w:t>
              </w:r>
            </w:ins>
          </w:p>
          <w:p w14:paraId="1F80695D" w14:textId="75011D2A" w:rsidR="007D1F7C" w:rsidRPr="00073CFE" w:rsidRDefault="004A16EF" w:rsidP="004A16EF">
            <w:pPr>
              <w:jc w:val="both"/>
              <w:rPr>
                <w:color w:val="000000" w:themeColor="text1"/>
              </w:rPr>
            </w:pPr>
            <w:ins w:id="1525" w:author="Bronislava Neubauerová" w:date="2020-08-25T13:35:00Z">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ins>
          </w:p>
        </w:tc>
      </w:tr>
      <w:tr w:rsidR="00073CFE" w:rsidRPr="00073CFE" w14:paraId="0BDCFCF5" w14:textId="77777777" w:rsidTr="00AB78F6">
        <w:trPr>
          <w:trHeight w:val="218"/>
        </w:trPr>
        <w:tc>
          <w:tcPr>
            <w:tcW w:w="9859" w:type="dxa"/>
            <w:gridSpan w:val="11"/>
            <w:shd w:val="clear" w:color="auto" w:fill="F7CAAC"/>
          </w:tcPr>
          <w:p w14:paraId="49E5B1A6" w14:textId="77777777" w:rsidR="007D1F7C" w:rsidRPr="00073CFE" w:rsidRDefault="007D1F7C" w:rsidP="007D1F7C">
            <w:pPr>
              <w:rPr>
                <w:b/>
                <w:color w:val="000000" w:themeColor="text1"/>
              </w:rPr>
            </w:pPr>
            <w:r w:rsidRPr="00073CFE">
              <w:rPr>
                <w:b/>
                <w:color w:val="000000" w:themeColor="text1"/>
              </w:rPr>
              <w:t>Působení v zahraničí</w:t>
            </w:r>
          </w:p>
        </w:tc>
      </w:tr>
      <w:tr w:rsidR="00073CFE" w:rsidRPr="00073CFE" w14:paraId="4CD838CB" w14:textId="77777777" w:rsidTr="00AB78F6">
        <w:trPr>
          <w:trHeight w:val="186"/>
        </w:trPr>
        <w:tc>
          <w:tcPr>
            <w:tcW w:w="9859" w:type="dxa"/>
            <w:gridSpan w:val="11"/>
          </w:tcPr>
          <w:p w14:paraId="37E0F9B4" w14:textId="77777777" w:rsidR="007D1F7C" w:rsidRPr="00073CFE" w:rsidRDefault="007D1F7C" w:rsidP="007D1F7C">
            <w:pPr>
              <w:rPr>
                <w:color w:val="000000" w:themeColor="text1"/>
              </w:rPr>
            </w:pPr>
            <w:r w:rsidRPr="00073CFE">
              <w:rPr>
                <w:color w:val="000000" w:themeColor="text1"/>
              </w:rPr>
              <w:t>4-6/2005: Estonsko, University of Tartu (stáž - mezivládní stipendium)</w:t>
            </w:r>
          </w:p>
        </w:tc>
      </w:tr>
      <w:tr w:rsidR="00073CFE" w:rsidRPr="00073CFE" w14:paraId="277250FA" w14:textId="77777777" w:rsidTr="00AB78F6">
        <w:trPr>
          <w:cantSplit/>
          <w:trHeight w:val="219"/>
        </w:trPr>
        <w:tc>
          <w:tcPr>
            <w:tcW w:w="2518" w:type="dxa"/>
            <w:shd w:val="clear" w:color="auto" w:fill="F7CAAC"/>
          </w:tcPr>
          <w:p w14:paraId="1E07ABC0" w14:textId="77777777" w:rsidR="007D1F7C" w:rsidRPr="00073CFE" w:rsidRDefault="007D1F7C" w:rsidP="007D1F7C">
            <w:pPr>
              <w:jc w:val="both"/>
              <w:rPr>
                <w:b/>
                <w:color w:val="000000" w:themeColor="text1"/>
              </w:rPr>
            </w:pPr>
            <w:r w:rsidRPr="00073CFE">
              <w:rPr>
                <w:b/>
                <w:color w:val="000000" w:themeColor="text1"/>
              </w:rPr>
              <w:t xml:space="preserve">Podpis </w:t>
            </w:r>
          </w:p>
        </w:tc>
        <w:tc>
          <w:tcPr>
            <w:tcW w:w="4536" w:type="dxa"/>
            <w:gridSpan w:val="5"/>
          </w:tcPr>
          <w:p w14:paraId="27549CB9" w14:textId="77777777" w:rsidR="007D1F7C" w:rsidRPr="00073CFE" w:rsidRDefault="007D1F7C" w:rsidP="007D1F7C">
            <w:pPr>
              <w:jc w:val="both"/>
              <w:rPr>
                <w:color w:val="000000" w:themeColor="text1"/>
              </w:rPr>
            </w:pPr>
          </w:p>
        </w:tc>
        <w:tc>
          <w:tcPr>
            <w:tcW w:w="786" w:type="dxa"/>
            <w:gridSpan w:val="2"/>
            <w:shd w:val="clear" w:color="auto" w:fill="F7CAAC"/>
          </w:tcPr>
          <w:p w14:paraId="740D32FB" w14:textId="77777777" w:rsidR="007D1F7C" w:rsidRPr="00073CFE" w:rsidRDefault="007D1F7C" w:rsidP="007D1F7C">
            <w:pPr>
              <w:jc w:val="both"/>
              <w:rPr>
                <w:color w:val="000000" w:themeColor="text1"/>
              </w:rPr>
            </w:pPr>
            <w:r w:rsidRPr="00073CFE">
              <w:rPr>
                <w:b/>
                <w:color w:val="000000" w:themeColor="text1"/>
              </w:rPr>
              <w:t>datum</w:t>
            </w:r>
          </w:p>
        </w:tc>
        <w:tc>
          <w:tcPr>
            <w:tcW w:w="2019" w:type="dxa"/>
            <w:gridSpan w:val="3"/>
          </w:tcPr>
          <w:p w14:paraId="3969B5DA" w14:textId="77777777" w:rsidR="007D1F7C" w:rsidRPr="00073CFE" w:rsidRDefault="007D1F7C" w:rsidP="007D1F7C">
            <w:pPr>
              <w:jc w:val="both"/>
              <w:rPr>
                <w:color w:val="000000" w:themeColor="text1"/>
              </w:rPr>
            </w:pPr>
          </w:p>
        </w:tc>
      </w:tr>
    </w:tbl>
    <w:p w14:paraId="6799460F" w14:textId="5E3394A9" w:rsidR="00AB78F6" w:rsidRDefault="00AB78F6" w:rsidP="00AB78F6">
      <w:pPr>
        <w:spacing w:after="160" w:line="259" w:lineRule="auto"/>
        <w:rPr>
          <w:color w:val="000000" w:themeColor="text1"/>
        </w:rPr>
      </w:pPr>
    </w:p>
    <w:p w14:paraId="7BDAF5A7" w14:textId="77777777" w:rsidR="00450F70" w:rsidRPr="00073CFE" w:rsidRDefault="00450F70" w:rsidP="00AB78F6">
      <w:pPr>
        <w:spacing w:after="160" w:line="259" w:lineRule="auto"/>
        <w:rPr>
          <w:color w:val="000000" w:themeColor="text1"/>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
        <w:gridCol w:w="2489"/>
        <w:gridCol w:w="27"/>
        <w:gridCol w:w="805"/>
        <w:gridCol w:w="24"/>
        <w:gridCol w:w="1701"/>
        <w:gridCol w:w="19"/>
        <w:gridCol w:w="507"/>
        <w:gridCol w:w="17"/>
        <w:gridCol w:w="453"/>
        <w:gridCol w:w="15"/>
        <w:gridCol w:w="982"/>
        <w:gridCol w:w="12"/>
        <w:gridCol w:w="699"/>
        <w:gridCol w:w="10"/>
        <w:gridCol w:w="67"/>
        <w:gridCol w:w="10"/>
        <w:gridCol w:w="632"/>
        <w:gridCol w:w="695"/>
        <w:gridCol w:w="696"/>
      </w:tblGrid>
      <w:tr w:rsidR="00AB78F6" w:rsidRPr="00073CFE" w14:paraId="69105F61" w14:textId="77777777" w:rsidTr="00AB78F6">
        <w:trPr>
          <w:gridBefore w:val="1"/>
          <w:wBefore w:w="34" w:type="dxa"/>
        </w:trPr>
        <w:tc>
          <w:tcPr>
            <w:tcW w:w="9859" w:type="dxa"/>
            <w:gridSpan w:val="19"/>
            <w:tcBorders>
              <w:bottom w:val="double" w:sz="4" w:space="0" w:color="auto"/>
            </w:tcBorders>
            <w:shd w:val="clear" w:color="auto" w:fill="BDD6EE"/>
          </w:tcPr>
          <w:p w14:paraId="7E2192F9" w14:textId="77777777" w:rsidR="00AB78F6" w:rsidRPr="00073CFE" w:rsidRDefault="00AB78F6" w:rsidP="00AB78F6">
            <w:pPr>
              <w:jc w:val="both"/>
              <w:rPr>
                <w:b/>
                <w:color w:val="000000" w:themeColor="text1"/>
                <w:sz w:val="28"/>
              </w:rPr>
            </w:pPr>
            <w:r w:rsidRPr="00073CFE">
              <w:rPr>
                <w:b/>
                <w:color w:val="000000" w:themeColor="text1"/>
                <w:sz w:val="28"/>
              </w:rPr>
              <w:t>C-I – Personální zabezpečení</w:t>
            </w:r>
          </w:p>
        </w:tc>
      </w:tr>
      <w:tr w:rsidR="00AB78F6" w:rsidRPr="00073CFE" w14:paraId="7BF29974" w14:textId="77777777" w:rsidTr="00AB78F6">
        <w:trPr>
          <w:gridBefore w:val="1"/>
          <w:wBefore w:w="34" w:type="dxa"/>
        </w:trPr>
        <w:tc>
          <w:tcPr>
            <w:tcW w:w="2518" w:type="dxa"/>
            <w:gridSpan w:val="2"/>
            <w:tcBorders>
              <w:top w:val="double" w:sz="4" w:space="0" w:color="auto"/>
            </w:tcBorders>
            <w:shd w:val="clear" w:color="auto" w:fill="F7CAAC"/>
          </w:tcPr>
          <w:p w14:paraId="3427EF12" w14:textId="77777777" w:rsidR="00AB78F6" w:rsidRPr="00073CFE" w:rsidRDefault="00AB78F6" w:rsidP="00AB78F6">
            <w:pPr>
              <w:jc w:val="both"/>
              <w:rPr>
                <w:b/>
                <w:color w:val="000000" w:themeColor="text1"/>
              </w:rPr>
            </w:pPr>
            <w:r w:rsidRPr="00073CFE">
              <w:rPr>
                <w:b/>
                <w:color w:val="000000" w:themeColor="text1"/>
              </w:rPr>
              <w:t>Vysoká škola</w:t>
            </w:r>
          </w:p>
        </w:tc>
        <w:tc>
          <w:tcPr>
            <w:tcW w:w="7341" w:type="dxa"/>
            <w:gridSpan w:val="17"/>
          </w:tcPr>
          <w:p w14:paraId="7B0B4F6A" w14:textId="77777777" w:rsidR="00AB78F6" w:rsidRPr="00073CFE" w:rsidRDefault="00AB78F6" w:rsidP="00AB78F6">
            <w:pPr>
              <w:jc w:val="both"/>
              <w:rPr>
                <w:color w:val="000000" w:themeColor="text1"/>
              </w:rPr>
            </w:pPr>
            <w:r w:rsidRPr="00073CFE">
              <w:rPr>
                <w:color w:val="000000" w:themeColor="text1"/>
              </w:rPr>
              <w:t>Univerzita Tomáše Bati ve Zlíně</w:t>
            </w:r>
          </w:p>
        </w:tc>
      </w:tr>
      <w:tr w:rsidR="00AB78F6" w:rsidRPr="00073CFE" w14:paraId="47134C0E" w14:textId="77777777" w:rsidTr="00AB78F6">
        <w:trPr>
          <w:gridBefore w:val="1"/>
          <w:wBefore w:w="34" w:type="dxa"/>
        </w:trPr>
        <w:tc>
          <w:tcPr>
            <w:tcW w:w="2518" w:type="dxa"/>
            <w:gridSpan w:val="2"/>
            <w:shd w:val="clear" w:color="auto" w:fill="F7CAAC"/>
          </w:tcPr>
          <w:p w14:paraId="24F5F266" w14:textId="77777777" w:rsidR="00AB78F6" w:rsidRPr="00073CFE" w:rsidRDefault="00AB78F6" w:rsidP="00AB78F6">
            <w:pPr>
              <w:jc w:val="both"/>
              <w:rPr>
                <w:b/>
                <w:color w:val="000000" w:themeColor="text1"/>
              </w:rPr>
            </w:pPr>
            <w:r w:rsidRPr="00073CFE">
              <w:rPr>
                <w:b/>
                <w:color w:val="000000" w:themeColor="text1"/>
              </w:rPr>
              <w:t>Součást vysoké školy</w:t>
            </w:r>
          </w:p>
        </w:tc>
        <w:tc>
          <w:tcPr>
            <w:tcW w:w="7341" w:type="dxa"/>
            <w:gridSpan w:val="17"/>
          </w:tcPr>
          <w:p w14:paraId="0A610541" w14:textId="77777777" w:rsidR="00AB78F6" w:rsidRPr="00073CFE" w:rsidRDefault="00AB78F6" w:rsidP="00AB78F6">
            <w:pPr>
              <w:jc w:val="both"/>
              <w:rPr>
                <w:color w:val="000000" w:themeColor="text1"/>
              </w:rPr>
            </w:pPr>
            <w:r w:rsidRPr="00073CFE">
              <w:rPr>
                <w:color w:val="000000" w:themeColor="text1"/>
              </w:rPr>
              <w:t>Fakulta managementu a ekonomiky</w:t>
            </w:r>
          </w:p>
        </w:tc>
      </w:tr>
      <w:tr w:rsidR="00AB78F6" w:rsidRPr="00073CFE" w14:paraId="08CA2905" w14:textId="77777777" w:rsidTr="00AB78F6">
        <w:trPr>
          <w:gridBefore w:val="1"/>
          <w:wBefore w:w="34" w:type="dxa"/>
        </w:trPr>
        <w:tc>
          <w:tcPr>
            <w:tcW w:w="2518" w:type="dxa"/>
            <w:gridSpan w:val="2"/>
            <w:shd w:val="clear" w:color="auto" w:fill="F7CAAC"/>
          </w:tcPr>
          <w:p w14:paraId="4A598CD4" w14:textId="77777777" w:rsidR="00AB78F6" w:rsidRPr="00073CFE" w:rsidRDefault="00AB78F6" w:rsidP="00AB78F6">
            <w:pPr>
              <w:jc w:val="both"/>
              <w:rPr>
                <w:b/>
                <w:color w:val="000000" w:themeColor="text1"/>
              </w:rPr>
            </w:pPr>
            <w:r w:rsidRPr="00073CFE">
              <w:rPr>
                <w:b/>
                <w:color w:val="000000" w:themeColor="text1"/>
              </w:rPr>
              <w:t>Název studijního programu</w:t>
            </w:r>
          </w:p>
        </w:tc>
        <w:tc>
          <w:tcPr>
            <w:tcW w:w="7341" w:type="dxa"/>
            <w:gridSpan w:val="17"/>
          </w:tcPr>
          <w:p w14:paraId="687C6F63" w14:textId="77777777" w:rsidR="00AB78F6" w:rsidRPr="00073CFE" w:rsidRDefault="000F547B" w:rsidP="00AB78F6">
            <w:pPr>
              <w:jc w:val="both"/>
              <w:rPr>
                <w:color w:val="000000" w:themeColor="text1"/>
              </w:rPr>
            </w:pPr>
            <w:r w:rsidRPr="00073CFE">
              <w:rPr>
                <w:color w:val="000000" w:themeColor="text1"/>
              </w:rPr>
              <w:t>Finance</w:t>
            </w:r>
          </w:p>
        </w:tc>
      </w:tr>
      <w:tr w:rsidR="00AB78F6" w:rsidRPr="00073CFE" w14:paraId="4C2D2000" w14:textId="77777777" w:rsidTr="00AB78F6">
        <w:trPr>
          <w:gridBefore w:val="1"/>
          <w:wBefore w:w="34" w:type="dxa"/>
        </w:trPr>
        <w:tc>
          <w:tcPr>
            <w:tcW w:w="2518" w:type="dxa"/>
            <w:gridSpan w:val="2"/>
            <w:shd w:val="clear" w:color="auto" w:fill="F7CAAC"/>
          </w:tcPr>
          <w:p w14:paraId="4E94688D" w14:textId="77777777" w:rsidR="00AB78F6" w:rsidRPr="00073CFE" w:rsidRDefault="00AB78F6" w:rsidP="00AB78F6">
            <w:pPr>
              <w:jc w:val="both"/>
              <w:rPr>
                <w:b/>
                <w:color w:val="000000" w:themeColor="text1"/>
              </w:rPr>
            </w:pPr>
            <w:r w:rsidRPr="00073CFE">
              <w:rPr>
                <w:b/>
                <w:color w:val="000000" w:themeColor="text1"/>
              </w:rPr>
              <w:t>Jméno a příjmení</w:t>
            </w:r>
          </w:p>
        </w:tc>
        <w:tc>
          <w:tcPr>
            <w:tcW w:w="4536" w:type="dxa"/>
            <w:gridSpan w:val="10"/>
          </w:tcPr>
          <w:p w14:paraId="2E7BCADB" w14:textId="77777777" w:rsidR="00AB78F6" w:rsidRPr="00073CFE" w:rsidRDefault="00AB78F6" w:rsidP="00AB78F6">
            <w:pPr>
              <w:jc w:val="both"/>
              <w:rPr>
                <w:color w:val="000000" w:themeColor="text1"/>
              </w:rPr>
            </w:pPr>
            <w:r w:rsidRPr="00073CFE">
              <w:rPr>
                <w:color w:val="000000" w:themeColor="text1"/>
              </w:rPr>
              <w:t>Eva KRAMNÁ</w:t>
            </w:r>
          </w:p>
        </w:tc>
        <w:tc>
          <w:tcPr>
            <w:tcW w:w="709" w:type="dxa"/>
            <w:gridSpan w:val="2"/>
            <w:shd w:val="clear" w:color="auto" w:fill="F7CAAC"/>
          </w:tcPr>
          <w:p w14:paraId="5E220108" w14:textId="77777777" w:rsidR="00AB78F6" w:rsidRPr="00073CFE" w:rsidRDefault="00AB78F6" w:rsidP="00AB78F6">
            <w:pPr>
              <w:jc w:val="both"/>
              <w:rPr>
                <w:b/>
                <w:color w:val="000000" w:themeColor="text1"/>
              </w:rPr>
            </w:pPr>
          </w:p>
        </w:tc>
        <w:tc>
          <w:tcPr>
            <w:tcW w:w="2096" w:type="dxa"/>
            <w:gridSpan w:val="5"/>
          </w:tcPr>
          <w:p w14:paraId="598E8910" w14:textId="77777777" w:rsidR="00AB78F6" w:rsidRPr="00073CFE" w:rsidRDefault="00AB78F6" w:rsidP="00AB78F6">
            <w:pPr>
              <w:jc w:val="both"/>
              <w:rPr>
                <w:color w:val="000000" w:themeColor="text1"/>
              </w:rPr>
            </w:pPr>
            <w:r w:rsidRPr="00073CFE">
              <w:rPr>
                <w:color w:val="000000" w:themeColor="text1"/>
              </w:rPr>
              <w:t>Ing.</w:t>
            </w:r>
          </w:p>
        </w:tc>
      </w:tr>
      <w:tr w:rsidR="00AB78F6" w:rsidRPr="00073CFE" w14:paraId="14221C42" w14:textId="77777777" w:rsidTr="00AB78F6">
        <w:trPr>
          <w:gridBefore w:val="1"/>
          <w:wBefore w:w="34" w:type="dxa"/>
        </w:trPr>
        <w:tc>
          <w:tcPr>
            <w:tcW w:w="2518" w:type="dxa"/>
            <w:gridSpan w:val="2"/>
            <w:shd w:val="clear" w:color="auto" w:fill="F7CAAC"/>
          </w:tcPr>
          <w:p w14:paraId="7A317D22" w14:textId="77777777" w:rsidR="00AB78F6" w:rsidRPr="00073CFE" w:rsidRDefault="00AB78F6" w:rsidP="00AB78F6">
            <w:pPr>
              <w:jc w:val="both"/>
              <w:rPr>
                <w:b/>
                <w:color w:val="000000" w:themeColor="text1"/>
              </w:rPr>
            </w:pPr>
            <w:r w:rsidRPr="00073CFE">
              <w:rPr>
                <w:b/>
                <w:color w:val="000000" w:themeColor="text1"/>
              </w:rPr>
              <w:t>Rok narození</w:t>
            </w:r>
          </w:p>
        </w:tc>
        <w:tc>
          <w:tcPr>
            <w:tcW w:w="829" w:type="dxa"/>
            <w:gridSpan w:val="2"/>
          </w:tcPr>
          <w:p w14:paraId="579A7916" w14:textId="77777777" w:rsidR="00AB78F6" w:rsidRPr="00073CFE" w:rsidRDefault="00AB78F6" w:rsidP="00AB78F6">
            <w:pPr>
              <w:jc w:val="both"/>
              <w:rPr>
                <w:color w:val="000000" w:themeColor="text1"/>
              </w:rPr>
            </w:pPr>
            <w:r w:rsidRPr="00073CFE">
              <w:rPr>
                <w:color w:val="000000" w:themeColor="text1"/>
              </w:rPr>
              <w:t>1985</w:t>
            </w:r>
          </w:p>
        </w:tc>
        <w:tc>
          <w:tcPr>
            <w:tcW w:w="1721" w:type="dxa"/>
            <w:gridSpan w:val="2"/>
            <w:shd w:val="clear" w:color="auto" w:fill="F7CAAC"/>
          </w:tcPr>
          <w:p w14:paraId="5C242505" w14:textId="77777777" w:rsidR="00AB78F6" w:rsidRPr="00073CFE" w:rsidRDefault="00AB78F6" w:rsidP="00AB78F6">
            <w:pPr>
              <w:jc w:val="both"/>
              <w:rPr>
                <w:b/>
                <w:color w:val="000000" w:themeColor="text1"/>
              </w:rPr>
            </w:pPr>
            <w:r w:rsidRPr="00073CFE">
              <w:rPr>
                <w:b/>
                <w:color w:val="000000" w:themeColor="text1"/>
              </w:rPr>
              <w:t>typ vztahu k VŠ</w:t>
            </w:r>
          </w:p>
        </w:tc>
        <w:tc>
          <w:tcPr>
            <w:tcW w:w="992" w:type="dxa"/>
            <w:gridSpan w:val="4"/>
          </w:tcPr>
          <w:p w14:paraId="71AD1D76" w14:textId="77777777" w:rsidR="00AB78F6" w:rsidRPr="00073CFE" w:rsidRDefault="00AB78F6" w:rsidP="00AB78F6">
            <w:pPr>
              <w:jc w:val="both"/>
              <w:rPr>
                <w:color w:val="000000" w:themeColor="text1"/>
              </w:rPr>
            </w:pPr>
            <w:r w:rsidRPr="00073CFE">
              <w:rPr>
                <w:color w:val="000000" w:themeColor="text1"/>
              </w:rPr>
              <w:t>PP</w:t>
            </w:r>
          </w:p>
        </w:tc>
        <w:tc>
          <w:tcPr>
            <w:tcW w:w="994" w:type="dxa"/>
            <w:gridSpan w:val="2"/>
            <w:shd w:val="clear" w:color="auto" w:fill="F7CAAC"/>
          </w:tcPr>
          <w:p w14:paraId="1950203F" w14:textId="77777777" w:rsidR="00AB78F6" w:rsidRPr="00073CFE" w:rsidRDefault="00AB78F6" w:rsidP="00AB78F6">
            <w:pPr>
              <w:jc w:val="both"/>
              <w:rPr>
                <w:b/>
                <w:color w:val="000000" w:themeColor="text1"/>
              </w:rPr>
            </w:pPr>
            <w:r w:rsidRPr="00073CFE">
              <w:rPr>
                <w:b/>
                <w:color w:val="000000" w:themeColor="text1"/>
              </w:rPr>
              <w:t>rozsah</w:t>
            </w:r>
          </w:p>
        </w:tc>
        <w:tc>
          <w:tcPr>
            <w:tcW w:w="709" w:type="dxa"/>
            <w:gridSpan w:val="2"/>
          </w:tcPr>
          <w:p w14:paraId="31F1C56A" w14:textId="77777777" w:rsidR="00AB78F6" w:rsidRPr="00073CFE" w:rsidRDefault="00AB78F6" w:rsidP="00AB78F6">
            <w:pPr>
              <w:jc w:val="both"/>
              <w:rPr>
                <w:color w:val="000000" w:themeColor="text1"/>
              </w:rPr>
            </w:pPr>
            <w:r w:rsidRPr="00073CFE">
              <w:rPr>
                <w:color w:val="000000" w:themeColor="text1"/>
              </w:rPr>
              <w:t>24</w:t>
            </w:r>
          </w:p>
        </w:tc>
        <w:tc>
          <w:tcPr>
            <w:tcW w:w="709" w:type="dxa"/>
            <w:gridSpan w:val="3"/>
            <w:shd w:val="clear" w:color="auto" w:fill="F7CAAC"/>
          </w:tcPr>
          <w:p w14:paraId="232F33A6" w14:textId="77777777" w:rsidR="00AB78F6" w:rsidRPr="00073CFE" w:rsidRDefault="00AB78F6" w:rsidP="00AB78F6">
            <w:pPr>
              <w:jc w:val="both"/>
              <w:rPr>
                <w:b/>
                <w:color w:val="000000" w:themeColor="text1"/>
              </w:rPr>
            </w:pPr>
            <w:r w:rsidRPr="00073CFE">
              <w:rPr>
                <w:b/>
                <w:color w:val="000000" w:themeColor="text1"/>
              </w:rPr>
              <w:t>do kdy</w:t>
            </w:r>
          </w:p>
        </w:tc>
        <w:tc>
          <w:tcPr>
            <w:tcW w:w="1387" w:type="dxa"/>
            <w:gridSpan w:val="2"/>
          </w:tcPr>
          <w:p w14:paraId="64DD2D5C" w14:textId="77777777" w:rsidR="00AB78F6" w:rsidRPr="00073CFE" w:rsidRDefault="00AB78F6" w:rsidP="00AB78F6">
            <w:pPr>
              <w:jc w:val="both"/>
              <w:rPr>
                <w:color w:val="000000" w:themeColor="text1"/>
              </w:rPr>
            </w:pPr>
            <w:r w:rsidRPr="00073CFE">
              <w:rPr>
                <w:color w:val="000000" w:themeColor="text1"/>
              </w:rPr>
              <w:t>30.9.2021</w:t>
            </w:r>
          </w:p>
        </w:tc>
      </w:tr>
      <w:tr w:rsidR="00AB78F6" w:rsidRPr="00073CFE" w14:paraId="0D37FA12" w14:textId="77777777" w:rsidTr="00AB78F6">
        <w:trPr>
          <w:gridBefore w:val="1"/>
          <w:wBefore w:w="34" w:type="dxa"/>
        </w:trPr>
        <w:tc>
          <w:tcPr>
            <w:tcW w:w="5068" w:type="dxa"/>
            <w:gridSpan w:val="6"/>
            <w:shd w:val="clear" w:color="auto" w:fill="F7CAAC"/>
          </w:tcPr>
          <w:p w14:paraId="7BA2D0C9" w14:textId="77777777" w:rsidR="00AB78F6" w:rsidRPr="00073CFE" w:rsidRDefault="00AB78F6" w:rsidP="00AB78F6">
            <w:pPr>
              <w:jc w:val="both"/>
              <w:rPr>
                <w:b/>
                <w:color w:val="000000" w:themeColor="text1"/>
              </w:rPr>
            </w:pPr>
            <w:r w:rsidRPr="00073CFE">
              <w:rPr>
                <w:b/>
                <w:color w:val="000000" w:themeColor="text1"/>
              </w:rPr>
              <w:t>Typ vztahu na součásti VŠ, která uskutečňuje st. program</w:t>
            </w:r>
          </w:p>
        </w:tc>
        <w:tc>
          <w:tcPr>
            <w:tcW w:w="992" w:type="dxa"/>
            <w:gridSpan w:val="4"/>
          </w:tcPr>
          <w:p w14:paraId="3030B3CB" w14:textId="77777777" w:rsidR="00AB78F6" w:rsidRPr="00073CFE" w:rsidRDefault="00AB78F6" w:rsidP="00AB78F6">
            <w:pPr>
              <w:jc w:val="both"/>
              <w:rPr>
                <w:color w:val="000000" w:themeColor="text1"/>
              </w:rPr>
            </w:pPr>
            <w:r w:rsidRPr="00073CFE">
              <w:rPr>
                <w:color w:val="000000" w:themeColor="text1"/>
              </w:rPr>
              <w:t>PP</w:t>
            </w:r>
          </w:p>
        </w:tc>
        <w:tc>
          <w:tcPr>
            <w:tcW w:w="994" w:type="dxa"/>
            <w:gridSpan w:val="2"/>
            <w:shd w:val="clear" w:color="auto" w:fill="F7CAAC"/>
          </w:tcPr>
          <w:p w14:paraId="576E477D" w14:textId="77777777" w:rsidR="00AB78F6" w:rsidRPr="00073CFE" w:rsidRDefault="00AB78F6" w:rsidP="00AB78F6">
            <w:pPr>
              <w:jc w:val="both"/>
              <w:rPr>
                <w:b/>
                <w:color w:val="000000" w:themeColor="text1"/>
              </w:rPr>
            </w:pPr>
            <w:r w:rsidRPr="00073CFE">
              <w:rPr>
                <w:b/>
                <w:color w:val="000000" w:themeColor="text1"/>
              </w:rPr>
              <w:t>rozsah</w:t>
            </w:r>
          </w:p>
        </w:tc>
        <w:tc>
          <w:tcPr>
            <w:tcW w:w="709" w:type="dxa"/>
            <w:gridSpan w:val="2"/>
          </w:tcPr>
          <w:p w14:paraId="3CB970F5" w14:textId="77777777" w:rsidR="00AB78F6" w:rsidRPr="00073CFE" w:rsidRDefault="00AB78F6" w:rsidP="00AB78F6">
            <w:pPr>
              <w:jc w:val="both"/>
              <w:rPr>
                <w:color w:val="000000" w:themeColor="text1"/>
              </w:rPr>
            </w:pPr>
            <w:r w:rsidRPr="00073CFE">
              <w:rPr>
                <w:color w:val="000000" w:themeColor="text1"/>
              </w:rPr>
              <w:t>24</w:t>
            </w:r>
          </w:p>
        </w:tc>
        <w:tc>
          <w:tcPr>
            <w:tcW w:w="709" w:type="dxa"/>
            <w:gridSpan w:val="3"/>
            <w:shd w:val="clear" w:color="auto" w:fill="F7CAAC"/>
          </w:tcPr>
          <w:p w14:paraId="312F4C15" w14:textId="77777777" w:rsidR="00AB78F6" w:rsidRPr="00073CFE" w:rsidRDefault="00AB78F6" w:rsidP="00AB78F6">
            <w:pPr>
              <w:jc w:val="both"/>
              <w:rPr>
                <w:b/>
                <w:color w:val="000000" w:themeColor="text1"/>
              </w:rPr>
            </w:pPr>
            <w:r w:rsidRPr="00073CFE">
              <w:rPr>
                <w:b/>
                <w:color w:val="000000" w:themeColor="text1"/>
              </w:rPr>
              <w:t>do kdy</w:t>
            </w:r>
          </w:p>
        </w:tc>
        <w:tc>
          <w:tcPr>
            <w:tcW w:w="1387" w:type="dxa"/>
            <w:gridSpan w:val="2"/>
          </w:tcPr>
          <w:p w14:paraId="7E869CBD" w14:textId="77777777" w:rsidR="00AB78F6" w:rsidRPr="00073CFE" w:rsidRDefault="00AB78F6" w:rsidP="00AB78F6">
            <w:pPr>
              <w:jc w:val="both"/>
              <w:rPr>
                <w:color w:val="000000" w:themeColor="text1"/>
              </w:rPr>
            </w:pPr>
            <w:r w:rsidRPr="00073CFE">
              <w:rPr>
                <w:color w:val="000000" w:themeColor="text1"/>
              </w:rPr>
              <w:t>30.9.2021</w:t>
            </w:r>
          </w:p>
        </w:tc>
      </w:tr>
      <w:tr w:rsidR="00AB78F6" w:rsidRPr="00073CFE" w14:paraId="4FCCC4C9" w14:textId="77777777" w:rsidTr="00AB78F6">
        <w:trPr>
          <w:gridBefore w:val="1"/>
          <w:wBefore w:w="34" w:type="dxa"/>
        </w:trPr>
        <w:tc>
          <w:tcPr>
            <w:tcW w:w="6060" w:type="dxa"/>
            <w:gridSpan w:val="10"/>
            <w:shd w:val="clear" w:color="auto" w:fill="F7CAAC"/>
          </w:tcPr>
          <w:p w14:paraId="37813E4F" w14:textId="77777777" w:rsidR="00AB78F6" w:rsidRPr="00073CFE" w:rsidRDefault="00AB78F6" w:rsidP="00AB78F6">
            <w:pPr>
              <w:jc w:val="both"/>
              <w:rPr>
                <w:color w:val="000000" w:themeColor="text1"/>
              </w:rPr>
            </w:pPr>
            <w:r w:rsidRPr="00073CFE">
              <w:rPr>
                <w:b/>
                <w:color w:val="000000" w:themeColor="text1"/>
              </w:rPr>
              <w:t>Další současná působení jako akademický pracovník na jiných VŠ</w:t>
            </w:r>
          </w:p>
        </w:tc>
        <w:tc>
          <w:tcPr>
            <w:tcW w:w="1703" w:type="dxa"/>
            <w:gridSpan w:val="4"/>
            <w:shd w:val="clear" w:color="auto" w:fill="F7CAAC"/>
          </w:tcPr>
          <w:p w14:paraId="74403842" w14:textId="77777777" w:rsidR="00AB78F6" w:rsidRPr="00073CFE" w:rsidRDefault="00AB78F6" w:rsidP="00AB78F6">
            <w:pPr>
              <w:jc w:val="both"/>
              <w:rPr>
                <w:b/>
                <w:color w:val="000000" w:themeColor="text1"/>
              </w:rPr>
            </w:pPr>
            <w:r w:rsidRPr="00073CFE">
              <w:rPr>
                <w:b/>
                <w:color w:val="000000" w:themeColor="text1"/>
              </w:rPr>
              <w:t>typ prac. vztahu</w:t>
            </w:r>
          </w:p>
        </w:tc>
        <w:tc>
          <w:tcPr>
            <w:tcW w:w="2096" w:type="dxa"/>
            <w:gridSpan w:val="5"/>
            <w:shd w:val="clear" w:color="auto" w:fill="F7CAAC"/>
          </w:tcPr>
          <w:p w14:paraId="5EBB3AD4" w14:textId="77777777" w:rsidR="00AB78F6" w:rsidRPr="00073CFE" w:rsidRDefault="00AB78F6" w:rsidP="00AB78F6">
            <w:pPr>
              <w:jc w:val="both"/>
              <w:rPr>
                <w:b/>
                <w:color w:val="000000" w:themeColor="text1"/>
              </w:rPr>
            </w:pPr>
            <w:r w:rsidRPr="00073CFE">
              <w:rPr>
                <w:b/>
                <w:color w:val="000000" w:themeColor="text1"/>
              </w:rPr>
              <w:t>rozsah</w:t>
            </w:r>
          </w:p>
        </w:tc>
      </w:tr>
      <w:tr w:rsidR="00AB78F6" w:rsidRPr="00073CFE" w14:paraId="159B7698" w14:textId="77777777" w:rsidTr="00AB78F6">
        <w:trPr>
          <w:gridBefore w:val="1"/>
          <w:wBefore w:w="34" w:type="dxa"/>
        </w:trPr>
        <w:tc>
          <w:tcPr>
            <w:tcW w:w="6060" w:type="dxa"/>
            <w:gridSpan w:val="10"/>
          </w:tcPr>
          <w:p w14:paraId="7DA630D4" w14:textId="77777777" w:rsidR="00AB78F6" w:rsidRPr="00073CFE" w:rsidRDefault="00AB78F6" w:rsidP="00AB78F6">
            <w:pPr>
              <w:jc w:val="both"/>
              <w:rPr>
                <w:color w:val="000000" w:themeColor="text1"/>
              </w:rPr>
            </w:pPr>
          </w:p>
        </w:tc>
        <w:tc>
          <w:tcPr>
            <w:tcW w:w="1703" w:type="dxa"/>
            <w:gridSpan w:val="4"/>
          </w:tcPr>
          <w:p w14:paraId="6BAC1EBD" w14:textId="77777777" w:rsidR="00AB78F6" w:rsidRPr="00073CFE" w:rsidRDefault="00AB78F6" w:rsidP="00AB78F6">
            <w:pPr>
              <w:jc w:val="both"/>
              <w:rPr>
                <w:color w:val="000000" w:themeColor="text1"/>
              </w:rPr>
            </w:pPr>
          </w:p>
        </w:tc>
        <w:tc>
          <w:tcPr>
            <w:tcW w:w="2096" w:type="dxa"/>
            <w:gridSpan w:val="5"/>
          </w:tcPr>
          <w:p w14:paraId="45241DE3" w14:textId="77777777" w:rsidR="00AB78F6" w:rsidRPr="00073CFE" w:rsidRDefault="00AB78F6" w:rsidP="00AB78F6">
            <w:pPr>
              <w:jc w:val="both"/>
              <w:rPr>
                <w:color w:val="000000" w:themeColor="text1"/>
              </w:rPr>
            </w:pPr>
          </w:p>
        </w:tc>
      </w:tr>
      <w:tr w:rsidR="00AB78F6" w:rsidRPr="00073CFE" w14:paraId="73AFA6A7" w14:textId="77777777" w:rsidTr="00AB78F6">
        <w:trPr>
          <w:gridBefore w:val="1"/>
          <w:wBefore w:w="34" w:type="dxa"/>
        </w:trPr>
        <w:tc>
          <w:tcPr>
            <w:tcW w:w="6060" w:type="dxa"/>
            <w:gridSpan w:val="10"/>
          </w:tcPr>
          <w:p w14:paraId="082152A1" w14:textId="77777777" w:rsidR="00AB78F6" w:rsidRPr="00073CFE" w:rsidRDefault="00AB78F6" w:rsidP="00AB78F6">
            <w:pPr>
              <w:jc w:val="both"/>
              <w:rPr>
                <w:color w:val="000000" w:themeColor="text1"/>
              </w:rPr>
            </w:pPr>
          </w:p>
        </w:tc>
        <w:tc>
          <w:tcPr>
            <w:tcW w:w="1703" w:type="dxa"/>
            <w:gridSpan w:val="4"/>
          </w:tcPr>
          <w:p w14:paraId="016BA0D1" w14:textId="77777777" w:rsidR="00AB78F6" w:rsidRPr="00073CFE" w:rsidRDefault="00AB78F6" w:rsidP="00AB78F6">
            <w:pPr>
              <w:jc w:val="both"/>
              <w:rPr>
                <w:color w:val="000000" w:themeColor="text1"/>
              </w:rPr>
            </w:pPr>
          </w:p>
        </w:tc>
        <w:tc>
          <w:tcPr>
            <w:tcW w:w="2096" w:type="dxa"/>
            <w:gridSpan w:val="5"/>
          </w:tcPr>
          <w:p w14:paraId="1905197E" w14:textId="77777777" w:rsidR="00AB78F6" w:rsidRPr="00073CFE" w:rsidRDefault="00AB78F6" w:rsidP="00AB78F6">
            <w:pPr>
              <w:jc w:val="both"/>
              <w:rPr>
                <w:color w:val="000000" w:themeColor="text1"/>
              </w:rPr>
            </w:pPr>
          </w:p>
        </w:tc>
      </w:tr>
      <w:tr w:rsidR="00AB78F6" w:rsidRPr="00073CFE" w14:paraId="5B7AF74E" w14:textId="77777777" w:rsidTr="00AB78F6">
        <w:trPr>
          <w:gridBefore w:val="1"/>
          <w:wBefore w:w="34" w:type="dxa"/>
        </w:trPr>
        <w:tc>
          <w:tcPr>
            <w:tcW w:w="6060" w:type="dxa"/>
            <w:gridSpan w:val="10"/>
          </w:tcPr>
          <w:p w14:paraId="34993CA2" w14:textId="77777777" w:rsidR="00AB78F6" w:rsidRPr="00073CFE" w:rsidRDefault="00AB78F6" w:rsidP="00AB78F6">
            <w:pPr>
              <w:jc w:val="both"/>
              <w:rPr>
                <w:color w:val="000000" w:themeColor="text1"/>
              </w:rPr>
            </w:pPr>
          </w:p>
        </w:tc>
        <w:tc>
          <w:tcPr>
            <w:tcW w:w="1703" w:type="dxa"/>
            <w:gridSpan w:val="4"/>
          </w:tcPr>
          <w:p w14:paraId="75B7DA8E" w14:textId="77777777" w:rsidR="00AB78F6" w:rsidRPr="00073CFE" w:rsidRDefault="00AB78F6" w:rsidP="00AB78F6">
            <w:pPr>
              <w:jc w:val="both"/>
              <w:rPr>
                <w:color w:val="000000" w:themeColor="text1"/>
              </w:rPr>
            </w:pPr>
          </w:p>
        </w:tc>
        <w:tc>
          <w:tcPr>
            <w:tcW w:w="2096" w:type="dxa"/>
            <w:gridSpan w:val="5"/>
          </w:tcPr>
          <w:p w14:paraId="29487345" w14:textId="77777777" w:rsidR="00AB78F6" w:rsidRPr="00073CFE" w:rsidRDefault="00AB78F6" w:rsidP="00AB78F6">
            <w:pPr>
              <w:jc w:val="both"/>
              <w:rPr>
                <w:color w:val="000000" w:themeColor="text1"/>
              </w:rPr>
            </w:pPr>
          </w:p>
        </w:tc>
      </w:tr>
      <w:tr w:rsidR="00AB78F6" w:rsidRPr="00073CFE" w14:paraId="45705027" w14:textId="77777777" w:rsidTr="00AB78F6">
        <w:trPr>
          <w:gridBefore w:val="1"/>
          <w:wBefore w:w="34" w:type="dxa"/>
        </w:trPr>
        <w:tc>
          <w:tcPr>
            <w:tcW w:w="6060" w:type="dxa"/>
            <w:gridSpan w:val="10"/>
          </w:tcPr>
          <w:p w14:paraId="176E51FE" w14:textId="77777777" w:rsidR="00AB78F6" w:rsidRPr="00073CFE" w:rsidRDefault="00AB78F6" w:rsidP="00AB78F6">
            <w:pPr>
              <w:jc w:val="both"/>
              <w:rPr>
                <w:color w:val="000000" w:themeColor="text1"/>
              </w:rPr>
            </w:pPr>
          </w:p>
        </w:tc>
        <w:tc>
          <w:tcPr>
            <w:tcW w:w="1703" w:type="dxa"/>
            <w:gridSpan w:val="4"/>
          </w:tcPr>
          <w:p w14:paraId="7E4C2AE7" w14:textId="77777777" w:rsidR="00AB78F6" w:rsidRPr="00073CFE" w:rsidRDefault="00AB78F6" w:rsidP="00AB78F6">
            <w:pPr>
              <w:jc w:val="both"/>
              <w:rPr>
                <w:color w:val="000000" w:themeColor="text1"/>
              </w:rPr>
            </w:pPr>
          </w:p>
        </w:tc>
        <w:tc>
          <w:tcPr>
            <w:tcW w:w="2096" w:type="dxa"/>
            <w:gridSpan w:val="5"/>
          </w:tcPr>
          <w:p w14:paraId="4B16D182" w14:textId="77777777" w:rsidR="00AB78F6" w:rsidRPr="00073CFE" w:rsidRDefault="00AB78F6" w:rsidP="00AB78F6">
            <w:pPr>
              <w:jc w:val="both"/>
              <w:rPr>
                <w:color w:val="000000" w:themeColor="text1"/>
              </w:rPr>
            </w:pPr>
          </w:p>
        </w:tc>
      </w:tr>
      <w:tr w:rsidR="00AB78F6" w:rsidRPr="00073CFE" w14:paraId="5723BCAA" w14:textId="77777777" w:rsidTr="00AB78F6">
        <w:trPr>
          <w:gridBefore w:val="1"/>
          <w:wBefore w:w="34" w:type="dxa"/>
        </w:trPr>
        <w:tc>
          <w:tcPr>
            <w:tcW w:w="9859" w:type="dxa"/>
            <w:gridSpan w:val="19"/>
            <w:shd w:val="clear" w:color="auto" w:fill="F7CAAC"/>
          </w:tcPr>
          <w:p w14:paraId="00BFBF8A" w14:textId="77777777" w:rsidR="00AB78F6" w:rsidRPr="00073CFE" w:rsidRDefault="00AB78F6" w:rsidP="00AB78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AB78F6" w:rsidRPr="00073CFE" w14:paraId="7C2C895D" w14:textId="77777777" w:rsidTr="00AB78F6">
        <w:trPr>
          <w:gridBefore w:val="1"/>
          <w:wBefore w:w="34" w:type="dxa"/>
          <w:trHeight w:val="324"/>
        </w:trPr>
        <w:tc>
          <w:tcPr>
            <w:tcW w:w="9859" w:type="dxa"/>
            <w:gridSpan w:val="19"/>
            <w:tcBorders>
              <w:top w:val="nil"/>
            </w:tcBorders>
          </w:tcPr>
          <w:p w14:paraId="1109B40E" w14:textId="77777777" w:rsidR="00AB78F6" w:rsidRPr="00073CFE" w:rsidRDefault="006042ED" w:rsidP="006042ED">
            <w:pPr>
              <w:rPr>
                <w:color w:val="000000" w:themeColor="text1"/>
              </w:rPr>
            </w:pPr>
            <w:r w:rsidRPr="00073CFE">
              <w:rPr>
                <w:color w:val="000000" w:themeColor="text1"/>
              </w:rPr>
              <w:t>Tax system and Financial Law</w:t>
            </w:r>
            <w:r w:rsidR="00AB78F6" w:rsidRPr="00073CFE">
              <w:rPr>
                <w:color w:val="000000" w:themeColor="text1"/>
              </w:rPr>
              <w:t xml:space="preserve"> </w:t>
            </w:r>
            <w:r w:rsidRPr="00073CFE">
              <w:rPr>
                <w:color w:val="000000" w:themeColor="text1"/>
              </w:rPr>
              <w:t>–</w:t>
            </w:r>
            <w:r w:rsidR="00AB78F6" w:rsidRPr="00073CFE">
              <w:rPr>
                <w:color w:val="000000" w:themeColor="text1"/>
              </w:rPr>
              <w:t xml:space="preserve"> </w:t>
            </w:r>
            <w:r w:rsidRPr="00073CFE">
              <w:rPr>
                <w:color w:val="000000" w:themeColor="text1"/>
              </w:rPr>
              <w:t xml:space="preserve">garant, </w:t>
            </w:r>
            <w:r w:rsidR="00AB78F6" w:rsidRPr="00073CFE">
              <w:rPr>
                <w:color w:val="000000" w:themeColor="text1"/>
              </w:rPr>
              <w:t>přednášející (</w:t>
            </w:r>
            <w:r w:rsidRPr="00073CFE">
              <w:rPr>
                <w:color w:val="000000" w:themeColor="text1"/>
              </w:rPr>
              <w:t>10</w:t>
            </w:r>
            <w:r w:rsidR="00AB78F6" w:rsidRPr="00073CFE">
              <w:rPr>
                <w:color w:val="000000" w:themeColor="text1"/>
              </w:rPr>
              <w:t>0%)</w:t>
            </w:r>
          </w:p>
          <w:p w14:paraId="3C4D4A6A" w14:textId="77777777" w:rsidR="00AB78F6" w:rsidRPr="00073CFE" w:rsidRDefault="00AB78F6" w:rsidP="00AB78F6">
            <w:pPr>
              <w:jc w:val="both"/>
              <w:rPr>
                <w:color w:val="000000" w:themeColor="text1"/>
              </w:rPr>
            </w:pPr>
          </w:p>
        </w:tc>
      </w:tr>
      <w:tr w:rsidR="00AB78F6" w:rsidRPr="00073CFE" w14:paraId="0A27C485" w14:textId="77777777" w:rsidTr="00AB78F6">
        <w:trPr>
          <w:gridBefore w:val="1"/>
          <w:wBefore w:w="34" w:type="dxa"/>
        </w:trPr>
        <w:tc>
          <w:tcPr>
            <w:tcW w:w="9859" w:type="dxa"/>
            <w:gridSpan w:val="19"/>
            <w:shd w:val="clear" w:color="auto" w:fill="F7CAAC"/>
          </w:tcPr>
          <w:p w14:paraId="539EB237" w14:textId="77777777" w:rsidR="00AB78F6" w:rsidRPr="00073CFE" w:rsidRDefault="00AB78F6" w:rsidP="00AB78F6">
            <w:pPr>
              <w:jc w:val="both"/>
              <w:rPr>
                <w:color w:val="000000" w:themeColor="text1"/>
              </w:rPr>
            </w:pPr>
            <w:r w:rsidRPr="00073CFE">
              <w:rPr>
                <w:b/>
                <w:color w:val="000000" w:themeColor="text1"/>
              </w:rPr>
              <w:t xml:space="preserve">Údaje o vzdělání na VŠ </w:t>
            </w:r>
          </w:p>
        </w:tc>
      </w:tr>
      <w:tr w:rsidR="00AB78F6" w:rsidRPr="00073CFE" w14:paraId="339E050D" w14:textId="77777777" w:rsidTr="00AB78F6">
        <w:trPr>
          <w:gridBefore w:val="1"/>
          <w:wBefore w:w="34" w:type="dxa"/>
          <w:trHeight w:val="745"/>
        </w:trPr>
        <w:tc>
          <w:tcPr>
            <w:tcW w:w="9859" w:type="dxa"/>
            <w:gridSpan w:val="19"/>
          </w:tcPr>
          <w:p w14:paraId="32AAE24E" w14:textId="77777777" w:rsidR="00AB78F6" w:rsidRPr="00073CFE" w:rsidRDefault="00AB78F6" w:rsidP="00AB78F6">
            <w:pPr>
              <w:ind w:left="1456" w:hanging="1456"/>
              <w:jc w:val="both"/>
              <w:rPr>
                <w:b/>
                <w:color w:val="000000" w:themeColor="text1"/>
              </w:rPr>
            </w:pPr>
            <w:r w:rsidRPr="00073CFE">
              <w:rPr>
                <w:b/>
                <w:color w:val="000000" w:themeColor="text1"/>
              </w:rPr>
              <w:t xml:space="preserve">2009-2014: </w:t>
            </w:r>
            <w:r w:rsidRPr="00073CFE">
              <w:rPr>
                <w:color w:val="000000" w:themeColor="text1"/>
              </w:rPr>
              <w:t>UTB ve Zlíně, Fakulta managementu a ekonomiky, obor Finance</w:t>
            </w:r>
            <w:r w:rsidRPr="00073CFE">
              <w:rPr>
                <w:b/>
                <w:color w:val="000000" w:themeColor="text1"/>
              </w:rPr>
              <w:t xml:space="preserve"> (Ph.D.)</w:t>
            </w:r>
          </w:p>
          <w:p w14:paraId="60B8A8D2" w14:textId="77777777" w:rsidR="00AB78F6" w:rsidRPr="00073CFE" w:rsidRDefault="00AB78F6" w:rsidP="00AB78F6">
            <w:pPr>
              <w:ind w:left="1456" w:hanging="1456"/>
              <w:jc w:val="both"/>
              <w:rPr>
                <w:b/>
                <w:color w:val="000000" w:themeColor="text1"/>
              </w:rPr>
            </w:pPr>
            <w:r w:rsidRPr="00073CFE">
              <w:rPr>
                <w:b/>
                <w:color w:val="000000" w:themeColor="text1"/>
              </w:rPr>
              <w:t xml:space="preserve">2010-2012: </w:t>
            </w:r>
            <w:r w:rsidRPr="00073CFE">
              <w:rPr>
                <w:color w:val="000000" w:themeColor="text1"/>
              </w:rPr>
              <w:t xml:space="preserve">UTB ve Zlíně, Fakulta humanitních studií, obor Specializace v pedagogice </w:t>
            </w:r>
            <w:r w:rsidRPr="00073CFE">
              <w:rPr>
                <w:b/>
                <w:color w:val="000000" w:themeColor="text1"/>
              </w:rPr>
              <w:t>(Bc.)</w:t>
            </w:r>
          </w:p>
          <w:p w14:paraId="27315C01" w14:textId="77777777" w:rsidR="00AB78F6" w:rsidRPr="00073CFE" w:rsidRDefault="00AB78F6" w:rsidP="00AB78F6">
            <w:pPr>
              <w:ind w:left="1456" w:hanging="1456"/>
              <w:jc w:val="both"/>
              <w:rPr>
                <w:color w:val="000000" w:themeColor="text1"/>
              </w:rPr>
            </w:pPr>
            <w:r w:rsidRPr="00073CFE">
              <w:rPr>
                <w:b/>
                <w:color w:val="000000" w:themeColor="text1"/>
              </w:rPr>
              <w:t xml:space="preserve">2007-2009: </w:t>
            </w:r>
            <w:r w:rsidRPr="00073CFE">
              <w:rPr>
                <w:color w:val="000000" w:themeColor="text1"/>
              </w:rPr>
              <w:t xml:space="preserve">UTB ve Zlíně, Fakulta managementu a ekonomiky, obor Finance </w:t>
            </w:r>
            <w:r w:rsidRPr="00073CFE">
              <w:rPr>
                <w:b/>
                <w:color w:val="000000" w:themeColor="text1"/>
              </w:rPr>
              <w:t>(Ing.)</w:t>
            </w:r>
          </w:p>
          <w:p w14:paraId="2BA3526E" w14:textId="77777777" w:rsidR="00AB78F6" w:rsidRPr="00073CFE" w:rsidRDefault="00AB78F6" w:rsidP="00AB78F6">
            <w:pPr>
              <w:ind w:left="1456" w:hanging="1456"/>
              <w:jc w:val="both"/>
              <w:rPr>
                <w:b/>
                <w:color w:val="000000" w:themeColor="text1"/>
              </w:rPr>
            </w:pPr>
          </w:p>
        </w:tc>
      </w:tr>
      <w:tr w:rsidR="00AB78F6" w:rsidRPr="00073CFE" w14:paraId="0D3732DE" w14:textId="77777777" w:rsidTr="00AB78F6">
        <w:trPr>
          <w:gridBefore w:val="1"/>
          <w:wBefore w:w="34" w:type="dxa"/>
        </w:trPr>
        <w:tc>
          <w:tcPr>
            <w:tcW w:w="9859" w:type="dxa"/>
            <w:gridSpan w:val="19"/>
            <w:shd w:val="clear" w:color="auto" w:fill="F7CAAC"/>
          </w:tcPr>
          <w:p w14:paraId="50349B50" w14:textId="77777777" w:rsidR="00AB78F6" w:rsidRPr="00073CFE" w:rsidRDefault="00AB78F6" w:rsidP="00AB78F6">
            <w:pPr>
              <w:jc w:val="both"/>
              <w:rPr>
                <w:b/>
                <w:color w:val="000000" w:themeColor="text1"/>
              </w:rPr>
            </w:pPr>
            <w:r w:rsidRPr="00073CFE">
              <w:rPr>
                <w:b/>
                <w:color w:val="000000" w:themeColor="text1"/>
              </w:rPr>
              <w:t>Údaje o odborném působení od absolvování VŠ</w:t>
            </w:r>
          </w:p>
        </w:tc>
      </w:tr>
      <w:tr w:rsidR="00AB78F6" w:rsidRPr="00073CFE" w14:paraId="705CE6AC" w14:textId="77777777" w:rsidTr="00AB78F6">
        <w:trPr>
          <w:gridBefore w:val="1"/>
          <w:wBefore w:w="34" w:type="dxa"/>
          <w:trHeight w:val="605"/>
        </w:trPr>
        <w:tc>
          <w:tcPr>
            <w:tcW w:w="9859" w:type="dxa"/>
            <w:gridSpan w:val="19"/>
          </w:tcPr>
          <w:p w14:paraId="19A72A38" w14:textId="77777777" w:rsidR="00AB78F6" w:rsidRPr="00073CFE" w:rsidRDefault="00AB78F6" w:rsidP="00AB78F6">
            <w:pPr>
              <w:jc w:val="both"/>
              <w:rPr>
                <w:color w:val="000000" w:themeColor="text1"/>
              </w:rPr>
            </w:pPr>
            <w:r w:rsidRPr="00073CFE">
              <w:rPr>
                <w:b/>
                <w:color w:val="000000" w:themeColor="text1"/>
              </w:rPr>
              <w:t>2014-dosud:</w:t>
            </w:r>
            <w:r w:rsidRPr="00073CFE">
              <w:rPr>
                <w:color w:val="000000" w:themeColor="text1"/>
              </w:rPr>
              <w:t xml:space="preserve"> Navláčil stavební firma, s.r.o., Ekonom</w:t>
            </w:r>
          </w:p>
          <w:p w14:paraId="3D0B6955" w14:textId="77777777" w:rsidR="00AB78F6" w:rsidRPr="00073CFE" w:rsidRDefault="00AB78F6" w:rsidP="00AB78F6">
            <w:pPr>
              <w:jc w:val="both"/>
              <w:rPr>
                <w:color w:val="000000" w:themeColor="text1"/>
              </w:rPr>
            </w:pPr>
            <w:r w:rsidRPr="00073CFE">
              <w:rPr>
                <w:b/>
                <w:color w:val="000000" w:themeColor="text1"/>
              </w:rPr>
              <w:t xml:space="preserve">2018-dosud: </w:t>
            </w:r>
            <w:r w:rsidRPr="00073CFE">
              <w:rPr>
                <w:color w:val="000000" w:themeColor="text1"/>
              </w:rPr>
              <w:t>UTB ve Zlíně, Fakulta managementu a ekonomiky, akademický pracovník</w:t>
            </w:r>
          </w:p>
          <w:p w14:paraId="79D4A430" w14:textId="77777777" w:rsidR="00AB78F6" w:rsidRPr="00073CFE" w:rsidRDefault="00AB78F6" w:rsidP="00AB78F6">
            <w:pPr>
              <w:jc w:val="both"/>
              <w:rPr>
                <w:color w:val="000000" w:themeColor="text1"/>
              </w:rPr>
            </w:pPr>
            <w:r w:rsidRPr="00073CFE">
              <w:rPr>
                <w:b/>
                <w:color w:val="000000" w:themeColor="text1"/>
              </w:rPr>
              <w:t>2015-2018:</w:t>
            </w:r>
            <w:r w:rsidRPr="00073CFE">
              <w:rPr>
                <w:color w:val="000000" w:themeColor="text1"/>
              </w:rPr>
              <w:t xml:space="preserve"> UTB ve Zlíně, Fakulta managementu a ekonomiky, vědecko-výzkumný pracovník</w:t>
            </w:r>
          </w:p>
          <w:p w14:paraId="6DABBC1F" w14:textId="77777777" w:rsidR="00AB78F6" w:rsidRPr="00073CFE" w:rsidRDefault="00AB78F6" w:rsidP="00AB78F6">
            <w:pPr>
              <w:jc w:val="both"/>
              <w:rPr>
                <w:color w:val="000000" w:themeColor="text1"/>
              </w:rPr>
            </w:pPr>
            <w:r w:rsidRPr="00073CFE">
              <w:rPr>
                <w:b/>
                <w:color w:val="000000" w:themeColor="text1"/>
              </w:rPr>
              <w:t>2013-2014:</w:t>
            </w:r>
            <w:r w:rsidRPr="00073CFE">
              <w:rPr>
                <w:color w:val="000000" w:themeColor="text1"/>
              </w:rPr>
              <w:t xml:space="preserve"> KBC Group NV, Markets middle office analyst</w:t>
            </w:r>
          </w:p>
        </w:tc>
      </w:tr>
      <w:tr w:rsidR="00AB78F6" w:rsidRPr="00073CFE" w14:paraId="20434E00" w14:textId="77777777" w:rsidTr="00AB78F6">
        <w:trPr>
          <w:gridBefore w:val="1"/>
          <w:wBefore w:w="34" w:type="dxa"/>
          <w:trHeight w:val="250"/>
        </w:trPr>
        <w:tc>
          <w:tcPr>
            <w:tcW w:w="9859" w:type="dxa"/>
            <w:gridSpan w:val="19"/>
            <w:shd w:val="clear" w:color="auto" w:fill="F7CAAC"/>
          </w:tcPr>
          <w:p w14:paraId="370A469A" w14:textId="77777777" w:rsidR="00AB78F6" w:rsidRPr="00073CFE" w:rsidRDefault="00AB78F6" w:rsidP="00AB78F6">
            <w:pPr>
              <w:jc w:val="both"/>
              <w:rPr>
                <w:color w:val="000000" w:themeColor="text1"/>
              </w:rPr>
            </w:pPr>
            <w:r w:rsidRPr="00073CFE">
              <w:rPr>
                <w:b/>
                <w:color w:val="000000" w:themeColor="text1"/>
              </w:rPr>
              <w:t>Zkušenosti s vedením kvalifikačních a rigorózních prací</w:t>
            </w:r>
          </w:p>
        </w:tc>
      </w:tr>
      <w:tr w:rsidR="00AB78F6" w:rsidRPr="00073CFE" w14:paraId="4B046937" w14:textId="77777777" w:rsidTr="00AB78F6">
        <w:trPr>
          <w:gridBefore w:val="1"/>
          <w:wBefore w:w="34" w:type="dxa"/>
          <w:trHeight w:val="420"/>
        </w:trPr>
        <w:tc>
          <w:tcPr>
            <w:tcW w:w="9859" w:type="dxa"/>
            <w:gridSpan w:val="19"/>
          </w:tcPr>
          <w:p w14:paraId="5114177D" w14:textId="77777777" w:rsidR="00AB78F6" w:rsidRPr="00073CFE" w:rsidRDefault="00AB78F6" w:rsidP="00AB78F6">
            <w:pPr>
              <w:jc w:val="both"/>
              <w:rPr>
                <w:color w:val="000000" w:themeColor="text1"/>
              </w:rPr>
            </w:pPr>
            <w:r w:rsidRPr="00073CFE">
              <w:rPr>
                <w:color w:val="000000" w:themeColor="text1"/>
              </w:rPr>
              <w:t>Počet vedených bakalářských prací – 11</w:t>
            </w:r>
          </w:p>
          <w:p w14:paraId="0AD5E6D0" w14:textId="77777777" w:rsidR="00AB78F6" w:rsidRPr="00073CFE" w:rsidRDefault="00AB78F6" w:rsidP="00AB78F6">
            <w:pPr>
              <w:jc w:val="both"/>
              <w:rPr>
                <w:color w:val="000000" w:themeColor="text1"/>
              </w:rPr>
            </w:pPr>
            <w:r w:rsidRPr="00073CFE">
              <w:rPr>
                <w:color w:val="000000" w:themeColor="text1"/>
              </w:rPr>
              <w:t>Počet vedených diplomových prací – 35</w:t>
            </w:r>
          </w:p>
        </w:tc>
      </w:tr>
      <w:tr w:rsidR="00AB78F6" w:rsidRPr="00073CFE" w14:paraId="4E676368" w14:textId="77777777" w:rsidTr="00AB78F6">
        <w:trPr>
          <w:gridBefore w:val="1"/>
          <w:wBefore w:w="34" w:type="dxa"/>
          <w:cantSplit/>
        </w:trPr>
        <w:tc>
          <w:tcPr>
            <w:tcW w:w="3347" w:type="dxa"/>
            <w:gridSpan w:val="4"/>
            <w:tcBorders>
              <w:top w:val="single" w:sz="12" w:space="0" w:color="auto"/>
            </w:tcBorders>
            <w:shd w:val="clear" w:color="auto" w:fill="F7CAAC"/>
          </w:tcPr>
          <w:p w14:paraId="034550E8" w14:textId="77777777" w:rsidR="00AB78F6" w:rsidRPr="00073CFE" w:rsidRDefault="00AB78F6" w:rsidP="00AB78F6">
            <w:pPr>
              <w:jc w:val="both"/>
              <w:rPr>
                <w:color w:val="000000" w:themeColor="text1"/>
              </w:rPr>
            </w:pPr>
            <w:r w:rsidRPr="00073CFE">
              <w:rPr>
                <w:b/>
                <w:color w:val="000000" w:themeColor="text1"/>
              </w:rPr>
              <w:t xml:space="preserve">Obor habilitačního řízení </w:t>
            </w:r>
          </w:p>
        </w:tc>
        <w:tc>
          <w:tcPr>
            <w:tcW w:w="2245" w:type="dxa"/>
            <w:gridSpan w:val="4"/>
            <w:tcBorders>
              <w:top w:val="single" w:sz="12" w:space="0" w:color="auto"/>
            </w:tcBorders>
            <w:shd w:val="clear" w:color="auto" w:fill="F7CAAC"/>
          </w:tcPr>
          <w:p w14:paraId="153D734E"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8"/>
            <w:tcBorders>
              <w:top w:val="single" w:sz="12" w:space="0" w:color="auto"/>
              <w:right w:val="single" w:sz="12" w:space="0" w:color="auto"/>
            </w:tcBorders>
            <w:shd w:val="clear" w:color="auto" w:fill="F7CAAC"/>
          </w:tcPr>
          <w:p w14:paraId="717D3274"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6B05890B" w14:textId="77777777" w:rsidR="00AB78F6" w:rsidRPr="00073CFE" w:rsidRDefault="00AB78F6" w:rsidP="00AB78F6">
            <w:pPr>
              <w:jc w:val="both"/>
              <w:rPr>
                <w:b/>
                <w:color w:val="000000" w:themeColor="text1"/>
              </w:rPr>
            </w:pPr>
            <w:r w:rsidRPr="00073CFE">
              <w:rPr>
                <w:b/>
                <w:color w:val="000000" w:themeColor="text1"/>
              </w:rPr>
              <w:t>Ohlasy publikací</w:t>
            </w:r>
          </w:p>
        </w:tc>
      </w:tr>
      <w:tr w:rsidR="00AB78F6" w:rsidRPr="00073CFE" w14:paraId="066D1BDB" w14:textId="77777777" w:rsidTr="00AB78F6">
        <w:trPr>
          <w:gridBefore w:val="1"/>
          <w:wBefore w:w="34" w:type="dxa"/>
          <w:cantSplit/>
        </w:trPr>
        <w:tc>
          <w:tcPr>
            <w:tcW w:w="3347" w:type="dxa"/>
            <w:gridSpan w:val="4"/>
          </w:tcPr>
          <w:p w14:paraId="6F5D62B9" w14:textId="77777777" w:rsidR="00AB78F6" w:rsidRPr="00073CFE" w:rsidRDefault="00AB78F6" w:rsidP="00AB78F6">
            <w:pPr>
              <w:jc w:val="both"/>
              <w:rPr>
                <w:color w:val="000000" w:themeColor="text1"/>
              </w:rPr>
            </w:pPr>
          </w:p>
        </w:tc>
        <w:tc>
          <w:tcPr>
            <w:tcW w:w="2245" w:type="dxa"/>
            <w:gridSpan w:val="4"/>
          </w:tcPr>
          <w:p w14:paraId="6CA13A28" w14:textId="77777777" w:rsidR="00AB78F6" w:rsidRPr="00073CFE" w:rsidRDefault="00AB78F6" w:rsidP="00AB78F6">
            <w:pPr>
              <w:jc w:val="both"/>
              <w:rPr>
                <w:color w:val="000000" w:themeColor="text1"/>
              </w:rPr>
            </w:pPr>
          </w:p>
        </w:tc>
        <w:tc>
          <w:tcPr>
            <w:tcW w:w="2248" w:type="dxa"/>
            <w:gridSpan w:val="8"/>
            <w:tcBorders>
              <w:right w:val="single" w:sz="12" w:space="0" w:color="auto"/>
            </w:tcBorders>
          </w:tcPr>
          <w:p w14:paraId="0041008E" w14:textId="77777777" w:rsidR="00AB78F6" w:rsidRPr="00073CFE" w:rsidRDefault="00AB78F6" w:rsidP="00AB78F6">
            <w:pPr>
              <w:jc w:val="both"/>
              <w:rPr>
                <w:color w:val="000000" w:themeColor="text1"/>
              </w:rPr>
            </w:pPr>
          </w:p>
        </w:tc>
        <w:tc>
          <w:tcPr>
            <w:tcW w:w="632" w:type="dxa"/>
            <w:tcBorders>
              <w:left w:val="single" w:sz="12" w:space="0" w:color="auto"/>
            </w:tcBorders>
            <w:shd w:val="clear" w:color="auto" w:fill="F7CAAC"/>
          </w:tcPr>
          <w:p w14:paraId="58BEE9FA" w14:textId="77777777" w:rsidR="00AB78F6" w:rsidRPr="00073CFE" w:rsidRDefault="00AB78F6" w:rsidP="00AB78F6">
            <w:pPr>
              <w:jc w:val="both"/>
              <w:rPr>
                <w:color w:val="000000" w:themeColor="text1"/>
              </w:rPr>
            </w:pPr>
            <w:r w:rsidRPr="00073CFE">
              <w:rPr>
                <w:b/>
                <w:color w:val="000000" w:themeColor="text1"/>
              </w:rPr>
              <w:t>WOS</w:t>
            </w:r>
          </w:p>
        </w:tc>
        <w:tc>
          <w:tcPr>
            <w:tcW w:w="693" w:type="dxa"/>
            <w:shd w:val="clear" w:color="auto" w:fill="F7CAAC"/>
          </w:tcPr>
          <w:p w14:paraId="2F2303F9" w14:textId="77777777" w:rsidR="00AB78F6" w:rsidRPr="00073CFE" w:rsidRDefault="00AB78F6" w:rsidP="00AB78F6">
            <w:pPr>
              <w:jc w:val="both"/>
              <w:rPr>
                <w:color w:val="000000" w:themeColor="text1"/>
                <w:sz w:val="18"/>
              </w:rPr>
            </w:pPr>
            <w:r w:rsidRPr="00073CFE">
              <w:rPr>
                <w:b/>
                <w:color w:val="000000" w:themeColor="text1"/>
                <w:sz w:val="18"/>
              </w:rPr>
              <w:t>Scopus</w:t>
            </w:r>
          </w:p>
        </w:tc>
        <w:tc>
          <w:tcPr>
            <w:tcW w:w="694" w:type="dxa"/>
            <w:shd w:val="clear" w:color="auto" w:fill="F7CAAC"/>
          </w:tcPr>
          <w:p w14:paraId="6D5C3BC0" w14:textId="77777777" w:rsidR="00AB78F6" w:rsidRPr="00073CFE" w:rsidRDefault="00AB78F6" w:rsidP="00AB78F6">
            <w:pPr>
              <w:jc w:val="both"/>
              <w:rPr>
                <w:color w:val="000000" w:themeColor="text1"/>
              </w:rPr>
            </w:pPr>
            <w:r w:rsidRPr="00073CFE">
              <w:rPr>
                <w:b/>
                <w:color w:val="000000" w:themeColor="text1"/>
                <w:sz w:val="18"/>
              </w:rPr>
              <w:t>ostatní</w:t>
            </w:r>
          </w:p>
        </w:tc>
      </w:tr>
      <w:tr w:rsidR="00AB78F6" w:rsidRPr="00073CFE" w14:paraId="6C05D862" w14:textId="77777777" w:rsidTr="00AB78F6">
        <w:trPr>
          <w:gridBefore w:val="1"/>
          <w:wBefore w:w="34" w:type="dxa"/>
          <w:cantSplit/>
          <w:trHeight w:val="70"/>
        </w:trPr>
        <w:tc>
          <w:tcPr>
            <w:tcW w:w="3347" w:type="dxa"/>
            <w:gridSpan w:val="4"/>
            <w:shd w:val="clear" w:color="auto" w:fill="F7CAAC"/>
          </w:tcPr>
          <w:p w14:paraId="22D251A4" w14:textId="77777777" w:rsidR="00AB78F6" w:rsidRPr="00073CFE" w:rsidRDefault="00AB78F6" w:rsidP="00AB78F6">
            <w:pPr>
              <w:jc w:val="both"/>
              <w:rPr>
                <w:color w:val="000000" w:themeColor="text1"/>
              </w:rPr>
            </w:pPr>
            <w:r w:rsidRPr="00073CFE">
              <w:rPr>
                <w:b/>
                <w:color w:val="000000" w:themeColor="text1"/>
              </w:rPr>
              <w:t>Obor jmenovacího řízení</w:t>
            </w:r>
          </w:p>
        </w:tc>
        <w:tc>
          <w:tcPr>
            <w:tcW w:w="2245" w:type="dxa"/>
            <w:gridSpan w:val="4"/>
            <w:shd w:val="clear" w:color="auto" w:fill="F7CAAC"/>
          </w:tcPr>
          <w:p w14:paraId="7992B314"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8"/>
            <w:tcBorders>
              <w:right w:val="single" w:sz="12" w:space="0" w:color="auto"/>
            </w:tcBorders>
            <w:shd w:val="clear" w:color="auto" w:fill="F7CAAC"/>
          </w:tcPr>
          <w:p w14:paraId="0BECF071"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1BD0E15D" w14:textId="77777777" w:rsidR="00AB78F6" w:rsidRPr="00073CFE" w:rsidRDefault="00AB78F6" w:rsidP="00AB78F6">
            <w:pPr>
              <w:jc w:val="both"/>
              <w:rPr>
                <w:b/>
                <w:color w:val="000000" w:themeColor="text1"/>
              </w:rPr>
            </w:pPr>
          </w:p>
        </w:tc>
        <w:tc>
          <w:tcPr>
            <w:tcW w:w="693" w:type="dxa"/>
            <w:vMerge w:val="restart"/>
          </w:tcPr>
          <w:p w14:paraId="37627D1C" w14:textId="77777777" w:rsidR="00AB78F6" w:rsidRPr="00073CFE" w:rsidRDefault="00AB78F6" w:rsidP="00AB78F6">
            <w:pPr>
              <w:jc w:val="both"/>
              <w:rPr>
                <w:b/>
                <w:color w:val="000000" w:themeColor="text1"/>
              </w:rPr>
            </w:pPr>
          </w:p>
        </w:tc>
        <w:tc>
          <w:tcPr>
            <w:tcW w:w="694" w:type="dxa"/>
            <w:vMerge w:val="restart"/>
          </w:tcPr>
          <w:p w14:paraId="58666A38" w14:textId="77777777" w:rsidR="00AB78F6" w:rsidRPr="00073CFE" w:rsidRDefault="00AB78F6" w:rsidP="00AB78F6">
            <w:pPr>
              <w:jc w:val="both"/>
              <w:rPr>
                <w:b/>
                <w:color w:val="000000" w:themeColor="text1"/>
              </w:rPr>
            </w:pPr>
          </w:p>
        </w:tc>
      </w:tr>
      <w:tr w:rsidR="00AB78F6" w:rsidRPr="00073CFE" w14:paraId="186AA314" w14:textId="77777777" w:rsidTr="00AB78F6">
        <w:trPr>
          <w:gridBefore w:val="1"/>
          <w:wBefore w:w="34" w:type="dxa"/>
          <w:trHeight w:val="205"/>
        </w:trPr>
        <w:tc>
          <w:tcPr>
            <w:tcW w:w="3347" w:type="dxa"/>
            <w:gridSpan w:val="4"/>
          </w:tcPr>
          <w:p w14:paraId="374B12FA" w14:textId="77777777" w:rsidR="00AB78F6" w:rsidRPr="00073CFE" w:rsidRDefault="00AB78F6" w:rsidP="00AB78F6">
            <w:pPr>
              <w:jc w:val="both"/>
              <w:rPr>
                <w:color w:val="000000" w:themeColor="text1"/>
              </w:rPr>
            </w:pPr>
          </w:p>
        </w:tc>
        <w:tc>
          <w:tcPr>
            <w:tcW w:w="2245" w:type="dxa"/>
            <w:gridSpan w:val="4"/>
          </w:tcPr>
          <w:p w14:paraId="5623BF89" w14:textId="77777777" w:rsidR="00AB78F6" w:rsidRPr="00073CFE" w:rsidRDefault="00AB78F6" w:rsidP="00AB78F6">
            <w:pPr>
              <w:jc w:val="both"/>
              <w:rPr>
                <w:color w:val="000000" w:themeColor="text1"/>
              </w:rPr>
            </w:pPr>
          </w:p>
        </w:tc>
        <w:tc>
          <w:tcPr>
            <w:tcW w:w="2248" w:type="dxa"/>
            <w:gridSpan w:val="8"/>
            <w:tcBorders>
              <w:right w:val="single" w:sz="12" w:space="0" w:color="auto"/>
            </w:tcBorders>
          </w:tcPr>
          <w:p w14:paraId="3477C5E2" w14:textId="77777777" w:rsidR="00AB78F6" w:rsidRPr="00073CFE" w:rsidRDefault="00AB78F6" w:rsidP="00AB78F6">
            <w:pPr>
              <w:jc w:val="both"/>
              <w:rPr>
                <w:color w:val="000000" w:themeColor="text1"/>
              </w:rPr>
            </w:pPr>
          </w:p>
        </w:tc>
        <w:tc>
          <w:tcPr>
            <w:tcW w:w="632" w:type="dxa"/>
            <w:vMerge/>
            <w:tcBorders>
              <w:left w:val="single" w:sz="12" w:space="0" w:color="auto"/>
            </w:tcBorders>
            <w:vAlign w:val="center"/>
          </w:tcPr>
          <w:p w14:paraId="71EF4424" w14:textId="77777777" w:rsidR="00AB78F6" w:rsidRPr="00073CFE" w:rsidRDefault="00AB78F6" w:rsidP="00AB78F6">
            <w:pPr>
              <w:rPr>
                <w:b/>
                <w:color w:val="000000" w:themeColor="text1"/>
              </w:rPr>
            </w:pPr>
          </w:p>
        </w:tc>
        <w:tc>
          <w:tcPr>
            <w:tcW w:w="693" w:type="dxa"/>
            <w:vMerge/>
            <w:vAlign w:val="center"/>
          </w:tcPr>
          <w:p w14:paraId="03161F81" w14:textId="77777777" w:rsidR="00AB78F6" w:rsidRPr="00073CFE" w:rsidRDefault="00AB78F6" w:rsidP="00AB78F6">
            <w:pPr>
              <w:rPr>
                <w:b/>
                <w:color w:val="000000" w:themeColor="text1"/>
              </w:rPr>
            </w:pPr>
          </w:p>
        </w:tc>
        <w:tc>
          <w:tcPr>
            <w:tcW w:w="694" w:type="dxa"/>
            <w:vMerge/>
            <w:vAlign w:val="center"/>
          </w:tcPr>
          <w:p w14:paraId="02C3463F" w14:textId="77777777" w:rsidR="00AB78F6" w:rsidRPr="00073CFE" w:rsidRDefault="00AB78F6" w:rsidP="00AB78F6">
            <w:pPr>
              <w:rPr>
                <w:b/>
                <w:color w:val="000000" w:themeColor="text1"/>
              </w:rPr>
            </w:pPr>
          </w:p>
        </w:tc>
      </w:tr>
      <w:tr w:rsidR="00AB78F6" w:rsidRPr="00073CFE" w14:paraId="46BBA8D2" w14:textId="77777777" w:rsidTr="00AB78F6">
        <w:trPr>
          <w:gridBefore w:val="1"/>
          <w:wBefore w:w="34" w:type="dxa"/>
        </w:trPr>
        <w:tc>
          <w:tcPr>
            <w:tcW w:w="9859" w:type="dxa"/>
            <w:gridSpan w:val="19"/>
            <w:shd w:val="clear" w:color="auto" w:fill="F7CAAC"/>
          </w:tcPr>
          <w:p w14:paraId="4DFEE59D" w14:textId="77777777" w:rsidR="00AB78F6" w:rsidRPr="00073CFE" w:rsidRDefault="00AB78F6" w:rsidP="00AB78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AB78F6" w:rsidRPr="00073CFE" w14:paraId="4D73455A" w14:textId="77777777" w:rsidTr="00AB78F6">
        <w:trPr>
          <w:gridBefore w:val="1"/>
          <w:wBefore w:w="34" w:type="dxa"/>
          <w:trHeight w:val="3758"/>
        </w:trPr>
        <w:tc>
          <w:tcPr>
            <w:tcW w:w="9859" w:type="dxa"/>
            <w:gridSpan w:val="19"/>
          </w:tcPr>
          <w:p w14:paraId="2848606D" w14:textId="77777777" w:rsidR="00AB78F6" w:rsidRPr="00073CFE" w:rsidRDefault="00AB78F6" w:rsidP="005C7768">
            <w:pPr>
              <w:jc w:val="both"/>
              <w:rPr>
                <w:rFonts w:ascii="Calibri" w:hAnsi="Calibri" w:cs="Calibri"/>
                <w:color w:val="000000" w:themeColor="text1"/>
              </w:rPr>
            </w:pPr>
            <w:r w:rsidRPr="00073CFE">
              <w:rPr>
                <w:color w:val="000000" w:themeColor="text1"/>
                <w:shd w:val="clear" w:color="auto" w:fill="FFFFFF"/>
              </w:rPr>
              <w:t>PASEKOVÁ, M., KRAMNÁ, E., SVITÁKOVÁ, B. a M. DOLEJŠOVÁ. Relationship between legislation and accounting errors from the point of view of business representatives in the Czech Republic. </w:t>
            </w:r>
            <w:r w:rsidRPr="00073CFE">
              <w:rPr>
                <w:i/>
                <w:iCs/>
                <w:color w:val="000000" w:themeColor="text1"/>
                <w:shd w:val="clear" w:color="auto" w:fill="FFFFFF"/>
              </w:rPr>
              <w:t>Oeconomia Copernicana</w:t>
            </w:r>
            <w:r w:rsidRPr="00073CFE">
              <w:rPr>
                <w:color w:val="000000" w:themeColor="text1"/>
                <w:shd w:val="clear" w:color="auto" w:fill="FFFFFF"/>
              </w:rPr>
              <w:t>, 2019, vol.</w:t>
            </w:r>
            <w:r w:rsidR="005C7768">
              <w:rPr>
                <w:color w:val="000000" w:themeColor="text1"/>
                <w:shd w:val="clear" w:color="auto" w:fill="FFFFFF"/>
              </w:rPr>
              <w:t xml:space="preserve"> </w:t>
            </w:r>
            <w:r w:rsidRPr="00073CFE">
              <w:rPr>
                <w:color w:val="000000" w:themeColor="text1"/>
                <w:shd w:val="clear" w:color="auto" w:fill="FFFFFF"/>
              </w:rPr>
              <w:t>10, issue 1, pp.193–210. ISSN 2353-1827. (40%)</w:t>
            </w:r>
          </w:p>
          <w:p w14:paraId="7BA7EACB" w14:textId="77777777" w:rsidR="00AB78F6" w:rsidRPr="00073CFE" w:rsidRDefault="00AB78F6" w:rsidP="005C7768">
            <w:pPr>
              <w:jc w:val="both"/>
              <w:rPr>
                <w:color w:val="000000" w:themeColor="text1"/>
                <w:shd w:val="clear" w:color="auto" w:fill="FFFFFF"/>
              </w:rPr>
            </w:pPr>
            <w:r w:rsidRPr="00073CFE">
              <w:rPr>
                <w:color w:val="000000" w:themeColor="text1"/>
                <w:shd w:val="clear" w:color="auto" w:fill="FFFFFF"/>
              </w:rPr>
              <w:t xml:space="preserve">KOLÁŘOVÁ, E., HOMOLA, D., KOLÁŘOVÁ, V. a E. KRAMNÁ. Analysis of substance use and its relation to the tax policy of the Czech Republic. </w:t>
            </w:r>
            <w:r w:rsidRPr="00073CFE">
              <w:rPr>
                <w:i/>
                <w:iCs/>
                <w:color w:val="000000" w:themeColor="text1"/>
                <w:shd w:val="clear" w:color="auto" w:fill="FFFFFF"/>
              </w:rPr>
              <w:t>Adiktologie</w:t>
            </w:r>
            <w:r w:rsidRPr="00073CFE">
              <w:rPr>
                <w:color w:val="000000" w:themeColor="text1"/>
                <w:shd w:val="clear" w:color="auto" w:fill="FFFFFF"/>
              </w:rPr>
              <w:t>, 2019, vol. 1, issue 19, pp. 27-35. ISSN 1213-3841.</w:t>
            </w:r>
            <w:r w:rsidR="00EF377C" w:rsidRPr="00073CFE">
              <w:rPr>
                <w:color w:val="000000" w:themeColor="text1"/>
                <w:shd w:val="clear" w:color="auto" w:fill="FFFFFF"/>
              </w:rPr>
              <w:t xml:space="preserve"> (10%)</w:t>
            </w:r>
          </w:p>
          <w:p w14:paraId="73E76C99" w14:textId="77777777" w:rsidR="00AB78F6" w:rsidRPr="00073CFE" w:rsidRDefault="00AB78F6" w:rsidP="005C7768">
            <w:pPr>
              <w:tabs>
                <w:tab w:val="left" w:pos="2038"/>
              </w:tabs>
              <w:jc w:val="both"/>
              <w:rPr>
                <w:color w:val="000000" w:themeColor="text1"/>
              </w:rPr>
            </w:pPr>
            <w:r w:rsidRPr="00073CFE">
              <w:rPr>
                <w:color w:val="000000" w:themeColor="text1"/>
              </w:rPr>
              <w:t xml:space="preserve">PASEKOVÁ, M., SVITÁKOVÁ, B., KRAMNÁ, E., OTRUSINOVÁ, M., KOLÁŘOVÁ, E., CRHOVÁ, Z. Problematic areas of accounting: some evidence from the Czech Republic. </w:t>
            </w:r>
            <w:r w:rsidRPr="00073CFE">
              <w:rPr>
                <w:i/>
                <w:color w:val="000000" w:themeColor="text1"/>
              </w:rPr>
              <w:t>Journal of Competitiveness</w:t>
            </w:r>
            <w:r w:rsidRPr="00073CFE">
              <w:rPr>
                <w:color w:val="000000" w:themeColor="text1"/>
              </w:rPr>
              <w:t>, 2018, vol. 10, issue 1, p. 89-105. ISSN 1804-171X. (10%)</w:t>
            </w:r>
          </w:p>
          <w:p w14:paraId="103E175B" w14:textId="77777777" w:rsidR="00AB78F6" w:rsidRPr="00073CFE" w:rsidRDefault="00AB78F6" w:rsidP="005C7768">
            <w:pPr>
              <w:tabs>
                <w:tab w:val="left" w:pos="2038"/>
              </w:tabs>
              <w:jc w:val="both"/>
              <w:rPr>
                <w:color w:val="000000" w:themeColor="text1"/>
              </w:rPr>
            </w:pPr>
            <w:r w:rsidRPr="00073CFE">
              <w:rPr>
                <w:color w:val="000000" w:themeColor="text1"/>
              </w:rPr>
              <w:t xml:space="preserve">PASEKOVÁ, M., SVITÁKOVÁ, B., KRAMNÁ, E., OTRUSINOVÁ, M. Towards financial sustainability of companies: issues related to reporting errors. </w:t>
            </w:r>
            <w:r w:rsidRPr="00073CFE">
              <w:rPr>
                <w:i/>
                <w:color w:val="000000" w:themeColor="text1"/>
              </w:rPr>
              <w:t>Journal of Security and Sustainability Issues</w:t>
            </w:r>
            <w:r w:rsidRPr="00073CFE">
              <w:rPr>
                <w:color w:val="000000" w:themeColor="text1"/>
              </w:rPr>
              <w:t>, 2017, vol. 7, issue 1, p. 141-154. ISSN: 2029-7017. (15%)</w:t>
            </w:r>
          </w:p>
          <w:p w14:paraId="3912B595" w14:textId="77777777" w:rsidR="00AB78F6" w:rsidRPr="00073CFE" w:rsidRDefault="00AB78F6" w:rsidP="005C7768">
            <w:pPr>
              <w:tabs>
                <w:tab w:val="left" w:pos="2038"/>
              </w:tabs>
              <w:jc w:val="both"/>
              <w:rPr>
                <w:i/>
                <w:color w:val="000000" w:themeColor="text1"/>
              </w:rPr>
            </w:pPr>
            <w:r w:rsidRPr="00073CFE">
              <w:rPr>
                <w:i/>
                <w:color w:val="000000" w:themeColor="text1"/>
              </w:rPr>
              <w:t>Přehled projektové činnosti:</w:t>
            </w:r>
          </w:p>
          <w:p w14:paraId="1DCCDF76" w14:textId="77777777" w:rsidR="00AB78F6" w:rsidRPr="00073CFE" w:rsidRDefault="00AB78F6" w:rsidP="005C7768">
            <w:pPr>
              <w:ind w:left="2124" w:hanging="2124"/>
              <w:jc w:val="both"/>
              <w:rPr>
                <w:color w:val="000000" w:themeColor="text1"/>
              </w:rPr>
            </w:pPr>
            <w:r w:rsidRPr="00073CFE">
              <w:rPr>
                <w:color w:val="000000" w:themeColor="text1"/>
              </w:rPr>
              <w:t>RVO: Kvalita účetních informací a její vliv na výkonnost firem 2018-2019 (člen řešitelského týmu).</w:t>
            </w:r>
          </w:p>
          <w:p w14:paraId="57A56C89" w14:textId="77777777" w:rsidR="00AB78F6" w:rsidRPr="00073CFE" w:rsidRDefault="00AB78F6" w:rsidP="005C7768">
            <w:pPr>
              <w:ind w:left="2124" w:hanging="2124"/>
              <w:jc w:val="both"/>
              <w:rPr>
                <w:color w:val="000000" w:themeColor="text1"/>
              </w:rPr>
            </w:pPr>
            <w:r w:rsidRPr="00073CFE">
              <w:rPr>
                <w:color w:val="000000" w:themeColor="text1"/>
              </w:rPr>
              <w:t>RVO: Možnosti daňových úspor u daně z příjmů (člen řešitelského týmu).</w:t>
            </w:r>
          </w:p>
          <w:p w14:paraId="0041A63B" w14:textId="77777777" w:rsidR="00AB78F6" w:rsidRPr="00073CFE" w:rsidRDefault="00AB78F6" w:rsidP="005C7768">
            <w:pPr>
              <w:tabs>
                <w:tab w:val="left" w:pos="2038"/>
              </w:tabs>
              <w:jc w:val="both"/>
              <w:rPr>
                <w:i/>
                <w:color w:val="000000" w:themeColor="text1"/>
              </w:rPr>
            </w:pPr>
            <w:r w:rsidRPr="00073CFE">
              <w:rPr>
                <w:i/>
                <w:color w:val="000000" w:themeColor="text1"/>
              </w:rPr>
              <w:t>Přehled profesní činnosti:</w:t>
            </w:r>
          </w:p>
          <w:p w14:paraId="7192CC78" w14:textId="77777777" w:rsidR="00AB78F6" w:rsidRPr="00073CFE" w:rsidRDefault="00AB78F6" w:rsidP="005C7768">
            <w:pPr>
              <w:tabs>
                <w:tab w:val="left" w:pos="2038"/>
              </w:tabs>
              <w:jc w:val="both"/>
              <w:rPr>
                <w:i/>
                <w:color w:val="000000" w:themeColor="text1"/>
              </w:rPr>
            </w:pPr>
            <w:r w:rsidRPr="00073CFE">
              <w:rPr>
                <w:color w:val="000000" w:themeColor="text1"/>
              </w:rPr>
              <w:t>Kontrola a řízení v podniku Navláčil stavební firma, s.r.o.</w:t>
            </w:r>
          </w:p>
          <w:p w14:paraId="27BB09CA" w14:textId="77777777" w:rsidR="00AB78F6" w:rsidRPr="00073CFE" w:rsidRDefault="00AB78F6" w:rsidP="00AB78F6">
            <w:pPr>
              <w:ind w:hanging="2124"/>
              <w:jc w:val="right"/>
              <w:rPr>
                <w:b/>
                <w:color w:val="000000" w:themeColor="text1"/>
              </w:rPr>
            </w:pPr>
          </w:p>
        </w:tc>
      </w:tr>
      <w:tr w:rsidR="00AB78F6" w:rsidRPr="00073CFE" w14:paraId="40A0E7AD" w14:textId="77777777" w:rsidTr="00AB78F6">
        <w:trPr>
          <w:gridBefore w:val="1"/>
          <w:wBefore w:w="34" w:type="dxa"/>
          <w:trHeight w:val="218"/>
        </w:trPr>
        <w:tc>
          <w:tcPr>
            <w:tcW w:w="9859" w:type="dxa"/>
            <w:gridSpan w:val="19"/>
            <w:shd w:val="clear" w:color="auto" w:fill="F7CAAC"/>
          </w:tcPr>
          <w:p w14:paraId="5A3865A9" w14:textId="77777777" w:rsidR="00AB78F6" w:rsidRPr="00073CFE" w:rsidRDefault="00AB78F6" w:rsidP="00AB78F6">
            <w:pPr>
              <w:rPr>
                <w:b/>
                <w:color w:val="000000" w:themeColor="text1"/>
              </w:rPr>
            </w:pPr>
            <w:r w:rsidRPr="00073CFE">
              <w:rPr>
                <w:b/>
                <w:color w:val="000000" w:themeColor="text1"/>
              </w:rPr>
              <w:t>Působení v zahraničí: vystoupení na řadě mezinárodních konferencí a symposií</w:t>
            </w:r>
          </w:p>
        </w:tc>
      </w:tr>
      <w:tr w:rsidR="00AB78F6" w:rsidRPr="00073CFE" w14:paraId="19A17436" w14:textId="77777777" w:rsidTr="00AB78F6">
        <w:trPr>
          <w:gridBefore w:val="1"/>
          <w:wBefore w:w="34" w:type="dxa"/>
          <w:trHeight w:val="186"/>
        </w:trPr>
        <w:tc>
          <w:tcPr>
            <w:tcW w:w="9859" w:type="dxa"/>
            <w:gridSpan w:val="19"/>
          </w:tcPr>
          <w:p w14:paraId="77E4A52C" w14:textId="77777777" w:rsidR="00AB78F6" w:rsidRPr="00073CFE" w:rsidRDefault="00AB78F6" w:rsidP="00AB78F6">
            <w:pPr>
              <w:rPr>
                <w:b/>
                <w:color w:val="000000" w:themeColor="text1"/>
              </w:rPr>
            </w:pPr>
          </w:p>
        </w:tc>
      </w:tr>
      <w:tr w:rsidR="00AB78F6" w:rsidRPr="00073CFE" w14:paraId="7E0EE001" w14:textId="77777777" w:rsidTr="00AB78F6">
        <w:trPr>
          <w:gridBefore w:val="1"/>
          <w:wBefore w:w="34" w:type="dxa"/>
          <w:cantSplit/>
          <w:trHeight w:val="219"/>
        </w:trPr>
        <w:tc>
          <w:tcPr>
            <w:tcW w:w="2518" w:type="dxa"/>
            <w:gridSpan w:val="2"/>
            <w:shd w:val="clear" w:color="auto" w:fill="F7CAAC"/>
          </w:tcPr>
          <w:p w14:paraId="61F3EC65" w14:textId="77777777" w:rsidR="00AB78F6" w:rsidRPr="00073CFE" w:rsidRDefault="00AB78F6" w:rsidP="00AB78F6">
            <w:pPr>
              <w:jc w:val="both"/>
              <w:rPr>
                <w:b/>
                <w:color w:val="000000" w:themeColor="text1"/>
              </w:rPr>
            </w:pPr>
            <w:r w:rsidRPr="00073CFE">
              <w:rPr>
                <w:b/>
                <w:color w:val="000000" w:themeColor="text1"/>
              </w:rPr>
              <w:t xml:space="preserve">Podpis </w:t>
            </w:r>
          </w:p>
        </w:tc>
        <w:tc>
          <w:tcPr>
            <w:tcW w:w="4536" w:type="dxa"/>
            <w:gridSpan w:val="10"/>
          </w:tcPr>
          <w:p w14:paraId="65C0C20B" w14:textId="77777777" w:rsidR="00AB78F6" w:rsidRPr="00073CFE" w:rsidRDefault="00AB78F6" w:rsidP="00AB78F6">
            <w:pPr>
              <w:jc w:val="both"/>
              <w:rPr>
                <w:color w:val="000000" w:themeColor="text1"/>
              </w:rPr>
            </w:pPr>
          </w:p>
        </w:tc>
        <w:tc>
          <w:tcPr>
            <w:tcW w:w="786" w:type="dxa"/>
            <w:gridSpan w:val="4"/>
            <w:shd w:val="clear" w:color="auto" w:fill="F7CAAC"/>
          </w:tcPr>
          <w:p w14:paraId="2EE11AA8" w14:textId="77777777" w:rsidR="00AB78F6" w:rsidRPr="00073CFE" w:rsidRDefault="00AB78F6" w:rsidP="00AB78F6">
            <w:pPr>
              <w:jc w:val="both"/>
              <w:rPr>
                <w:color w:val="000000" w:themeColor="text1"/>
              </w:rPr>
            </w:pPr>
            <w:r w:rsidRPr="00073CFE">
              <w:rPr>
                <w:b/>
                <w:color w:val="000000" w:themeColor="text1"/>
              </w:rPr>
              <w:t>datum</w:t>
            </w:r>
          </w:p>
        </w:tc>
        <w:tc>
          <w:tcPr>
            <w:tcW w:w="2019" w:type="dxa"/>
            <w:gridSpan w:val="3"/>
          </w:tcPr>
          <w:p w14:paraId="0CC85FC6" w14:textId="77777777" w:rsidR="00AB78F6" w:rsidRPr="00073CFE" w:rsidRDefault="00AB78F6" w:rsidP="00AB78F6">
            <w:pPr>
              <w:jc w:val="both"/>
              <w:rPr>
                <w:color w:val="000000" w:themeColor="text1"/>
              </w:rPr>
            </w:pPr>
          </w:p>
        </w:tc>
      </w:tr>
      <w:tr w:rsidR="00447F6C" w:rsidRPr="00073CFE" w14:paraId="7775DC2D" w14:textId="77777777" w:rsidTr="00AB78F6">
        <w:tc>
          <w:tcPr>
            <w:tcW w:w="9893" w:type="dxa"/>
            <w:gridSpan w:val="20"/>
            <w:tcBorders>
              <w:bottom w:val="double" w:sz="4" w:space="0" w:color="auto"/>
            </w:tcBorders>
            <w:shd w:val="clear" w:color="auto" w:fill="BDD6EE"/>
          </w:tcPr>
          <w:p w14:paraId="1BB48598"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43EDF280" w14:textId="77777777" w:rsidTr="00AB78F6">
        <w:tc>
          <w:tcPr>
            <w:tcW w:w="2525" w:type="dxa"/>
            <w:gridSpan w:val="2"/>
            <w:tcBorders>
              <w:top w:val="double" w:sz="4" w:space="0" w:color="auto"/>
            </w:tcBorders>
            <w:shd w:val="clear" w:color="auto" w:fill="F7CAAC"/>
          </w:tcPr>
          <w:p w14:paraId="7F8CA0E1" w14:textId="77777777" w:rsidR="00447F6C" w:rsidRPr="00073CFE" w:rsidRDefault="00447F6C" w:rsidP="00447F6C">
            <w:pPr>
              <w:jc w:val="both"/>
              <w:rPr>
                <w:b/>
                <w:color w:val="000000" w:themeColor="text1"/>
              </w:rPr>
            </w:pPr>
            <w:r w:rsidRPr="00073CFE">
              <w:rPr>
                <w:b/>
                <w:color w:val="000000" w:themeColor="text1"/>
              </w:rPr>
              <w:t>Vysoká škola</w:t>
            </w:r>
          </w:p>
        </w:tc>
        <w:tc>
          <w:tcPr>
            <w:tcW w:w="7368" w:type="dxa"/>
            <w:gridSpan w:val="18"/>
          </w:tcPr>
          <w:p w14:paraId="5104E5BA"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0DB1AD8E" w14:textId="77777777" w:rsidTr="00AB78F6">
        <w:tc>
          <w:tcPr>
            <w:tcW w:w="2525" w:type="dxa"/>
            <w:gridSpan w:val="2"/>
            <w:shd w:val="clear" w:color="auto" w:fill="F7CAAC"/>
          </w:tcPr>
          <w:p w14:paraId="1A7D01DA"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68" w:type="dxa"/>
            <w:gridSpan w:val="18"/>
          </w:tcPr>
          <w:p w14:paraId="48BCCA82"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7DD24D54" w14:textId="77777777" w:rsidTr="00AB78F6">
        <w:tc>
          <w:tcPr>
            <w:tcW w:w="2525" w:type="dxa"/>
            <w:gridSpan w:val="2"/>
            <w:shd w:val="clear" w:color="auto" w:fill="F7CAAC"/>
          </w:tcPr>
          <w:p w14:paraId="745BC945"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68" w:type="dxa"/>
            <w:gridSpan w:val="18"/>
          </w:tcPr>
          <w:p w14:paraId="00454E1D"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2520EA8A" w14:textId="77777777" w:rsidTr="00AB78F6">
        <w:tc>
          <w:tcPr>
            <w:tcW w:w="2525" w:type="dxa"/>
            <w:gridSpan w:val="2"/>
            <w:shd w:val="clear" w:color="auto" w:fill="F7CAAC"/>
          </w:tcPr>
          <w:p w14:paraId="07ED8276"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51" w:type="dxa"/>
            <w:gridSpan w:val="10"/>
          </w:tcPr>
          <w:p w14:paraId="3DB29CCB" w14:textId="77777777" w:rsidR="0035386B" w:rsidRPr="00073CFE" w:rsidRDefault="0035386B" w:rsidP="0035386B">
            <w:pPr>
              <w:jc w:val="both"/>
              <w:rPr>
                <w:color w:val="000000" w:themeColor="text1"/>
              </w:rPr>
            </w:pPr>
            <w:r w:rsidRPr="00073CFE">
              <w:rPr>
                <w:color w:val="000000" w:themeColor="text1"/>
              </w:rPr>
              <w:t>Jana MATOŠKOVÁ</w:t>
            </w:r>
          </w:p>
        </w:tc>
        <w:tc>
          <w:tcPr>
            <w:tcW w:w="711" w:type="dxa"/>
            <w:gridSpan w:val="2"/>
            <w:shd w:val="clear" w:color="auto" w:fill="F7CAAC"/>
          </w:tcPr>
          <w:p w14:paraId="0835ECDE" w14:textId="77777777" w:rsidR="0035386B" w:rsidRPr="00073CFE" w:rsidRDefault="0035386B" w:rsidP="0035386B">
            <w:pPr>
              <w:jc w:val="both"/>
              <w:rPr>
                <w:b/>
                <w:color w:val="000000" w:themeColor="text1"/>
              </w:rPr>
            </w:pPr>
            <w:r w:rsidRPr="00073CFE">
              <w:rPr>
                <w:b/>
                <w:color w:val="000000" w:themeColor="text1"/>
              </w:rPr>
              <w:t>Tituly</w:t>
            </w:r>
          </w:p>
        </w:tc>
        <w:tc>
          <w:tcPr>
            <w:tcW w:w="2106" w:type="dxa"/>
            <w:gridSpan w:val="6"/>
          </w:tcPr>
          <w:p w14:paraId="17CCC150"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7D46FFF2" w14:textId="77777777" w:rsidTr="00AB78F6">
        <w:tc>
          <w:tcPr>
            <w:tcW w:w="2525" w:type="dxa"/>
            <w:gridSpan w:val="2"/>
            <w:shd w:val="clear" w:color="auto" w:fill="F7CAAC"/>
          </w:tcPr>
          <w:p w14:paraId="7AD266C1" w14:textId="77777777" w:rsidR="0035386B" w:rsidRPr="00073CFE" w:rsidRDefault="0035386B" w:rsidP="0035386B">
            <w:pPr>
              <w:jc w:val="both"/>
              <w:rPr>
                <w:b/>
                <w:color w:val="000000" w:themeColor="text1"/>
              </w:rPr>
            </w:pPr>
            <w:r w:rsidRPr="00073CFE">
              <w:rPr>
                <w:b/>
                <w:color w:val="000000" w:themeColor="text1"/>
              </w:rPr>
              <w:t>Rok narození</w:t>
            </w:r>
          </w:p>
        </w:tc>
        <w:tc>
          <w:tcPr>
            <w:tcW w:w="832" w:type="dxa"/>
            <w:gridSpan w:val="2"/>
          </w:tcPr>
          <w:p w14:paraId="74BCE3E9" w14:textId="77777777" w:rsidR="0035386B" w:rsidRPr="00073CFE" w:rsidRDefault="0035386B" w:rsidP="0035386B">
            <w:pPr>
              <w:jc w:val="both"/>
              <w:rPr>
                <w:color w:val="000000" w:themeColor="text1"/>
              </w:rPr>
            </w:pPr>
            <w:r w:rsidRPr="00073CFE">
              <w:rPr>
                <w:color w:val="000000" w:themeColor="text1"/>
              </w:rPr>
              <w:t>1979</w:t>
            </w:r>
          </w:p>
        </w:tc>
        <w:tc>
          <w:tcPr>
            <w:tcW w:w="1726" w:type="dxa"/>
            <w:gridSpan w:val="2"/>
            <w:shd w:val="clear" w:color="auto" w:fill="F7CAAC"/>
          </w:tcPr>
          <w:p w14:paraId="0D804DC5" w14:textId="77777777" w:rsidR="0035386B" w:rsidRPr="00073CFE" w:rsidRDefault="0035386B" w:rsidP="0035386B">
            <w:pPr>
              <w:jc w:val="both"/>
              <w:rPr>
                <w:b/>
                <w:color w:val="000000" w:themeColor="text1"/>
              </w:rPr>
            </w:pPr>
            <w:r w:rsidRPr="00073CFE">
              <w:rPr>
                <w:b/>
                <w:color w:val="000000" w:themeColor="text1"/>
              </w:rPr>
              <w:t>typ vztahu k VŠ</w:t>
            </w:r>
          </w:p>
        </w:tc>
        <w:tc>
          <w:tcPr>
            <w:tcW w:w="996" w:type="dxa"/>
            <w:gridSpan w:val="4"/>
          </w:tcPr>
          <w:p w14:paraId="0E34363E" w14:textId="77777777" w:rsidR="0035386B" w:rsidRPr="00073CFE" w:rsidRDefault="0035386B" w:rsidP="0035386B">
            <w:pPr>
              <w:jc w:val="both"/>
              <w:rPr>
                <w:color w:val="000000" w:themeColor="text1"/>
              </w:rPr>
            </w:pPr>
            <w:r w:rsidRPr="00073CFE">
              <w:rPr>
                <w:color w:val="000000" w:themeColor="text1"/>
              </w:rPr>
              <w:t>pp</w:t>
            </w:r>
          </w:p>
        </w:tc>
        <w:tc>
          <w:tcPr>
            <w:tcW w:w="997" w:type="dxa"/>
            <w:gridSpan w:val="2"/>
            <w:shd w:val="clear" w:color="auto" w:fill="F7CAAC"/>
          </w:tcPr>
          <w:p w14:paraId="04119A6E" w14:textId="77777777" w:rsidR="0035386B" w:rsidRPr="00073CFE" w:rsidRDefault="0035386B" w:rsidP="0035386B">
            <w:pPr>
              <w:jc w:val="both"/>
              <w:rPr>
                <w:b/>
                <w:color w:val="000000" w:themeColor="text1"/>
              </w:rPr>
            </w:pPr>
            <w:r w:rsidRPr="00073CFE">
              <w:rPr>
                <w:b/>
                <w:color w:val="000000" w:themeColor="text1"/>
              </w:rPr>
              <w:t>rozsah</w:t>
            </w:r>
          </w:p>
        </w:tc>
        <w:tc>
          <w:tcPr>
            <w:tcW w:w="711" w:type="dxa"/>
            <w:gridSpan w:val="2"/>
          </w:tcPr>
          <w:p w14:paraId="325E2064" w14:textId="77777777" w:rsidR="0035386B" w:rsidRPr="00073CFE" w:rsidRDefault="0035386B" w:rsidP="0035386B">
            <w:pPr>
              <w:jc w:val="both"/>
              <w:rPr>
                <w:color w:val="000000" w:themeColor="text1"/>
              </w:rPr>
            </w:pPr>
            <w:r w:rsidRPr="00073CFE">
              <w:rPr>
                <w:color w:val="000000" w:themeColor="text1"/>
              </w:rPr>
              <w:t>40</w:t>
            </w:r>
          </w:p>
        </w:tc>
        <w:tc>
          <w:tcPr>
            <w:tcW w:w="715" w:type="dxa"/>
            <w:gridSpan w:val="4"/>
            <w:shd w:val="clear" w:color="auto" w:fill="F7CAAC"/>
          </w:tcPr>
          <w:p w14:paraId="600D592B" w14:textId="77777777" w:rsidR="0035386B" w:rsidRPr="00073CFE" w:rsidRDefault="0035386B" w:rsidP="0035386B">
            <w:pPr>
              <w:jc w:val="both"/>
              <w:rPr>
                <w:b/>
                <w:color w:val="000000" w:themeColor="text1"/>
              </w:rPr>
            </w:pPr>
            <w:r w:rsidRPr="00073CFE">
              <w:rPr>
                <w:b/>
                <w:color w:val="000000" w:themeColor="text1"/>
              </w:rPr>
              <w:t>do kdy</w:t>
            </w:r>
          </w:p>
        </w:tc>
        <w:tc>
          <w:tcPr>
            <w:tcW w:w="1391" w:type="dxa"/>
            <w:gridSpan w:val="2"/>
          </w:tcPr>
          <w:p w14:paraId="7B22B357"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33D36FA" w14:textId="77777777" w:rsidTr="00AB78F6">
        <w:tc>
          <w:tcPr>
            <w:tcW w:w="5083" w:type="dxa"/>
            <w:gridSpan w:val="6"/>
            <w:shd w:val="clear" w:color="auto" w:fill="F7CAAC"/>
          </w:tcPr>
          <w:p w14:paraId="27D5E41F"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6" w:type="dxa"/>
            <w:gridSpan w:val="4"/>
          </w:tcPr>
          <w:p w14:paraId="539D40D1" w14:textId="77777777" w:rsidR="0035386B" w:rsidRPr="00073CFE" w:rsidRDefault="0035386B" w:rsidP="0035386B">
            <w:pPr>
              <w:jc w:val="both"/>
              <w:rPr>
                <w:color w:val="000000" w:themeColor="text1"/>
              </w:rPr>
            </w:pPr>
            <w:r w:rsidRPr="00073CFE">
              <w:rPr>
                <w:color w:val="000000" w:themeColor="text1"/>
              </w:rPr>
              <w:t>pp</w:t>
            </w:r>
          </w:p>
        </w:tc>
        <w:tc>
          <w:tcPr>
            <w:tcW w:w="997" w:type="dxa"/>
            <w:gridSpan w:val="2"/>
            <w:shd w:val="clear" w:color="auto" w:fill="F7CAAC"/>
          </w:tcPr>
          <w:p w14:paraId="52CC7DAC" w14:textId="77777777" w:rsidR="0035386B" w:rsidRPr="00073CFE" w:rsidRDefault="0035386B" w:rsidP="0035386B">
            <w:pPr>
              <w:jc w:val="both"/>
              <w:rPr>
                <w:b/>
                <w:color w:val="000000" w:themeColor="text1"/>
              </w:rPr>
            </w:pPr>
            <w:r w:rsidRPr="00073CFE">
              <w:rPr>
                <w:b/>
                <w:color w:val="000000" w:themeColor="text1"/>
              </w:rPr>
              <w:t>rozsah</w:t>
            </w:r>
          </w:p>
        </w:tc>
        <w:tc>
          <w:tcPr>
            <w:tcW w:w="711" w:type="dxa"/>
            <w:gridSpan w:val="2"/>
          </w:tcPr>
          <w:p w14:paraId="09FE10F8" w14:textId="77777777" w:rsidR="0035386B" w:rsidRPr="00073CFE" w:rsidRDefault="0035386B" w:rsidP="0035386B">
            <w:pPr>
              <w:jc w:val="both"/>
              <w:rPr>
                <w:color w:val="000000" w:themeColor="text1"/>
              </w:rPr>
            </w:pPr>
            <w:r w:rsidRPr="00073CFE">
              <w:rPr>
                <w:color w:val="000000" w:themeColor="text1"/>
              </w:rPr>
              <w:t>40</w:t>
            </w:r>
          </w:p>
        </w:tc>
        <w:tc>
          <w:tcPr>
            <w:tcW w:w="715" w:type="dxa"/>
            <w:gridSpan w:val="4"/>
            <w:shd w:val="clear" w:color="auto" w:fill="F7CAAC"/>
          </w:tcPr>
          <w:p w14:paraId="72DDB9A1" w14:textId="77777777" w:rsidR="0035386B" w:rsidRPr="00073CFE" w:rsidRDefault="0035386B" w:rsidP="0035386B">
            <w:pPr>
              <w:jc w:val="both"/>
              <w:rPr>
                <w:b/>
                <w:color w:val="000000" w:themeColor="text1"/>
              </w:rPr>
            </w:pPr>
            <w:r w:rsidRPr="00073CFE">
              <w:rPr>
                <w:b/>
                <w:color w:val="000000" w:themeColor="text1"/>
              </w:rPr>
              <w:t>do kdy</w:t>
            </w:r>
          </w:p>
        </w:tc>
        <w:tc>
          <w:tcPr>
            <w:tcW w:w="1391" w:type="dxa"/>
            <w:gridSpan w:val="2"/>
          </w:tcPr>
          <w:p w14:paraId="3F2756E4"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4074BBD" w14:textId="77777777" w:rsidTr="00AB78F6">
        <w:tc>
          <w:tcPr>
            <w:tcW w:w="6079" w:type="dxa"/>
            <w:gridSpan w:val="10"/>
            <w:shd w:val="clear" w:color="auto" w:fill="F7CAAC"/>
          </w:tcPr>
          <w:p w14:paraId="3E72FFF8"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8" w:type="dxa"/>
            <w:gridSpan w:val="4"/>
            <w:shd w:val="clear" w:color="auto" w:fill="F7CAAC"/>
          </w:tcPr>
          <w:p w14:paraId="5CD29D31" w14:textId="77777777" w:rsidR="0035386B" w:rsidRPr="00073CFE" w:rsidRDefault="0035386B" w:rsidP="0035386B">
            <w:pPr>
              <w:jc w:val="both"/>
              <w:rPr>
                <w:b/>
                <w:color w:val="000000" w:themeColor="text1"/>
              </w:rPr>
            </w:pPr>
            <w:r w:rsidRPr="00073CFE">
              <w:rPr>
                <w:b/>
                <w:color w:val="000000" w:themeColor="text1"/>
              </w:rPr>
              <w:t>typ prac. vztahu</w:t>
            </w:r>
          </w:p>
        </w:tc>
        <w:tc>
          <w:tcPr>
            <w:tcW w:w="2106" w:type="dxa"/>
            <w:gridSpan w:val="6"/>
            <w:shd w:val="clear" w:color="auto" w:fill="F7CAAC"/>
          </w:tcPr>
          <w:p w14:paraId="16E54150"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6E35C549" w14:textId="77777777" w:rsidTr="00AB78F6">
        <w:tc>
          <w:tcPr>
            <w:tcW w:w="6079" w:type="dxa"/>
            <w:gridSpan w:val="10"/>
          </w:tcPr>
          <w:p w14:paraId="56F17BE8" w14:textId="77777777" w:rsidR="0035386B" w:rsidRPr="00073CFE" w:rsidRDefault="0035386B" w:rsidP="0035386B">
            <w:pPr>
              <w:jc w:val="both"/>
              <w:rPr>
                <w:color w:val="000000" w:themeColor="text1"/>
              </w:rPr>
            </w:pPr>
          </w:p>
        </w:tc>
        <w:tc>
          <w:tcPr>
            <w:tcW w:w="1708" w:type="dxa"/>
            <w:gridSpan w:val="4"/>
          </w:tcPr>
          <w:p w14:paraId="092B6301" w14:textId="77777777" w:rsidR="0035386B" w:rsidRPr="00073CFE" w:rsidRDefault="0035386B" w:rsidP="0035386B">
            <w:pPr>
              <w:jc w:val="both"/>
              <w:rPr>
                <w:color w:val="000000" w:themeColor="text1"/>
              </w:rPr>
            </w:pPr>
          </w:p>
        </w:tc>
        <w:tc>
          <w:tcPr>
            <w:tcW w:w="2106" w:type="dxa"/>
            <w:gridSpan w:val="6"/>
          </w:tcPr>
          <w:p w14:paraId="6081CA2B" w14:textId="77777777" w:rsidR="0035386B" w:rsidRPr="00073CFE" w:rsidRDefault="0035386B" w:rsidP="0035386B">
            <w:pPr>
              <w:jc w:val="both"/>
              <w:rPr>
                <w:color w:val="000000" w:themeColor="text1"/>
              </w:rPr>
            </w:pPr>
          </w:p>
        </w:tc>
      </w:tr>
      <w:tr w:rsidR="0035386B" w:rsidRPr="00073CFE" w14:paraId="338B65C1" w14:textId="77777777" w:rsidTr="00AB78F6">
        <w:tc>
          <w:tcPr>
            <w:tcW w:w="9893" w:type="dxa"/>
            <w:gridSpan w:val="20"/>
            <w:shd w:val="clear" w:color="auto" w:fill="F7CAAC"/>
          </w:tcPr>
          <w:p w14:paraId="1FDE706A"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687CED5F" w14:textId="77777777" w:rsidTr="00AB78F6">
        <w:trPr>
          <w:trHeight w:val="388"/>
        </w:trPr>
        <w:tc>
          <w:tcPr>
            <w:tcW w:w="9893" w:type="dxa"/>
            <w:gridSpan w:val="20"/>
            <w:tcBorders>
              <w:top w:val="nil"/>
            </w:tcBorders>
          </w:tcPr>
          <w:p w14:paraId="05CB6F63" w14:textId="77777777" w:rsidR="0035386B" w:rsidRPr="00073CFE" w:rsidRDefault="0035386B" w:rsidP="0035386B">
            <w:pPr>
              <w:jc w:val="both"/>
              <w:rPr>
                <w:color w:val="000000" w:themeColor="text1"/>
              </w:rPr>
            </w:pPr>
            <w:r w:rsidRPr="00073CFE">
              <w:rPr>
                <w:color w:val="000000" w:themeColor="text1"/>
              </w:rPr>
              <w:t>Human Resource Management II – garant, přednášející (100%)</w:t>
            </w:r>
          </w:p>
        </w:tc>
      </w:tr>
      <w:tr w:rsidR="0035386B" w:rsidRPr="00073CFE" w14:paraId="161589E4" w14:textId="77777777" w:rsidTr="00AB78F6">
        <w:tc>
          <w:tcPr>
            <w:tcW w:w="9893" w:type="dxa"/>
            <w:gridSpan w:val="20"/>
            <w:shd w:val="clear" w:color="auto" w:fill="F7CAAC"/>
          </w:tcPr>
          <w:p w14:paraId="1BAB4F7F"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58484C76" w14:textId="77777777" w:rsidTr="00AB78F6">
        <w:trPr>
          <w:trHeight w:val="1055"/>
        </w:trPr>
        <w:tc>
          <w:tcPr>
            <w:tcW w:w="9893" w:type="dxa"/>
            <w:gridSpan w:val="20"/>
          </w:tcPr>
          <w:p w14:paraId="53579FA2" w14:textId="77777777" w:rsidR="0035386B" w:rsidRPr="00073CFE" w:rsidRDefault="0035386B" w:rsidP="0035386B">
            <w:pPr>
              <w:ind w:left="1273" w:hanging="1273"/>
              <w:jc w:val="both"/>
              <w:rPr>
                <w:color w:val="000000" w:themeColor="text1"/>
              </w:rPr>
            </w:pPr>
            <w:r w:rsidRPr="00073CFE">
              <w:rPr>
                <w:color w:val="000000" w:themeColor="text1"/>
              </w:rPr>
              <w:t xml:space="preserve">1998 – 2001: Univerzita Tomáše Bati ve Zlíně, Fakulta managementu a ekonomiky, bakalářský studijní program </w:t>
            </w:r>
          </w:p>
          <w:p w14:paraId="6393DF58" w14:textId="77777777" w:rsidR="0035386B" w:rsidRPr="00073CFE" w:rsidRDefault="0035386B" w:rsidP="0035386B">
            <w:pPr>
              <w:ind w:left="1273" w:hanging="1273"/>
              <w:jc w:val="both"/>
              <w:rPr>
                <w:color w:val="000000" w:themeColor="text1"/>
              </w:rPr>
            </w:pPr>
            <w:r w:rsidRPr="00073CFE">
              <w:rPr>
                <w:color w:val="000000" w:themeColor="text1"/>
              </w:rPr>
              <w:t xml:space="preserve">                      Ekonomika a management, obor Management a ekonomika </w:t>
            </w:r>
            <w:r w:rsidRPr="00073CFE">
              <w:rPr>
                <w:b/>
                <w:color w:val="000000" w:themeColor="text1"/>
              </w:rPr>
              <w:t>(Bc.)</w:t>
            </w:r>
          </w:p>
          <w:p w14:paraId="3AEC1679" w14:textId="77777777" w:rsidR="0035386B" w:rsidRPr="00073CFE" w:rsidRDefault="0035386B" w:rsidP="0035386B">
            <w:pPr>
              <w:ind w:left="1273" w:hanging="1273"/>
              <w:jc w:val="both"/>
              <w:rPr>
                <w:color w:val="000000" w:themeColor="text1"/>
              </w:rPr>
            </w:pPr>
            <w:r w:rsidRPr="00073CFE">
              <w:rPr>
                <w:color w:val="000000" w:themeColor="text1"/>
              </w:rPr>
              <w:t xml:space="preserve">2001 – 2003: Univerzita Tomáše Bati ve Zlíně, Fakulta managementu a ekonomiky, magisterský studijní program </w:t>
            </w:r>
          </w:p>
          <w:p w14:paraId="0E270231" w14:textId="77777777" w:rsidR="0035386B" w:rsidRPr="00073CFE" w:rsidRDefault="0035386B" w:rsidP="0035386B">
            <w:pPr>
              <w:ind w:left="1273" w:hanging="1273"/>
              <w:jc w:val="both"/>
              <w:rPr>
                <w:color w:val="000000" w:themeColor="text1"/>
              </w:rPr>
            </w:pPr>
            <w:r w:rsidRPr="00073CFE">
              <w:rPr>
                <w:color w:val="000000" w:themeColor="text1"/>
              </w:rPr>
              <w:t xml:space="preserve">                      Ekonomika a management, obor Management a marketing </w:t>
            </w:r>
            <w:r w:rsidRPr="00073CFE">
              <w:rPr>
                <w:b/>
                <w:color w:val="000000" w:themeColor="text1"/>
              </w:rPr>
              <w:t>(Ing.)</w:t>
            </w:r>
          </w:p>
          <w:p w14:paraId="098BCA4D" w14:textId="77777777" w:rsidR="0035386B" w:rsidRPr="00073CFE" w:rsidRDefault="0035386B" w:rsidP="0035386B">
            <w:pPr>
              <w:ind w:left="1273" w:hanging="1273"/>
              <w:jc w:val="both"/>
              <w:rPr>
                <w:color w:val="000000" w:themeColor="text1"/>
              </w:rPr>
            </w:pPr>
            <w:r w:rsidRPr="00073CFE">
              <w:rPr>
                <w:color w:val="000000" w:themeColor="text1"/>
              </w:rPr>
              <w:t>2003 – 2008: Univerzita Tomáše Bati ve Zlíně, Fakulta managementu a ekonomiky, doktorský studijní program Ekonomika</w:t>
            </w:r>
          </w:p>
          <w:p w14:paraId="52DC9DCD" w14:textId="77777777" w:rsidR="0035386B" w:rsidRPr="00073CFE" w:rsidRDefault="0035386B" w:rsidP="0035386B">
            <w:pPr>
              <w:ind w:left="1273" w:hanging="1273"/>
              <w:jc w:val="both"/>
              <w:rPr>
                <w:color w:val="000000" w:themeColor="text1"/>
              </w:rPr>
            </w:pPr>
            <w:r w:rsidRPr="00073CFE">
              <w:rPr>
                <w:color w:val="000000" w:themeColor="text1"/>
              </w:rPr>
              <w:t xml:space="preserve">                      a management, obor Management a ekonomika </w:t>
            </w:r>
            <w:r w:rsidRPr="00073CFE">
              <w:rPr>
                <w:b/>
                <w:color w:val="000000" w:themeColor="text1"/>
              </w:rPr>
              <w:t>(Ph.D.)</w:t>
            </w:r>
          </w:p>
          <w:p w14:paraId="749E934B" w14:textId="77777777" w:rsidR="0035386B" w:rsidRPr="00073CFE" w:rsidRDefault="0035386B" w:rsidP="0035386B">
            <w:pPr>
              <w:ind w:left="1273" w:hanging="1273"/>
              <w:jc w:val="both"/>
              <w:rPr>
                <w:color w:val="000000" w:themeColor="text1"/>
              </w:rPr>
            </w:pPr>
            <w:r w:rsidRPr="00073CFE">
              <w:rPr>
                <w:color w:val="000000" w:themeColor="text1"/>
              </w:rPr>
              <w:t xml:space="preserve">2004 – 2006:  Univerzita Tomáše Bati ve Zlíně, Univerzitní institut, bakalářský studijní program Specializace v pedagogice, </w:t>
            </w:r>
          </w:p>
          <w:p w14:paraId="02858B94" w14:textId="77777777" w:rsidR="0035386B" w:rsidRPr="00073CFE" w:rsidRDefault="0035386B" w:rsidP="0035386B">
            <w:pPr>
              <w:ind w:left="1273" w:hanging="1273"/>
              <w:jc w:val="both"/>
              <w:rPr>
                <w:b/>
                <w:color w:val="000000" w:themeColor="text1"/>
              </w:rPr>
            </w:pPr>
            <w:r w:rsidRPr="00073CFE">
              <w:rPr>
                <w:color w:val="000000" w:themeColor="text1"/>
              </w:rPr>
              <w:t xml:space="preserve">                       obor Učitelství odborných předmětů pro střední školy </w:t>
            </w:r>
            <w:r w:rsidRPr="00073CFE">
              <w:rPr>
                <w:b/>
                <w:color w:val="000000" w:themeColor="text1"/>
              </w:rPr>
              <w:t>(Bc.)</w:t>
            </w:r>
          </w:p>
        </w:tc>
      </w:tr>
      <w:tr w:rsidR="0035386B" w:rsidRPr="00073CFE" w14:paraId="615AC76B" w14:textId="77777777" w:rsidTr="00AB78F6">
        <w:tc>
          <w:tcPr>
            <w:tcW w:w="9893" w:type="dxa"/>
            <w:gridSpan w:val="20"/>
            <w:shd w:val="clear" w:color="auto" w:fill="F7CAAC"/>
          </w:tcPr>
          <w:p w14:paraId="68AA1E56"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323DC581" w14:textId="77777777" w:rsidTr="00AB78F6">
        <w:trPr>
          <w:trHeight w:val="404"/>
        </w:trPr>
        <w:tc>
          <w:tcPr>
            <w:tcW w:w="9893" w:type="dxa"/>
            <w:gridSpan w:val="20"/>
          </w:tcPr>
          <w:p w14:paraId="72A14F93" w14:textId="77777777" w:rsidR="0035386B" w:rsidRPr="00073CFE" w:rsidRDefault="0035386B" w:rsidP="0035386B">
            <w:pPr>
              <w:jc w:val="both"/>
              <w:rPr>
                <w:color w:val="000000" w:themeColor="text1"/>
              </w:rPr>
            </w:pPr>
            <w:r w:rsidRPr="00073CFE">
              <w:rPr>
                <w:color w:val="000000" w:themeColor="text1"/>
              </w:rPr>
              <w:t>2007 – 2008: Univerzita Tomáše Bati ve Zlíně</w:t>
            </w:r>
            <w:r w:rsidRPr="00073CFE">
              <w:rPr>
                <w:color w:val="000000" w:themeColor="text1"/>
                <w:szCs w:val="24"/>
              </w:rPr>
              <w:t>, Fakulta managementu a ekonomiky, asistent</w:t>
            </w:r>
            <w:r w:rsidRPr="00073CFE">
              <w:rPr>
                <w:color w:val="000000" w:themeColor="text1"/>
              </w:rPr>
              <w:t xml:space="preserve"> </w:t>
            </w:r>
          </w:p>
          <w:p w14:paraId="3176B656" w14:textId="77777777" w:rsidR="0035386B" w:rsidRPr="00073CFE" w:rsidRDefault="0035386B" w:rsidP="0035386B">
            <w:pPr>
              <w:jc w:val="both"/>
              <w:rPr>
                <w:color w:val="000000" w:themeColor="text1"/>
              </w:rPr>
            </w:pPr>
            <w:r w:rsidRPr="00073CFE">
              <w:rPr>
                <w:color w:val="000000" w:themeColor="text1"/>
              </w:rPr>
              <w:t>2008 – dosud: Univerzita Tomáše Bati ve Zlíně</w:t>
            </w:r>
            <w:r w:rsidRPr="00073CFE">
              <w:rPr>
                <w:color w:val="000000" w:themeColor="text1"/>
                <w:szCs w:val="24"/>
              </w:rPr>
              <w:t>, Fakulta managementu a ekonomiky, odborný asistent</w:t>
            </w:r>
            <w:r w:rsidRPr="00073CFE">
              <w:rPr>
                <w:color w:val="000000" w:themeColor="text1"/>
              </w:rPr>
              <w:t xml:space="preserve"> </w:t>
            </w:r>
          </w:p>
        </w:tc>
      </w:tr>
      <w:tr w:rsidR="0035386B" w:rsidRPr="00073CFE" w14:paraId="4197F0DA" w14:textId="77777777" w:rsidTr="00AB78F6">
        <w:trPr>
          <w:trHeight w:val="250"/>
        </w:trPr>
        <w:tc>
          <w:tcPr>
            <w:tcW w:w="9893" w:type="dxa"/>
            <w:gridSpan w:val="20"/>
            <w:shd w:val="clear" w:color="auto" w:fill="F7CAAC"/>
          </w:tcPr>
          <w:p w14:paraId="06CEAB8D"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17BDEE78" w14:textId="77777777" w:rsidTr="00AB78F6">
        <w:trPr>
          <w:trHeight w:val="308"/>
        </w:trPr>
        <w:tc>
          <w:tcPr>
            <w:tcW w:w="9893" w:type="dxa"/>
            <w:gridSpan w:val="20"/>
          </w:tcPr>
          <w:p w14:paraId="7CFFB09C"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56 </w:t>
            </w:r>
          </w:p>
          <w:p w14:paraId="78275392" w14:textId="77777777" w:rsidR="0035386B" w:rsidRPr="00073CFE" w:rsidRDefault="0035386B" w:rsidP="0035386B">
            <w:pPr>
              <w:jc w:val="both"/>
              <w:rPr>
                <w:color w:val="000000" w:themeColor="text1"/>
              </w:rPr>
            </w:pPr>
            <w:r w:rsidRPr="00073CFE">
              <w:rPr>
                <w:color w:val="000000" w:themeColor="text1"/>
              </w:rPr>
              <w:t>Počet vedených diplomových prací – 45</w:t>
            </w:r>
          </w:p>
        </w:tc>
      </w:tr>
      <w:tr w:rsidR="0035386B" w:rsidRPr="00073CFE" w14:paraId="5841C1AF" w14:textId="77777777" w:rsidTr="00AB78F6">
        <w:trPr>
          <w:cantSplit/>
        </w:trPr>
        <w:tc>
          <w:tcPr>
            <w:tcW w:w="3357" w:type="dxa"/>
            <w:gridSpan w:val="4"/>
            <w:tcBorders>
              <w:top w:val="single" w:sz="12" w:space="0" w:color="auto"/>
            </w:tcBorders>
            <w:shd w:val="clear" w:color="auto" w:fill="F7CAAC"/>
          </w:tcPr>
          <w:p w14:paraId="6C7230C2"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52" w:type="dxa"/>
            <w:gridSpan w:val="4"/>
            <w:tcBorders>
              <w:top w:val="single" w:sz="12" w:space="0" w:color="auto"/>
            </w:tcBorders>
            <w:shd w:val="clear" w:color="auto" w:fill="F7CAAC"/>
          </w:tcPr>
          <w:p w14:paraId="73C56109"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55" w:type="dxa"/>
            <w:gridSpan w:val="8"/>
            <w:tcBorders>
              <w:top w:val="single" w:sz="12" w:space="0" w:color="auto"/>
              <w:right w:val="single" w:sz="12" w:space="0" w:color="auto"/>
            </w:tcBorders>
            <w:shd w:val="clear" w:color="auto" w:fill="F7CAAC"/>
          </w:tcPr>
          <w:p w14:paraId="76287919"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29" w:type="dxa"/>
            <w:gridSpan w:val="4"/>
            <w:tcBorders>
              <w:top w:val="single" w:sz="12" w:space="0" w:color="auto"/>
              <w:left w:val="single" w:sz="12" w:space="0" w:color="auto"/>
            </w:tcBorders>
            <w:shd w:val="clear" w:color="auto" w:fill="F7CAAC"/>
          </w:tcPr>
          <w:p w14:paraId="09BAA467"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3DB6F5A3" w14:textId="77777777" w:rsidTr="00AB78F6">
        <w:trPr>
          <w:cantSplit/>
        </w:trPr>
        <w:tc>
          <w:tcPr>
            <w:tcW w:w="3357" w:type="dxa"/>
            <w:gridSpan w:val="4"/>
          </w:tcPr>
          <w:p w14:paraId="6DB02E3D" w14:textId="77777777" w:rsidR="0035386B" w:rsidRPr="00073CFE" w:rsidRDefault="0035386B" w:rsidP="0035386B">
            <w:pPr>
              <w:jc w:val="both"/>
              <w:rPr>
                <w:color w:val="000000" w:themeColor="text1"/>
              </w:rPr>
            </w:pPr>
          </w:p>
        </w:tc>
        <w:tc>
          <w:tcPr>
            <w:tcW w:w="2252" w:type="dxa"/>
            <w:gridSpan w:val="4"/>
          </w:tcPr>
          <w:p w14:paraId="1AEAC7EF" w14:textId="77777777" w:rsidR="0035386B" w:rsidRPr="00073CFE" w:rsidRDefault="0035386B" w:rsidP="0035386B">
            <w:pPr>
              <w:jc w:val="both"/>
              <w:rPr>
                <w:color w:val="000000" w:themeColor="text1"/>
              </w:rPr>
            </w:pPr>
          </w:p>
        </w:tc>
        <w:tc>
          <w:tcPr>
            <w:tcW w:w="2255" w:type="dxa"/>
            <w:gridSpan w:val="8"/>
            <w:tcBorders>
              <w:right w:val="single" w:sz="12" w:space="0" w:color="auto"/>
            </w:tcBorders>
          </w:tcPr>
          <w:p w14:paraId="3C04D359" w14:textId="77777777" w:rsidR="0035386B" w:rsidRPr="00073CFE" w:rsidRDefault="0035386B" w:rsidP="0035386B">
            <w:pPr>
              <w:jc w:val="both"/>
              <w:rPr>
                <w:color w:val="000000" w:themeColor="text1"/>
              </w:rPr>
            </w:pPr>
          </w:p>
        </w:tc>
        <w:tc>
          <w:tcPr>
            <w:tcW w:w="638" w:type="dxa"/>
            <w:gridSpan w:val="2"/>
            <w:tcBorders>
              <w:left w:val="single" w:sz="12" w:space="0" w:color="auto"/>
            </w:tcBorders>
            <w:shd w:val="clear" w:color="auto" w:fill="F7CAAC"/>
          </w:tcPr>
          <w:p w14:paraId="202CC7AA" w14:textId="77777777" w:rsidR="0035386B" w:rsidRPr="00073CFE" w:rsidRDefault="0035386B" w:rsidP="0035386B">
            <w:pPr>
              <w:jc w:val="both"/>
              <w:rPr>
                <w:color w:val="000000" w:themeColor="text1"/>
              </w:rPr>
            </w:pPr>
            <w:r w:rsidRPr="00073CFE">
              <w:rPr>
                <w:b/>
                <w:color w:val="000000" w:themeColor="text1"/>
              </w:rPr>
              <w:t>WOS</w:t>
            </w:r>
          </w:p>
        </w:tc>
        <w:tc>
          <w:tcPr>
            <w:tcW w:w="695" w:type="dxa"/>
            <w:shd w:val="clear" w:color="auto" w:fill="F7CAAC"/>
          </w:tcPr>
          <w:p w14:paraId="70F47F6D"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6" w:type="dxa"/>
            <w:shd w:val="clear" w:color="auto" w:fill="F7CAAC"/>
          </w:tcPr>
          <w:p w14:paraId="6EC95B0D"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3415719D" w14:textId="77777777" w:rsidTr="00AB78F6">
        <w:trPr>
          <w:cantSplit/>
          <w:trHeight w:val="70"/>
        </w:trPr>
        <w:tc>
          <w:tcPr>
            <w:tcW w:w="3357" w:type="dxa"/>
            <w:gridSpan w:val="4"/>
            <w:shd w:val="clear" w:color="auto" w:fill="F7CAAC"/>
          </w:tcPr>
          <w:p w14:paraId="2EFA480E"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52" w:type="dxa"/>
            <w:gridSpan w:val="4"/>
            <w:shd w:val="clear" w:color="auto" w:fill="F7CAAC"/>
          </w:tcPr>
          <w:p w14:paraId="52AB12C2"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55" w:type="dxa"/>
            <w:gridSpan w:val="8"/>
            <w:tcBorders>
              <w:right w:val="single" w:sz="12" w:space="0" w:color="auto"/>
            </w:tcBorders>
            <w:shd w:val="clear" w:color="auto" w:fill="F7CAAC"/>
          </w:tcPr>
          <w:p w14:paraId="07FB75DF"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8" w:type="dxa"/>
            <w:gridSpan w:val="2"/>
            <w:vMerge w:val="restart"/>
            <w:tcBorders>
              <w:left w:val="single" w:sz="12" w:space="0" w:color="auto"/>
            </w:tcBorders>
          </w:tcPr>
          <w:p w14:paraId="54E593DF" w14:textId="77777777" w:rsidR="0035386B" w:rsidRPr="00073CFE" w:rsidRDefault="0035386B" w:rsidP="0035386B">
            <w:pPr>
              <w:jc w:val="both"/>
              <w:rPr>
                <w:b/>
                <w:color w:val="000000" w:themeColor="text1"/>
              </w:rPr>
            </w:pPr>
            <w:r w:rsidRPr="00073CFE">
              <w:rPr>
                <w:b/>
                <w:color w:val="000000" w:themeColor="text1"/>
              </w:rPr>
              <w:t>8</w:t>
            </w:r>
          </w:p>
        </w:tc>
        <w:tc>
          <w:tcPr>
            <w:tcW w:w="695" w:type="dxa"/>
            <w:vMerge w:val="restart"/>
          </w:tcPr>
          <w:p w14:paraId="0666C422" w14:textId="77777777" w:rsidR="0035386B" w:rsidRPr="00073CFE" w:rsidRDefault="0035386B" w:rsidP="0035386B">
            <w:pPr>
              <w:jc w:val="both"/>
              <w:rPr>
                <w:b/>
                <w:color w:val="000000" w:themeColor="text1"/>
              </w:rPr>
            </w:pPr>
            <w:r w:rsidRPr="00073CFE">
              <w:rPr>
                <w:b/>
                <w:color w:val="000000" w:themeColor="text1"/>
              </w:rPr>
              <w:t>11</w:t>
            </w:r>
          </w:p>
        </w:tc>
        <w:tc>
          <w:tcPr>
            <w:tcW w:w="696" w:type="dxa"/>
            <w:vMerge w:val="restart"/>
          </w:tcPr>
          <w:p w14:paraId="2F7EF1F8" w14:textId="77777777" w:rsidR="0035386B" w:rsidRPr="00073CFE" w:rsidRDefault="0035386B" w:rsidP="0035386B">
            <w:pPr>
              <w:jc w:val="both"/>
              <w:rPr>
                <w:b/>
                <w:color w:val="000000" w:themeColor="text1"/>
              </w:rPr>
            </w:pPr>
            <w:r w:rsidRPr="00073CFE">
              <w:rPr>
                <w:b/>
                <w:color w:val="000000" w:themeColor="text1"/>
              </w:rPr>
              <w:t>42</w:t>
            </w:r>
          </w:p>
        </w:tc>
      </w:tr>
      <w:tr w:rsidR="0035386B" w:rsidRPr="00073CFE" w14:paraId="649FC1EA" w14:textId="77777777" w:rsidTr="00AB78F6">
        <w:trPr>
          <w:trHeight w:val="205"/>
        </w:trPr>
        <w:tc>
          <w:tcPr>
            <w:tcW w:w="3357" w:type="dxa"/>
            <w:gridSpan w:val="4"/>
          </w:tcPr>
          <w:p w14:paraId="35B4688E" w14:textId="77777777" w:rsidR="0035386B" w:rsidRPr="00073CFE" w:rsidRDefault="0035386B" w:rsidP="0035386B">
            <w:pPr>
              <w:jc w:val="both"/>
              <w:rPr>
                <w:color w:val="000000" w:themeColor="text1"/>
              </w:rPr>
            </w:pPr>
          </w:p>
        </w:tc>
        <w:tc>
          <w:tcPr>
            <w:tcW w:w="2252" w:type="dxa"/>
            <w:gridSpan w:val="4"/>
          </w:tcPr>
          <w:p w14:paraId="651BE53A" w14:textId="77777777" w:rsidR="0035386B" w:rsidRPr="00073CFE" w:rsidRDefault="0035386B" w:rsidP="0035386B">
            <w:pPr>
              <w:jc w:val="both"/>
              <w:rPr>
                <w:color w:val="000000" w:themeColor="text1"/>
              </w:rPr>
            </w:pPr>
          </w:p>
        </w:tc>
        <w:tc>
          <w:tcPr>
            <w:tcW w:w="2255" w:type="dxa"/>
            <w:gridSpan w:val="8"/>
            <w:tcBorders>
              <w:right w:val="single" w:sz="12" w:space="0" w:color="auto"/>
            </w:tcBorders>
          </w:tcPr>
          <w:p w14:paraId="7A35D382" w14:textId="77777777" w:rsidR="0035386B" w:rsidRPr="00073CFE" w:rsidRDefault="0035386B" w:rsidP="0035386B">
            <w:pPr>
              <w:jc w:val="both"/>
              <w:rPr>
                <w:color w:val="000000" w:themeColor="text1"/>
              </w:rPr>
            </w:pPr>
          </w:p>
        </w:tc>
        <w:tc>
          <w:tcPr>
            <w:tcW w:w="638" w:type="dxa"/>
            <w:gridSpan w:val="2"/>
            <w:vMerge/>
            <w:tcBorders>
              <w:left w:val="single" w:sz="12" w:space="0" w:color="auto"/>
            </w:tcBorders>
            <w:vAlign w:val="center"/>
          </w:tcPr>
          <w:p w14:paraId="7E002293" w14:textId="77777777" w:rsidR="0035386B" w:rsidRPr="00073CFE" w:rsidRDefault="0035386B" w:rsidP="0035386B">
            <w:pPr>
              <w:rPr>
                <w:b/>
                <w:color w:val="000000" w:themeColor="text1"/>
              </w:rPr>
            </w:pPr>
          </w:p>
        </w:tc>
        <w:tc>
          <w:tcPr>
            <w:tcW w:w="695" w:type="dxa"/>
            <w:vMerge/>
            <w:vAlign w:val="center"/>
          </w:tcPr>
          <w:p w14:paraId="663B6772" w14:textId="77777777" w:rsidR="0035386B" w:rsidRPr="00073CFE" w:rsidRDefault="0035386B" w:rsidP="0035386B">
            <w:pPr>
              <w:rPr>
                <w:b/>
                <w:color w:val="000000" w:themeColor="text1"/>
              </w:rPr>
            </w:pPr>
          </w:p>
        </w:tc>
        <w:tc>
          <w:tcPr>
            <w:tcW w:w="696" w:type="dxa"/>
            <w:vMerge/>
            <w:vAlign w:val="center"/>
          </w:tcPr>
          <w:p w14:paraId="0FFC7EF9" w14:textId="77777777" w:rsidR="0035386B" w:rsidRPr="00073CFE" w:rsidRDefault="0035386B" w:rsidP="0035386B">
            <w:pPr>
              <w:rPr>
                <w:b/>
                <w:color w:val="000000" w:themeColor="text1"/>
              </w:rPr>
            </w:pPr>
          </w:p>
        </w:tc>
      </w:tr>
      <w:tr w:rsidR="0035386B" w:rsidRPr="00073CFE" w14:paraId="0C424A3B" w14:textId="77777777" w:rsidTr="00AB78F6">
        <w:tc>
          <w:tcPr>
            <w:tcW w:w="9893" w:type="dxa"/>
            <w:gridSpan w:val="20"/>
            <w:shd w:val="clear" w:color="auto" w:fill="F7CAAC"/>
          </w:tcPr>
          <w:p w14:paraId="5FDF1555"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1CC117B7" w14:textId="77777777" w:rsidTr="00AB78F6">
        <w:trPr>
          <w:trHeight w:val="2360"/>
        </w:trPr>
        <w:tc>
          <w:tcPr>
            <w:tcW w:w="9893" w:type="dxa"/>
            <w:gridSpan w:val="20"/>
          </w:tcPr>
          <w:p w14:paraId="66265F92" w14:textId="77777777" w:rsidR="0035386B" w:rsidRPr="00073CFE" w:rsidRDefault="0035386B" w:rsidP="0035386B">
            <w:pPr>
              <w:jc w:val="both"/>
              <w:rPr>
                <w:color w:val="000000" w:themeColor="text1"/>
              </w:rPr>
            </w:pPr>
            <w:r w:rsidRPr="00073CFE">
              <w:rPr>
                <w:color w:val="000000" w:themeColor="text1"/>
              </w:rPr>
              <w:t xml:space="preserve">MATOŠKOVÁ, J., MACUROVÁ, L., TOMANCOVÁ, L. A link between knowledge sharing and managers’ characteristics. </w:t>
            </w:r>
            <w:r w:rsidRPr="00073CFE">
              <w:rPr>
                <w:i/>
                <w:iCs/>
                <w:color w:val="000000" w:themeColor="text1"/>
              </w:rPr>
              <w:t>Leadership and Organization Development Journal</w:t>
            </w:r>
            <w:r w:rsidRPr="00073CFE">
              <w:rPr>
                <w:color w:val="000000" w:themeColor="text1"/>
              </w:rPr>
              <w:t>. 2018, Volume 39, Issue 8, pp. 1024–1036. ISSN 0143-7739. DOI:</w:t>
            </w:r>
            <w:hyperlink r:id="rId40" w:history="1">
              <w:r w:rsidRPr="00073CFE">
                <w:rPr>
                  <w:rStyle w:val="Hypertextovodkaz"/>
                  <w:color w:val="000000" w:themeColor="text1"/>
                </w:rPr>
                <w:t>10.1108/LODJ-06-2018-0236</w:t>
              </w:r>
            </w:hyperlink>
            <w:r w:rsidRPr="00073CFE">
              <w:rPr>
                <w:color w:val="000000" w:themeColor="text1"/>
              </w:rPr>
              <w:t xml:space="preserve"> (90%).</w:t>
            </w:r>
          </w:p>
          <w:p w14:paraId="692D4F56" w14:textId="77777777" w:rsidR="0035386B" w:rsidRPr="00073CFE" w:rsidRDefault="0035386B" w:rsidP="0035386B">
            <w:pPr>
              <w:jc w:val="both"/>
              <w:rPr>
                <w:color w:val="000000" w:themeColor="text1"/>
              </w:rPr>
            </w:pPr>
            <w:r w:rsidRPr="00073CFE">
              <w:rPr>
                <w:color w:val="000000" w:themeColor="text1"/>
              </w:rPr>
              <w:t xml:space="preserve">MATOŠKOVÁ, J., SMĚŠNÁ, P. 2017. Human resource management practices stimulating knowledge sharing. </w:t>
            </w:r>
            <w:r w:rsidRPr="00073CFE">
              <w:rPr>
                <w:i/>
                <w:iCs/>
                <w:color w:val="000000" w:themeColor="text1"/>
              </w:rPr>
              <w:t>Management &amp; Marketing</w:t>
            </w:r>
            <w:r w:rsidRPr="00073CFE">
              <w:rPr>
                <w:color w:val="000000" w:themeColor="text1"/>
              </w:rPr>
              <w:t>. 2017, Volume 12, Issue 4, pp. 614–632. ISSN 1842-0206. DOI:</w:t>
            </w:r>
            <w:hyperlink r:id="rId41" w:history="1">
              <w:r w:rsidRPr="00073CFE">
                <w:rPr>
                  <w:rStyle w:val="Hypertextovodkaz"/>
                  <w:color w:val="000000" w:themeColor="text1"/>
                </w:rPr>
                <w:t>10.1515/mmcks-2017-0036</w:t>
              </w:r>
            </w:hyperlink>
            <w:r w:rsidRPr="00073CFE">
              <w:rPr>
                <w:color w:val="000000" w:themeColor="text1"/>
              </w:rPr>
              <w:t xml:space="preserve"> (95%).</w:t>
            </w:r>
          </w:p>
          <w:p w14:paraId="0A497448"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 xml:space="preserve">MATOŠKOVÁ, J., KOVÁŘÍK, M. Development of a Situational Judgment Test as a Predictor of College Student Performance. </w:t>
            </w:r>
            <w:r w:rsidRPr="00073CFE">
              <w:rPr>
                <w:i/>
                <w:iCs/>
                <w:color w:val="000000" w:themeColor="text1"/>
                <w:szCs w:val="22"/>
              </w:rPr>
              <w:t>Journal of Psychoeducational Assessment</w:t>
            </w:r>
            <w:r w:rsidRPr="00073CFE">
              <w:rPr>
                <w:color w:val="000000" w:themeColor="text1"/>
                <w:szCs w:val="22"/>
              </w:rPr>
              <w:t xml:space="preserve">. 2017, Volume </w:t>
            </w:r>
            <w:r w:rsidRPr="00073CFE">
              <w:rPr>
                <w:iCs/>
                <w:color w:val="000000" w:themeColor="text1"/>
                <w:szCs w:val="22"/>
              </w:rPr>
              <w:t xml:space="preserve">35, Issue </w:t>
            </w:r>
            <w:r w:rsidRPr="00073CFE">
              <w:rPr>
                <w:color w:val="000000" w:themeColor="text1"/>
                <w:szCs w:val="22"/>
              </w:rPr>
              <w:t xml:space="preserve">8, pp. 768–784. ISSN 0734-2829. </w:t>
            </w:r>
            <w:hyperlink r:id="rId42" w:history="1">
              <w:r w:rsidRPr="00073CFE">
                <w:rPr>
                  <w:rStyle w:val="Hypertextovodkaz"/>
                  <w:color w:val="000000" w:themeColor="text1"/>
                  <w:szCs w:val="22"/>
                </w:rPr>
                <w:t>https://doi.org/10.1177/0734282916661663</w:t>
              </w:r>
            </w:hyperlink>
            <w:r w:rsidRPr="00073CFE">
              <w:rPr>
                <w:rStyle w:val="Hypertextovodkaz"/>
                <w:color w:val="000000" w:themeColor="text1"/>
                <w:szCs w:val="22"/>
              </w:rPr>
              <w:t xml:space="preserve"> (95%)</w:t>
            </w:r>
            <w:r w:rsidRPr="00073CFE">
              <w:rPr>
                <w:color w:val="000000" w:themeColor="text1"/>
                <w:szCs w:val="22"/>
              </w:rPr>
              <w:t xml:space="preserve">. </w:t>
            </w:r>
          </w:p>
          <w:p w14:paraId="3EFEA00F"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MATOŠKOVÁ, J., POTOČKOVÁ, G. Preparation for a university exam: Students' points of view</w:t>
            </w:r>
            <w:r w:rsidRPr="00073CFE">
              <w:rPr>
                <w:i/>
                <w:color w:val="000000" w:themeColor="text1"/>
                <w:szCs w:val="22"/>
              </w:rPr>
              <w:t>. International Journal of Assessment and Evaluation.</w:t>
            </w:r>
            <w:r w:rsidRPr="00073CFE">
              <w:rPr>
                <w:color w:val="000000" w:themeColor="text1"/>
                <w:szCs w:val="22"/>
              </w:rPr>
              <w:t xml:space="preserve"> 2017, roč. 24, č. 2, s. 17-32. ISSN 2327-8692. (80%)</w:t>
            </w:r>
          </w:p>
          <w:p w14:paraId="494F383D"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 xml:space="preserve">MATOŠKOVÁ, J. Measuring Knowledge. </w:t>
            </w:r>
            <w:r w:rsidRPr="00073CFE">
              <w:rPr>
                <w:i/>
                <w:iCs/>
                <w:color w:val="000000" w:themeColor="text1"/>
                <w:szCs w:val="22"/>
              </w:rPr>
              <w:t>Journal of Competitiveness</w:t>
            </w:r>
            <w:r w:rsidRPr="00073CFE">
              <w:rPr>
                <w:color w:val="000000" w:themeColor="text1"/>
                <w:szCs w:val="22"/>
              </w:rPr>
              <w:t xml:space="preserve">. 2016, roč. </w:t>
            </w:r>
            <w:r w:rsidRPr="00073CFE">
              <w:rPr>
                <w:iCs/>
                <w:color w:val="000000" w:themeColor="text1"/>
                <w:szCs w:val="22"/>
              </w:rPr>
              <w:t xml:space="preserve">8, č. </w:t>
            </w:r>
            <w:r w:rsidRPr="00073CFE">
              <w:rPr>
                <w:color w:val="000000" w:themeColor="text1"/>
                <w:szCs w:val="22"/>
              </w:rPr>
              <w:t xml:space="preserve">4, s. 5–29. </w:t>
            </w:r>
            <w:r w:rsidRPr="00073CFE">
              <w:rPr>
                <w:color w:val="000000" w:themeColor="text1"/>
                <w:szCs w:val="32"/>
              </w:rPr>
              <w:t xml:space="preserve">ISSN 1804-1728. </w:t>
            </w:r>
            <w:hyperlink r:id="rId43" w:history="1">
              <w:r w:rsidRPr="00073CFE">
                <w:rPr>
                  <w:rStyle w:val="Hypertextovodkaz"/>
                  <w:color w:val="000000" w:themeColor="text1"/>
                  <w:szCs w:val="22"/>
                </w:rPr>
                <w:t>https://doi.org/10.7441/joc.2016.04.01</w:t>
              </w:r>
            </w:hyperlink>
            <w:r w:rsidRPr="00073CFE">
              <w:rPr>
                <w:color w:val="000000" w:themeColor="text1"/>
                <w:szCs w:val="22"/>
              </w:rPr>
              <w:t xml:space="preserve">. </w:t>
            </w:r>
          </w:p>
          <w:p w14:paraId="7F2D5F5D" w14:textId="77777777" w:rsidR="0035386B" w:rsidRPr="00073CFE" w:rsidRDefault="0035386B" w:rsidP="0035386B">
            <w:pPr>
              <w:tabs>
                <w:tab w:val="left" w:pos="473"/>
                <w:tab w:val="left" w:pos="8844"/>
                <w:tab w:val="left" w:pos="9066"/>
              </w:tabs>
              <w:jc w:val="both"/>
              <w:rPr>
                <w:color w:val="000000" w:themeColor="text1"/>
                <w:szCs w:val="22"/>
              </w:rPr>
            </w:pPr>
            <w:r w:rsidRPr="00073CFE">
              <w:rPr>
                <w:i/>
                <w:color w:val="000000" w:themeColor="text1"/>
              </w:rPr>
              <w:t>Přehled projektové činnosti:</w:t>
            </w:r>
          </w:p>
          <w:p w14:paraId="0AB05F82" w14:textId="77777777" w:rsidR="0035386B" w:rsidRPr="00073CFE" w:rsidRDefault="0035386B" w:rsidP="0035386B">
            <w:pPr>
              <w:tabs>
                <w:tab w:val="left" w:pos="709"/>
              </w:tabs>
              <w:jc w:val="both"/>
              <w:rPr>
                <w:color w:val="000000" w:themeColor="text1"/>
              </w:rPr>
            </w:pPr>
            <w:r w:rsidRPr="00073CFE">
              <w:rPr>
                <w:color w:val="000000" w:themeColor="text1"/>
              </w:rPr>
              <w:t>TA ČR TD010129 Výkonový potenciál pracovníků 50+ a specifické formy řízení lidských zdrojů podniku 2012-2013 (člen řešitelského týmu).</w:t>
            </w:r>
          </w:p>
          <w:p w14:paraId="2B4CC749" w14:textId="77777777" w:rsidR="0035386B" w:rsidRPr="00073CFE" w:rsidRDefault="0035386B" w:rsidP="0035386B">
            <w:pPr>
              <w:tabs>
                <w:tab w:val="left" w:pos="473"/>
                <w:tab w:val="left" w:pos="8844"/>
                <w:tab w:val="left" w:pos="9066"/>
              </w:tabs>
              <w:jc w:val="both"/>
              <w:rPr>
                <w:color w:val="000000" w:themeColor="text1"/>
              </w:rPr>
            </w:pPr>
            <w:r w:rsidRPr="00073CFE">
              <w:rPr>
                <w:color w:val="000000" w:themeColor="text1"/>
              </w:rPr>
              <w:t>GA ČR P407/12/0821 Vytvoření českého nástroje pro měření akademických tacitních znalostí 2012-2014 (hlavní řešitel).</w:t>
            </w:r>
          </w:p>
          <w:p w14:paraId="3B85F2D1"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 xml:space="preserve">GA ČR 406/08/0459 </w:t>
            </w:r>
            <w:r w:rsidRPr="00073CFE">
              <w:rPr>
                <w:color w:val="000000" w:themeColor="text1"/>
              </w:rPr>
              <w:t>Rozvoj tacitních znalostí manažerů 2008-2010 (člen řešitelského týmu).</w:t>
            </w:r>
          </w:p>
        </w:tc>
      </w:tr>
      <w:tr w:rsidR="0035386B" w:rsidRPr="00073CFE" w14:paraId="3AE318EC" w14:textId="77777777" w:rsidTr="00AB78F6">
        <w:trPr>
          <w:trHeight w:val="218"/>
        </w:trPr>
        <w:tc>
          <w:tcPr>
            <w:tcW w:w="9893" w:type="dxa"/>
            <w:gridSpan w:val="20"/>
            <w:shd w:val="clear" w:color="auto" w:fill="F7CAAC"/>
          </w:tcPr>
          <w:p w14:paraId="36B78E8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708ECF4E" w14:textId="77777777" w:rsidTr="00AB78F6">
        <w:trPr>
          <w:trHeight w:val="125"/>
        </w:trPr>
        <w:tc>
          <w:tcPr>
            <w:tcW w:w="9893" w:type="dxa"/>
            <w:gridSpan w:val="20"/>
          </w:tcPr>
          <w:p w14:paraId="353FEDB4" w14:textId="77777777" w:rsidR="0035386B" w:rsidRPr="00073CFE" w:rsidRDefault="0035386B" w:rsidP="0035386B">
            <w:pPr>
              <w:rPr>
                <w:b/>
                <w:color w:val="000000" w:themeColor="text1"/>
              </w:rPr>
            </w:pPr>
          </w:p>
        </w:tc>
      </w:tr>
      <w:tr w:rsidR="0035386B" w:rsidRPr="00073CFE" w14:paraId="681119BD" w14:textId="77777777" w:rsidTr="00AB78F6">
        <w:trPr>
          <w:cantSplit/>
          <w:trHeight w:val="228"/>
        </w:trPr>
        <w:tc>
          <w:tcPr>
            <w:tcW w:w="2525" w:type="dxa"/>
            <w:gridSpan w:val="2"/>
            <w:shd w:val="clear" w:color="auto" w:fill="F7CAAC"/>
          </w:tcPr>
          <w:p w14:paraId="31B3D707"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51" w:type="dxa"/>
            <w:gridSpan w:val="10"/>
          </w:tcPr>
          <w:p w14:paraId="5B4CEC67" w14:textId="77777777" w:rsidR="0035386B" w:rsidRPr="00073CFE" w:rsidRDefault="0035386B" w:rsidP="0035386B">
            <w:pPr>
              <w:jc w:val="both"/>
              <w:rPr>
                <w:color w:val="000000" w:themeColor="text1"/>
              </w:rPr>
            </w:pPr>
          </w:p>
        </w:tc>
        <w:tc>
          <w:tcPr>
            <w:tcW w:w="788" w:type="dxa"/>
            <w:gridSpan w:val="4"/>
            <w:shd w:val="clear" w:color="auto" w:fill="F7CAAC"/>
          </w:tcPr>
          <w:p w14:paraId="3116027C" w14:textId="77777777" w:rsidR="0035386B" w:rsidRPr="00073CFE" w:rsidRDefault="0035386B" w:rsidP="0035386B">
            <w:pPr>
              <w:jc w:val="both"/>
              <w:rPr>
                <w:color w:val="000000" w:themeColor="text1"/>
              </w:rPr>
            </w:pPr>
            <w:r w:rsidRPr="00073CFE">
              <w:rPr>
                <w:b/>
                <w:color w:val="000000" w:themeColor="text1"/>
              </w:rPr>
              <w:t>datum</w:t>
            </w:r>
          </w:p>
        </w:tc>
        <w:tc>
          <w:tcPr>
            <w:tcW w:w="2029" w:type="dxa"/>
            <w:gridSpan w:val="4"/>
          </w:tcPr>
          <w:p w14:paraId="346A2B6F" w14:textId="77777777" w:rsidR="0035386B" w:rsidRPr="00073CFE" w:rsidRDefault="0035386B" w:rsidP="0035386B">
            <w:pPr>
              <w:jc w:val="both"/>
              <w:rPr>
                <w:color w:val="000000" w:themeColor="text1"/>
              </w:rPr>
            </w:pPr>
          </w:p>
        </w:tc>
      </w:tr>
    </w:tbl>
    <w:p w14:paraId="73154E62" w14:textId="77777777" w:rsidR="002450F1" w:rsidRPr="00073CFE" w:rsidRDefault="002450F1">
      <w:pPr>
        <w:spacing w:after="160" w:line="259" w:lineRule="auto"/>
        <w:rPr>
          <w:color w:val="000000" w:themeColor="text1"/>
        </w:rPr>
      </w:pPr>
      <w:r w:rsidRPr="00073CFE">
        <w:rPr>
          <w:color w:val="000000" w:themeColor="text1"/>
        </w:rPr>
        <w:br w:type="page"/>
      </w:r>
    </w:p>
    <w:tbl>
      <w:tblPr>
        <w:tblW w:w="98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5"/>
        <w:gridCol w:w="1353"/>
        <w:gridCol w:w="63"/>
        <w:gridCol w:w="623"/>
        <w:gridCol w:w="11"/>
        <w:gridCol w:w="132"/>
        <w:gridCol w:w="1583"/>
        <w:gridCol w:w="11"/>
        <w:gridCol w:w="127"/>
        <w:gridCol w:w="399"/>
        <w:gridCol w:w="125"/>
        <w:gridCol w:w="334"/>
        <w:gridCol w:w="11"/>
        <w:gridCol w:w="123"/>
        <w:gridCol w:w="864"/>
        <w:gridCol w:w="11"/>
        <w:gridCol w:w="119"/>
        <w:gridCol w:w="582"/>
        <w:gridCol w:w="11"/>
        <w:gridCol w:w="66"/>
        <w:gridCol w:w="11"/>
        <w:gridCol w:w="39"/>
        <w:gridCol w:w="77"/>
        <w:gridCol w:w="508"/>
        <w:gridCol w:w="11"/>
        <w:gridCol w:w="113"/>
        <w:gridCol w:w="583"/>
        <w:gridCol w:w="110"/>
        <w:gridCol w:w="565"/>
        <w:gridCol w:w="134"/>
      </w:tblGrid>
      <w:tr w:rsidR="00987689" w:rsidRPr="00073CFE" w14:paraId="58AF9FB7" w14:textId="77777777" w:rsidTr="003D443D">
        <w:trPr>
          <w:gridBefore w:val="1"/>
          <w:wBefore w:w="34" w:type="dxa"/>
        </w:trPr>
        <w:tc>
          <w:tcPr>
            <w:tcW w:w="9859" w:type="dxa"/>
            <w:gridSpan w:val="30"/>
            <w:tcBorders>
              <w:bottom w:val="double" w:sz="4" w:space="0" w:color="auto"/>
            </w:tcBorders>
            <w:shd w:val="clear" w:color="auto" w:fill="BDD6EE"/>
          </w:tcPr>
          <w:p w14:paraId="136D06EE" w14:textId="77777777" w:rsidR="00987689" w:rsidRPr="00073CFE" w:rsidRDefault="00987689" w:rsidP="00C35AF6">
            <w:pPr>
              <w:jc w:val="both"/>
              <w:rPr>
                <w:b/>
                <w:color w:val="000000" w:themeColor="text1"/>
                <w:sz w:val="28"/>
              </w:rPr>
            </w:pPr>
            <w:r w:rsidRPr="00073CFE">
              <w:rPr>
                <w:b/>
                <w:color w:val="000000" w:themeColor="text1"/>
                <w:sz w:val="28"/>
              </w:rPr>
              <w:t>C-I – Personální zabezpečení</w:t>
            </w:r>
          </w:p>
        </w:tc>
      </w:tr>
      <w:tr w:rsidR="00987689" w:rsidRPr="00073CFE" w14:paraId="34712CD2" w14:textId="77777777" w:rsidTr="003D443D">
        <w:trPr>
          <w:gridBefore w:val="1"/>
          <w:wBefore w:w="34" w:type="dxa"/>
        </w:trPr>
        <w:tc>
          <w:tcPr>
            <w:tcW w:w="2518" w:type="dxa"/>
            <w:gridSpan w:val="2"/>
            <w:tcBorders>
              <w:top w:val="double" w:sz="4" w:space="0" w:color="auto"/>
            </w:tcBorders>
            <w:shd w:val="clear" w:color="auto" w:fill="F7CAAC"/>
          </w:tcPr>
          <w:p w14:paraId="648F25B7" w14:textId="77777777" w:rsidR="00987689" w:rsidRPr="00073CFE" w:rsidRDefault="00987689" w:rsidP="00C35AF6">
            <w:pPr>
              <w:jc w:val="both"/>
              <w:rPr>
                <w:b/>
                <w:color w:val="000000" w:themeColor="text1"/>
              </w:rPr>
            </w:pPr>
            <w:r w:rsidRPr="00073CFE">
              <w:rPr>
                <w:b/>
                <w:color w:val="000000" w:themeColor="text1"/>
              </w:rPr>
              <w:t>Vysoká škola</w:t>
            </w:r>
          </w:p>
        </w:tc>
        <w:tc>
          <w:tcPr>
            <w:tcW w:w="7341" w:type="dxa"/>
            <w:gridSpan w:val="28"/>
          </w:tcPr>
          <w:p w14:paraId="62A6CF72" w14:textId="77777777" w:rsidR="00987689" w:rsidRPr="00073CFE" w:rsidRDefault="00987689" w:rsidP="00C35AF6">
            <w:pPr>
              <w:jc w:val="both"/>
              <w:rPr>
                <w:color w:val="000000" w:themeColor="text1"/>
              </w:rPr>
            </w:pPr>
            <w:r w:rsidRPr="00073CFE">
              <w:rPr>
                <w:color w:val="000000" w:themeColor="text1"/>
              </w:rPr>
              <w:t>Univerzita Tomáše Bati ve Zlíně</w:t>
            </w:r>
          </w:p>
        </w:tc>
      </w:tr>
      <w:tr w:rsidR="00987689" w:rsidRPr="00073CFE" w14:paraId="57C0DB9C" w14:textId="77777777" w:rsidTr="003D443D">
        <w:trPr>
          <w:gridBefore w:val="1"/>
          <w:wBefore w:w="34" w:type="dxa"/>
        </w:trPr>
        <w:tc>
          <w:tcPr>
            <w:tcW w:w="2518" w:type="dxa"/>
            <w:gridSpan w:val="2"/>
            <w:shd w:val="clear" w:color="auto" w:fill="F7CAAC"/>
          </w:tcPr>
          <w:p w14:paraId="74D1370C" w14:textId="77777777" w:rsidR="00987689" w:rsidRPr="00073CFE" w:rsidRDefault="00987689" w:rsidP="00C35AF6">
            <w:pPr>
              <w:jc w:val="both"/>
              <w:rPr>
                <w:b/>
                <w:color w:val="000000" w:themeColor="text1"/>
              </w:rPr>
            </w:pPr>
            <w:r w:rsidRPr="00073CFE">
              <w:rPr>
                <w:b/>
                <w:color w:val="000000" w:themeColor="text1"/>
              </w:rPr>
              <w:t>Součást vysoké školy</w:t>
            </w:r>
          </w:p>
        </w:tc>
        <w:tc>
          <w:tcPr>
            <w:tcW w:w="7341" w:type="dxa"/>
            <w:gridSpan w:val="28"/>
          </w:tcPr>
          <w:p w14:paraId="1939C17F" w14:textId="77777777" w:rsidR="00987689" w:rsidRPr="00073CFE" w:rsidRDefault="00987689" w:rsidP="00C35AF6">
            <w:pPr>
              <w:jc w:val="both"/>
              <w:rPr>
                <w:color w:val="000000" w:themeColor="text1"/>
              </w:rPr>
            </w:pPr>
            <w:r w:rsidRPr="00073CFE">
              <w:rPr>
                <w:color w:val="000000" w:themeColor="text1"/>
              </w:rPr>
              <w:t>Fakulta managementu a ekonomiky</w:t>
            </w:r>
          </w:p>
        </w:tc>
      </w:tr>
      <w:tr w:rsidR="00987689" w:rsidRPr="00073CFE" w14:paraId="1F7FA6C8" w14:textId="77777777" w:rsidTr="003D443D">
        <w:trPr>
          <w:gridBefore w:val="1"/>
          <w:wBefore w:w="34" w:type="dxa"/>
        </w:trPr>
        <w:tc>
          <w:tcPr>
            <w:tcW w:w="2518" w:type="dxa"/>
            <w:gridSpan w:val="2"/>
            <w:shd w:val="clear" w:color="auto" w:fill="F7CAAC"/>
          </w:tcPr>
          <w:p w14:paraId="1CB5CB89" w14:textId="77777777" w:rsidR="00987689" w:rsidRPr="00073CFE" w:rsidRDefault="00987689" w:rsidP="00C35AF6">
            <w:pPr>
              <w:jc w:val="both"/>
              <w:rPr>
                <w:b/>
                <w:color w:val="000000" w:themeColor="text1"/>
              </w:rPr>
            </w:pPr>
            <w:r w:rsidRPr="00073CFE">
              <w:rPr>
                <w:b/>
                <w:color w:val="000000" w:themeColor="text1"/>
              </w:rPr>
              <w:t>Název studijního programu</w:t>
            </w:r>
          </w:p>
        </w:tc>
        <w:tc>
          <w:tcPr>
            <w:tcW w:w="7341" w:type="dxa"/>
            <w:gridSpan w:val="28"/>
          </w:tcPr>
          <w:p w14:paraId="054E14C6" w14:textId="77777777" w:rsidR="00987689" w:rsidRPr="00073CFE" w:rsidRDefault="00987689" w:rsidP="00C35AF6">
            <w:pPr>
              <w:jc w:val="both"/>
              <w:rPr>
                <w:color w:val="000000" w:themeColor="text1"/>
              </w:rPr>
            </w:pPr>
            <w:r w:rsidRPr="00073CFE">
              <w:rPr>
                <w:color w:val="000000" w:themeColor="text1"/>
              </w:rPr>
              <w:t>Ekonomika a management</w:t>
            </w:r>
          </w:p>
        </w:tc>
      </w:tr>
      <w:tr w:rsidR="00987689" w:rsidRPr="00073CFE" w14:paraId="51BD32DB" w14:textId="77777777" w:rsidTr="003D443D">
        <w:trPr>
          <w:gridBefore w:val="1"/>
          <w:wBefore w:w="34" w:type="dxa"/>
        </w:trPr>
        <w:tc>
          <w:tcPr>
            <w:tcW w:w="2518" w:type="dxa"/>
            <w:gridSpan w:val="2"/>
            <w:shd w:val="clear" w:color="auto" w:fill="F7CAAC"/>
          </w:tcPr>
          <w:p w14:paraId="7F2DF8A1" w14:textId="77777777" w:rsidR="00987689" w:rsidRPr="00073CFE" w:rsidRDefault="00987689" w:rsidP="00C35AF6">
            <w:pPr>
              <w:jc w:val="both"/>
              <w:rPr>
                <w:b/>
                <w:color w:val="000000" w:themeColor="text1"/>
              </w:rPr>
            </w:pPr>
            <w:r w:rsidRPr="00073CFE">
              <w:rPr>
                <w:b/>
                <w:color w:val="000000" w:themeColor="text1"/>
              </w:rPr>
              <w:t>Jméno a příjmení</w:t>
            </w:r>
          </w:p>
        </w:tc>
        <w:tc>
          <w:tcPr>
            <w:tcW w:w="4536" w:type="dxa"/>
            <w:gridSpan w:val="15"/>
          </w:tcPr>
          <w:p w14:paraId="21A83E9D" w14:textId="77777777" w:rsidR="00987689" w:rsidRPr="00073CFE" w:rsidRDefault="00987689" w:rsidP="007D1F7C">
            <w:pPr>
              <w:jc w:val="both"/>
              <w:rPr>
                <w:color w:val="000000" w:themeColor="text1"/>
              </w:rPr>
            </w:pPr>
            <w:r w:rsidRPr="00073CFE">
              <w:rPr>
                <w:color w:val="000000" w:themeColor="text1"/>
              </w:rPr>
              <w:t xml:space="preserve">Martin </w:t>
            </w:r>
            <w:r w:rsidR="007D1F7C" w:rsidRPr="00073CFE">
              <w:rPr>
                <w:color w:val="000000" w:themeColor="text1"/>
              </w:rPr>
              <w:t>MIKESKA</w:t>
            </w:r>
          </w:p>
        </w:tc>
        <w:tc>
          <w:tcPr>
            <w:tcW w:w="709" w:type="dxa"/>
            <w:gridSpan w:val="5"/>
            <w:shd w:val="clear" w:color="auto" w:fill="F7CAAC"/>
          </w:tcPr>
          <w:p w14:paraId="4E76C5E8" w14:textId="77777777" w:rsidR="00987689" w:rsidRPr="00073CFE" w:rsidRDefault="00987689" w:rsidP="00C35AF6">
            <w:pPr>
              <w:jc w:val="both"/>
              <w:rPr>
                <w:b/>
                <w:color w:val="000000" w:themeColor="text1"/>
              </w:rPr>
            </w:pPr>
            <w:r w:rsidRPr="00073CFE">
              <w:rPr>
                <w:b/>
                <w:color w:val="000000" w:themeColor="text1"/>
              </w:rPr>
              <w:t>Tituly</w:t>
            </w:r>
          </w:p>
        </w:tc>
        <w:tc>
          <w:tcPr>
            <w:tcW w:w="2096" w:type="dxa"/>
            <w:gridSpan w:val="8"/>
          </w:tcPr>
          <w:p w14:paraId="3D9329F3" w14:textId="77777777" w:rsidR="00987689" w:rsidRPr="00073CFE" w:rsidRDefault="00987689" w:rsidP="00C35AF6">
            <w:pPr>
              <w:jc w:val="both"/>
              <w:rPr>
                <w:color w:val="000000" w:themeColor="text1"/>
              </w:rPr>
            </w:pPr>
            <w:r w:rsidRPr="00073CFE">
              <w:rPr>
                <w:color w:val="000000" w:themeColor="text1"/>
              </w:rPr>
              <w:t>Ing. Ph.D.</w:t>
            </w:r>
          </w:p>
        </w:tc>
      </w:tr>
      <w:tr w:rsidR="00987689" w:rsidRPr="00073CFE" w14:paraId="77199403" w14:textId="77777777" w:rsidTr="003D443D">
        <w:trPr>
          <w:gridBefore w:val="1"/>
          <w:wBefore w:w="34" w:type="dxa"/>
        </w:trPr>
        <w:tc>
          <w:tcPr>
            <w:tcW w:w="2518" w:type="dxa"/>
            <w:gridSpan w:val="2"/>
            <w:shd w:val="clear" w:color="auto" w:fill="F7CAAC"/>
          </w:tcPr>
          <w:p w14:paraId="6254E4C2" w14:textId="77777777" w:rsidR="00987689" w:rsidRPr="00073CFE" w:rsidRDefault="00987689" w:rsidP="00C35AF6">
            <w:pPr>
              <w:jc w:val="both"/>
              <w:rPr>
                <w:b/>
                <w:color w:val="000000" w:themeColor="text1"/>
              </w:rPr>
            </w:pPr>
            <w:r w:rsidRPr="00073CFE">
              <w:rPr>
                <w:b/>
                <w:color w:val="000000" w:themeColor="text1"/>
              </w:rPr>
              <w:t>Rok narození</w:t>
            </w:r>
          </w:p>
        </w:tc>
        <w:tc>
          <w:tcPr>
            <w:tcW w:w="829" w:type="dxa"/>
            <w:gridSpan w:val="4"/>
          </w:tcPr>
          <w:p w14:paraId="6DD8C136" w14:textId="77777777" w:rsidR="00987689" w:rsidRPr="00073CFE" w:rsidRDefault="00987689" w:rsidP="00C35AF6">
            <w:pPr>
              <w:jc w:val="both"/>
              <w:rPr>
                <w:color w:val="000000" w:themeColor="text1"/>
              </w:rPr>
            </w:pPr>
            <w:r w:rsidRPr="00073CFE">
              <w:rPr>
                <w:color w:val="000000" w:themeColor="text1"/>
              </w:rPr>
              <w:t>1977</w:t>
            </w:r>
          </w:p>
        </w:tc>
        <w:tc>
          <w:tcPr>
            <w:tcW w:w="1721" w:type="dxa"/>
            <w:gridSpan w:val="3"/>
            <w:shd w:val="clear" w:color="auto" w:fill="F7CAAC"/>
          </w:tcPr>
          <w:p w14:paraId="2F79338C" w14:textId="77777777" w:rsidR="00987689" w:rsidRPr="00073CFE" w:rsidRDefault="00987689" w:rsidP="00C35AF6">
            <w:pPr>
              <w:jc w:val="both"/>
              <w:rPr>
                <w:b/>
                <w:color w:val="000000" w:themeColor="text1"/>
              </w:rPr>
            </w:pPr>
            <w:r w:rsidRPr="00073CFE">
              <w:rPr>
                <w:b/>
                <w:color w:val="000000" w:themeColor="text1"/>
              </w:rPr>
              <w:t>typ vztahu k VŠ</w:t>
            </w:r>
          </w:p>
        </w:tc>
        <w:tc>
          <w:tcPr>
            <w:tcW w:w="992" w:type="dxa"/>
            <w:gridSpan w:val="5"/>
          </w:tcPr>
          <w:p w14:paraId="57BB504F" w14:textId="77777777" w:rsidR="00987689" w:rsidRPr="00073CFE" w:rsidRDefault="00987689" w:rsidP="00C35AF6">
            <w:pPr>
              <w:jc w:val="both"/>
              <w:rPr>
                <w:color w:val="000000" w:themeColor="text1"/>
              </w:rPr>
            </w:pPr>
            <w:r w:rsidRPr="00073CFE">
              <w:rPr>
                <w:color w:val="000000" w:themeColor="text1"/>
              </w:rPr>
              <w:t>pp</w:t>
            </w:r>
          </w:p>
        </w:tc>
        <w:tc>
          <w:tcPr>
            <w:tcW w:w="994" w:type="dxa"/>
            <w:gridSpan w:val="3"/>
            <w:shd w:val="clear" w:color="auto" w:fill="F7CAAC"/>
          </w:tcPr>
          <w:p w14:paraId="4804C75B" w14:textId="77777777" w:rsidR="00987689" w:rsidRPr="00073CFE" w:rsidRDefault="00987689" w:rsidP="00C35AF6">
            <w:pPr>
              <w:jc w:val="both"/>
              <w:rPr>
                <w:b/>
                <w:color w:val="000000" w:themeColor="text1"/>
              </w:rPr>
            </w:pPr>
            <w:r w:rsidRPr="00073CFE">
              <w:rPr>
                <w:b/>
                <w:color w:val="000000" w:themeColor="text1"/>
              </w:rPr>
              <w:t>rozsah</w:t>
            </w:r>
          </w:p>
        </w:tc>
        <w:tc>
          <w:tcPr>
            <w:tcW w:w="709" w:type="dxa"/>
            <w:gridSpan w:val="5"/>
          </w:tcPr>
          <w:p w14:paraId="7A60D408" w14:textId="77777777" w:rsidR="00987689" w:rsidRPr="00073CFE" w:rsidRDefault="00987689" w:rsidP="00C35AF6">
            <w:pPr>
              <w:jc w:val="both"/>
              <w:rPr>
                <w:color w:val="000000" w:themeColor="text1"/>
              </w:rPr>
            </w:pPr>
            <w:r w:rsidRPr="00073CFE">
              <w:rPr>
                <w:color w:val="000000" w:themeColor="text1"/>
              </w:rPr>
              <w:t>40</w:t>
            </w:r>
          </w:p>
        </w:tc>
        <w:tc>
          <w:tcPr>
            <w:tcW w:w="709" w:type="dxa"/>
            <w:gridSpan w:val="4"/>
            <w:shd w:val="clear" w:color="auto" w:fill="F7CAAC"/>
          </w:tcPr>
          <w:p w14:paraId="6FB33F46" w14:textId="77777777" w:rsidR="00987689" w:rsidRPr="00073CFE" w:rsidRDefault="00987689" w:rsidP="00C35AF6">
            <w:pPr>
              <w:jc w:val="both"/>
              <w:rPr>
                <w:b/>
                <w:color w:val="000000" w:themeColor="text1"/>
              </w:rPr>
            </w:pPr>
            <w:r w:rsidRPr="00073CFE">
              <w:rPr>
                <w:b/>
                <w:color w:val="000000" w:themeColor="text1"/>
              </w:rPr>
              <w:t>do kdy</w:t>
            </w:r>
          </w:p>
        </w:tc>
        <w:tc>
          <w:tcPr>
            <w:tcW w:w="1387" w:type="dxa"/>
            <w:gridSpan w:val="4"/>
          </w:tcPr>
          <w:p w14:paraId="4A8F50BF" w14:textId="77777777" w:rsidR="00987689" w:rsidRPr="00073CFE" w:rsidRDefault="00987689" w:rsidP="00C35AF6">
            <w:pPr>
              <w:jc w:val="both"/>
              <w:rPr>
                <w:color w:val="000000" w:themeColor="text1"/>
              </w:rPr>
            </w:pPr>
            <w:r w:rsidRPr="00073CFE">
              <w:rPr>
                <w:color w:val="000000" w:themeColor="text1"/>
              </w:rPr>
              <w:t>N</w:t>
            </w:r>
          </w:p>
        </w:tc>
      </w:tr>
      <w:tr w:rsidR="00987689" w:rsidRPr="00073CFE" w14:paraId="30FF1FE8" w14:textId="77777777" w:rsidTr="003D443D">
        <w:trPr>
          <w:gridBefore w:val="1"/>
          <w:wBefore w:w="34" w:type="dxa"/>
        </w:trPr>
        <w:tc>
          <w:tcPr>
            <w:tcW w:w="5068" w:type="dxa"/>
            <w:gridSpan w:val="9"/>
            <w:shd w:val="clear" w:color="auto" w:fill="F7CAAC"/>
          </w:tcPr>
          <w:p w14:paraId="2B50351F" w14:textId="77777777" w:rsidR="00987689" w:rsidRPr="00073CFE" w:rsidRDefault="00987689" w:rsidP="00C35AF6">
            <w:pPr>
              <w:jc w:val="both"/>
              <w:rPr>
                <w:b/>
                <w:color w:val="000000" w:themeColor="text1"/>
              </w:rPr>
            </w:pPr>
            <w:r w:rsidRPr="00073CFE">
              <w:rPr>
                <w:b/>
                <w:color w:val="000000" w:themeColor="text1"/>
              </w:rPr>
              <w:t>Typ vztahu na součásti VŠ, která uskutečňuje st. program</w:t>
            </w:r>
          </w:p>
        </w:tc>
        <w:tc>
          <w:tcPr>
            <w:tcW w:w="992" w:type="dxa"/>
            <w:gridSpan w:val="5"/>
          </w:tcPr>
          <w:p w14:paraId="3F12ADD2" w14:textId="77777777" w:rsidR="00987689" w:rsidRPr="00073CFE" w:rsidRDefault="00987689" w:rsidP="00C35AF6">
            <w:pPr>
              <w:jc w:val="both"/>
              <w:rPr>
                <w:color w:val="000000" w:themeColor="text1"/>
              </w:rPr>
            </w:pPr>
            <w:r w:rsidRPr="00073CFE">
              <w:rPr>
                <w:color w:val="000000" w:themeColor="text1"/>
              </w:rPr>
              <w:t>pp</w:t>
            </w:r>
          </w:p>
        </w:tc>
        <w:tc>
          <w:tcPr>
            <w:tcW w:w="994" w:type="dxa"/>
            <w:gridSpan w:val="3"/>
            <w:shd w:val="clear" w:color="auto" w:fill="F7CAAC"/>
          </w:tcPr>
          <w:p w14:paraId="4AA316AC" w14:textId="77777777" w:rsidR="00987689" w:rsidRPr="00073CFE" w:rsidRDefault="00987689" w:rsidP="00C35AF6">
            <w:pPr>
              <w:jc w:val="both"/>
              <w:rPr>
                <w:b/>
                <w:color w:val="000000" w:themeColor="text1"/>
              </w:rPr>
            </w:pPr>
            <w:r w:rsidRPr="00073CFE">
              <w:rPr>
                <w:b/>
                <w:color w:val="000000" w:themeColor="text1"/>
              </w:rPr>
              <w:t>rozsah</w:t>
            </w:r>
          </w:p>
        </w:tc>
        <w:tc>
          <w:tcPr>
            <w:tcW w:w="709" w:type="dxa"/>
            <w:gridSpan w:val="5"/>
          </w:tcPr>
          <w:p w14:paraId="6DA9A5F7" w14:textId="77777777" w:rsidR="00987689" w:rsidRPr="00073CFE" w:rsidRDefault="00987689" w:rsidP="00C35AF6">
            <w:pPr>
              <w:jc w:val="both"/>
              <w:rPr>
                <w:color w:val="000000" w:themeColor="text1"/>
              </w:rPr>
            </w:pPr>
            <w:r w:rsidRPr="00073CFE">
              <w:rPr>
                <w:color w:val="000000" w:themeColor="text1"/>
              </w:rPr>
              <w:t>40</w:t>
            </w:r>
          </w:p>
        </w:tc>
        <w:tc>
          <w:tcPr>
            <w:tcW w:w="709" w:type="dxa"/>
            <w:gridSpan w:val="4"/>
            <w:shd w:val="clear" w:color="auto" w:fill="F7CAAC"/>
          </w:tcPr>
          <w:p w14:paraId="2050DAA3" w14:textId="77777777" w:rsidR="00987689" w:rsidRPr="00073CFE" w:rsidRDefault="00987689" w:rsidP="00C35AF6">
            <w:pPr>
              <w:jc w:val="both"/>
              <w:rPr>
                <w:b/>
                <w:color w:val="000000" w:themeColor="text1"/>
              </w:rPr>
            </w:pPr>
            <w:r w:rsidRPr="00073CFE">
              <w:rPr>
                <w:b/>
                <w:color w:val="000000" w:themeColor="text1"/>
              </w:rPr>
              <w:t>do kdy</w:t>
            </w:r>
          </w:p>
        </w:tc>
        <w:tc>
          <w:tcPr>
            <w:tcW w:w="1387" w:type="dxa"/>
            <w:gridSpan w:val="4"/>
          </w:tcPr>
          <w:p w14:paraId="58E053E3" w14:textId="77777777" w:rsidR="00987689" w:rsidRPr="00073CFE" w:rsidRDefault="00987689" w:rsidP="00C35AF6">
            <w:pPr>
              <w:jc w:val="both"/>
              <w:rPr>
                <w:color w:val="000000" w:themeColor="text1"/>
              </w:rPr>
            </w:pPr>
            <w:r w:rsidRPr="00073CFE">
              <w:rPr>
                <w:color w:val="000000" w:themeColor="text1"/>
              </w:rPr>
              <w:t>N</w:t>
            </w:r>
          </w:p>
        </w:tc>
      </w:tr>
      <w:tr w:rsidR="00987689" w:rsidRPr="00073CFE" w14:paraId="0D74AD73" w14:textId="77777777" w:rsidTr="003D443D">
        <w:trPr>
          <w:gridBefore w:val="1"/>
          <w:wBefore w:w="34" w:type="dxa"/>
        </w:trPr>
        <w:tc>
          <w:tcPr>
            <w:tcW w:w="6060" w:type="dxa"/>
            <w:gridSpan w:val="14"/>
            <w:shd w:val="clear" w:color="auto" w:fill="F7CAAC"/>
          </w:tcPr>
          <w:p w14:paraId="4677C519" w14:textId="77777777" w:rsidR="00987689" w:rsidRPr="00073CFE" w:rsidRDefault="00987689" w:rsidP="00C35AF6">
            <w:pPr>
              <w:jc w:val="both"/>
              <w:rPr>
                <w:color w:val="000000" w:themeColor="text1"/>
              </w:rPr>
            </w:pPr>
            <w:r w:rsidRPr="00073CFE">
              <w:rPr>
                <w:b/>
                <w:color w:val="000000" w:themeColor="text1"/>
              </w:rPr>
              <w:t>Další současná působení jako akademický pracovník na jiných VŠ</w:t>
            </w:r>
          </w:p>
        </w:tc>
        <w:tc>
          <w:tcPr>
            <w:tcW w:w="1703" w:type="dxa"/>
            <w:gridSpan w:val="8"/>
            <w:shd w:val="clear" w:color="auto" w:fill="F7CAAC"/>
          </w:tcPr>
          <w:p w14:paraId="7BD1244C" w14:textId="77777777" w:rsidR="00987689" w:rsidRPr="00073CFE" w:rsidRDefault="00987689" w:rsidP="00C35AF6">
            <w:pPr>
              <w:jc w:val="both"/>
              <w:rPr>
                <w:b/>
                <w:color w:val="000000" w:themeColor="text1"/>
              </w:rPr>
            </w:pPr>
            <w:r w:rsidRPr="00073CFE">
              <w:rPr>
                <w:b/>
                <w:color w:val="000000" w:themeColor="text1"/>
              </w:rPr>
              <w:t>typ prac. vztahu</w:t>
            </w:r>
          </w:p>
        </w:tc>
        <w:tc>
          <w:tcPr>
            <w:tcW w:w="2096" w:type="dxa"/>
            <w:gridSpan w:val="8"/>
            <w:shd w:val="clear" w:color="auto" w:fill="F7CAAC"/>
          </w:tcPr>
          <w:p w14:paraId="216A7E1C" w14:textId="77777777" w:rsidR="00987689" w:rsidRPr="00073CFE" w:rsidRDefault="00987689" w:rsidP="00C35AF6">
            <w:pPr>
              <w:jc w:val="both"/>
              <w:rPr>
                <w:b/>
                <w:color w:val="000000" w:themeColor="text1"/>
              </w:rPr>
            </w:pPr>
            <w:r w:rsidRPr="00073CFE">
              <w:rPr>
                <w:b/>
                <w:color w:val="000000" w:themeColor="text1"/>
              </w:rPr>
              <w:t>rozsah</w:t>
            </w:r>
          </w:p>
        </w:tc>
      </w:tr>
      <w:tr w:rsidR="00987689" w:rsidRPr="00073CFE" w14:paraId="04786C15" w14:textId="77777777" w:rsidTr="003D443D">
        <w:trPr>
          <w:gridBefore w:val="1"/>
          <w:wBefore w:w="34" w:type="dxa"/>
        </w:trPr>
        <w:tc>
          <w:tcPr>
            <w:tcW w:w="6060" w:type="dxa"/>
            <w:gridSpan w:val="14"/>
          </w:tcPr>
          <w:p w14:paraId="502ECDDF" w14:textId="77777777" w:rsidR="00987689" w:rsidRPr="00073CFE" w:rsidRDefault="00987689" w:rsidP="00C35AF6">
            <w:pPr>
              <w:jc w:val="both"/>
              <w:rPr>
                <w:color w:val="000000" w:themeColor="text1"/>
              </w:rPr>
            </w:pPr>
          </w:p>
        </w:tc>
        <w:tc>
          <w:tcPr>
            <w:tcW w:w="1703" w:type="dxa"/>
            <w:gridSpan w:val="8"/>
          </w:tcPr>
          <w:p w14:paraId="2E9CCD96" w14:textId="77777777" w:rsidR="00987689" w:rsidRPr="00073CFE" w:rsidRDefault="00987689" w:rsidP="00C35AF6">
            <w:pPr>
              <w:jc w:val="both"/>
              <w:rPr>
                <w:color w:val="000000" w:themeColor="text1"/>
              </w:rPr>
            </w:pPr>
          </w:p>
        </w:tc>
        <w:tc>
          <w:tcPr>
            <w:tcW w:w="2096" w:type="dxa"/>
            <w:gridSpan w:val="8"/>
          </w:tcPr>
          <w:p w14:paraId="5087CAB5" w14:textId="77777777" w:rsidR="00987689" w:rsidRPr="00073CFE" w:rsidRDefault="00987689" w:rsidP="00C35AF6">
            <w:pPr>
              <w:jc w:val="both"/>
              <w:rPr>
                <w:color w:val="000000" w:themeColor="text1"/>
              </w:rPr>
            </w:pPr>
          </w:p>
        </w:tc>
      </w:tr>
      <w:tr w:rsidR="00987689" w:rsidRPr="00073CFE" w14:paraId="64AA52F8" w14:textId="77777777" w:rsidTr="003D443D">
        <w:trPr>
          <w:gridBefore w:val="1"/>
          <w:wBefore w:w="34" w:type="dxa"/>
        </w:trPr>
        <w:tc>
          <w:tcPr>
            <w:tcW w:w="6060" w:type="dxa"/>
            <w:gridSpan w:val="14"/>
          </w:tcPr>
          <w:p w14:paraId="1AD70B71" w14:textId="77777777" w:rsidR="00987689" w:rsidRPr="00073CFE" w:rsidRDefault="00987689" w:rsidP="00C35AF6">
            <w:pPr>
              <w:jc w:val="both"/>
              <w:rPr>
                <w:color w:val="000000" w:themeColor="text1"/>
              </w:rPr>
            </w:pPr>
          </w:p>
        </w:tc>
        <w:tc>
          <w:tcPr>
            <w:tcW w:w="1703" w:type="dxa"/>
            <w:gridSpan w:val="8"/>
          </w:tcPr>
          <w:p w14:paraId="46DEAF2A" w14:textId="77777777" w:rsidR="00987689" w:rsidRPr="00073CFE" w:rsidRDefault="00987689" w:rsidP="00C35AF6">
            <w:pPr>
              <w:jc w:val="both"/>
              <w:rPr>
                <w:color w:val="000000" w:themeColor="text1"/>
              </w:rPr>
            </w:pPr>
          </w:p>
        </w:tc>
        <w:tc>
          <w:tcPr>
            <w:tcW w:w="2096" w:type="dxa"/>
            <w:gridSpan w:val="8"/>
          </w:tcPr>
          <w:p w14:paraId="67F2B22D" w14:textId="77777777" w:rsidR="00987689" w:rsidRPr="00073CFE" w:rsidRDefault="00987689" w:rsidP="00C35AF6">
            <w:pPr>
              <w:jc w:val="both"/>
              <w:rPr>
                <w:color w:val="000000" w:themeColor="text1"/>
              </w:rPr>
            </w:pPr>
          </w:p>
        </w:tc>
      </w:tr>
      <w:tr w:rsidR="00987689" w:rsidRPr="00073CFE" w14:paraId="61CC9C11" w14:textId="77777777" w:rsidTr="003D443D">
        <w:trPr>
          <w:gridBefore w:val="1"/>
          <w:wBefore w:w="34" w:type="dxa"/>
        </w:trPr>
        <w:tc>
          <w:tcPr>
            <w:tcW w:w="9859" w:type="dxa"/>
            <w:gridSpan w:val="30"/>
            <w:shd w:val="clear" w:color="auto" w:fill="F7CAAC"/>
          </w:tcPr>
          <w:p w14:paraId="753DE023" w14:textId="77777777" w:rsidR="00987689" w:rsidRPr="00073CFE" w:rsidRDefault="00987689" w:rsidP="00C35A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987689" w:rsidRPr="00073CFE" w14:paraId="7AB4FA68" w14:textId="77777777" w:rsidTr="00F72FFA">
        <w:trPr>
          <w:gridBefore w:val="1"/>
          <w:wBefore w:w="34" w:type="dxa"/>
          <w:trHeight w:val="388"/>
        </w:trPr>
        <w:tc>
          <w:tcPr>
            <w:tcW w:w="9859" w:type="dxa"/>
            <w:gridSpan w:val="30"/>
            <w:tcBorders>
              <w:top w:val="nil"/>
            </w:tcBorders>
          </w:tcPr>
          <w:p w14:paraId="018C3409" w14:textId="77777777" w:rsidR="00987689" w:rsidRPr="00073CFE" w:rsidRDefault="002526FC" w:rsidP="00C35AF6">
            <w:pPr>
              <w:jc w:val="both"/>
              <w:rPr>
                <w:color w:val="000000" w:themeColor="text1"/>
              </w:rPr>
            </w:pPr>
            <w:r>
              <w:rPr>
                <w:color w:val="000000" w:themeColor="text1"/>
              </w:rPr>
              <w:t>Digital Economy – garant, přednášející (100%)</w:t>
            </w:r>
          </w:p>
        </w:tc>
      </w:tr>
      <w:tr w:rsidR="00987689" w:rsidRPr="00073CFE" w14:paraId="2E9EFD59" w14:textId="77777777" w:rsidTr="003D443D">
        <w:trPr>
          <w:gridBefore w:val="1"/>
          <w:wBefore w:w="34" w:type="dxa"/>
        </w:trPr>
        <w:tc>
          <w:tcPr>
            <w:tcW w:w="9859" w:type="dxa"/>
            <w:gridSpan w:val="30"/>
            <w:shd w:val="clear" w:color="auto" w:fill="F7CAAC"/>
          </w:tcPr>
          <w:p w14:paraId="0BF77061" w14:textId="77777777" w:rsidR="00987689" w:rsidRPr="00073CFE" w:rsidRDefault="00987689" w:rsidP="00C35AF6">
            <w:pPr>
              <w:jc w:val="both"/>
              <w:rPr>
                <w:color w:val="000000" w:themeColor="text1"/>
              </w:rPr>
            </w:pPr>
            <w:r w:rsidRPr="00073CFE">
              <w:rPr>
                <w:b/>
                <w:color w:val="000000" w:themeColor="text1"/>
              </w:rPr>
              <w:t xml:space="preserve">Údaje o vzdělání na VŠ </w:t>
            </w:r>
          </w:p>
        </w:tc>
      </w:tr>
      <w:tr w:rsidR="00987689" w:rsidRPr="00073CFE" w14:paraId="7B2BF504" w14:textId="77777777" w:rsidTr="00F72FFA">
        <w:trPr>
          <w:gridBefore w:val="1"/>
          <w:wBefore w:w="34" w:type="dxa"/>
          <w:trHeight w:val="1446"/>
        </w:trPr>
        <w:tc>
          <w:tcPr>
            <w:tcW w:w="9859" w:type="dxa"/>
            <w:gridSpan w:val="30"/>
          </w:tcPr>
          <w:p w14:paraId="246A1D72" w14:textId="77777777" w:rsidR="00987689" w:rsidRPr="00073CFE" w:rsidRDefault="00987689" w:rsidP="00C35AF6">
            <w:pPr>
              <w:tabs>
                <w:tab w:val="left" w:pos="1418"/>
              </w:tabs>
              <w:autoSpaceDE w:val="0"/>
              <w:autoSpaceDN w:val="0"/>
              <w:adjustRightInd w:val="0"/>
              <w:ind w:left="1416" w:hanging="1416"/>
              <w:rPr>
                <w:color w:val="000000" w:themeColor="text1"/>
                <w:szCs w:val="24"/>
              </w:rPr>
            </w:pPr>
            <w:r w:rsidRPr="00073CFE">
              <w:rPr>
                <w:b/>
                <w:bCs/>
                <w:color w:val="000000" w:themeColor="text1"/>
                <w:szCs w:val="24"/>
              </w:rPr>
              <w:t xml:space="preserve">2004 – 2007: </w:t>
            </w:r>
            <w:r w:rsidRPr="00073CFE">
              <w:rPr>
                <w:color w:val="000000" w:themeColor="text1"/>
                <w:szCs w:val="24"/>
              </w:rPr>
              <w:t>Univerzita Tomáše Bati ve Zlíně, Fakulta managementu a ekonomiky, obor Ekonomika a management (</w:t>
            </w:r>
            <w:r w:rsidRPr="00073CFE">
              <w:rPr>
                <w:b/>
                <w:color w:val="000000" w:themeColor="text1"/>
                <w:szCs w:val="24"/>
              </w:rPr>
              <w:t>Ph.D.</w:t>
            </w:r>
            <w:r w:rsidRPr="00073CFE">
              <w:rPr>
                <w:color w:val="000000" w:themeColor="text1"/>
                <w:szCs w:val="24"/>
              </w:rPr>
              <w:t>)</w:t>
            </w:r>
          </w:p>
          <w:p w14:paraId="15F8574A" w14:textId="77777777" w:rsidR="00987689" w:rsidRPr="00073CFE" w:rsidRDefault="00987689" w:rsidP="00C35AF6">
            <w:pPr>
              <w:tabs>
                <w:tab w:val="left" w:pos="1418"/>
              </w:tabs>
              <w:autoSpaceDE w:val="0"/>
              <w:autoSpaceDN w:val="0"/>
              <w:adjustRightInd w:val="0"/>
              <w:ind w:left="1416" w:hanging="1416"/>
              <w:rPr>
                <w:color w:val="000000" w:themeColor="text1"/>
                <w:szCs w:val="24"/>
              </w:rPr>
            </w:pPr>
            <w:r w:rsidRPr="00073CFE">
              <w:rPr>
                <w:b/>
                <w:bCs/>
                <w:color w:val="000000" w:themeColor="text1"/>
                <w:szCs w:val="24"/>
              </w:rPr>
              <w:t xml:space="preserve">2002 – 2004: </w:t>
            </w:r>
            <w:r w:rsidRPr="00073CFE">
              <w:rPr>
                <w:color w:val="000000" w:themeColor="text1"/>
                <w:szCs w:val="24"/>
              </w:rPr>
              <w:t>Univerzita Tomáš Bati ve Zlíně, Fakulta managementu a ekonomiky, obor Ekonomika a management  (</w:t>
            </w:r>
            <w:r w:rsidRPr="00073CFE">
              <w:rPr>
                <w:b/>
                <w:color w:val="000000" w:themeColor="text1"/>
                <w:szCs w:val="24"/>
              </w:rPr>
              <w:t>Ing.</w:t>
            </w:r>
            <w:r w:rsidRPr="00073CFE">
              <w:rPr>
                <w:color w:val="000000" w:themeColor="text1"/>
                <w:szCs w:val="24"/>
              </w:rPr>
              <w:t>)</w:t>
            </w:r>
          </w:p>
          <w:p w14:paraId="73396030" w14:textId="77777777" w:rsidR="00987689" w:rsidRPr="00073CFE" w:rsidRDefault="00987689" w:rsidP="00C35AF6">
            <w:pPr>
              <w:tabs>
                <w:tab w:val="left" w:pos="1418"/>
              </w:tabs>
              <w:autoSpaceDE w:val="0"/>
              <w:autoSpaceDN w:val="0"/>
              <w:adjustRightInd w:val="0"/>
              <w:spacing w:after="360"/>
              <w:ind w:left="1418" w:hanging="1418"/>
              <w:rPr>
                <w:color w:val="000000" w:themeColor="text1"/>
                <w:szCs w:val="24"/>
              </w:rPr>
            </w:pPr>
            <w:r w:rsidRPr="00073CFE">
              <w:rPr>
                <w:b/>
                <w:bCs/>
                <w:color w:val="000000" w:themeColor="text1"/>
                <w:szCs w:val="24"/>
              </w:rPr>
              <w:t xml:space="preserve">1999 – 2002: </w:t>
            </w:r>
            <w:r w:rsidRPr="00073CFE">
              <w:rPr>
                <w:color w:val="000000" w:themeColor="text1"/>
                <w:szCs w:val="24"/>
              </w:rPr>
              <w:t>Univerzita Tomáše Bati ve Zlíně, Fakulta managementu a ekonomiky, obor Ekonomika a management (</w:t>
            </w:r>
            <w:r w:rsidRPr="00073CFE">
              <w:rPr>
                <w:b/>
                <w:color w:val="000000" w:themeColor="text1"/>
                <w:szCs w:val="24"/>
              </w:rPr>
              <w:t>Bc.</w:t>
            </w:r>
            <w:r w:rsidRPr="00073CFE">
              <w:rPr>
                <w:color w:val="000000" w:themeColor="text1"/>
                <w:szCs w:val="24"/>
              </w:rPr>
              <w:t>)</w:t>
            </w:r>
          </w:p>
        </w:tc>
      </w:tr>
      <w:tr w:rsidR="00987689" w:rsidRPr="00073CFE" w14:paraId="64C1585A" w14:textId="77777777" w:rsidTr="003D443D">
        <w:trPr>
          <w:gridBefore w:val="1"/>
          <w:wBefore w:w="34" w:type="dxa"/>
        </w:trPr>
        <w:tc>
          <w:tcPr>
            <w:tcW w:w="9859" w:type="dxa"/>
            <w:gridSpan w:val="30"/>
            <w:shd w:val="clear" w:color="auto" w:fill="F7CAAC"/>
          </w:tcPr>
          <w:p w14:paraId="606383BA" w14:textId="77777777" w:rsidR="00987689" w:rsidRPr="00073CFE" w:rsidRDefault="00987689" w:rsidP="00C35AF6">
            <w:pPr>
              <w:jc w:val="both"/>
              <w:rPr>
                <w:b/>
                <w:color w:val="000000" w:themeColor="text1"/>
              </w:rPr>
            </w:pPr>
            <w:r w:rsidRPr="00073CFE">
              <w:rPr>
                <w:b/>
                <w:color w:val="000000" w:themeColor="text1"/>
              </w:rPr>
              <w:t>Údaje o odborném působení od absolvování VŠ</w:t>
            </w:r>
          </w:p>
        </w:tc>
      </w:tr>
      <w:tr w:rsidR="00987689" w:rsidRPr="00073CFE" w14:paraId="64EA0B24" w14:textId="77777777" w:rsidTr="00F72FFA">
        <w:trPr>
          <w:gridBefore w:val="1"/>
          <w:wBefore w:w="34" w:type="dxa"/>
          <w:trHeight w:val="440"/>
        </w:trPr>
        <w:tc>
          <w:tcPr>
            <w:tcW w:w="9859" w:type="dxa"/>
            <w:gridSpan w:val="30"/>
          </w:tcPr>
          <w:p w14:paraId="6867501B" w14:textId="77777777" w:rsidR="00987689" w:rsidRPr="00073CFE" w:rsidRDefault="00987689" w:rsidP="00C35AF6">
            <w:pPr>
              <w:tabs>
                <w:tab w:val="left" w:pos="2127"/>
              </w:tabs>
              <w:autoSpaceDE w:val="0"/>
              <w:autoSpaceDN w:val="0"/>
              <w:adjustRightInd w:val="0"/>
              <w:rPr>
                <w:color w:val="000000" w:themeColor="text1"/>
                <w:szCs w:val="24"/>
              </w:rPr>
            </w:pPr>
            <w:r w:rsidRPr="00073CFE">
              <w:rPr>
                <w:b/>
                <w:color w:val="000000" w:themeColor="text1"/>
                <w:szCs w:val="24"/>
              </w:rPr>
              <w:t>2004 – dosud:</w:t>
            </w:r>
            <w:r w:rsidRPr="00073CFE">
              <w:rPr>
                <w:color w:val="000000" w:themeColor="text1"/>
                <w:szCs w:val="24"/>
              </w:rPr>
              <w:t xml:space="preserve"> UTB ve Zlíně, Fakulta managementu a ekonomiky, akademický pracovník</w:t>
            </w:r>
          </w:p>
          <w:p w14:paraId="5E790CB9" w14:textId="77777777" w:rsidR="00987689" w:rsidRPr="00073CFE" w:rsidRDefault="00987689" w:rsidP="00C35AF6">
            <w:pPr>
              <w:jc w:val="both"/>
              <w:rPr>
                <w:color w:val="000000" w:themeColor="text1"/>
              </w:rPr>
            </w:pPr>
          </w:p>
        </w:tc>
      </w:tr>
      <w:tr w:rsidR="00987689" w:rsidRPr="00073CFE" w14:paraId="6616364B" w14:textId="77777777" w:rsidTr="003D443D">
        <w:trPr>
          <w:gridBefore w:val="1"/>
          <w:wBefore w:w="34" w:type="dxa"/>
          <w:trHeight w:val="250"/>
        </w:trPr>
        <w:tc>
          <w:tcPr>
            <w:tcW w:w="9859" w:type="dxa"/>
            <w:gridSpan w:val="30"/>
            <w:shd w:val="clear" w:color="auto" w:fill="F7CAAC"/>
          </w:tcPr>
          <w:p w14:paraId="01BA608A" w14:textId="77777777" w:rsidR="00987689" w:rsidRPr="00073CFE" w:rsidRDefault="00987689" w:rsidP="00C35AF6">
            <w:pPr>
              <w:jc w:val="both"/>
              <w:rPr>
                <w:color w:val="000000" w:themeColor="text1"/>
              </w:rPr>
            </w:pPr>
            <w:r w:rsidRPr="00073CFE">
              <w:rPr>
                <w:b/>
                <w:color w:val="000000" w:themeColor="text1"/>
              </w:rPr>
              <w:t>Zkušenosti s vedením kvalifikačních a rigorózních prací</w:t>
            </w:r>
          </w:p>
        </w:tc>
      </w:tr>
      <w:tr w:rsidR="00987689" w:rsidRPr="00073CFE" w14:paraId="5F99DDDF" w14:textId="77777777" w:rsidTr="00F72FFA">
        <w:trPr>
          <w:gridBefore w:val="1"/>
          <w:wBefore w:w="34" w:type="dxa"/>
          <w:trHeight w:val="436"/>
        </w:trPr>
        <w:tc>
          <w:tcPr>
            <w:tcW w:w="9859" w:type="dxa"/>
            <w:gridSpan w:val="30"/>
          </w:tcPr>
          <w:p w14:paraId="7D2DC2DF" w14:textId="77777777" w:rsidR="00987689" w:rsidRPr="00073CFE" w:rsidRDefault="00987689" w:rsidP="00C35AF6">
            <w:pPr>
              <w:jc w:val="both"/>
              <w:rPr>
                <w:color w:val="000000" w:themeColor="text1"/>
              </w:rPr>
            </w:pPr>
            <w:r w:rsidRPr="00073CFE">
              <w:rPr>
                <w:color w:val="000000" w:themeColor="text1"/>
              </w:rPr>
              <w:t>15 bakalářských prací, 12 diplomových prací</w:t>
            </w:r>
          </w:p>
        </w:tc>
      </w:tr>
      <w:tr w:rsidR="00987689" w:rsidRPr="00073CFE" w14:paraId="7506C775" w14:textId="77777777" w:rsidTr="003D443D">
        <w:trPr>
          <w:gridBefore w:val="1"/>
          <w:wBefore w:w="34" w:type="dxa"/>
          <w:cantSplit/>
        </w:trPr>
        <w:tc>
          <w:tcPr>
            <w:tcW w:w="3347" w:type="dxa"/>
            <w:gridSpan w:val="6"/>
            <w:tcBorders>
              <w:top w:val="single" w:sz="12" w:space="0" w:color="auto"/>
            </w:tcBorders>
            <w:shd w:val="clear" w:color="auto" w:fill="F7CAAC"/>
          </w:tcPr>
          <w:p w14:paraId="2CE18D67" w14:textId="77777777" w:rsidR="00987689" w:rsidRPr="00073CFE" w:rsidRDefault="00987689" w:rsidP="00C35AF6">
            <w:pPr>
              <w:jc w:val="both"/>
              <w:rPr>
                <w:color w:val="000000" w:themeColor="text1"/>
              </w:rPr>
            </w:pPr>
            <w:r w:rsidRPr="00073CFE">
              <w:rPr>
                <w:b/>
                <w:color w:val="000000" w:themeColor="text1"/>
              </w:rPr>
              <w:t xml:space="preserve">Obor habilitačního řízení </w:t>
            </w:r>
          </w:p>
        </w:tc>
        <w:tc>
          <w:tcPr>
            <w:tcW w:w="2245" w:type="dxa"/>
            <w:gridSpan w:val="5"/>
            <w:tcBorders>
              <w:top w:val="single" w:sz="12" w:space="0" w:color="auto"/>
            </w:tcBorders>
            <w:shd w:val="clear" w:color="auto" w:fill="F7CAAC"/>
          </w:tcPr>
          <w:p w14:paraId="63FA76A4" w14:textId="77777777" w:rsidR="00987689" w:rsidRPr="00073CFE" w:rsidRDefault="00987689" w:rsidP="00C35AF6">
            <w:pPr>
              <w:jc w:val="both"/>
              <w:rPr>
                <w:color w:val="000000" w:themeColor="text1"/>
              </w:rPr>
            </w:pPr>
            <w:r w:rsidRPr="00073CFE">
              <w:rPr>
                <w:b/>
                <w:color w:val="000000" w:themeColor="text1"/>
              </w:rPr>
              <w:t>Rok udělení hodnosti</w:t>
            </w:r>
          </w:p>
        </w:tc>
        <w:tc>
          <w:tcPr>
            <w:tcW w:w="2248" w:type="dxa"/>
            <w:gridSpan w:val="12"/>
            <w:tcBorders>
              <w:top w:val="single" w:sz="12" w:space="0" w:color="auto"/>
              <w:right w:val="single" w:sz="12" w:space="0" w:color="auto"/>
            </w:tcBorders>
            <w:shd w:val="clear" w:color="auto" w:fill="F7CAAC"/>
          </w:tcPr>
          <w:p w14:paraId="1AA663B2" w14:textId="77777777" w:rsidR="00987689" w:rsidRPr="00073CFE" w:rsidRDefault="00987689" w:rsidP="00C35AF6">
            <w:pPr>
              <w:jc w:val="both"/>
              <w:rPr>
                <w:color w:val="000000" w:themeColor="text1"/>
              </w:rPr>
            </w:pPr>
            <w:r w:rsidRPr="00073CFE">
              <w:rPr>
                <w:b/>
                <w:color w:val="000000" w:themeColor="text1"/>
              </w:rPr>
              <w:t>Řízení konáno na VŠ</w:t>
            </w:r>
          </w:p>
        </w:tc>
        <w:tc>
          <w:tcPr>
            <w:tcW w:w="2019" w:type="dxa"/>
            <w:gridSpan w:val="7"/>
            <w:tcBorders>
              <w:top w:val="single" w:sz="12" w:space="0" w:color="auto"/>
              <w:left w:val="single" w:sz="12" w:space="0" w:color="auto"/>
            </w:tcBorders>
            <w:shd w:val="clear" w:color="auto" w:fill="F7CAAC"/>
          </w:tcPr>
          <w:p w14:paraId="7C4B6FA3" w14:textId="77777777" w:rsidR="00987689" w:rsidRPr="00073CFE" w:rsidRDefault="00987689" w:rsidP="00C35AF6">
            <w:pPr>
              <w:jc w:val="both"/>
              <w:rPr>
                <w:b/>
                <w:color w:val="000000" w:themeColor="text1"/>
              </w:rPr>
            </w:pPr>
            <w:r w:rsidRPr="00073CFE">
              <w:rPr>
                <w:b/>
                <w:color w:val="000000" w:themeColor="text1"/>
              </w:rPr>
              <w:t>Ohlasy publikací</w:t>
            </w:r>
          </w:p>
        </w:tc>
      </w:tr>
      <w:tr w:rsidR="00987689" w:rsidRPr="00073CFE" w14:paraId="349B7D04" w14:textId="77777777" w:rsidTr="003D443D">
        <w:trPr>
          <w:gridBefore w:val="1"/>
          <w:wBefore w:w="34" w:type="dxa"/>
          <w:cantSplit/>
        </w:trPr>
        <w:tc>
          <w:tcPr>
            <w:tcW w:w="3347" w:type="dxa"/>
            <w:gridSpan w:val="6"/>
          </w:tcPr>
          <w:p w14:paraId="201ECE77" w14:textId="77777777" w:rsidR="00987689" w:rsidRPr="00073CFE" w:rsidRDefault="00987689" w:rsidP="00C35AF6">
            <w:pPr>
              <w:jc w:val="both"/>
              <w:rPr>
                <w:color w:val="000000" w:themeColor="text1"/>
              </w:rPr>
            </w:pPr>
          </w:p>
        </w:tc>
        <w:tc>
          <w:tcPr>
            <w:tcW w:w="2245" w:type="dxa"/>
            <w:gridSpan w:val="5"/>
          </w:tcPr>
          <w:p w14:paraId="58E3618D" w14:textId="77777777" w:rsidR="00987689" w:rsidRPr="00073CFE" w:rsidRDefault="00987689" w:rsidP="00C35AF6">
            <w:pPr>
              <w:jc w:val="both"/>
              <w:rPr>
                <w:color w:val="000000" w:themeColor="text1"/>
              </w:rPr>
            </w:pPr>
          </w:p>
        </w:tc>
        <w:tc>
          <w:tcPr>
            <w:tcW w:w="2248" w:type="dxa"/>
            <w:gridSpan w:val="12"/>
            <w:tcBorders>
              <w:right w:val="single" w:sz="12" w:space="0" w:color="auto"/>
            </w:tcBorders>
          </w:tcPr>
          <w:p w14:paraId="26225283" w14:textId="77777777" w:rsidR="00987689" w:rsidRPr="00073CFE" w:rsidRDefault="00987689" w:rsidP="00C35AF6">
            <w:pPr>
              <w:jc w:val="both"/>
              <w:rPr>
                <w:color w:val="000000" w:themeColor="text1"/>
              </w:rPr>
            </w:pPr>
          </w:p>
        </w:tc>
        <w:tc>
          <w:tcPr>
            <w:tcW w:w="632" w:type="dxa"/>
            <w:gridSpan w:val="3"/>
            <w:tcBorders>
              <w:left w:val="single" w:sz="12" w:space="0" w:color="auto"/>
            </w:tcBorders>
            <w:shd w:val="clear" w:color="auto" w:fill="F7CAAC"/>
          </w:tcPr>
          <w:p w14:paraId="0DC441D6" w14:textId="77777777" w:rsidR="00987689" w:rsidRPr="00073CFE" w:rsidRDefault="00987689" w:rsidP="00C35AF6">
            <w:pPr>
              <w:jc w:val="both"/>
              <w:rPr>
                <w:color w:val="000000" w:themeColor="text1"/>
              </w:rPr>
            </w:pPr>
            <w:r w:rsidRPr="00073CFE">
              <w:rPr>
                <w:b/>
                <w:color w:val="000000" w:themeColor="text1"/>
              </w:rPr>
              <w:t>WOS</w:t>
            </w:r>
          </w:p>
        </w:tc>
        <w:tc>
          <w:tcPr>
            <w:tcW w:w="693" w:type="dxa"/>
            <w:gridSpan w:val="2"/>
            <w:shd w:val="clear" w:color="auto" w:fill="F7CAAC"/>
          </w:tcPr>
          <w:p w14:paraId="3D1E64D7" w14:textId="77777777" w:rsidR="00987689" w:rsidRPr="00073CFE" w:rsidRDefault="00987689" w:rsidP="00C35AF6">
            <w:pPr>
              <w:jc w:val="both"/>
              <w:rPr>
                <w:color w:val="000000" w:themeColor="text1"/>
                <w:sz w:val="18"/>
              </w:rPr>
            </w:pPr>
            <w:r w:rsidRPr="00073CFE">
              <w:rPr>
                <w:b/>
                <w:color w:val="000000" w:themeColor="text1"/>
                <w:sz w:val="18"/>
              </w:rPr>
              <w:t>Scopus</w:t>
            </w:r>
          </w:p>
        </w:tc>
        <w:tc>
          <w:tcPr>
            <w:tcW w:w="694" w:type="dxa"/>
            <w:gridSpan w:val="2"/>
            <w:shd w:val="clear" w:color="auto" w:fill="F7CAAC"/>
          </w:tcPr>
          <w:p w14:paraId="520F6B7D" w14:textId="77777777" w:rsidR="00987689" w:rsidRPr="00073CFE" w:rsidRDefault="00987689" w:rsidP="00C35AF6">
            <w:pPr>
              <w:jc w:val="both"/>
              <w:rPr>
                <w:color w:val="000000" w:themeColor="text1"/>
              </w:rPr>
            </w:pPr>
            <w:r w:rsidRPr="00073CFE">
              <w:rPr>
                <w:b/>
                <w:color w:val="000000" w:themeColor="text1"/>
                <w:sz w:val="18"/>
              </w:rPr>
              <w:t>ostatní</w:t>
            </w:r>
          </w:p>
        </w:tc>
      </w:tr>
      <w:tr w:rsidR="00987689" w:rsidRPr="00073CFE" w14:paraId="51BA7EA8" w14:textId="77777777" w:rsidTr="003D443D">
        <w:trPr>
          <w:gridBefore w:val="1"/>
          <w:wBefore w:w="34" w:type="dxa"/>
          <w:cantSplit/>
          <w:trHeight w:val="70"/>
        </w:trPr>
        <w:tc>
          <w:tcPr>
            <w:tcW w:w="3347" w:type="dxa"/>
            <w:gridSpan w:val="6"/>
            <w:shd w:val="clear" w:color="auto" w:fill="F7CAAC"/>
          </w:tcPr>
          <w:p w14:paraId="4C17DDCA" w14:textId="77777777" w:rsidR="00987689" w:rsidRPr="00073CFE" w:rsidRDefault="00987689" w:rsidP="00C35AF6">
            <w:pPr>
              <w:jc w:val="both"/>
              <w:rPr>
                <w:color w:val="000000" w:themeColor="text1"/>
              </w:rPr>
            </w:pPr>
            <w:r w:rsidRPr="00073CFE">
              <w:rPr>
                <w:b/>
                <w:color w:val="000000" w:themeColor="text1"/>
              </w:rPr>
              <w:t>Obor jmenovacího řízení</w:t>
            </w:r>
          </w:p>
        </w:tc>
        <w:tc>
          <w:tcPr>
            <w:tcW w:w="2245" w:type="dxa"/>
            <w:gridSpan w:val="5"/>
            <w:shd w:val="clear" w:color="auto" w:fill="F7CAAC"/>
          </w:tcPr>
          <w:p w14:paraId="4AA47855" w14:textId="77777777" w:rsidR="00987689" w:rsidRPr="00073CFE" w:rsidRDefault="00987689" w:rsidP="00C35AF6">
            <w:pPr>
              <w:jc w:val="both"/>
              <w:rPr>
                <w:color w:val="000000" w:themeColor="text1"/>
              </w:rPr>
            </w:pPr>
            <w:r w:rsidRPr="00073CFE">
              <w:rPr>
                <w:b/>
                <w:color w:val="000000" w:themeColor="text1"/>
              </w:rPr>
              <w:t>Rok udělení hodnosti</w:t>
            </w:r>
          </w:p>
        </w:tc>
        <w:tc>
          <w:tcPr>
            <w:tcW w:w="2248" w:type="dxa"/>
            <w:gridSpan w:val="12"/>
            <w:tcBorders>
              <w:right w:val="single" w:sz="12" w:space="0" w:color="auto"/>
            </w:tcBorders>
            <w:shd w:val="clear" w:color="auto" w:fill="F7CAAC"/>
          </w:tcPr>
          <w:p w14:paraId="22A92893" w14:textId="77777777" w:rsidR="00987689" w:rsidRPr="00073CFE" w:rsidRDefault="00987689" w:rsidP="00C35AF6">
            <w:pPr>
              <w:jc w:val="both"/>
              <w:rPr>
                <w:color w:val="000000" w:themeColor="text1"/>
              </w:rPr>
            </w:pPr>
            <w:r w:rsidRPr="00073CFE">
              <w:rPr>
                <w:b/>
                <w:color w:val="000000" w:themeColor="text1"/>
              </w:rPr>
              <w:t>Řízení konáno na VŠ</w:t>
            </w:r>
          </w:p>
        </w:tc>
        <w:tc>
          <w:tcPr>
            <w:tcW w:w="632" w:type="dxa"/>
            <w:gridSpan w:val="3"/>
            <w:vMerge w:val="restart"/>
            <w:tcBorders>
              <w:left w:val="single" w:sz="12" w:space="0" w:color="auto"/>
            </w:tcBorders>
          </w:tcPr>
          <w:p w14:paraId="4E86651F" w14:textId="77777777" w:rsidR="00987689" w:rsidRPr="00073CFE" w:rsidRDefault="00987689" w:rsidP="00C35AF6">
            <w:pPr>
              <w:jc w:val="both"/>
              <w:rPr>
                <w:b/>
                <w:color w:val="000000" w:themeColor="text1"/>
              </w:rPr>
            </w:pPr>
          </w:p>
        </w:tc>
        <w:tc>
          <w:tcPr>
            <w:tcW w:w="693" w:type="dxa"/>
            <w:gridSpan w:val="2"/>
            <w:vMerge w:val="restart"/>
          </w:tcPr>
          <w:p w14:paraId="14E22850" w14:textId="77777777" w:rsidR="00987689" w:rsidRPr="00073CFE" w:rsidRDefault="00987689" w:rsidP="00C35AF6">
            <w:pPr>
              <w:jc w:val="both"/>
              <w:rPr>
                <w:b/>
                <w:color w:val="000000" w:themeColor="text1"/>
              </w:rPr>
            </w:pPr>
          </w:p>
        </w:tc>
        <w:tc>
          <w:tcPr>
            <w:tcW w:w="694" w:type="dxa"/>
            <w:gridSpan w:val="2"/>
            <w:vMerge w:val="restart"/>
          </w:tcPr>
          <w:p w14:paraId="43313491" w14:textId="77777777" w:rsidR="00987689" w:rsidRPr="00073CFE" w:rsidRDefault="00987689" w:rsidP="00C35AF6">
            <w:pPr>
              <w:jc w:val="both"/>
              <w:rPr>
                <w:b/>
                <w:color w:val="000000" w:themeColor="text1"/>
              </w:rPr>
            </w:pPr>
          </w:p>
        </w:tc>
      </w:tr>
      <w:tr w:rsidR="00987689" w:rsidRPr="00073CFE" w14:paraId="145F5781" w14:textId="77777777" w:rsidTr="003D443D">
        <w:trPr>
          <w:gridBefore w:val="1"/>
          <w:wBefore w:w="34" w:type="dxa"/>
          <w:trHeight w:val="205"/>
        </w:trPr>
        <w:tc>
          <w:tcPr>
            <w:tcW w:w="3347" w:type="dxa"/>
            <w:gridSpan w:val="6"/>
          </w:tcPr>
          <w:p w14:paraId="7A99E704" w14:textId="77777777" w:rsidR="00987689" w:rsidRPr="00073CFE" w:rsidRDefault="00987689" w:rsidP="00C35AF6">
            <w:pPr>
              <w:jc w:val="both"/>
              <w:rPr>
                <w:color w:val="000000" w:themeColor="text1"/>
              </w:rPr>
            </w:pPr>
          </w:p>
        </w:tc>
        <w:tc>
          <w:tcPr>
            <w:tcW w:w="2245" w:type="dxa"/>
            <w:gridSpan w:val="5"/>
          </w:tcPr>
          <w:p w14:paraId="7D408B8C" w14:textId="77777777" w:rsidR="00987689" w:rsidRPr="00073CFE" w:rsidRDefault="00987689" w:rsidP="00C35AF6">
            <w:pPr>
              <w:jc w:val="both"/>
              <w:rPr>
                <w:color w:val="000000" w:themeColor="text1"/>
              </w:rPr>
            </w:pPr>
          </w:p>
        </w:tc>
        <w:tc>
          <w:tcPr>
            <w:tcW w:w="2248" w:type="dxa"/>
            <w:gridSpan w:val="12"/>
            <w:tcBorders>
              <w:right w:val="single" w:sz="12" w:space="0" w:color="auto"/>
            </w:tcBorders>
          </w:tcPr>
          <w:p w14:paraId="303666E2" w14:textId="77777777" w:rsidR="00987689" w:rsidRPr="00073CFE" w:rsidRDefault="00987689" w:rsidP="00C35AF6">
            <w:pPr>
              <w:jc w:val="both"/>
              <w:rPr>
                <w:color w:val="000000" w:themeColor="text1"/>
              </w:rPr>
            </w:pPr>
          </w:p>
        </w:tc>
        <w:tc>
          <w:tcPr>
            <w:tcW w:w="632" w:type="dxa"/>
            <w:gridSpan w:val="3"/>
            <w:vMerge/>
            <w:tcBorders>
              <w:left w:val="single" w:sz="12" w:space="0" w:color="auto"/>
            </w:tcBorders>
            <w:vAlign w:val="center"/>
          </w:tcPr>
          <w:p w14:paraId="3215AAAB" w14:textId="77777777" w:rsidR="00987689" w:rsidRPr="00073CFE" w:rsidRDefault="00987689" w:rsidP="00C35AF6">
            <w:pPr>
              <w:rPr>
                <w:b/>
                <w:color w:val="000000" w:themeColor="text1"/>
              </w:rPr>
            </w:pPr>
          </w:p>
        </w:tc>
        <w:tc>
          <w:tcPr>
            <w:tcW w:w="693" w:type="dxa"/>
            <w:gridSpan w:val="2"/>
            <w:vMerge/>
            <w:vAlign w:val="center"/>
          </w:tcPr>
          <w:p w14:paraId="04412F4D" w14:textId="77777777" w:rsidR="00987689" w:rsidRPr="00073CFE" w:rsidRDefault="00987689" w:rsidP="00C35AF6">
            <w:pPr>
              <w:rPr>
                <w:b/>
                <w:color w:val="000000" w:themeColor="text1"/>
              </w:rPr>
            </w:pPr>
          </w:p>
        </w:tc>
        <w:tc>
          <w:tcPr>
            <w:tcW w:w="694" w:type="dxa"/>
            <w:gridSpan w:val="2"/>
            <w:vMerge/>
            <w:vAlign w:val="center"/>
          </w:tcPr>
          <w:p w14:paraId="53C053E5" w14:textId="77777777" w:rsidR="00987689" w:rsidRPr="00073CFE" w:rsidRDefault="00987689" w:rsidP="00C35AF6">
            <w:pPr>
              <w:rPr>
                <w:b/>
                <w:color w:val="000000" w:themeColor="text1"/>
              </w:rPr>
            </w:pPr>
          </w:p>
        </w:tc>
      </w:tr>
      <w:tr w:rsidR="00987689" w:rsidRPr="00073CFE" w14:paraId="02480F2D" w14:textId="77777777" w:rsidTr="003D443D">
        <w:trPr>
          <w:gridBefore w:val="1"/>
          <w:wBefore w:w="34" w:type="dxa"/>
        </w:trPr>
        <w:tc>
          <w:tcPr>
            <w:tcW w:w="9859" w:type="dxa"/>
            <w:gridSpan w:val="30"/>
            <w:shd w:val="clear" w:color="auto" w:fill="F7CAAC"/>
          </w:tcPr>
          <w:p w14:paraId="28ACA524" w14:textId="77777777" w:rsidR="00987689" w:rsidRPr="00073CFE" w:rsidRDefault="00987689" w:rsidP="00C35A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987689" w:rsidRPr="00073CFE" w14:paraId="0EFDD0F3" w14:textId="77777777" w:rsidTr="003D443D">
        <w:trPr>
          <w:gridBefore w:val="1"/>
          <w:wBefore w:w="34" w:type="dxa"/>
          <w:trHeight w:val="2347"/>
        </w:trPr>
        <w:tc>
          <w:tcPr>
            <w:tcW w:w="9859" w:type="dxa"/>
            <w:gridSpan w:val="30"/>
          </w:tcPr>
          <w:p w14:paraId="217AF48F" w14:textId="77777777" w:rsidR="00987689" w:rsidRPr="00073CFE" w:rsidRDefault="00987689" w:rsidP="00C35AF6">
            <w:pPr>
              <w:rPr>
                <w:color w:val="000000" w:themeColor="text1"/>
              </w:rPr>
            </w:pPr>
            <w:r w:rsidRPr="00073CFE">
              <w:rPr>
                <w:color w:val="000000" w:themeColor="text1"/>
              </w:rPr>
              <w:t xml:space="preserve">TUČKOVÁ, Zuzana, HAUGE, Olav, HRABAL, Martin, JURIGOVÁ, Zuzana, JELÍNKOVÁ, Darina, MIKESKA, Martin, PAPADAKI, Šárka, SLINTÁK, Karel, TRČKA, Lukáš, SOLENES, Oskar. The Social Economy, Social Enterprises and outline of sustainability. Praha: Wolters Kluwer, 2016. 152s. 1. ISBN 978-80-7552-459-1. </w:t>
            </w:r>
          </w:p>
          <w:p w14:paraId="0504E92C" w14:textId="77777777" w:rsidR="00987689" w:rsidRPr="00073CFE" w:rsidRDefault="00987689" w:rsidP="00C35AF6">
            <w:pPr>
              <w:rPr>
                <w:color w:val="000000" w:themeColor="text1"/>
              </w:rPr>
            </w:pPr>
            <w:r w:rsidRPr="00073CFE">
              <w:rPr>
                <w:color w:val="000000" w:themeColor="text1"/>
              </w:rPr>
              <w:t xml:space="preserve">HUNČOVÁ, Magdalena, MIKESKA, Martin. The Changing Role of Cooperatives. In </w:t>
            </w:r>
            <w:r w:rsidRPr="00073CFE">
              <w:rPr>
                <w:i/>
                <w:iCs/>
                <w:color w:val="000000" w:themeColor="text1"/>
              </w:rPr>
              <w:t>Cooperative Institutions in European Countries</w:t>
            </w:r>
            <w:r w:rsidRPr="00073CFE">
              <w:rPr>
                <w:color w:val="000000" w:themeColor="text1"/>
              </w:rPr>
              <w:t xml:space="preserve">. Cham: Springer International Publishing AG, 2016, s. 269-282. ISBN 978-3-319-28783-6. </w:t>
            </w:r>
          </w:p>
          <w:p w14:paraId="2871F196" w14:textId="77777777" w:rsidR="00987689" w:rsidRPr="00073CFE" w:rsidRDefault="00987689" w:rsidP="00C35AF6">
            <w:pPr>
              <w:rPr>
                <w:color w:val="000000" w:themeColor="text1"/>
              </w:rPr>
            </w:pPr>
            <w:r w:rsidRPr="00073CFE">
              <w:rPr>
                <w:color w:val="000000" w:themeColor="text1"/>
              </w:rPr>
              <w:t xml:space="preserve">TUČEK, David, MIKESKA, Martin. Business Process Management – New Result of Quantitative Research in Czech Republic. In </w:t>
            </w:r>
            <w:r w:rsidRPr="00073CFE">
              <w:rPr>
                <w:i/>
                <w:iCs/>
                <w:color w:val="000000" w:themeColor="text1"/>
              </w:rPr>
              <w:t>Proceedings of the 7th International Scientific Conference Finance and the Performance of Firms in Science, Education and Practice</w:t>
            </w:r>
            <w:r w:rsidRPr="00073CFE">
              <w:rPr>
                <w:color w:val="000000" w:themeColor="text1"/>
              </w:rPr>
              <w:t xml:space="preserve">. Zlín: Fakulta managementu a ekonomiky, UTB ve Zlíně, 2015, s. 1566-1581. ISBN 978-80-7454-482-8. </w:t>
            </w:r>
          </w:p>
          <w:p w14:paraId="364DCE9A" w14:textId="77777777" w:rsidR="00987689" w:rsidRPr="00073CFE" w:rsidRDefault="00987689" w:rsidP="00C35AF6">
            <w:pPr>
              <w:rPr>
                <w:color w:val="000000" w:themeColor="text1"/>
              </w:rPr>
            </w:pPr>
            <w:r w:rsidRPr="00073CFE">
              <w:rPr>
                <w:color w:val="000000" w:themeColor="text1"/>
              </w:rPr>
              <w:t xml:space="preserve">MATOŠKOVÁ, Jana, MIKESKA, Martin, POLČÁKOVÁ, Martina, SOBOTKOVÁ, Eliška, JURÁSEK, Martin, BAŇAŘOVÁ, Michaela. Knowledge Sharing as a Competitive Advantage of SMEs. In </w:t>
            </w:r>
            <w:r w:rsidRPr="00073CFE">
              <w:rPr>
                <w:i/>
                <w:iCs/>
                <w:color w:val="000000" w:themeColor="text1"/>
              </w:rPr>
              <w:t>Creating Global Competitive Economies: 2020 Vision Planning &amp; Implementation</w:t>
            </w:r>
            <w:r w:rsidRPr="00073CFE">
              <w:rPr>
                <w:color w:val="000000" w:themeColor="text1"/>
              </w:rPr>
              <w:t xml:space="preserve">. Rome, Italy: IBIMA Publishing, 2013, s. 856-869. ISBN 978-0-9860419-1-4. </w:t>
            </w:r>
          </w:p>
          <w:p w14:paraId="3BE9CBD5" w14:textId="77777777" w:rsidR="00987689" w:rsidRDefault="00987689" w:rsidP="00C35AF6">
            <w:pPr>
              <w:rPr>
                <w:ins w:id="1526" w:author="Bronislava Neubauerová" w:date="2020-08-25T13:36:00Z"/>
                <w:color w:val="000000" w:themeColor="text1"/>
              </w:rPr>
            </w:pPr>
            <w:r w:rsidRPr="00073CFE">
              <w:rPr>
                <w:color w:val="000000" w:themeColor="text1"/>
              </w:rPr>
              <w:t xml:space="preserve">MIKESKA, Martin. Tomáš Bat'a's social engineering principles as a way out of the current economic crisis. </w:t>
            </w:r>
            <w:r w:rsidRPr="00073CFE">
              <w:rPr>
                <w:i/>
                <w:iCs/>
                <w:color w:val="000000" w:themeColor="text1"/>
              </w:rPr>
              <w:t>Change Management</w:t>
            </w:r>
            <w:r w:rsidRPr="00073CFE">
              <w:rPr>
                <w:color w:val="000000" w:themeColor="text1"/>
              </w:rPr>
              <w:t xml:space="preserve">, 2013, roč. 12, č. 3, s. 7-16. ISSN 2327-798X. </w:t>
            </w:r>
          </w:p>
          <w:p w14:paraId="133D73F6" w14:textId="77777777" w:rsidR="007C3806" w:rsidRDefault="007C3806" w:rsidP="007C3806">
            <w:pPr>
              <w:rPr>
                <w:ins w:id="1527" w:author="Bronislava Neubauerová" w:date="2020-08-25T13:36:00Z"/>
              </w:rPr>
            </w:pPr>
            <w:ins w:id="1528" w:author="Bronislava Neubauerová" w:date="2020-08-25T13:36:00Z">
              <w:r>
                <w:t>Řešené projekty:</w:t>
              </w:r>
            </w:ins>
          </w:p>
          <w:p w14:paraId="61FBABE1" w14:textId="37966615" w:rsidR="007C3806" w:rsidRPr="00073CFE" w:rsidRDefault="007C3806" w:rsidP="007C3806">
            <w:pPr>
              <w:rPr>
                <w:b/>
                <w:color w:val="000000" w:themeColor="text1"/>
              </w:rPr>
            </w:pPr>
            <w:ins w:id="1529" w:author="Bronislava Neubauerová" w:date="2020-08-25T13:36:00Z">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ins>
          </w:p>
        </w:tc>
      </w:tr>
      <w:tr w:rsidR="00073CFE" w:rsidRPr="00073CFE" w14:paraId="1FA025D9" w14:textId="77777777" w:rsidTr="003D443D">
        <w:trPr>
          <w:gridBefore w:val="1"/>
          <w:wBefore w:w="34" w:type="dxa"/>
          <w:trHeight w:val="218"/>
        </w:trPr>
        <w:tc>
          <w:tcPr>
            <w:tcW w:w="9859" w:type="dxa"/>
            <w:gridSpan w:val="30"/>
            <w:shd w:val="clear" w:color="auto" w:fill="F7CAAC"/>
          </w:tcPr>
          <w:p w14:paraId="3A45B792" w14:textId="77777777" w:rsidR="00987689" w:rsidRPr="00073CFE" w:rsidRDefault="00987689" w:rsidP="00C35AF6">
            <w:pPr>
              <w:rPr>
                <w:b/>
                <w:color w:val="000000" w:themeColor="text1"/>
              </w:rPr>
            </w:pPr>
            <w:r w:rsidRPr="00073CFE">
              <w:rPr>
                <w:b/>
                <w:color w:val="000000" w:themeColor="text1"/>
              </w:rPr>
              <w:t>Působení v zahraničí</w:t>
            </w:r>
          </w:p>
        </w:tc>
      </w:tr>
      <w:tr w:rsidR="00073CFE" w:rsidRPr="00073CFE" w14:paraId="5B6872EE" w14:textId="77777777" w:rsidTr="003D443D">
        <w:trPr>
          <w:gridBefore w:val="1"/>
          <w:wBefore w:w="34" w:type="dxa"/>
          <w:trHeight w:val="328"/>
        </w:trPr>
        <w:tc>
          <w:tcPr>
            <w:tcW w:w="9859" w:type="dxa"/>
            <w:gridSpan w:val="30"/>
          </w:tcPr>
          <w:p w14:paraId="5DD8A616" w14:textId="77777777" w:rsidR="00987689" w:rsidRPr="00073CFE" w:rsidRDefault="007D1F7C" w:rsidP="007D1F7C">
            <w:pPr>
              <w:rPr>
                <w:color w:val="000000" w:themeColor="text1"/>
              </w:rPr>
            </w:pPr>
            <w:r w:rsidRPr="00073CFE">
              <w:rPr>
                <w:color w:val="000000" w:themeColor="text1"/>
              </w:rPr>
              <w:t xml:space="preserve">Srpen – prosinec </w:t>
            </w:r>
            <w:r w:rsidR="00987689" w:rsidRPr="00073CFE">
              <w:rPr>
                <w:color w:val="000000" w:themeColor="text1"/>
              </w:rPr>
              <w:t>2014</w:t>
            </w:r>
            <w:r w:rsidR="00987689" w:rsidRPr="00073CFE">
              <w:rPr>
                <w:color w:val="000000" w:themeColor="text1"/>
              </w:rPr>
              <w:tab/>
              <w:t>University of Pittsburgh, PA, USA – Ruth Crawford Mitchell Fellowship</w:t>
            </w:r>
          </w:p>
        </w:tc>
      </w:tr>
      <w:tr w:rsidR="00987689" w:rsidRPr="00073CFE" w14:paraId="1D1A7A52" w14:textId="77777777" w:rsidTr="003D443D">
        <w:trPr>
          <w:gridBefore w:val="1"/>
          <w:wBefore w:w="34" w:type="dxa"/>
          <w:cantSplit/>
          <w:trHeight w:val="470"/>
        </w:trPr>
        <w:tc>
          <w:tcPr>
            <w:tcW w:w="2518" w:type="dxa"/>
            <w:gridSpan w:val="2"/>
            <w:shd w:val="clear" w:color="auto" w:fill="F7CAAC"/>
          </w:tcPr>
          <w:p w14:paraId="510E059A" w14:textId="77777777" w:rsidR="00987689" w:rsidRPr="00073CFE" w:rsidRDefault="00987689" w:rsidP="00C35AF6">
            <w:pPr>
              <w:jc w:val="both"/>
              <w:rPr>
                <w:b/>
                <w:color w:val="000000" w:themeColor="text1"/>
              </w:rPr>
            </w:pPr>
            <w:r w:rsidRPr="00073CFE">
              <w:rPr>
                <w:b/>
                <w:color w:val="000000" w:themeColor="text1"/>
              </w:rPr>
              <w:t xml:space="preserve">Podpis </w:t>
            </w:r>
          </w:p>
        </w:tc>
        <w:tc>
          <w:tcPr>
            <w:tcW w:w="4536" w:type="dxa"/>
            <w:gridSpan w:val="15"/>
          </w:tcPr>
          <w:p w14:paraId="21F9C96D" w14:textId="77777777" w:rsidR="00987689" w:rsidRPr="00073CFE" w:rsidRDefault="00987689" w:rsidP="00C35AF6">
            <w:pPr>
              <w:jc w:val="both"/>
              <w:rPr>
                <w:color w:val="000000" w:themeColor="text1"/>
              </w:rPr>
            </w:pPr>
          </w:p>
        </w:tc>
        <w:tc>
          <w:tcPr>
            <w:tcW w:w="786" w:type="dxa"/>
            <w:gridSpan w:val="6"/>
            <w:shd w:val="clear" w:color="auto" w:fill="F7CAAC"/>
          </w:tcPr>
          <w:p w14:paraId="06B12455" w14:textId="77777777" w:rsidR="00987689" w:rsidRPr="00073CFE" w:rsidRDefault="00987689" w:rsidP="00C35AF6">
            <w:pPr>
              <w:jc w:val="both"/>
              <w:rPr>
                <w:color w:val="000000" w:themeColor="text1"/>
              </w:rPr>
            </w:pPr>
            <w:r w:rsidRPr="00073CFE">
              <w:rPr>
                <w:b/>
                <w:color w:val="000000" w:themeColor="text1"/>
              </w:rPr>
              <w:t>datum</w:t>
            </w:r>
          </w:p>
        </w:tc>
        <w:tc>
          <w:tcPr>
            <w:tcW w:w="2019" w:type="dxa"/>
            <w:gridSpan w:val="7"/>
          </w:tcPr>
          <w:p w14:paraId="54CB7A2A" w14:textId="77777777" w:rsidR="00987689" w:rsidRPr="00073CFE" w:rsidRDefault="00987689" w:rsidP="00C35AF6">
            <w:pPr>
              <w:jc w:val="both"/>
              <w:rPr>
                <w:color w:val="000000" w:themeColor="text1"/>
              </w:rPr>
            </w:pPr>
          </w:p>
        </w:tc>
      </w:tr>
      <w:tr w:rsidR="00447F6C" w:rsidRPr="00073CFE" w14:paraId="18044DCE" w14:textId="77777777" w:rsidTr="003D443D">
        <w:tc>
          <w:tcPr>
            <w:tcW w:w="9898" w:type="dxa"/>
            <w:gridSpan w:val="31"/>
            <w:tcBorders>
              <w:bottom w:val="double" w:sz="4" w:space="0" w:color="auto"/>
            </w:tcBorders>
            <w:shd w:val="clear" w:color="auto" w:fill="BDD6EE"/>
          </w:tcPr>
          <w:p w14:paraId="1BD36632"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337DD047" w14:textId="77777777" w:rsidTr="003D443D">
        <w:tc>
          <w:tcPr>
            <w:tcW w:w="2615" w:type="dxa"/>
            <w:gridSpan w:val="4"/>
            <w:tcBorders>
              <w:top w:val="double" w:sz="4" w:space="0" w:color="auto"/>
            </w:tcBorders>
            <w:shd w:val="clear" w:color="auto" w:fill="F7CAAC"/>
          </w:tcPr>
          <w:p w14:paraId="78298FCE" w14:textId="77777777" w:rsidR="00447F6C" w:rsidRPr="00073CFE" w:rsidRDefault="00447F6C" w:rsidP="00447F6C">
            <w:pPr>
              <w:jc w:val="both"/>
              <w:rPr>
                <w:b/>
                <w:color w:val="000000" w:themeColor="text1"/>
              </w:rPr>
            </w:pPr>
            <w:r w:rsidRPr="00073CFE">
              <w:rPr>
                <w:b/>
                <w:color w:val="000000" w:themeColor="text1"/>
              </w:rPr>
              <w:t>Vysoká škola</w:t>
            </w:r>
          </w:p>
        </w:tc>
        <w:tc>
          <w:tcPr>
            <w:tcW w:w="7274" w:type="dxa"/>
            <w:gridSpan w:val="27"/>
          </w:tcPr>
          <w:p w14:paraId="6D7EC5F9"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0B5766E7" w14:textId="77777777" w:rsidTr="003D443D">
        <w:tc>
          <w:tcPr>
            <w:tcW w:w="2615" w:type="dxa"/>
            <w:gridSpan w:val="4"/>
            <w:shd w:val="clear" w:color="auto" w:fill="F7CAAC"/>
          </w:tcPr>
          <w:p w14:paraId="7CAC0024"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274" w:type="dxa"/>
            <w:gridSpan w:val="27"/>
          </w:tcPr>
          <w:p w14:paraId="6D8E68CD"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15BB8B1F" w14:textId="77777777" w:rsidTr="003D443D">
        <w:tc>
          <w:tcPr>
            <w:tcW w:w="2615" w:type="dxa"/>
            <w:gridSpan w:val="4"/>
            <w:shd w:val="clear" w:color="auto" w:fill="F7CAAC"/>
          </w:tcPr>
          <w:p w14:paraId="33136B15"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274" w:type="dxa"/>
            <w:gridSpan w:val="27"/>
          </w:tcPr>
          <w:p w14:paraId="0AFFE331" w14:textId="77777777" w:rsidR="0035386B" w:rsidRPr="00073CFE" w:rsidRDefault="0035386B" w:rsidP="0035386B">
            <w:pPr>
              <w:jc w:val="both"/>
              <w:rPr>
                <w:color w:val="000000" w:themeColor="text1"/>
              </w:rPr>
            </w:pPr>
            <w:r w:rsidRPr="00073CFE">
              <w:rPr>
                <w:color w:val="000000" w:themeColor="text1"/>
              </w:rPr>
              <w:t>Finance</w:t>
            </w:r>
          </w:p>
        </w:tc>
      </w:tr>
      <w:tr w:rsidR="00447F6C" w:rsidRPr="00073CFE" w14:paraId="22048BC6" w14:textId="77777777" w:rsidTr="003D443D">
        <w:tc>
          <w:tcPr>
            <w:tcW w:w="2615" w:type="dxa"/>
            <w:gridSpan w:val="4"/>
            <w:shd w:val="clear" w:color="auto" w:fill="F7CAAC"/>
          </w:tcPr>
          <w:p w14:paraId="56D4E034" w14:textId="77777777" w:rsidR="00447F6C" w:rsidRPr="00073CFE" w:rsidRDefault="00447F6C" w:rsidP="00447F6C">
            <w:pPr>
              <w:jc w:val="both"/>
              <w:rPr>
                <w:b/>
                <w:color w:val="000000" w:themeColor="text1"/>
              </w:rPr>
            </w:pPr>
            <w:r w:rsidRPr="00073CFE">
              <w:rPr>
                <w:b/>
                <w:color w:val="000000" w:themeColor="text1"/>
              </w:rPr>
              <w:t>Jméno a příjmení</w:t>
            </w:r>
          </w:p>
        </w:tc>
        <w:tc>
          <w:tcPr>
            <w:tcW w:w="4343" w:type="dxa"/>
            <w:gridSpan w:val="12"/>
          </w:tcPr>
          <w:p w14:paraId="3FAA10B8" w14:textId="77777777" w:rsidR="00447F6C" w:rsidRPr="00073CFE" w:rsidRDefault="00447F6C" w:rsidP="00447F6C">
            <w:pPr>
              <w:jc w:val="both"/>
              <w:rPr>
                <w:color w:val="000000" w:themeColor="text1"/>
              </w:rPr>
            </w:pPr>
            <w:r w:rsidRPr="00073CFE">
              <w:rPr>
                <w:color w:val="000000" w:themeColor="text1"/>
              </w:rPr>
              <w:t>Petr NOVÁK</w:t>
            </w:r>
          </w:p>
        </w:tc>
        <w:tc>
          <w:tcPr>
            <w:tcW w:w="712" w:type="dxa"/>
            <w:gridSpan w:val="3"/>
            <w:shd w:val="clear" w:color="auto" w:fill="F7CAAC"/>
          </w:tcPr>
          <w:p w14:paraId="7A5036E9" w14:textId="77777777" w:rsidR="00447F6C" w:rsidRPr="00073CFE" w:rsidRDefault="00447F6C" w:rsidP="00447F6C">
            <w:pPr>
              <w:jc w:val="both"/>
              <w:rPr>
                <w:b/>
                <w:color w:val="000000" w:themeColor="text1"/>
              </w:rPr>
            </w:pPr>
            <w:r w:rsidRPr="00073CFE">
              <w:rPr>
                <w:b/>
                <w:color w:val="000000" w:themeColor="text1"/>
              </w:rPr>
              <w:t>Tituly</w:t>
            </w:r>
          </w:p>
        </w:tc>
        <w:tc>
          <w:tcPr>
            <w:tcW w:w="2228" w:type="dxa"/>
            <w:gridSpan w:val="12"/>
          </w:tcPr>
          <w:p w14:paraId="72578134" w14:textId="77777777" w:rsidR="00447F6C" w:rsidRPr="00073CFE" w:rsidRDefault="00447F6C" w:rsidP="00447F6C">
            <w:pPr>
              <w:jc w:val="both"/>
              <w:rPr>
                <w:color w:val="000000" w:themeColor="text1"/>
              </w:rPr>
            </w:pPr>
            <w:r w:rsidRPr="00073CFE">
              <w:rPr>
                <w:color w:val="000000" w:themeColor="text1"/>
              </w:rPr>
              <w:t>doc. Ing., PhD.</w:t>
            </w:r>
          </w:p>
        </w:tc>
      </w:tr>
      <w:tr w:rsidR="00447F6C" w:rsidRPr="00073CFE" w14:paraId="570BA27C" w14:textId="77777777" w:rsidTr="003D443D">
        <w:tc>
          <w:tcPr>
            <w:tcW w:w="2615" w:type="dxa"/>
            <w:gridSpan w:val="4"/>
            <w:shd w:val="clear" w:color="auto" w:fill="F7CAAC"/>
          </w:tcPr>
          <w:p w14:paraId="2372E35A" w14:textId="77777777" w:rsidR="00447F6C" w:rsidRPr="00073CFE" w:rsidRDefault="00447F6C" w:rsidP="00447F6C">
            <w:pPr>
              <w:jc w:val="both"/>
              <w:rPr>
                <w:b/>
                <w:color w:val="000000" w:themeColor="text1"/>
              </w:rPr>
            </w:pPr>
            <w:r w:rsidRPr="00073CFE">
              <w:rPr>
                <w:b/>
                <w:color w:val="000000" w:themeColor="text1"/>
              </w:rPr>
              <w:t>Rok narození</w:t>
            </w:r>
          </w:p>
        </w:tc>
        <w:tc>
          <w:tcPr>
            <w:tcW w:w="623" w:type="dxa"/>
          </w:tcPr>
          <w:p w14:paraId="0988C4EC" w14:textId="77777777" w:rsidR="00447F6C" w:rsidRPr="00073CFE" w:rsidRDefault="00447F6C" w:rsidP="00447F6C">
            <w:pPr>
              <w:jc w:val="center"/>
              <w:rPr>
                <w:color w:val="000000" w:themeColor="text1"/>
              </w:rPr>
            </w:pPr>
            <w:r w:rsidRPr="00073CFE">
              <w:rPr>
                <w:color w:val="000000" w:themeColor="text1"/>
              </w:rPr>
              <w:t>1979</w:t>
            </w:r>
          </w:p>
        </w:tc>
        <w:tc>
          <w:tcPr>
            <w:tcW w:w="1726" w:type="dxa"/>
            <w:gridSpan w:val="3"/>
            <w:shd w:val="clear" w:color="auto" w:fill="F7CAAC"/>
          </w:tcPr>
          <w:p w14:paraId="5EF74150" w14:textId="77777777" w:rsidR="00447F6C" w:rsidRPr="00073CFE" w:rsidRDefault="00447F6C" w:rsidP="00447F6C">
            <w:pPr>
              <w:jc w:val="both"/>
              <w:rPr>
                <w:b/>
                <w:color w:val="000000" w:themeColor="text1"/>
              </w:rPr>
            </w:pPr>
            <w:r w:rsidRPr="00073CFE">
              <w:rPr>
                <w:b/>
                <w:color w:val="000000" w:themeColor="text1"/>
              </w:rPr>
              <w:t>typ vztahu k VŠ</w:t>
            </w:r>
          </w:p>
        </w:tc>
        <w:tc>
          <w:tcPr>
            <w:tcW w:w="996" w:type="dxa"/>
            <w:gridSpan w:val="5"/>
          </w:tcPr>
          <w:p w14:paraId="4E918103" w14:textId="77777777" w:rsidR="00447F6C" w:rsidRPr="00073CFE" w:rsidRDefault="00447F6C" w:rsidP="00447F6C">
            <w:pPr>
              <w:rPr>
                <w:color w:val="000000" w:themeColor="text1"/>
              </w:rPr>
            </w:pPr>
            <w:r w:rsidRPr="00073CFE">
              <w:rPr>
                <w:color w:val="000000" w:themeColor="text1"/>
              </w:rPr>
              <w:t>pp</w:t>
            </w:r>
          </w:p>
        </w:tc>
        <w:tc>
          <w:tcPr>
            <w:tcW w:w="998" w:type="dxa"/>
            <w:gridSpan w:val="3"/>
            <w:shd w:val="clear" w:color="auto" w:fill="F7CAAC"/>
          </w:tcPr>
          <w:p w14:paraId="3F0F3FF5" w14:textId="77777777" w:rsidR="00447F6C" w:rsidRPr="00073CFE" w:rsidRDefault="00447F6C" w:rsidP="00447F6C">
            <w:pPr>
              <w:rPr>
                <w:b/>
                <w:color w:val="000000" w:themeColor="text1"/>
              </w:rPr>
            </w:pPr>
            <w:r w:rsidRPr="00073CFE">
              <w:rPr>
                <w:b/>
                <w:color w:val="000000" w:themeColor="text1"/>
              </w:rPr>
              <w:t>rozsah</w:t>
            </w:r>
          </w:p>
        </w:tc>
        <w:tc>
          <w:tcPr>
            <w:tcW w:w="712" w:type="dxa"/>
            <w:gridSpan w:val="3"/>
          </w:tcPr>
          <w:p w14:paraId="47157B1C" w14:textId="77777777" w:rsidR="00447F6C" w:rsidRPr="00073CFE" w:rsidRDefault="00447F6C" w:rsidP="00447F6C">
            <w:pPr>
              <w:rPr>
                <w:color w:val="000000" w:themeColor="text1"/>
              </w:rPr>
            </w:pPr>
            <w:r w:rsidRPr="00073CFE">
              <w:rPr>
                <w:color w:val="000000" w:themeColor="text1"/>
              </w:rPr>
              <w:t>40</w:t>
            </w:r>
          </w:p>
        </w:tc>
        <w:tc>
          <w:tcPr>
            <w:tcW w:w="712" w:type="dxa"/>
            <w:gridSpan w:val="6"/>
            <w:shd w:val="clear" w:color="auto" w:fill="F7CAAC"/>
          </w:tcPr>
          <w:p w14:paraId="1E20CA99" w14:textId="77777777" w:rsidR="00447F6C" w:rsidRPr="00073CFE" w:rsidRDefault="00447F6C" w:rsidP="00447F6C">
            <w:pPr>
              <w:rPr>
                <w:b/>
                <w:color w:val="000000" w:themeColor="text1"/>
                <w:sz w:val="18"/>
              </w:rPr>
            </w:pPr>
            <w:r w:rsidRPr="00073CFE">
              <w:rPr>
                <w:b/>
                <w:color w:val="000000" w:themeColor="text1"/>
                <w:sz w:val="18"/>
              </w:rPr>
              <w:t>do kdy</w:t>
            </w:r>
          </w:p>
        </w:tc>
        <w:tc>
          <w:tcPr>
            <w:tcW w:w="1516" w:type="dxa"/>
            <w:gridSpan w:val="6"/>
          </w:tcPr>
          <w:p w14:paraId="6B0918DC" w14:textId="77777777" w:rsidR="00447F6C" w:rsidRPr="00073CFE" w:rsidRDefault="00447F6C" w:rsidP="00447F6C">
            <w:pPr>
              <w:rPr>
                <w:color w:val="000000" w:themeColor="text1"/>
              </w:rPr>
            </w:pPr>
            <w:r w:rsidRPr="00073CFE">
              <w:rPr>
                <w:color w:val="000000" w:themeColor="text1"/>
              </w:rPr>
              <w:t>N</w:t>
            </w:r>
          </w:p>
        </w:tc>
      </w:tr>
      <w:tr w:rsidR="00447F6C" w:rsidRPr="00073CFE" w14:paraId="58C20A6C" w14:textId="77777777" w:rsidTr="003D443D">
        <w:tc>
          <w:tcPr>
            <w:tcW w:w="4975" w:type="dxa"/>
            <w:gridSpan w:val="9"/>
            <w:shd w:val="clear" w:color="auto" w:fill="F7CAAC"/>
          </w:tcPr>
          <w:p w14:paraId="746564E8" w14:textId="77777777" w:rsidR="00447F6C" w:rsidRPr="00073CFE" w:rsidRDefault="00447F6C" w:rsidP="00447F6C">
            <w:pPr>
              <w:rPr>
                <w:b/>
                <w:color w:val="000000" w:themeColor="text1"/>
              </w:rPr>
            </w:pPr>
            <w:r w:rsidRPr="00073CFE">
              <w:rPr>
                <w:b/>
                <w:color w:val="000000" w:themeColor="text1"/>
              </w:rPr>
              <w:t>Typ vztahu na součásti VŠ, která uskutečňuje st. program</w:t>
            </w:r>
          </w:p>
        </w:tc>
        <w:tc>
          <w:tcPr>
            <w:tcW w:w="996" w:type="dxa"/>
            <w:gridSpan w:val="5"/>
          </w:tcPr>
          <w:p w14:paraId="70DD0DC4" w14:textId="77777777" w:rsidR="00447F6C" w:rsidRPr="00073CFE" w:rsidRDefault="00447F6C" w:rsidP="00447F6C">
            <w:pPr>
              <w:rPr>
                <w:color w:val="000000" w:themeColor="text1"/>
              </w:rPr>
            </w:pPr>
            <w:r w:rsidRPr="00073CFE">
              <w:rPr>
                <w:color w:val="000000" w:themeColor="text1"/>
              </w:rPr>
              <w:t>pp</w:t>
            </w:r>
          </w:p>
        </w:tc>
        <w:tc>
          <w:tcPr>
            <w:tcW w:w="998" w:type="dxa"/>
            <w:gridSpan w:val="3"/>
            <w:shd w:val="clear" w:color="auto" w:fill="F7CAAC"/>
          </w:tcPr>
          <w:p w14:paraId="6B661136" w14:textId="77777777" w:rsidR="00447F6C" w:rsidRPr="00073CFE" w:rsidRDefault="00447F6C" w:rsidP="00447F6C">
            <w:pPr>
              <w:rPr>
                <w:b/>
                <w:color w:val="000000" w:themeColor="text1"/>
              </w:rPr>
            </w:pPr>
            <w:r w:rsidRPr="00073CFE">
              <w:rPr>
                <w:b/>
                <w:color w:val="000000" w:themeColor="text1"/>
              </w:rPr>
              <w:t>rozsah</w:t>
            </w:r>
          </w:p>
        </w:tc>
        <w:tc>
          <w:tcPr>
            <w:tcW w:w="712" w:type="dxa"/>
            <w:gridSpan w:val="3"/>
          </w:tcPr>
          <w:p w14:paraId="45AF2BF1" w14:textId="77777777" w:rsidR="00447F6C" w:rsidRPr="00073CFE" w:rsidRDefault="00447F6C" w:rsidP="00447F6C">
            <w:pPr>
              <w:rPr>
                <w:color w:val="000000" w:themeColor="text1"/>
                <w:sz w:val="18"/>
              </w:rPr>
            </w:pPr>
            <w:r w:rsidRPr="00073CFE">
              <w:rPr>
                <w:color w:val="000000" w:themeColor="text1"/>
              </w:rPr>
              <w:t>40</w:t>
            </w:r>
          </w:p>
        </w:tc>
        <w:tc>
          <w:tcPr>
            <w:tcW w:w="712" w:type="dxa"/>
            <w:gridSpan w:val="6"/>
            <w:shd w:val="clear" w:color="auto" w:fill="F7CAAC"/>
          </w:tcPr>
          <w:p w14:paraId="6C35A8F8" w14:textId="77777777" w:rsidR="00447F6C" w:rsidRPr="00073CFE" w:rsidRDefault="00447F6C" w:rsidP="00447F6C">
            <w:pPr>
              <w:rPr>
                <w:b/>
                <w:color w:val="000000" w:themeColor="text1"/>
                <w:sz w:val="18"/>
              </w:rPr>
            </w:pPr>
            <w:r w:rsidRPr="00073CFE">
              <w:rPr>
                <w:b/>
                <w:color w:val="000000" w:themeColor="text1"/>
                <w:sz w:val="18"/>
              </w:rPr>
              <w:t>do kdy</w:t>
            </w:r>
          </w:p>
        </w:tc>
        <w:tc>
          <w:tcPr>
            <w:tcW w:w="1505" w:type="dxa"/>
            <w:gridSpan w:val="5"/>
          </w:tcPr>
          <w:p w14:paraId="61A02BED" w14:textId="77777777" w:rsidR="00447F6C" w:rsidRPr="00073CFE" w:rsidRDefault="00447F6C" w:rsidP="00447F6C">
            <w:pPr>
              <w:rPr>
                <w:color w:val="000000" w:themeColor="text1"/>
              </w:rPr>
            </w:pPr>
            <w:r w:rsidRPr="00073CFE">
              <w:rPr>
                <w:color w:val="000000" w:themeColor="text1"/>
              </w:rPr>
              <w:t xml:space="preserve">N </w:t>
            </w:r>
          </w:p>
        </w:tc>
      </w:tr>
      <w:tr w:rsidR="00447F6C" w:rsidRPr="00073CFE" w14:paraId="628FCD0E" w14:textId="77777777" w:rsidTr="003D443D">
        <w:tc>
          <w:tcPr>
            <w:tcW w:w="5971" w:type="dxa"/>
            <w:gridSpan w:val="14"/>
            <w:shd w:val="clear" w:color="auto" w:fill="F7CAAC"/>
          </w:tcPr>
          <w:p w14:paraId="2716BD95" w14:textId="77777777" w:rsidR="00447F6C" w:rsidRPr="00073CFE" w:rsidRDefault="00447F6C" w:rsidP="00447F6C">
            <w:pPr>
              <w:jc w:val="both"/>
              <w:rPr>
                <w:color w:val="000000" w:themeColor="text1"/>
              </w:rPr>
            </w:pPr>
            <w:r w:rsidRPr="00073CFE">
              <w:rPr>
                <w:b/>
                <w:color w:val="000000" w:themeColor="text1"/>
              </w:rPr>
              <w:t>Další současná působení jako akademický pracovník na jiných VŠ</w:t>
            </w:r>
          </w:p>
        </w:tc>
        <w:tc>
          <w:tcPr>
            <w:tcW w:w="1710" w:type="dxa"/>
            <w:gridSpan w:val="6"/>
            <w:shd w:val="clear" w:color="auto" w:fill="F7CAAC"/>
          </w:tcPr>
          <w:p w14:paraId="2E73C9A2" w14:textId="77777777" w:rsidR="00447F6C" w:rsidRPr="00073CFE" w:rsidRDefault="00447F6C" w:rsidP="00447F6C">
            <w:pPr>
              <w:jc w:val="both"/>
              <w:rPr>
                <w:b/>
                <w:color w:val="000000" w:themeColor="text1"/>
              </w:rPr>
            </w:pPr>
            <w:r w:rsidRPr="00073CFE">
              <w:rPr>
                <w:b/>
                <w:color w:val="000000" w:themeColor="text1"/>
              </w:rPr>
              <w:t>typ prac. vztahu</w:t>
            </w:r>
          </w:p>
        </w:tc>
        <w:tc>
          <w:tcPr>
            <w:tcW w:w="2217" w:type="dxa"/>
            <w:gridSpan w:val="11"/>
            <w:shd w:val="clear" w:color="auto" w:fill="F7CAAC"/>
          </w:tcPr>
          <w:p w14:paraId="2B0B10CA" w14:textId="77777777" w:rsidR="00447F6C" w:rsidRPr="00073CFE" w:rsidRDefault="00447F6C" w:rsidP="00447F6C">
            <w:pPr>
              <w:jc w:val="both"/>
              <w:rPr>
                <w:b/>
                <w:color w:val="000000" w:themeColor="text1"/>
              </w:rPr>
            </w:pPr>
            <w:r w:rsidRPr="00073CFE">
              <w:rPr>
                <w:b/>
                <w:color w:val="000000" w:themeColor="text1"/>
              </w:rPr>
              <w:t>rozsah</w:t>
            </w:r>
          </w:p>
        </w:tc>
      </w:tr>
      <w:tr w:rsidR="00447F6C" w:rsidRPr="00073CFE" w14:paraId="0E36EAF9" w14:textId="77777777" w:rsidTr="003D443D">
        <w:tc>
          <w:tcPr>
            <w:tcW w:w="5971" w:type="dxa"/>
            <w:gridSpan w:val="14"/>
          </w:tcPr>
          <w:p w14:paraId="41BA6A5A" w14:textId="77777777" w:rsidR="00447F6C" w:rsidRPr="00073CFE" w:rsidRDefault="00447F6C" w:rsidP="00447F6C">
            <w:pPr>
              <w:jc w:val="both"/>
              <w:rPr>
                <w:color w:val="000000" w:themeColor="text1"/>
              </w:rPr>
            </w:pPr>
            <w:r w:rsidRPr="00073CFE">
              <w:rPr>
                <w:color w:val="000000" w:themeColor="text1"/>
              </w:rPr>
              <w:t>Moravská vysoká škola Olomouc</w:t>
            </w:r>
          </w:p>
        </w:tc>
        <w:tc>
          <w:tcPr>
            <w:tcW w:w="1710" w:type="dxa"/>
            <w:gridSpan w:val="6"/>
          </w:tcPr>
          <w:p w14:paraId="278ED77D" w14:textId="77777777" w:rsidR="00447F6C" w:rsidRPr="00073CFE" w:rsidRDefault="00447F6C" w:rsidP="00447F6C">
            <w:pPr>
              <w:jc w:val="center"/>
              <w:rPr>
                <w:color w:val="000000" w:themeColor="text1"/>
              </w:rPr>
            </w:pPr>
            <w:r w:rsidRPr="00073CFE">
              <w:rPr>
                <w:color w:val="000000" w:themeColor="text1"/>
              </w:rPr>
              <w:t>DPP</w:t>
            </w:r>
          </w:p>
        </w:tc>
        <w:tc>
          <w:tcPr>
            <w:tcW w:w="2217" w:type="dxa"/>
            <w:gridSpan w:val="11"/>
          </w:tcPr>
          <w:p w14:paraId="2DED9341" w14:textId="77777777" w:rsidR="00447F6C" w:rsidRPr="00073CFE" w:rsidRDefault="00447F6C" w:rsidP="00447F6C">
            <w:pPr>
              <w:jc w:val="both"/>
              <w:rPr>
                <w:color w:val="000000" w:themeColor="text1"/>
              </w:rPr>
            </w:pPr>
            <w:r w:rsidRPr="00073CFE">
              <w:rPr>
                <w:color w:val="000000" w:themeColor="text1"/>
              </w:rPr>
              <w:t>8 h/t</w:t>
            </w:r>
          </w:p>
        </w:tc>
      </w:tr>
      <w:tr w:rsidR="00447F6C" w:rsidRPr="00073CFE" w14:paraId="35E66E61" w14:textId="77777777" w:rsidTr="003D443D">
        <w:tc>
          <w:tcPr>
            <w:tcW w:w="9898" w:type="dxa"/>
            <w:gridSpan w:val="31"/>
            <w:shd w:val="clear" w:color="auto" w:fill="F7CAAC"/>
          </w:tcPr>
          <w:p w14:paraId="6BE11B6F" w14:textId="77777777" w:rsidR="00447F6C" w:rsidRPr="00073CFE" w:rsidRDefault="00447F6C" w:rsidP="00447F6C">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47F6C" w:rsidRPr="00073CFE" w14:paraId="08C2DB56" w14:textId="77777777" w:rsidTr="003D443D">
        <w:trPr>
          <w:trHeight w:val="565"/>
        </w:trPr>
        <w:tc>
          <w:tcPr>
            <w:tcW w:w="9898" w:type="dxa"/>
            <w:gridSpan w:val="31"/>
            <w:tcBorders>
              <w:top w:val="nil"/>
            </w:tcBorders>
          </w:tcPr>
          <w:p w14:paraId="64255F38" w14:textId="77777777" w:rsidR="004218F9" w:rsidRPr="00073CFE" w:rsidRDefault="004218F9" w:rsidP="000F547B">
            <w:pPr>
              <w:jc w:val="both"/>
              <w:rPr>
                <w:color w:val="000000" w:themeColor="text1"/>
              </w:rPr>
            </w:pPr>
            <w:r w:rsidRPr="00073CFE">
              <w:rPr>
                <w:color w:val="000000" w:themeColor="text1"/>
              </w:rPr>
              <w:t>Controlling (AJ) - garant, přednášející (60%)</w:t>
            </w:r>
          </w:p>
        </w:tc>
      </w:tr>
      <w:tr w:rsidR="00447F6C" w:rsidRPr="00073CFE" w14:paraId="626D499E" w14:textId="77777777" w:rsidTr="003D443D">
        <w:tc>
          <w:tcPr>
            <w:tcW w:w="9898" w:type="dxa"/>
            <w:gridSpan w:val="31"/>
            <w:tcBorders>
              <w:bottom w:val="single" w:sz="4" w:space="0" w:color="auto"/>
            </w:tcBorders>
            <w:shd w:val="clear" w:color="auto" w:fill="F7CAAC"/>
          </w:tcPr>
          <w:p w14:paraId="36652C9D" w14:textId="77777777" w:rsidR="00447F6C" w:rsidRPr="00073CFE" w:rsidRDefault="00447F6C" w:rsidP="00447F6C">
            <w:pPr>
              <w:jc w:val="both"/>
              <w:rPr>
                <w:color w:val="000000" w:themeColor="text1"/>
              </w:rPr>
            </w:pPr>
            <w:r w:rsidRPr="00073CFE">
              <w:rPr>
                <w:b/>
                <w:color w:val="000000" w:themeColor="text1"/>
              </w:rPr>
              <w:t xml:space="preserve">Údaje o vzdělání na VŠ </w:t>
            </w:r>
          </w:p>
        </w:tc>
      </w:tr>
      <w:tr w:rsidR="00447F6C" w:rsidRPr="00073CFE" w14:paraId="6FE287DD" w14:textId="77777777" w:rsidTr="003D443D">
        <w:tblPrEx>
          <w:tblLook w:val="0000" w:firstRow="0" w:lastRow="0" w:firstColumn="0" w:lastColumn="0" w:noHBand="0" w:noVBand="0"/>
        </w:tblPrEx>
        <w:trPr>
          <w:trHeight w:val="285"/>
        </w:trPr>
        <w:tc>
          <w:tcPr>
            <w:tcW w:w="1199" w:type="dxa"/>
            <w:gridSpan w:val="2"/>
            <w:tcBorders>
              <w:bottom w:val="nil"/>
              <w:right w:val="nil"/>
            </w:tcBorders>
            <w:shd w:val="clear" w:color="auto" w:fill="auto"/>
          </w:tcPr>
          <w:p w14:paraId="15AE1049" w14:textId="77777777" w:rsidR="00447F6C" w:rsidRPr="00073CFE" w:rsidRDefault="00447F6C" w:rsidP="00447F6C">
            <w:pPr>
              <w:jc w:val="both"/>
              <w:rPr>
                <w:iCs/>
                <w:color w:val="000000" w:themeColor="text1"/>
              </w:rPr>
            </w:pPr>
            <w:r w:rsidRPr="00073CFE">
              <w:rPr>
                <w:iCs/>
                <w:color w:val="000000" w:themeColor="text1"/>
              </w:rPr>
              <w:t>2003 – 2009</w:t>
            </w:r>
          </w:p>
        </w:tc>
        <w:tc>
          <w:tcPr>
            <w:tcW w:w="8699" w:type="dxa"/>
            <w:gridSpan w:val="29"/>
            <w:tcBorders>
              <w:left w:val="nil"/>
              <w:bottom w:val="nil"/>
            </w:tcBorders>
            <w:shd w:val="clear" w:color="auto" w:fill="auto"/>
          </w:tcPr>
          <w:p w14:paraId="51B38AD9" w14:textId="77777777" w:rsidR="00447F6C" w:rsidRPr="00073CFE" w:rsidRDefault="00447F6C" w:rsidP="00447F6C">
            <w:pPr>
              <w:tabs>
                <w:tab w:val="left" w:pos="2018"/>
              </w:tabs>
              <w:jc w:val="both"/>
              <w:rPr>
                <w:iCs/>
                <w:color w:val="000000" w:themeColor="text1"/>
              </w:rPr>
            </w:pPr>
            <w:r w:rsidRPr="00073CFE">
              <w:rPr>
                <w:iCs/>
                <w:color w:val="000000" w:themeColor="text1"/>
              </w:rPr>
              <w:t>Univerzita Tomáš Bati ve Zlíně, obor Management a ekonomika (</w:t>
            </w:r>
            <w:r w:rsidRPr="00073CFE">
              <w:rPr>
                <w:b/>
                <w:iCs/>
                <w:color w:val="000000" w:themeColor="text1"/>
              </w:rPr>
              <w:t>Ph.D.</w:t>
            </w:r>
            <w:r w:rsidRPr="00073CFE">
              <w:rPr>
                <w:iCs/>
                <w:color w:val="000000" w:themeColor="text1"/>
              </w:rPr>
              <w:t>)</w:t>
            </w:r>
          </w:p>
        </w:tc>
      </w:tr>
      <w:tr w:rsidR="00447F6C" w:rsidRPr="00073CFE" w14:paraId="5487F22A" w14:textId="77777777" w:rsidTr="003D443D">
        <w:tblPrEx>
          <w:tblLook w:val="0000" w:firstRow="0" w:lastRow="0" w:firstColumn="0" w:lastColumn="0" w:noHBand="0" w:noVBand="0"/>
        </w:tblPrEx>
        <w:trPr>
          <w:trHeight w:val="254"/>
        </w:trPr>
        <w:tc>
          <w:tcPr>
            <w:tcW w:w="1199" w:type="dxa"/>
            <w:gridSpan w:val="2"/>
            <w:tcBorders>
              <w:top w:val="nil"/>
              <w:bottom w:val="single" w:sz="4" w:space="0" w:color="auto"/>
              <w:right w:val="nil"/>
            </w:tcBorders>
            <w:shd w:val="clear" w:color="auto" w:fill="auto"/>
          </w:tcPr>
          <w:p w14:paraId="60830BBD" w14:textId="77777777" w:rsidR="00447F6C" w:rsidRPr="00073CFE" w:rsidRDefault="00447F6C" w:rsidP="00447F6C">
            <w:pPr>
              <w:jc w:val="both"/>
              <w:rPr>
                <w:iCs/>
                <w:color w:val="000000" w:themeColor="text1"/>
              </w:rPr>
            </w:pPr>
            <w:r w:rsidRPr="00073CFE">
              <w:rPr>
                <w:iCs/>
                <w:color w:val="000000" w:themeColor="text1"/>
              </w:rPr>
              <w:t>1998 – 2003</w:t>
            </w:r>
          </w:p>
        </w:tc>
        <w:tc>
          <w:tcPr>
            <w:tcW w:w="8699" w:type="dxa"/>
            <w:gridSpan w:val="29"/>
            <w:tcBorders>
              <w:top w:val="nil"/>
              <w:left w:val="nil"/>
              <w:bottom w:val="single" w:sz="4" w:space="0" w:color="auto"/>
            </w:tcBorders>
            <w:shd w:val="clear" w:color="auto" w:fill="auto"/>
          </w:tcPr>
          <w:p w14:paraId="1E664594" w14:textId="77777777" w:rsidR="00447F6C" w:rsidRPr="00073CFE" w:rsidRDefault="00447F6C" w:rsidP="00447F6C">
            <w:pPr>
              <w:tabs>
                <w:tab w:val="left" w:pos="1658"/>
              </w:tabs>
              <w:jc w:val="both"/>
              <w:rPr>
                <w:iCs/>
                <w:color w:val="000000" w:themeColor="text1"/>
              </w:rPr>
            </w:pPr>
            <w:r w:rsidRPr="00073CFE">
              <w:rPr>
                <w:iCs/>
                <w:color w:val="000000" w:themeColor="text1"/>
              </w:rPr>
              <w:t>Univerzita Tomáš Bati ve Zlíně, obor Management a ekonomika (</w:t>
            </w:r>
            <w:r w:rsidRPr="00073CFE">
              <w:rPr>
                <w:b/>
                <w:iCs/>
                <w:color w:val="000000" w:themeColor="text1"/>
              </w:rPr>
              <w:t>Bc, Ing.</w:t>
            </w:r>
            <w:r w:rsidRPr="00073CFE">
              <w:rPr>
                <w:iCs/>
                <w:color w:val="000000" w:themeColor="text1"/>
              </w:rPr>
              <w:t>)</w:t>
            </w:r>
          </w:p>
        </w:tc>
      </w:tr>
      <w:tr w:rsidR="00447F6C" w:rsidRPr="00073CFE" w14:paraId="16651BAA" w14:textId="77777777" w:rsidTr="003D443D">
        <w:tc>
          <w:tcPr>
            <w:tcW w:w="9898" w:type="dxa"/>
            <w:gridSpan w:val="31"/>
            <w:tcBorders>
              <w:top w:val="single" w:sz="4" w:space="0" w:color="auto"/>
              <w:bottom w:val="single" w:sz="4" w:space="0" w:color="auto"/>
            </w:tcBorders>
            <w:shd w:val="clear" w:color="auto" w:fill="F7CAAC"/>
          </w:tcPr>
          <w:p w14:paraId="7E622652" w14:textId="77777777" w:rsidR="00447F6C" w:rsidRPr="00073CFE" w:rsidRDefault="00447F6C" w:rsidP="00447F6C">
            <w:pPr>
              <w:jc w:val="both"/>
              <w:rPr>
                <w:b/>
                <w:color w:val="000000" w:themeColor="text1"/>
              </w:rPr>
            </w:pPr>
            <w:r w:rsidRPr="00073CFE">
              <w:rPr>
                <w:b/>
                <w:color w:val="000000" w:themeColor="text1"/>
              </w:rPr>
              <w:t>Údaje o odborném působení od absolvování VŠ</w:t>
            </w:r>
          </w:p>
        </w:tc>
      </w:tr>
      <w:tr w:rsidR="00447F6C" w:rsidRPr="00073CFE" w14:paraId="10DA7D80" w14:textId="77777777" w:rsidTr="003D443D">
        <w:tblPrEx>
          <w:tblLook w:val="0000" w:firstRow="0" w:lastRow="0" w:firstColumn="0" w:lastColumn="0" w:noHBand="0" w:noVBand="0"/>
        </w:tblPrEx>
        <w:trPr>
          <w:trHeight w:val="123"/>
        </w:trPr>
        <w:tc>
          <w:tcPr>
            <w:tcW w:w="1199" w:type="dxa"/>
            <w:gridSpan w:val="2"/>
            <w:tcBorders>
              <w:bottom w:val="nil"/>
              <w:right w:val="nil"/>
            </w:tcBorders>
          </w:tcPr>
          <w:p w14:paraId="3FE3169C" w14:textId="77777777" w:rsidR="00447F6C" w:rsidRPr="00073CFE" w:rsidRDefault="00447F6C" w:rsidP="00447F6C">
            <w:pPr>
              <w:jc w:val="both"/>
              <w:rPr>
                <w:iCs/>
                <w:color w:val="000000" w:themeColor="text1"/>
                <w:highlight w:val="yellow"/>
              </w:rPr>
            </w:pPr>
            <w:r w:rsidRPr="00073CFE">
              <w:rPr>
                <w:iCs/>
                <w:color w:val="000000" w:themeColor="text1"/>
              </w:rPr>
              <w:t>2006 - dosud</w:t>
            </w:r>
          </w:p>
        </w:tc>
        <w:tc>
          <w:tcPr>
            <w:tcW w:w="8699" w:type="dxa"/>
            <w:gridSpan w:val="29"/>
            <w:tcBorders>
              <w:left w:val="nil"/>
              <w:bottom w:val="nil"/>
            </w:tcBorders>
          </w:tcPr>
          <w:p w14:paraId="05E72DF3" w14:textId="77777777" w:rsidR="00447F6C" w:rsidRPr="00073CFE" w:rsidRDefault="00447F6C" w:rsidP="00447F6C">
            <w:pPr>
              <w:jc w:val="both"/>
              <w:rPr>
                <w:color w:val="000000" w:themeColor="text1"/>
                <w:highlight w:val="yellow"/>
              </w:rPr>
            </w:pPr>
            <w:r w:rsidRPr="00073CFE">
              <w:rPr>
                <w:color w:val="000000" w:themeColor="text1"/>
              </w:rPr>
              <w:t>Univerzita Tomáše Bati ve Zlíně, Fakulta managementu a ekonomiky, akademický pracovník, odborný asistent, ředitel ústavu Podnikové ekonomiky (od 2016)</w:t>
            </w:r>
          </w:p>
        </w:tc>
      </w:tr>
      <w:tr w:rsidR="00447F6C" w:rsidRPr="00073CFE" w14:paraId="6D1F879E" w14:textId="77777777" w:rsidTr="003D443D">
        <w:tblPrEx>
          <w:tblLook w:val="0000" w:firstRow="0" w:lastRow="0" w:firstColumn="0" w:lastColumn="0" w:noHBand="0" w:noVBand="0"/>
        </w:tblPrEx>
        <w:trPr>
          <w:trHeight w:val="135"/>
        </w:trPr>
        <w:tc>
          <w:tcPr>
            <w:tcW w:w="1199" w:type="dxa"/>
            <w:gridSpan w:val="2"/>
            <w:tcBorders>
              <w:top w:val="nil"/>
              <w:bottom w:val="single" w:sz="4" w:space="0" w:color="auto"/>
              <w:right w:val="nil"/>
            </w:tcBorders>
          </w:tcPr>
          <w:p w14:paraId="290D5026" w14:textId="77777777" w:rsidR="00447F6C" w:rsidRPr="00073CFE" w:rsidRDefault="00447F6C" w:rsidP="00447F6C">
            <w:pPr>
              <w:jc w:val="both"/>
              <w:rPr>
                <w:iCs/>
                <w:color w:val="000000" w:themeColor="text1"/>
              </w:rPr>
            </w:pPr>
            <w:r w:rsidRPr="00073CFE">
              <w:rPr>
                <w:iCs/>
                <w:color w:val="000000" w:themeColor="text1"/>
              </w:rPr>
              <w:t>2011 - dosud</w:t>
            </w:r>
          </w:p>
        </w:tc>
        <w:tc>
          <w:tcPr>
            <w:tcW w:w="8699" w:type="dxa"/>
            <w:gridSpan w:val="29"/>
            <w:tcBorders>
              <w:top w:val="nil"/>
              <w:left w:val="nil"/>
              <w:bottom w:val="single" w:sz="4" w:space="0" w:color="auto"/>
            </w:tcBorders>
          </w:tcPr>
          <w:p w14:paraId="7EC88191" w14:textId="77777777" w:rsidR="00447F6C" w:rsidRPr="00073CFE" w:rsidRDefault="00447F6C" w:rsidP="00447F6C">
            <w:pPr>
              <w:jc w:val="both"/>
              <w:rPr>
                <w:color w:val="000000" w:themeColor="text1"/>
              </w:rPr>
            </w:pPr>
            <w:r w:rsidRPr="00073CFE">
              <w:rPr>
                <w:color w:val="000000" w:themeColor="text1"/>
              </w:rPr>
              <w:t>Moravská vysoká škola Olomouc, Ústav podnikové ekonomiky, akademický pracovník, odborný asistent</w:t>
            </w:r>
          </w:p>
        </w:tc>
      </w:tr>
      <w:tr w:rsidR="00447F6C" w:rsidRPr="00073CFE" w14:paraId="12F8E714" w14:textId="77777777" w:rsidTr="003D443D">
        <w:trPr>
          <w:trHeight w:val="250"/>
        </w:trPr>
        <w:tc>
          <w:tcPr>
            <w:tcW w:w="9898" w:type="dxa"/>
            <w:gridSpan w:val="31"/>
            <w:tcBorders>
              <w:top w:val="single" w:sz="4" w:space="0" w:color="auto"/>
            </w:tcBorders>
            <w:shd w:val="clear" w:color="auto" w:fill="F7CAAC"/>
          </w:tcPr>
          <w:p w14:paraId="6DA2A09F" w14:textId="77777777" w:rsidR="00447F6C" w:rsidRPr="00073CFE" w:rsidRDefault="00447F6C" w:rsidP="00447F6C">
            <w:pPr>
              <w:jc w:val="both"/>
              <w:rPr>
                <w:color w:val="000000" w:themeColor="text1"/>
              </w:rPr>
            </w:pPr>
            <w:r w:rsidRPr="00073CFE">
              <w:rPr>
                <w:b/>
                <w:color w:val="000000" w:themeColor="text1"/>
              </w:rPr>
              <w:t>Zkušenosti s vedením kvalifikačních a rigorózních prací</w:t>
            </w:r>
          </w:p>
        </w:tc>
      </w:tr>
      <w:tr w:rsidR="00447F6C" w:rsidRPr="00073CFE" w14:paraId="13387E98" w14:textId="77777777" w:rsidTr="003D443D">
        <w:trPr>
          <w:trHeight w:val="306"/>
        </w:trPr>
        <w:tc>
          <w:tcPr>
            <w:tcW w:w="9898" w:type="dxa"/>
            <w:gridSpan w:val="31"/>
          </w:tcPr>
          <w:p w14:paraId="71C5B2B8" w14:textId="77777777" w:rsidR="00447F6C" w:rsidRPr="00073CFE" w:rsidRDefault="00447F6C" w:rsidP="00447F6C">
            <w:pPr>
              <w:jc w:val="both"/>
              <w:rPr>
                <w:color w:val="000000" w:themeColor="text1"/>
              </w:rPr>
            </w:pPr>
            <w:r w:rsidRPr="00073CFE">
              <w:rPr>
                <w:color w:val="000000" w:themeColor="text1"/>
              </w:rPr>
              <w:t xml:space="preserve">Počet vedených bakalářských prací – 50 </w:t>
            </w:r>
          </w:p>
          <w:p w14:paraId="48662F7C" w14:textId="77777777" w:rsidR="00447F6C" w:rsidRPr="00073CFE" w:rsidRDefault="00447F6C" w:rsidP="00447F6C">
            <w:pPr>
              <w:jc w:val="both"/>
              <w:rPr>
                <w:color w:val="000000" w:themeColor="text1"/>
              </w:rPr>
            </w:pPr>
            <w:r w:rsidRPr="00073CFE">
              <w:rPr>
                <w:color w:val="000000" w:themeColor="text1"/>
              </w:rPr>
              <w:t>Počet vedených diplomových prací – 90</w:t>
            </w:r>
          </w:p>
        </w:tc>
      </w:tr>
      <w:tr w:rsidR="00447F6C" w:rsidRPr="00073CFE" w14:paraId="100BD22B" w14:textId="77777777" w:rsidTr="003D443D">
        <w:trPr>
          <w:cantSplit/>
        </w:trPr>
        <w:tc>
          <w:tcPr>
            <w:tcW w:w="3249" w:type="dxa"/>
            <w:gridSpan w:val="6"/>
            <w:tcBorders>
              <w:top w:val="single" w:sz="12" w:space="0" w:color="auto"/>
            </w:tcBorders>
            <w:shd w:val="clear" w:color="auto" w:fill="F7CAAC"/>
          </w:tcPr>
          <w:p w14:paraId="795D38D3" w14:textId="77777777" w:rsidR="00447F6C" w:rsidRPr="00073CFE" w:rsidRDefault="00447F6C" w:rsidP="00447F6C">
            <w:pPr>
              <w:jc w:val="both"/>
              <w:rPr>
                <w:color w:val="000000" w:themeColor="text1"/>
              </w:rPr>
            </w:pPr>
            <w:r w:rsidRPr="00073CFE">
              <w:rPr>
                <w:b/>
                <w:color w:val="000000" w:themeColor="text1"/>
              </w:rPr>
              <w:t xml:space="preserve">Obor habilitačního řízení </w:t>
            </w:r>
          </w:p>
        </w:tc>
        <w:tc>
          <w:tcPr>
            <w:tcW w:w="2252" w:type="dxa"/>
            <w:gridSpan w:val="5"/>
            <w:tcBorders>
              <w:top w:val="single" w:sz="12" w:space="0" w:color="auto"/>
            </w:tcBorders>
            <w:shd w:val="clear" w:color="auto" w:fill="F7CAAC"/>
          </w:tcPr>
          <w:p w14:paraId="0859EBEB" w14:textId="77777777" w:rsidR="00447F6C" w:rsidRPr="00073CFE" w:rsidRDefault="00447F6C" w:rsidP="00447F6C">
            <w:pPr>
              <w:jc w:val="both"/>
              <w:rPr>
                <w:color w:val="000000" w:themeColor="text1"/>
              </w:rPr>
            </w:pPr>
            <w:r w:rsidRPr="00073CFE">
              <w:rPr>
                <w:b/>
                <w:color w:val="000000" w:themeColor="text1"/>
              </w:rPr>
              <w:t>Rok udělení hodnosti</w:t>
            </w:r>
          </w:p>
        </w:tc>
        <w:tc>
          <w:tcPr>
            <w:tcW w:w="2257" w:type="dxa"/>
            <w:gridSpan w:val="11"/>
            <w:tcBorders>
              <w:top w:val="single" w:sz="12" w:space="0" w:color="auto"/>
              <w:right w:val="single" w:sz="12" w:space="0" w:color="auto"/>
            </w:tcBorders>
            <w:shd w:val="clear" w:color="auto" w:fill="F7CAAC"/>
          </w:tcPr>
          <w:p w14:paraId="7CBC542F" w14:textId="77777777" w:rsidR="00447F6C" w:rsidRPr="00073CFE" w:rsidRDefault="00447F6C" w:rsidP="00447F6C">
            <w:pPr>
              <w:jc w:val="both"/>
              <w:rPr>
                <w:color w:val="000000" w:themeColor="text1"/>
              </w:rPr>
            </w:pPr>
            <w:r w:rsidRPr="00073CFE">
              <w:rPr>
                <w:b/>
                <w:color w:val="000000" w:themeColor="text1"/>
              </w:rPr>
              <w:t>Řízení konáno na VŠ</w:t>
            </w:r>
          </w:p>
        </w:tc>
        <w:tc>
          <w:tcPr>
            <w:tcW w:w="2140" w:type="dxa"/>
            <w:gridSpan w:val="9"/>
            <w:tcBorders>
              <w:top w:val="single" w:sz="12" w:space="0" w:color="auto"/>
              <w:left w:val="single" w:sz="12" w:space="0" w:color="auto"/>
            </w:tcBorders>
            <w:shd w:val="clear" w:color="auto" w:fill="F7CAAC"/>
          </w:tcPr>
          <w:p w14:paraId="5FF689A8" w14:textId="77777777" w:rsidR="00447F6C" w:rsidRPr="00073CFE" w:rsidRDefault="00447F6C" w:rsidP="00447F6C">
            <w:pPr>
              <w:jc w:val="both"/>
              <w:rPr>
                <w:b/>
                <w:color w:val="000000" w:themeColor="text1"/>
              </w:rPr>
            </w:pPr>
            <w:r w:rsidRPr="00073CFE">
              <w:rPr>
                <w:b/>
                <w:color w:val="000000" w:themeColor="text1"/>
              </w:rPr>
              <w:t>Ohlasy publikací</w:t>
            </w:r>
          </w:p>
        </w:tc>
      </w:tr>
      <w:tr w:rsidR="00447F6C" w:rsidRPr="00073CFE" w14:paraId="04BFBF01" w14:textId="77777777" w:rsidTr="003D443D">
        <w:trPr>
          <w:cantSplit/>
        </w:trPr>
        <w:tc>
          <w:tcPr>
            <w:tcW w:w="3249" w:type="dxa"/>
            <w:gridSpan w:val="6"/>
          </w:tcPr>
          <w:p w14:paraId="308A70D2" w14:textId="77777777" w:rsidR="00447F6C" w:rsidRPr="00073CFE" w:rsidRDefault="00447F6C" w:rsidP="00447F6C">
            <w:pPr>
              <w:jc w:val="center"/>
              <w:rPr>
                <w:color w:val="000000" w:themeColor="text1"/>
              </w:rPr>
            </w:pPr>
            <w:r w:rsidRPr="00073CFE">
              <w:rPr>
                <w:color w:val="000000" w:themeColor="text1"/>
              </w:rPr>
              <w:t>Management a ekonomika podniku</w:t>
            </w:r>
          </w:p>
        </w:tc>
        <w:tc>
          <w:tcPr>
            <w:tcW w:w="2252" w:type="dxa"/>
            <w:gridSpan w:val="5"/>
          </w:tcPr>
          <w:p w14:paraId="4A1700C7" w14:textId="77777777" w:rsidR="00447F6C" w:rsidRPr="00073CFE" w:rsidRDefault="00447F6C" w:rsidP="00447F6C">
            <w:pPr>
              <w:jc w:val="center"/>
              <w:rPr>
                <w:color w:val="000000" w:themeColor="text1"/>
              </w:rPr>
            </w:pPr>
            <w:r w:rsidRPr="00073CFE">
              <w:rPr>
                <w:color w:val="000000" w:themeColor="text1"/>
              </w:rPr>
              <w:t>2019</w:t>
            </w:r>
          </w:p>
        </w:tc>
        <w:tc>
          <w:tcPr>
            <w:tcW w:w="2257" w:type="dxa"/>
            <w:gridSpan w:val="11"/>
            <w:tcBorders>
              <w:right w:val="single" w:sz="12" w:space="0" w:color="auto"/>
            </w:tcBorders>
          </w:tcPr>
          <w:p w14:paraId="6F85BFFC" w14:textId="77777777" w:rsidR="00447F6C" w:rsidRPr="00073CFE" w:rsidRDefault="00447F6C" w:rsidP="00447F6C">
            <w:pPr>
              <w:jc w:val="center"/>
              <w:rPr>
                <w:color w:val="000000" w:themeColor="text1"/>
              </w:rPr>
            </w:pPr>
            <w:r w:rsidRPr="00073CFE">
              <w:rPr>
                <w:color w:val="000000" w:themeColor="text1"/>
              </w:rPr>
              <w:t>UTB ve Zlíně, FaME</w:t>
            </w:r>
          </w:p>
        </w:tc>
        <w:tc>
          <w:tcPr>
            <w:tcW w:w="635" w:type="dxa"/>
            <w:gridSpan w:val="4"/>
            <w:tcBorders>
              <w:left w:val="single" w:sz="12" w:space="0" w:color="auto"/>
            </w:tcBorders>
            <w:shd w:val="clear" w:color="auto" w:fill="F7CAAC"/>
          </w:tcPr>
          <w:p w14:paraId="792323C0" w14:textId="77777777" w:rsidR="00447F6C" w:rsidRPr="00073CFE" w:rsidRDefault="00447F6C" w:rsidP="00447F6C">
            <w:pPr>
              <w:jc w:val="both"/>
              <w:rPr>
                <w:color w:val="000000" w:themeColor="text1"/>
              </w:rPr>
            </w:pPr>
            <w:r w:rsidRPr="00073CFE">
              <w:rPr>
                <w:b/>
                <w:color w:val="000000" w:themeColor="text1"/>
              </w:rPr>
              <w:t>WOS</w:t>
            </w:r>
          </w:p>
        </w:tc>
        <w:tc>
          <w:tcPr>
            <w:tcW w:w="696" w:type="dxa"/>
            <w:gridSpan w:val="2"/>
            <w:shd w:val="clear" w:color="auto" w:fill="F7CAAC"/>
          </w:tcPr>
          <w:p w14:paraId="541F6AAB" w14:textId="77777777" w:rsidR="00447F6C" w:rsidRPr="00073CFE" w:rsidRDefault="00447F6C" w:rsidP="00447F6C">
            <w:pPr>
              <w:jc w:val="both"/>
              <w:rPr>
                <w:color w:val="000000" w:themeColor="text1"/>
                <w:sz w:val="18"/>
              </w:rPr>
            </w:pPr>
            <w:r w:rsidRPr="00073CFE">
              <w:rPr>
                <w:b/>
                <w:color w:val="000000" w:themeColor="text1"/>
                <w:sz w:val="18"/>
              </w:rPr>
              <w:t>Scopus</w:t>
            </w:r>
          </w:p>
        </w:tc>
        <w:tc>
          <w:tcPr>
            <w:tcW w:w="809" w:type="dxa"/>
            <w:gridSpan w:val="3"/>
            <w:shd w:val="clear" w:color="auto" w:fill="F7CAAC"/>
          </w:tcPr>
          <w:p w14:paraId="544C0DF1" w14:textId="77777777" w:rsidR="00447F6C" w:rsidRPr="00073CFE" w:rsidRDefault="00447F6C" w:rsidP="00447F6C">
            <w:pPr>
              <w:jc w:val="both"/>
              <w:rPr>
                <w:color w:val="000000" w:themeColor="text1"/>
              </w:rPr>
            </w:pPr>
            <w:r w:rsidRPr="00073CFE">
              <w:rPr>
                <w:b/>
                <w:color w:val="000000" w:themeColor="text1"/>
                <w:sz w:val="18"/>
              </w:rPr>
              <w:t>ostatní</w:t>
            </w:r>
          </w:p>
        </w:tc>
      </w:tr>
      <w:tr w:rsidR="00447F6C" w:rsidRPr="00073CFE" w14:paraId="4809399D" w14:textId="77777777" w:rsidTr="003D443D">
        <w:trPr>
          <w:cantSplit/>
          <w:trHeight w:val="70"/>
        </w:trPr>
        <w:tc>
          <w:tcPr>
            <w:tcW w:w="3249" w:type="dxa"/>
            <w:gridSpan w:val="6"/>
            <w:shd w:val="clear" w:color="auto" w:fill="F7CAAC"/>
          </w:tcPr>
          <w:p w14:paraId="4B0F44C8" w14:textId="77777777" w:rsidR="00447F6C" w:rsidRPr="00073CFE" w:rsidRDefault="00447F6C" w:rsidP="00447F6C">
            <w:pPr>
              <w:jc w:val="both"/>
              <w:rPr>
                <w:color w:val="000000" w:themeColor="text1"/>
              </w:rPr>
            </w:pPr>
            <w:r w:rsidRPr="00073CFE">
              <w:rPr>
                <w:b/>
                <w:color w:val="000000" w:themeColor="text1"/>
              </w:rPr>
              <w:t>Obor jmenovacího řízení</w:t>
            </w:r>
          </w:p>
        </w:tc>
        <w:tc>
          <w:tcPr>
            <w:tcW w:w="2252" w:type="dxa"/>
            <w:gridSpan w:val="5"/>
            <w:shd w:val="clear" w:color="auto" w:fill="F7CAAC"/>
          </w:tcPr>
          <w:p w14:paraId="23CE8812" w14:textId="77777777" w:rsidR="00447F6C" w:rsidRPr="00073CFE" w:rsidRDefault="00447F6C" w:rsidP="00EA0AEE">
            <w:pPr>
              <w:jc w:val="both"/>
              <w:rPr>
                <w:color w:val="000000" w:themeColor="text1"/>
              </w:rPr>
            </w:pPr>
            <w:r w:rsidRPr="00073CFE">
              <w:rPr>
                <w:b/>
                <w:color w:val="000000" w:themeColor="text1"/>
              </w:rPr>
              <w:t xml:space="preserve">Rok udělení hodnosti </w:t>
            </w:r>
          </w:p>
        </w:tc>
        <w:tc>
          <w:tcPr>
            <w:tcW w:w="2257" w:type="dxa"/>
            <w:gridSpan w:val="11"/>
            <w:tcBorders>
              <w:right w:val="single" w:sz="12" w:space="0" w:color="auto"/>
            </w:tcBorders>
            <w:shd w:val="clear" w:color="auto" w:fill="F7CAAC"/>
          </w:tcPr>
          <w:p w14:paraId="4546E518" w14:textId="77777777" w:rsidR="00447F6C" w:rsidRPr="00073CFE" w:rsidRDefault="00447F6C" w:rsidP="00447F6C">
            <w:pPr>
              <w:jc w:val="both"/>
              <w:rPr>
                <w:color w:val="000000" w:themeColor="text1"/>
              </w:rPr>
            </w:pPr>
            <w:r w:rsidRPr="00073CFE">
              <w:rPr>
                <w:b/>
                <w:color w:val="000000" w:themeColor="text1"/>
              </w:rPr>
              <w:t>Řízení konáno na VŠ</w:t>
            </w:r>
          </w:p>
        </w:tc>
        <w:tc>
          <w:tcPr>
            <w:tcW w:w="635" w:type="dxa"/>
            <w:gridSpan w:val="4"/>
            <w:vMerge w:val="restart"/>
            <w:tcBorders>
              <w:left w:val="single" w:sz="12" w:space="0" w:color="auto"/>
            </w:tcBorders>
          </w:tcPr>
          <w:p w14:paraId="4BCF994B" w14:textId="77777777" w:rsidR="00447F6C" w:rsidRPr="00073CFE" w:rsidRDefault="00C96BAD" w:rsidP="00447F6C">
            <w:pPr>
              <w:jc w:val="center"/>
              <w:rPr>
                <w:b/>
                <w:color w:val="000000" w:themeColor="text1"/>
              </w:rPr>
            </w:pPr>
            <w:r w:rsidRPr="00073CFE">
              <w:rPr>
                <w:b/>
                <w:color w:val="000000" w:themeColor="text1"/>
              </w:rPr>
              <w:t>40</w:t>
            </w:r>
          </w:p>
        </w:tc>
        <w:tc>
          <w:tcPr>
            <w:tcW w:w="696" w:type="dxa"/>
            <w:gridSpan w:val="2"/>
            <w:vMerge w:val="restart"/>
          </w:tcPr>
          <w:p w14:paraId="7638A856" w14:textId="77777777" w:rsidR="00447F6C" w:rsidRPr="00073CFE" w:rsidRDefault="00C96BAD" w:rsidP="00447F6C">
            <w:pPr>
              <w:jc w:val="center"/>
              <w:rPr>
                <w:b/>
                <w:color w:val="000000" w:themeColor="text1"/>
              </w:rPr>
            </w:pPr>
            <w:r w:rsidRPr="00073CFE">
              <w:rPr>
                <w:b/>
                <w:color w:val="000000" w:themeColor="text1"/>
              </w:rPr>
              <w:t>62</w:t>
            </w:r>
          </w:p>
        </w:tc>
        <w:tc>
          <w:tcPr>
            <w:tcW w:w="809" w:type="dxa"/>
            <w:gridSpan w:val="3"/>
            <w:vMerge w:val="restart"/>
          </w:tcPr>
          <w:p w14:paraId="769EE021" w14:textId="77777777" w:rsidR="00447F6C" w:rsidRPr="00073CFE" w:rsidRDefault="00447F6C" w:rsidP="00447F6C">
            <w:pPr>
              <w:jc w:val="center"/>
              <w:rPr>
                <w:color w:val="000000" w:themeColor="text1"/>
              </w:rPr>
            </w:pPr>
            <w:r w:rsidRPr="00073CFE">
              <w:rPr>
                <w:color w:val="000000" w:themeColor="text1"/>
              </w:rPr>
              <w:t>0</w:t>
            </w:r>
          </w:p>
        </w:tc>
      </w:tr>
      <w:tr w:rsidR="00447F6C" w:rsidRPr="00073CFE" w14:paraId="63903BF3" w14:textId="77777777" w:rsidTr="003D443D">
        <w:trPr>
          <w:trHeight w:val="205"/>
        </w:trPr>
        <w:tc>
          <w:tcPr>
            <w:tcW w:w="3249" w:type="dxa"/>
            <w:gridSpan w:val="6"/>
          </w:tcPr>
          <w:p w14:paraId="24F41DF8" w14:textId="77777777" w:rsidR="00447F6C" w:rsidRPr="00073CFE" w:rsidRDefault="00447F6C" w:rsidP="00447F6C">
            <w:pPr>
              <w:jc w:val="center"/>
              <w:rPr>
                <w:color w:val="000000" w:themeColor="text1"/>
              </w:rPr>
            </w:pPr>
          </w:p>
        </w:tc>
        <w:tc>
          <w:tcPr>
            <w:tcW w:w="2252" w:type="dxa"/>
            <w:gridSpan w:val="5"/>
          </w:tcPr>
          <w:p w14:paraId="442E7614" w14:textId="77777777" w:rsidR="00447F6C" w:rsidRPr="00073CFE" w:rsidRDefault="00447F6C" w:rsidP="00447F6C">
            <w:pPr>
              <w:jc w:val="center"/>
              <w:rPr>
                <w:color w:val="000000" w:themeColor="text1"/>
              </w:rPr>
            </w:pPr>
          </w:p>
        </w:tc>
        <w:tc>
          <w:tcPr>
            <w:tcW w:w="2257" w:type="dxa"/>
            <w:gridSpan w:val="11"/>
            <w:tcBorders>
              <w:right w:val="single" w:sz="12" w:space="0" w:color="auto"/>
            </w:tcBorders>
          </w:tcPr>
          <w:p w14:paraId="4574C5F1" w14:textId="77777777" w:rsidR="00447F6C" w:rsidRPr="00073CFE" w:rsidRDefault="00447F6C" w:rsidP="00447F6C">
            <w:pPr>
              <w:jc w:val="center"/>
              <w:rPr>
                <w:color w:val="000000" w:themeColor="text1"/>
              </w:rPr>
            </w:pPr>
          </w:p>
        </w:tc>
        <w:tc>
          <w:tcPr>
            <w:tcW w:w="635" w:type="dxa"/>
            <w:gridSpan w:val="4"/>
            <w:vMerge/>
            <w:tcBorders>
              <w:left w:val="single" w:sz="12" w:space="0" w:color="auto"/>
            </w:tcBorders>
            <w:vAlign w:val="center"/>
          </w:tcPr>
          <w:p w14:paraId="2BDA7EE0" w14:textId="77777777" w:rsidR="00447F6C" w:rsidRPr="00073CFE" w:rsidRDefault="00447F6C" w:rsidP="00447F6C">
            <w:pPr>
              <w:rPr>
                <w:b/>
                <w:color w:val="000000" w:themeColor="text1"/>
              </w:rPr>
            </w:pPr>
          </w:p>
        </w:tc>
        <w:tc>
          <w:tcPr>
            <w:tcW w:w="696" w:type="dxa"/>
            <w:gridSpan w:val="2"/>
            <w:vMerge/>
            <w:vAlign w:val="center"/>
          </w:tcPr>
          <w:p w14:paraId="7842266C" w14:textId="77777777" w:rsidR="00447F6C" w:rsidRPr="00073CFE" w:rsidRDefault="00447F6C" w:rsidP="00447F6C">
            <w:pPr>
              <w:rPr>
                <w:b/>
                <w:color w:val="000000" w:themeColor="text1"/>
              </w:rPr>
            </w:pPr>
          </w:p>
        </w:tc>
        <w:tc>
          <w:tcPr>
            <w:tcW w:w="809" w:type="dxa"/>
            <w:gridSpan w:val="3"/>
            <w:vMerge/>
            <w:vAlign w:val="center"/>
          </w:tcPr>
          <w:p w14:paraId="1CC8EF47" w14:textId="77777777" w:rsidR="00447F6C" w:rsidRPr="00073CFE" w:rsidRDefault="00447F6C" w:rsidP="00447F6C">
            <w:pPr>
              <w:rPr>
                <w:b/>
                <w:color w:val="000000" w:themeColor="text1"/>
              </w:rPr>
            </w:pPr>
          </w:p>
        </w:tc>
      </w:tr>
      <w:tr w:rsidR="00447F6C" w:rsidRPr="00073CFE" w14:paraId="7C9F4C3E" w14:textId="77777777" w:rsidTr="003D443D">
        <w:tc>
          <w:tcPr>
            <w:tcW w:w="9898" w:type="dxa"/>
            <w:gridSpan w:val="31"/>
            <w:shd w:val="clear" w:color="auto" w:fill="F7CAAC"/>
          </w:tcPr>
          <w:p w14:paraId="2F58CC38" w14:textId="77777777" w:rsidR="00447F6C" w:rsidRPr="00073CFE" w:rsidRDefault="00447F6C" w:rsidP="00447F6C">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47F6C" w:rsidRPr="00073CFE" w14:paraId="5643D421" w14:textId="77777777" w:rsidTr="003D443D">
        <w:trPr>
          <w:trHeight w:val="567"/>
        </w:trPr>
        <w:tc>
          <w:tcPr>
            <w:tcW w:w="9898" w:type="dxa"/>
            <w:gridSpan w:val="31"/>
          </w:tcPr>
          <w:p w14:paraId="063CE6CE" w14:textId="77777777" w:rsidR="009B6B98" w:rsidRPr="00073CFE" w:rsidRDefault="009B6B98" w:rsidP="009B6B98">
            <w:pPr>
              <w:pStyle w:val="Nadpis5"/>
              <w:jc w:val="both"/>
              <w:rPr>
                <w:rFonts w:ascii="Times New Roman" w:hAnsi="Times New Roman"/>
                <w:caps/>
                <w:color w:val="000000" w:themeColor="text1"/>
              </w:rPr>
            </w:pPr>
            <w:r w:rsidRPr="00073CFE">
              <w:rPr>
                <w:rFonts w:ascii="Times New Roman" w:hAnsi="Times New Roman"/>
                <w:caps/>
                <w:color w:val="000000" w:themeColor="text1"/>
              </w:rPr>
              <w:t xml:space="preserve">Novák, P., Hrušecká, D., Macurová, L. </w:t>
            </w:r>
            <w:r w:rsidRPr="00073CFE">
              <w:rPr>
                <w:rFonts w:ascii="Times New Roman" w:hAnsi="Times New Roman"/>
                <w:color w:val="000000" w:themeColor="text1"/>
              </w:rPr>
              <w:t xml:space="preserve">Perception of Cost Behaviour in Industrial Firms with Emphasis on Logistics and its Costs. </w:t>
            </w:r>
            <w:r w:rsidRPr="00073CFE">
              <w:rPr>
                <w:rFonts w:ascii="Times New Roman" w:hAnsi="Times New Roman"/>
                <w:i/>
                <w:color w:val="000000" w:themeColor="text1"/>
              </w:rPr>
              <w:t>FME Transactions</w:t>
            </w:r>
            <w:r w:rsidRPr="00073CFE">
              <w:rPr>
                <w:rFonts w:ascii="Times New Roman" w:hAnsi="Times New Roman"/>
                <w:color w:val="000000" w:themeColor="text1"/>
              </w:rPr>
              <w:t>, 2018. 46(4), pp. 658-667. ISSN 2406-128X (60%)</w:t>
            </w:r>
          </w:p>
          <w:p w14:paraId="696F1F1C" w14:textId="77777777" w:rsidR="00447F6C" w:rsidRPr="00073CFE" w:rsidRDefault="00447F6C" w:rsidP="00447F6C">
            <w:pPr>
              <w:jc w:val="both"/>
              <w:rPr>
                <w:caps/>
                <w:color w:val="000000" w:themeColor="text1"/>
              </w:rPr>
            </w:pPr>
            <w:r w:rsidRPr="00073CFE">
              <w:rPr>
                <w:caps/>
                <w:color w:val="000000" w:themeColor="text1"/>
              </w:rPr>
              <w:t xml:space="preserve">Popesko, B., Novák, P., Dvorský, J., PAPADAKI, Š. </w:t>
            </w:r>
            <w:r w:rsidRPr="00073CFE">
              <w:rPr>
                <w:color w:val="000000" w:themeColor="text1"/>
              </w:rPr>
              <w:t>The Maturity of a Budgeting System and its Influence on Corporate Performance.</w:t>
            </w:r>
            <w:r w:rsidRPr="00073CFE">
              <w:rPr>
                <w:b/>
                <w:bCs/>
                <w:color w:val="000000" w:themeColor="text1"/>
              </w:rPr>
              <w:t xml:space="preserve"> </w:t>
            </w:r>
            <w:r w:rsidRPr="00073CFE">
              <w:rPr>
                <w:i/>
                <w:color w:val="000000" w:themeColor="text1"/>
              </w:rPr>
              <w:t xml:space="preserve">Acta Polytechnica Hungarica, </w:t>
            </w:r>
            <w:r w:rsidRPr="00073CFE">
              <w:rPr>
                <w:color w:val="000000" w:themeColor="text1"/>
              </w:rPr>
              <w:t xml:space="preserve">2017, Vol. 14, No. 7, pp 91-104. ISSN 1785-860. </w:t>
            </w:r>
            <w:r w:rsidRPr="00073CFE">
              <w:rPr>
                <w:color w:val="000000" w:themeColor="text1"/>
                <w:shd w:val="clear" w:color="auto" w:fill="FFFFFF"/>
              </w:rPr>
              <w:t>DOI: 10.12700/APH.14.7.2017.7.6</w:t>
            </w:r>
            <w:r w:rsidRPr="00073CFE">
              <w:rPr>
                <w:color w:val="000000" w:themeColor="text1"/>
              </w:rPr>
              <w:t xml:space="preserve"> (20%).</w:t>
            </w:r>
          </w:p>
          <w:p w14:paraId="670970CD" w14:textId="77777777" w:rsidR="00447F6C" w:rsidRPr="00073CFE" w:rsidRDefault="00447F6C" w:rsidP="00447F6C">
            <w:pPr>
              <w:keepNext/>
              <w:keepLines/>
              <w:spacing w:before="40"/>
              <w:jc w:val="both"/>
              <w:outlineLvl w:val="4"/>
              <w:rPr>
                <w:caps/>
                <w:color w:val="000000" w:themeColor="text1"/>
              </w:rPr>
            </w:pPr>
            <w:r w:rsidRPr="00073CFE">
              <w:rPr>
                <w:caps/>
                <w:color w:val="000000" w:themeColor="text1"/>
              </w:rPr>
              <w:t xml:space="preserve">Papadaki, Š., Novák, P., Dvorský, J. </w:t>
            </w:r>
            <w:r w:rsidRPr="00073CFE">
              <w:rPr>
                <w:color w:val="000000" w:themeColor="text1"/>
              </w:rPr>
              <w:t xml:space="preserve">Attitude of University Students to Entrepreneurship. </w:t>
            </w:r>
            <w:r w:rsidRPr="00073CFE">
              <w:rPr>
                <w:i/>
                <w:color w:val="000000" w:themeColor="text1"/>
              </w:rPr>
              <w:t xml:space="preserve">Economic Annals-XXI. </w:t>
            </w:r>
            <w:r w:rsidRPr="00073CFE">
              <w:rPr>
                <w:color w:val="000000" w:themeColor="text1"/>
              </w:rPr>
              <w:t xml:space="preserve">2017, Vol. 166, 7-8, pp 100-104. ISSN 1728-6239. </w:t>
            </w:r>
            <w:hyperlink r:id="rId44" w:history="1">
              <w:r w:rsidRPr="00073CFE">
                <w:rPr>
                  <w:rFonts w:eastAsiaTheme="majorEastAsia"/>
                  <w:color w:val="000000" w:themeColor="text1"/>
                  <w:u w:val="single"/>
                </w:rPr>
                <w:t>https://doi.org/10.21003/ea.V166-20</w:t>
              </w:r>
            </w:hyperlink>
            <w:r w:rsidRPr="00073CFE">
              <w:rPr>
                <w:rFonts w:eastAsiaTheme="majorEastAsia"/>
                <w:color w:val="000000" w:themeColor="text1"/>
                <w:u w:val="single"/>
              </w:rPr>
              <w:t xml:space="preserve"> (35%).</w:t>
            </w:r>
            <w:r w:rsidRPr="00073CFE">
              <w:rPr>
                <w:i/>
                <w:color w:val="000000" w:themeColor="text1"/>
              </w:rPr>
              <w:t xml:space="preserve"> </w:t>
            </w:r>
          </w:p>
          <w:p w14:paraId="70395D6F" w14:textId="77777777" w:rsidR="00447F6C" w:rsidRPr="00073CFE" w:rsidRDefault="00447F6C" w:rsidP="00447F6C">
            <w:pPr>
              <w:keepNext/>
              <w:keepLines/>
              <w:spacing w:before="40"/>
              <w:jc w:val="both"/>
              <w:outlineLvl w:val="4"/>
              <w:rPr>
                <w:caps/>
                <w:color w:val="000000" w:themeColor="text1"/>
              </w:rPr>
            </w:pPr>
            <w:r w:rsidRPr="00073CFE">
              <w:rPr>
                <w:caps/>
                <w:color w:val="000000" w:themeColor="text1"/>
              </w:rPr>
              <w:t xml:space="preserve">Novák, P., Dvorský, J., Popesko, B., Strouhal, J. </w:t>
            </w:r>
            <w:r w:rsidRPr="00073CFE">
              <w:rPr>
                <w:color w:val="000000" w:themeColor="text1"/>
              </w:rPr>
              <w:t xml:space="preserve">Analysis of overhead cost behavior: Case study on decision-making approach. </w:t>
            </w:r>
            <w:r w:rsidRPr="00073CFE">
              <w:rPr>
                <w:i/>
                <w:color w:val="000000" w:themeColor="text1"/>
              </w:rPr>
              <w:t>Journal of International Studies.</w:t>
            </w:r>
            <w:r w:rsidRPr="00073CFE">
              <w:rPr>
                <w:color w:val="000000" w:themeColor="text1"/>
              </w:rPr>
              <w:t xml:space="preserve"> 2017, Vol. 10, No. 1, pp 74-91. ISSN 1823-691X.  </w:t>
            </w:r>
            <w:r w:rsidRPr="00073CFE">
              <w:rPr>
                <w:rFonts w:eastAsiaTheme="majorEastAsia"/>
                <w:color w:val="000000" w:themeColor="text1"/>
              </w:rPr>
              <w:t>DOI:10.14254/2071-8330.2017/10-1/5 (40</w:t>
            </w:r>
            <w:r w:rsidRPr="00073CFE">
              <w:rPr>
                <w:rFonts w:eastAsiaTheme="majorEastAsia"/>
                <w:color w:val="000000" w:themeColor="text1"/>
                <w:sz w:val="18"/>
              </w:rPr>
              <w:t>%).</w:t>
            </w:r>
            <w:r w:rsidRPr="00073CFE">
              <w:rPr>
                <w:rFonts w:eastAsiaTheme="majorEastAsia"/>
                <w:color w:val="000000" w:themeColor="text1"/>
              </w:rPr>
              <w:t> </w:t>
            </w:r>
          </w:p>
          <w:p w14:paraId="63C259EB" w14:textId="77777777" w:rsidR="00447F6C" w:rsidRPr="00073CFE" w:rsidRDefault="00447F6C" w:rsidP="00447F6C">
            <w:pPr>
              <w:jc w:val="both"/>
              <w:rPr>
                <w:color w:val="000000" w:themeColor="text1"/>
              </w:rPr>
            </w:pPr>
            <w:r w:rsidRPr="00073CFE">
              <w:rPr>
                <w:color w:val="000000" w:themeColor="text1"/>
              </w:rPr>
              <w:t>POPESKO, B., NOVÁK, P., PAPADKI, S., HRABEC, D. Are the Traditional Budgets Still Prevalent: The Survey of the Czech Firms Budgeting Practices. </w:t>
            </w:r>
            <w:r w:rsidRPr="00073CFE">
              <w:rPr>
                <w:i/>
                <w:iCs/>
                <w:color w:val="000000" w:themeColor="text1"/>
              </w:rPr>
              <w:t>Transformations in Business &amp; Economics.</w:t>
            </w:r>
            <w:r w:rsidRPr="00073CFE">
              <w:rPr>
                <w:color w:val="000000" w:themeColor="text1"/>
              </w:rPr>
              <w:t xml:space="preserve"> Vol. 14, No. 3C (36C), 2015, pp. 373-388. ISSN 1648-4460. http://www.transformations.knf.vu.lt/36c (20%). </w:t>
            </w:r>
          </w:p>
          <w:p w14:paraId="32006A1C" w14:textId="77777777" w:rsidR="00447F6C" w:rsidRPr="00073CFE" w:rsidRDefault="00447F6C" w:rsidP="00447F6C">
            <w:pPr>
              <w:jc w:val="both"/>
              <w:rPr>
                <w:color w:val="000000" w:themeColor="text1"/>
                <w:u w:val="single"/>
                <w:lang w:val="en-US"/>
              </w:rPr>
            </w:pPr>
            <w:r w:rsidRPr="00073CFE">
              <w:rPr>
                <w:i/>
                <w:color w:val="000000" w:themeColor="text1"/>
              </w:rPr>
              <w:t>Přehled projektové činnosti:</w:t>
            </w:r>
          </w:p>
          <w:p w14:paraId="54F37090" w14:textId="77777777" w:rsidR="00447F6C" w:rsidRPr="00073CFE" w:rsidRDefault="00447F6C" w:rsidP="00447F6C">
            <w:pPr>
              <w:jc w:val="both"/>
              <w:rPr>
                <w:color w:val="000000" w:themeColor="text1"/>
              </w:rPr>
            </w:pPr>
            <w:r w:rsidRPr="00073CFE">
              <w:rPr>
                <w:color w:val="000000" w:themeColor="text1"/>
              </w:rPr>
              <w:t>Ministerstvo zdravotnictví ČR NT 12235 Aplikace moderních kalkulačních metod pro účely optimalizace nákladů ve zdravotnictví 2011-2013 (člen řešitelského týmu).</w:t>
            </w:r>
          </w:p>
          <w:p w14:paraId="1A322D97" w14:textId="77777777" w:rsidR="00447F6C" w:rsidRPr="00073CFE" w:rsidRDefault="00447F6C" w:rsidP="00447F6C">
            <w:pPr>
              <w:jc w:val="both"/>
              <w:rPr>
                <w:color w:val="000000" w:themeColor="text1"/>
              </w:rPr>
            </w:pPr>
            <w:r w:rsidRPr="00073CFE">
              <w:rPr>
                <w:color w:val="000000" w:themeColor="text1"/>
              </w:rPr>
              <w:t>GAČR 14-21654P Variabilita skupin nákladů a její promítnutí v kalkulačním systému ve výrobních firmách 2014-2016 (hlavní řešitel).</w:t>
            </w:r>
          </w:p>
          <w:p w14:paraId="120BB534" w14:textId="77777777" w:rsidR="00447F6C" w:rsidRPr="00073CFE" w:rsidRDefault="00447F6C" w:rsidP="00447F6C">
            <w:pPr>
              <w:jc w:val="both"/>
              <w:rPr>
                <w:color w:val="000000" w:themeColor="text1"/>
              </w:rPr>
            </w:pPr>
            <w:r w:rsidRPr="00073CFE">
              <w:rPr>
                <w:color w:val="000000" w:themeColor="text1"/>
              </w:rPr>
              <w:t xml:space="preserve">ERASMUS+ KA2 2016-1-CZ01-KA203-023873 Pilot project: Entrepeneurship education for University students 2016-2018 (člen řešitelského týmu). </w:t>
            </w:r>
          </w:p>
          <w:p w14:paraId="663339F8" w14:textId="77777777" w:rsidR="00447F6C" w:rsidRPr="00073CFE" w:rsidRDefault="00447F6C" w:rsidP="00447F6C">
            <w:pPr>
              <w:jc w:val="both"/>
              <w:rPr>
                <w:color w:val="000000" w:themeColor="text1"/>
              </w:rPr>
            </w:pPr>
            <w:r w:rsidRPr="00073CFE">
              <w:rPr>
                <w:color w:val="000000" w:themeColor="text1"/>
              </w:rPr>
              <w:t>GAČR 17-13518S Determinanty struktury systémů rozpočetnictví a měření výkonnosti a jejich vliv na chování a výkonnost organizace 2017-2019 (člen řešitelského týmu).</w:t>
            </w:r>
          </w:p>
        </w:tc>
      </w:tr>
      <w:tr w:rsidR="00447F6C" w:rsidRPr="00073CFE" w14:paraId="13B259D7" w14:textId="77777777" w:rsidTr="003D443D">
        <w:trPr>
          <w:trHeight w:val="218"/>
        </w:trPr>
        <w:tc>
          <w:tcPr>
            <w:tcW w:w="9898" w:type="dxa"/>
            <w:gridSpan w:val="31"/>
            <w:shd w:val="clear" w:color="auto" w:fill="F7CAAC"/>
          </w:tcPr>
          <w:p w14:paraId="032DEB8E" w14:textId="77777777" w:rsidR="00447F6C" w:rsidRPr="00073CFE" w:rsidRDefault="00447F6C" w:rsidP="00447F6C">
            <w:pPr>
              <w:rPr>
                <w:b/>
                <w:color w:val="000000" w:themeColor="text1"/>
              </w:rPr>
            </w:pPr>
            <w:r w:rsidRPr="00073CFE">
              <w:rPr>
                <w:b/>
                <w:color w:val="000000" w:themeColor="text1"/>
              </w:rPr>
              <w:t>Působení v zahraničí</w:t>
            </w:r>
          </w:p>
        </w:tc>
      </w:tr>
      <w:tr w:rsidR="00447F6C" w:rsidRPr="00073CFE" w14:paraId="3077ECC5" w14:textId="77777777" w:rsidTr="003D443D">
        <w:trPr>
          <w:trHeight w:val="141"/>
        </w:trPr>
        <w:tc>
          <w:tcPr>
            <w:tcW w:w="9898" w:type="dxa"/>
            <w:gridSpan w:val="31"/>
          </w:tcPr>
          <w:p w14:paraId="3C2D49E0" w14:textId="77777777" w:rsidR="00447F6C" w:rsidRPr="00073CFE" w:rsidRDefault="00447F6C" w:rsidP="00447F6C">
            <w:pPr>
              <w:rPr>
                <w:color w:val="000000" w:themeColor="text1"/>
              </w:rPr>
            </w:pPr>
          </w:p>
        </w:tc>
      </w:tr>
      <w:tr w:rsidR="00447F6C" w:rsidRPr="00073CFE" w14:paraId="0AD5760C" w14:textId="77777777" w:rsidTr="003D443D">
        <w:trPr>
          <w:gridAfter w:val="1"/>
          <w:wAfter w:w="134" w:type="dxa"/>
          <w:cantSplit/>
          <w:trHeight w:val="60"/>
        </w:trPr>
        <w:tc>
          <w:tcPr>
            <w:tcW w:w="2615" w:type="dxa"/>
            <w:gridSpan w:val="4"/>
            <w:shd w:val="clear" w:color="auto" w:fill="F7CAAC"/>
          </w:tcPr>
          <w:p w14:paraId="03C3059B" w14:textId="77777777" w:rsidR="00447F6C" w:rsidRPr="00073CFE" w:rsidRDefault="00447F6C" w:rsidP="00447F6C">
            <w:pPr>
              <w:jc w:val="both"/>
              <w:rPr>
                <w:b/>
                <w:color w:val="000000" w:themeColor="text1"/>
              </w:rPr>
            </w:pPr>
            <w:r w:rsidRPr="00073CFE">
              <w:rPr>
                <w:b/>
                <w:color w:val="000000" w:themeColor="text1"/>
              </w:rPr>
              <w:t xml:space="preserve">Podpis </w:t>
            </w:r>
          </w:p>
        </w:tc>
        <w:tc>
          <w:tcPr>
            <w:tcW w:w="4343" w:type="dxa"/>
            <w:gridSpan w:val="12"/>
          </w:tcPr>
          <w:p w14:paraId="6BBABC16" w14:textId="77777777" w:rsidR="00447F6C" w:rsidRPr="00073CFE" w:rsidRDefault="00447F6C" w:rsidP="00447F6C">
            <w:pPr>
              <w:jc w:val="both"/>
              <w:rPr>
                <w:color w:val="000000" w:themeColor="text1"/>
              </w:rPr>
            </w:pPr>
          </w:p>
        </w:tc>
        <w:tc>
          <w:tcPr>
            <w:tcW w:w="789" w:type="dxa"/>
            <w:gridSpan w:val="5"/>
            <w:shd w:val="clear" w:color="auto" w:fill="F7CAAC"/>
          </w:tcPr>
          <w:p w14:paraId="75CE7B58" w14:textId="77777777" w:rsidR="00447F6C" w:rsidRPr="00073CFE" w:rsidRDefault="00447F6C" w:rsidP="00447F6C">
            <w:pPr>
              <w:jc w:val="both"/>
              <w:rPr>
                <w:color w:val="000000" w:themeColor="text1"/>
              </w:rPr>
            </w:pPr>
            <w:r w:rsidRPr="00073CFE">
              <w:rPr>
                <w:b/>
                <w:color w:val="000000" w:themeColor="text1"/>
              </w:rPr>
              <w:t>datum</w:t>
            </w:r>
          </w:p>
        </w:tc>
        <w:tc>
          <w:tcPr>
            <w:tcW w:w="2017" w:type="dxa"/>
            <w:gridSpan w:val="9"/>
          </w:tcPr>
          <w:p w14:paraId="0D5ED9C8" w14:textId="77777777" w:rsidR="00447F6C" w:rsidRPr="00073CFE" w:rsidRDefault="00447F6C" w:rsidP="00447F6C">
            <w:pPr>
              <w:jc w:val="both"/>
              <w:rPr>
                <w:color w:val="000000" w:themeColor="text1"/>
              </w:rPr>
            </w:pPr>
          </w:p>
        </w:tc>
      </w:tr>
    </w:tbl>
    <w:p w14:paraId="3A1E5A2A" w14:textId="77777777" w:rsidR="002450F1" w:rsidRPr="00073CFE" w:rsidRDefault="002450F1">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7822F340" w14:textId="77777777" w:rsidTr="00447F6C">
        <w:tc>
          <w:tcPr>
            <w:tcW w:w="9859" w:type="dxa"/>
            <w:gridSpan w:val="11"/>
            <w:tcBorders>
              <w:bottom w:val="double" w:sz="4" w:space="0" w:color="auto"/>
            </w:tcBorders>
            <w:shd w:val="clear" w:color="auto" w:fill="BDD6EE"/>
          </w:tcPr>
          <w:p w14:paraId="3975D2C0"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3A460DA7" w14:textId="77777777" w:rsidTr="00447F6C">
        <w:tc>
          <w:tcPr>
            <w:tcW w:w="2518" w:type="dxa"/>
            <w:tcBorders>
              <w:top w:val="double" w:sz="4" w:space="0" w:color="auto"/>
            </w:tcBorders>
            <w:shd w:val="clear" w:color="auto" w:fill="F7CAAC"/>
          </w:tcPr>
          <w:p w14:paraId="6FDAE6D7"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3BD6CB67"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03DB837E" w14:textId="77777777" w:rsidTr="00447F6C">
        <w:tc>
          <w:tcPr>
            <w:tcW w:w="2518" w:type="dxa"/>
            <w:shd w:val="clear" w:color="auto" w:fill="F7CAAC"/>
          </w:tcPr>
          <w:p w14:paraId="2C869457"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41F58AD2"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437F81D0" w14:textId="77777777" w:rsidTr="00447F6C">
        <w:tc>
          <w:tcPr>
            <w:tcW w:w="2518" w:type="dxa"/>
            <w:shd w:val="clear" w:color="auto" w:fill="F7CAAC"/>
          </w:tcPr>
          <w:p w14:paraId="17502D27"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79E0E35E"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6C888140" w14:textId="77777777" w:rsidTr="00447F6C">
        <w:tc>
          <w:tcPr>
            <w:tcW w:w="2518" w:type="dxa"/>
            <w:shd w:val="clear" w:color="auto" w:fill="F7CAAC"/>
          </w:tcPr>
          <w:p w14:paraId="0DA3DB5D"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6223273F" w14:textId="77777777" w:rsidR="0035386B" w:rsidRPr="00073CFE" w:rsidRDefault="0035386B" w:rsidP="0035386B">
            <w:pPr>
              <w:jc w:val="both"/>
              <w:rPr>
                <w:color w:val="000000" w:themeColor="text1"/>
              </w:rPr>
            </w:pPr>
            <w:r w:rsidRPr="00073CFE">
              <w:rPr>
                <w:color w:val="000000" w:themeColor="text1"/>
              </w:rPr>
              <w:t>Milana OTRUSINOVÁ</w:t>
            </w:r>
          </w:p>
        </w:tc>
        <w:tc>
          <w:tcPr>
            <w:tcW w:w="709" w:type="dxa"/>
            <w:shd w:val="clear" w:color="auto" w:fill="F7CAAC"/>
          </w:tcPr>
          <w:p w14:paraId="79A57905"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5C20AC8D"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5005F1FD" w14:textId="77777777" w:rsidTr="00447F6C">
        <w:tc>
          <w:tcPr>
            <w:tcW w:w="2518" w:type="dxa"/>
            <w:shd w:val="clear" w:color="auto" w:fill="F7CAAC"/>
          </w:tcPr>
          <w:p w14:paraId="4BD360E5"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73919B8" w14:textId="77777777" w:rsidR="0035386B" w:rsidRPr="00073CFE" w:rsidRDefault="0035386B" w:rsidP="0035386B">
            <w:pPr>
              <w:jc w:val="both"/>
              <w:rPr>
                <w:color w:val="000000" w:themeColor="text1"/>
              </w:rPr>
            </w:pPr>
            <w:r w:rsidRPr="00073CFE">
              <w:rPr>
                <w:color w:val="000000" w:themeColor="text1"/>
              </w:rPr>
              <w:t>1962</w:t>
            </w:r>
          </w:p>
        </w:tc>
        <w:tc>
          <w:tcPr>
            <w:tcW w:w="1721" w:type="dxa"/>
            <w:shd w:val="clear" w:color="auto" w:fill="F7CAAC"/>
          </w:tcPr>
          <w:p w14:paraId="349C6A3B"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FA430B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8EE1A81"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17B6C8E"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7004512"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1066BA4E"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05291465" w14:textId="77777777" w:rsidTr="00447F6C">
        <w:tc>
          <w:tcPr>
            <w:tcW w:w="5068" w:type="dxa"/>
            <w:gridSpan w:val="3"/>
            <w:shd w:val="clear" w:color="auto" w:fill="F7CAAC"/>
          </w:tcPr>
          <w:p w14:paraId="0F2164D5"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0F2604C4"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40918E52"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2B0DC5B1"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A65F257"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440EC1AE"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CB4D73B" w14:textId="77777777" w:rsidTr="00447F6C">
        <w:tc>
          <w:tcPr>
            <w:tcW w:w="6060" w:type="dxa"/>
            <w:gridSpan w:val="5"/>
            <w:shd w:val="clear" w:color="auto" w:fill="F7CAAC"/>
          </w:tcPr>
          <w:p w14:paraId="1400148D"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62211EFE"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2BAED1D6"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0F0CEA6" w14:textId="77777777" w:rsidTr="00447F6C">
        <w:tc>
          <w:tcPr>
            <w:tcW w:w="6060" w:type="dxa"/>
            <w:gridSpan w:val="5"/>
          </w:tcPr>
          <w:p w14:paraId="70B1E020" w14:textId="77777777" w:rsidR="0035386B" w:rsidRPr="00073CFE" w:rsidRDefault="0035386B" w:rsidP="0035386B">
            <w:pPr>
              <w:jc w:val="both"/>
              <w:rPr>
                <w:color w:val="000000" w:themeColor="text1"/>
              </w:rPr>
            </w:pPr>
          </w:p>
        </w:tc>
        <w:tc>
          <w:tcPr>
            <w:tcW w:w="1703" w:type="dxa"/>
            <w:gridSpan w:val="2"/>
          </w:tcPr>
          <w:p w14:paraId="72F028D4" w14:textId="77777777" w:rsidR="0035386B" w:rsidRPr="00073CFE" w:rsidRDefault="0035386B" w:rsidP="0035386B">
            <w:pPr>
              <w:jc w:val="both"/>
              <w:rPr>
                <w:color w:val="000000" w:themeColor="text1"/>
              </w:rPr>
            </w:pPr>
          </w:p>
        </w:tc>
        <w:tc>
          <w:tcPr>
            <w:tcW w:w="2096" w:type="dxa"/>
            <w:gridSpan w:val="4"/>
          </w:tcPr>
          <w:p w14:paraId="025B3AF1" w14:textId="77777777" w:rsidR="0035386B" w:rsidRPr="00073CFE" w:rsidRDefault="0035386B" w:rsidP="0035386B">
            <w:pPr>
              <w:jc w:val="both"/>
              <w:rPr>
                <w:color w:val="000000" w:themeColor="text1"/>
              </w:rPr>
            </w:pPr>
          </w:p>
        </w:tc>
      </w:tr>
      <w:tr w:rsidR="0035386B" w:rsidRPr="00073CFE" w14:paraId="07A373B4" w14:textId="77777777" w:rsidTr="00447F6C">
        <w:tc>
          <w:tcPr>
            <w:tcW w:w="6060" w:type="dxa"/>
            <w:gridSpan w:val="5"/>
          </w:tcPr>
          <w:p w14:paraId="31347865" w14:textId="77777777" w:rsidR="0035386B" w:rsidRPr="00073CFE" w:rsidRDefault="0035386B" w:rsidP="0035386B">
            <w:pPr>
              <w:jc w:val="both"/>
              <w:rPr>
                <w:color w:val="000000" w:themeColor="text1"/>
              </w:rPr>
            </w:pPr>
          </w:p>
        </w:tc>
        <w:tc>
          <w:tcPr>
            <w:tcW w:w="1703" w:type="dxa"/>
            <w:gridSpan w:val="2"/>
          </w:tcPr>
          <w:p w14:paraId="44FB8D1B" w14:textId="77777777" w:rsidR="0035386B" w:rsidRPr="00073CFE" w:rsidRDefault="0035386B" w:rsidP="0035386B">
            <w:pPr>
              <w:jc w:val="both"/>
              <w:rPr>
                <w:color w:val="000000" w:themeColor="text1"/>
              </w:rPr>
            </w:pPr>
          </w:p>
        </w:tc>
        <w:tc>
          <w:tcPr>
            <w:tcW w:w="2096" w:type="dxa"/>
            <w:gridSpan w:val="4"/>
          </w:tcPr>
          <w:p w14:paraId="01612A61" w14:textId="77777777" w:rsidR="0035386B" w:rsidRPr="00073CFE" w:rsidRDefault="0035386B" w:rsidP="0035386B">
            <w:pPr>
              <w:jc w:val="both"/>
              <w:rPr>
                <w:color w:val="000000" w:themeColor="text1"/>
              </w:rPr>
            </w:pPr>
          </w:p>
        </w:tc>
      </w:tr>
      <w:tr w:rsidR="0035386B" w:rsidRPr="00073CFE" w14:paraId="54DA6321" w14:textId="77777777" w:rsidTr="00447F6C">
        <w:tc>
          <w:tcPr>
            <w:tcW w:w="9859" w:type="dxa"/>
            <w:gridSpan w:val="11"/>
            <w:shd w:val="clear" w:color="auto" w:fill="F7CAAC"/>
          </w:tcPr>
          <w:p w14:paraId="249A772B"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3FB3C43C" w14:textId="77777777" w:rsidTr="00447F6C">
        <w:trPr>
          <w:trHeight w:val="388"/>
        </w:trPr>
        <w:tc>
          <w:tcPr>
            <w:tcW w:w="9859" w:type="dxa"/>
            <w:gridSpan w:val="11"/>
            <w:tcBorders>
              <w:top w:val="nil"/>
            </w:tcBorders>
          </w:tcPr>
          <w:p w14:paraId="5919DB84" w14:textId="77777777" w:rsidR="000F547B" w:rsidRPr="00073CFE" w:rsidRDefault="006042ED" w:rsidP="000F547B">
            <w:pPr>
              <w:jc w:val="both"/>
              <w:rPr>
                <w:color w:val="000000" w:themeColor="text1"/>
              </w:rPr>
            </w:pPr>
            <w:r w:rsidRPr="00073CFE">
              <w:rPr>
                <w:color w:val="000000" w:themeColor="text1"/>
              </w:rPr>
              <w:t>Financial Reporting and Audit</w:t>
            </w:r>
            <w:r w:rsidR="000F547B" w:rsidRPr="00073CFE">
              <w:rPr>
                <w:color w:val="000000" w:themeColor="text1"/>
              </w:rPr>
              <w:t xml:space="preserve"> – garant, přednášející (</w:t>
            </w:r>
            <w:r w:rsidRPr="00073CFE">
              <w:rPr>
                <w:color w:val="000000" w:themeColor="text1"/>
              </w:rPr>
              <w:t>3</w:t>
            </w:r>
            <w:r w:rsidR="000F547B" w:rsidRPr="00073CFE">
              <w:rPr>
                <w:color w:val="000000" w:themeColor="text1"/>
              </w:rPr>
              <w:t>0%)</w:t>
            </w:r>
          </w:p>
          <w:p w14:paraId="5007361D" w14:textId="77777777" w:rsidR="0035386B" w:rsidRPr="00073CFE" w:rsidRDefault="0035386B" w:rsidP="00D16877">
            <w:pPr>
              <w:jc w:val="both"/>
              <w:rPr>
                <w:color w:val="000000" w:themeColor="text1"/>
              </w:rPr>
            </w:pPr>
          </w:p>
        </w:tc>
      </w:tr>
      <w:tr w:rsidR="0035386B" w:rsidRPr="00073CFE" w14:paraId="29EB05F7" w14:textId="77777777" w:rsidTr="00447F6C">
        <w:tc>
          <w:tcPr>
            <w:tcW w:w="9859" w:type="dxa"/>
            <w:gridSpan w:val="11"/>
            <w:shd w:val="clear" w:color="auto" w:fill="F7CAAC"/>
          </w:tcPr>
          <w:p w14:paraId="6E7C197F"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02AA70EE" w14:textId="77777777" w:rsidTr="00447F6C">
        <w:trPr>
          <w:trHeight w:val="525"/>
        </w:trPr>
        <w:tc>
          <w:tcPr>
            <w:tcW w:w="9859" w:type="dxa"/>
            <w:gridSpan w:val="11"/>
          </w:tcPr>
          <w:p w14:paraId="38508CB4" w14:textId="77777777" w:rsidR="0035386B" w:rsidRPr="00073CFE" w:rsidRDefault="0035386B" w:rsidP="0035386B">
            <w:pPr>
              <w:tabs>
                <w:tab w:val="left" w:pos="1418"/>
              </w:tabs>
              <w:autoSpaceDE w:val="0"/>
              <w:autoSpaceDN w:val="0"/>
              <w:adjustRightInd w:val="0"/>
              <w:ind w:left="1416" w:hanging="1416"/>
              <w:rPr>
                <w:color w:val="000000" w:themeColor="text1"/>
                <w:szCs w:val="24"/>
              </w:rPr>
            </w:pPr>
            <w:r w:rsidRPr="00073CFE">
              <w:rPr>
                <w:b/>
                <w:color w:val="000000" w:themeColor="text1"/>
              </w:rPr>
              <w:t xml:space="preserve">2004-2008: </w:t>
            </w:r>
            <w:r w:rsidRPr="00073CFE">
              <w:rPr>
                <w:color w:val="000000" w:themeColor="text1"/>
                <w:szCs w:val="24"/>
              </w:rPr>
              <w:t>Univerzita Tomáše Bati ve Zlíně, Fakulta managementu a ekonomiky, obor Ekonomika a management (</w:t>
            </w:r>
            <w:r w:rsidRPr="00073CFE">
              <w:rPr>
                <w:b/>
                <w:color w:val="000000" w:themeColor="text1"/>
                <w:szCs w:val="24"/>
              </w:rPr>
              <w:t>Ph.D.</w:t>
            </w:r>
            <w:r w:rsidRPr="00073CFE">
              <w:rPr>
                <w:color w:val="000000" w:themeColor="text1"/>
                <w:szCs w:val="24"/>
              </w:rPr>
              <w:t>)</w:t>
            </w:r>
          </w:p>
          <w:p w14:paraId="0532A32C" w14:textId="77777777" w:rsidR="0035386B" w:rsidRPr="00073CFE" w:rsidRDefault="0035386B" w:rsidP="0035386B">
            <w:pPr>
              <w:jc w:val="both"/>
              <w:rPr>
                <w:color w:val="000000" w:themeColor="text1"/>
              </w:rPr>
            </w:pPr>
            <w:r w:rsidRPr="00073CFE">
              <w:rPr>
                <w:b/>
                <w:color w:val="000000" w:themeColor="text1"/>
              </w:rPr>
              <w:t>1980-1985:</w:t>
            </w:r>
            <w:r w:rsidRPr="00073CFE">
              <w:rPr>
                <w:color w:val="000000" w:themeColor="text1"/>
              </w:rPr>
              <w:t xml:space="preserve"> VUT Brno, Fakulta strojní, obor Ekonomika a řízení (</w:t>
            </w:r>
            <w:r w:rsidRPr="00073CFE">
              <w:rPr>
                <w:b/>
                <w:color w:val="000000" w:themeColor="text1"/>
              </w:rPr>
              <w:t>Ing.</w:t>
            </w:r>
            <w:r w:rsidRPr="00073CFE">
              <w:rPr>
                <w:color w:val="000000" w:themeColor="text1"/>
              </w:rPr>
              <w:t>)</w:t>
            </w:r>
          </w:p>
        </w:tc>
      </w:tr>
      <w:tr w:rsidR="0035386B" w:rsidRPr="00073CFE" w14:paraId="27B34F1C" w14:textId="77777777" w:rsidTr="00447F6C">
        <w:tc>
          <w:tcPr>
            <w:tcW w:w="9859" w:type="dxa"/>
            <w:gridSpan w:val="11"/>
            <w:shd w:val="clear" w:color="auto" w:fill="F7CAAC"/>
          </w:tcPr>
          <w:p w14:paraId="5FBB18CD"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48ADF0AB" w14:textId="77777777" w:rsidTr="00447F6C">
        <w:trPr>
          <w:trHeight w:val="1090"/>
        </w:trPr>
        <w:tc>
          <w:tcPr>
            <w:tcW w:w="9859" w:type="dxa"/>
            <w:gridSpan w:val="11"/>
          </w:tcPr>
          <w:p w14:paraId="24EEBF76" w14:textId="77777777" w:rsidR="0035386B" w:rsidRPr="00073CFE" w:rsidRDefault="0035386B" w:rsidP="0035386B">
            <w:pPr>
              <w:jc w:val="both"/>
              <w:rPr>
                <w:color w:val="000000" w:themeColor="text1"/>
              </w:rPr>
            </w:pPr>
            <w:r w:rsidRPr="00073CFE">
              <w:rPr>
                <w:b/>
                <w:color w:val="000000" w:themeColor="text1"/>
              </w:rPr>
              <w:t>1985-1988:</w:t>
            </w:r>
            <w:r w:rsidRPr="00073CFE">
              <w:rPr>
                <w:color w:val="000000" w:themeColor="text1"/>
              </w:rPr>
              <w:t xml:space="preserve">      </w:t>
            </w:r>
            <w:r w:rsidRPr="00073CFE">
              <w:rPr>
                <w:color w:val="000000" w:themeColor="text1"/>
              </w:rPr>
              <w:tab/>
              <w:t>Podnik výpočetní techniky Brno, Analytička, programátorka</w:t>
            </w:r>
          </w:p>
          <w:p w14:paraId="7633E6FC" w14:textId="77777777" w:rsidR="0035386B" w:rsidRPr="00073CFE" w:rsidRDefault="0035386B" w:rsidP="0035386B">
            <w:pPr>
              <w:rPr>
                <w:color w:val="000000" w:themeColor="text1"/>
              </w:rPr>
            </w:pPr>
            <w:r w:rsidRPr="00073CFE">
              <w:rPr>
                <w:b/>
                <w:color w:val="000000" w:themeColor="text1"/>
              </w:rPr>
              <w:t>1988-1993:</w:t>
            </w:r>
            <w:r w:rsidRPr="00073CFE">
              <w:rPr>
                <w:color w:val="000000" w:themeColor="text1"/>
              </w:rPr>
              <w:t xml:space="preserve">      </w:t>
            </w:r>
            <w:r w:rsidRPr="00073CFE">
              <w:rPr>
                <w:color w:val="000000" w:themeColor="text1"/>
              </w:rPr>
              <w:tab/>
              <w:t>Průmyslové stavby Zlín, Analytička, programátorka</w:t>
            </w:r>
          </w:p>
          <w:p w14:paraId="40313893" w14:textId="77777777" w:rsidR="0035386B" w:rsidRPr="00073CFE" w:rsidRDefault="0035386B" w:rsidP="0035386B">
            <w:pPr>
              <w:rPr>
                <w:color w:val="000000" w:themeColor="text1"/>
              </w:rPr>
            </w:pPr>
            <w:r w:rsidRPr="00073CFE">
              <w:rPr>
                <w:b/>
                <w:color w:val="000000" w:themeColor="text1"/>
              </w:rPr>
              <w:t>1993-1997:</w:t>
            </w:r>
            <w:r w:rsidRPr="00073CFE">
              <w:rPr>
                <w:color w:val="000000" w:themeColor="text1"/>
              </w:rPr>
              <w:t xml:space="preserve">     </w:t>
            </w:r>
            <w:r w:rsidRPr="00073CFE">
              <w:rPr>
                <w:color w:val="000000" w:themeColor="text1"/>
              </w:rPr>
              <w:tab/>
              <w:t>Správa přípravy učňů Praha, Metodička, ekonomka, zástupkyně ředitele</w:t>
            </w:r>
          </w:p>
          <w:p w14:paraId="3B542FF3" w14:textId="77777777" w:rsidR="0035386B" w:rsidRPr="00073CFE" w:rsidRDefault="0035386B" w:rsidP="0035386B">
            <w:pPr>
              <w:rPr>
                <w:color w:val="000000" w:themeColor="text1"/>
              </w:rPr>
            </w:pPr>
            <w:r w:rsidRPr="00073CFE">
              <w:rPr>
                <w:b/>
                <w:color w:val="000000" w:themeColor="text1"/>
              </w:rPr>
              <w:t>1997-1998:</w:t>
            </w:r>
            <w:r w:rsidRPr="00073CFE">
              <w:rPr>
                <w:color w:val="000000" w:themeColor="text1"/>
              </w:rPr>
              <w:tab/>
              <w:t>ISŠT – COP Zlín, Ekonomka, zástupkyně ředitele</w:t>
            </w:r>
          </w:p>
          <w:p w14:paraId="27C0613C" w14:textId="77777777" w:rsidR="0035386B" w:rsidRPr="00073CFE" w:rsidRDefault="0035386B" w:rsidP="0035386B">
            <w:pPr>
              <w:rPr>
                <w:color w:val="000000" w:themeColor="text1"/>
              </w:rPr>
            </w:pPr>
            <w:r w:rsidRPr="00073CFE">
              <w:rPr>
                <w:b/>
                <w:color w:val="000000" w:themeColor="text1"/>
              </w:rPr>
              <w:t>1998-2004:</w:t>
            </w:r>
            <w:r w:rsidRPr="00073CFE">
              <w:rPr>
                <w:color w:val="000000" w:themeColor="text1"/>
              </w:rPr>
              <w:t xml:space="preserve">      </w:t>
            </w:r>
            <w:r w:rsidRPr="00073CFE">
              <w:rPr>
                <w:color w:val="000000" w:themeColor="text1"/>
              </w:rPr>
              <w:tab/>
              <w:t>Střední odborné učiliště Zlín, Ekonomka, zástupkyně ředitele</w:t>
            </w:r>
          </w:p>
          <w:p w14:paraId="1A5EFA1D" w14:textId="77777777" w:rsidR="0035386B" w:rsidRPr="00073CFE" w:rsidRDefault="0035386B" w:rsidP="0035386B">
            <w:pPr>
              <w:jc w:val="both"/>
              <w:rPr>
                <w:color w:val="000000" w:themeColor="text1"/>
              </w:rPr>
            </w:pPr>
            <w:r w:rsidRPr="00073CFE">
              <w:rPr>
                <w:b/>
                <w:color w:val="000000" w:themeColor="text1"/>
              </w:rPr>
              <w:t>2004-dosud</w:t>
            </w:r>
            <w:r w:rsidRPr="00073CFE">
              <w:rPr>
                <w:color w:val="000000" w:themeColor="text1"/>
              </w:rPr>
              <w:t xml:space="preserve">:   </w:t>
            </w:r>
            <w:r w:rsidRPr="00073CFE">
              <w:rPr>
                <w:color w:val="000000" w:themeColor="text1"/>
              </w:rPr>
              <w:tab/>
              <w:t xml:space="preserve">UTB ve Zlíně, FaME, Ústav financí a účetnictví, akademický pracovník </w:t>
            </w:r>
          </w:p>
        </w:tc>
      </w:tr>
      <w:tr w:rsidR="0035386B" w:rsidRPr="00073CFE" w14:paraId="38FA1301" w14:textId="77777777" w:rsidTr="00447F6C">
        <w:trPr>
          <w:trHeight w:val="250"/>
        </w:trPr>
        <w:tc>
          <w:tcPr>
            <w:tcW w:w="9859" w:type="dxa"/>
            <w:gridSpan w:val="11"/>
            <w:shd w:val="clear" w:color="auto" w:fill="F7CAAC"/>
          </w:tcPr>
          <w:p w14:paraId="53F6AA8F"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9DDC57C" w14:textId="77777777" w:rsidTr="00447F6C">
        <w:trPr>
          <w:trHeight w:val="284"/>
        </w:trPr>
        <w:tc>
          <w:tcPr>
            <w:tcW w:w="9859" w:type="dxa"/>
            <w:gridSpan w:val="11"/>
          </w:tcPr>
          <w:p w14:paraId="6CB7EC25" w14:textId="77777777" w:rsidR="0035386B" w:rsidRPr="00073CFE" w:rsidRDefault="0035386B" w:rsidP="0035386B">
            <w:pPr>
              <w:jc w:val="both"/>
              <w:rPr>
                <w:color w:val="000000" w:themeColor="text1"/>
              </w:rPr>
            </w:pPr>
            <w:r w:rsidRPr="00073CFE">
              <w:rPr>
                <w:color w:val="000000" w:themeColor="text1"/>
              </w:rPr>
              <w:t>Počet vedených bakalářských prací – 92</w:t>
            </w:r>
          </w:p>
          <w:p w14:paraId="66EB3F06" w14:textId="77777777" w:rsidR="0035386B" w:rsidRPr="00073CFE" w:rsidRDefault="0035386B" w:rsidP="0035386B">
            <w:pPr>
              <w:jc w:val="both"/>
              <w:rPr>
                <w:color w:val="000000" w:themeColor="text1"/>
              </w:rPr>
            </w:pPr>
            <w:r w:rsidRPr="00073CFE">
              <w:rPr>
                <w:color w:val="000000" w:themeColor="text1"/>
              </w:rPr>
              <w:t>Počet vedených diplomových prací – 114</w:t>
            </w:r>
          </w:p>
        </w:tc>
      </w:tr>
      <w:tr w:rsidR="0035386B" w:rsidRPr="00073CFE" w14:paraId="3BB30F5C" w14:textId="77777777" w:rsidTr="00447F6C">
        <w:trPr>
          <w:cantSplit/>
        </w:trPr>
        <w:tc>
          <w:tcPr>
            <w:tcW w:w="3347" w:type="dxa"/>
            <w:gridSpan w:val="2"/>
            <w:tcBorders>
              <w:top w:val="single" w:sz="12" w:space="0" w:color="auto"/>
            </w:tcBorders>
            <w:shd w:val="clear" w:color="auto" w:fill="F7CAAC"/>
          </w:tcPr>
          <w:p w14:paraId="7BEE0CFF"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76758280"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51C700C"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7F034676"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486580F4" w14:textId="77777777" w:rsidTr="00447F6C">
        <w:trPr>
          <w:cantSplit/>
        </w:trPr>
        <w:tc>
          <w:tcPr>
            <w:tcW w:w="3347" w:type="dxa"/>
            <w:gridSpan w:val="2"/>
          </w:tcPr>
          <w:p w14:paraId="5F6104E0" w14:textId="77777777" w:rsidR="0035386B" w:rsidRPr="00073CFE" w:rsidRDefault="0035386B" w:rsidP="0035386B">
            <w:pPr>
              <w:jc w:val="both"/>
              <w:rPr>
                <w:color w:val="000000" w:themeColor="text1"/>
              </w:rPr>
            </w:pPr>
          </w:p>
        </w:tc>
        <w:tc>
          <w:tcPr>
            <w:tcW w:w="2245" w:type="dxa"/>
            <w:gridSpan w:val="2"/>
          </w:tcPr>
          <w:p w14:paraId="2804F804"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1AB87D8"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0C8753DF"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3EA942CA"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7E7422BC"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275279C1" w14:textId="77777777" w:rsidTr="00447F6C">
        <w:trPr>
          <w:cantSplit/>
          <w:trHeight w:val="70"/>
        </w:trPr>
        <w:tc>
          <w:tcPr>
            <w:tcW w:w="3347" w:type="dxa"/>
            <w:gridSpan w:val="2"/>
            <w:shd w:val="clear" w:color="auto" w:fill="F7CAAC"/>
          </w:tcPr>
          <w:p w14:paraId="7910F7D0"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AFFEB57"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66F416FC"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3D22AC18" w14:textId="77777777" w:rsidR="0035386B" w:rsidRPr="00073CFE" w:rsidRDefault="0035386B" w:rsidP="0035386B">
            <w:pPr>
              <w:jc w:val="both"/>
              <w:rPr>
                <w:b/>
                <w:color w:val="000000" w:themeColor="text1"/>
              </w:rPr>
            </w:pPr>
            <w:r w:rsidRPr="00073CFE">
              <w:rPr>
                <w:b/>
                <w:color w:val="000000" w:themeColor="text1"/>
              </w:rPr>
              <w:t>1</w:t>
            </w:r>
          </w:p>
        </w:tc>
        <w:tc>
          <w:tcPr>
            <w:tcW w:w="693" w:type="dxa"/>
            <w:vMerge w:val="restart"/>
          </w:tcPr>
          <w:p w14:paraId="7630F9CB" w14:textId="77777777" w:rsidR="0035386B" w:rsidRPr="00073CFE" w:rsidRDefault="0035386B" w:rsidP="0035386B">
            <w:pPr>
              <w:jc w:val="both"/>
              <w:rPr>
                <w:b/>
                <w:color w:val="000000" w:themeColor="text1"/>
              </w:rPr>
            </w:pPr>
            <w:r w:rsidRPr="00073CFE">
              <w:rPr>
                <w:b/>
                <w:color w:val="000000" w:themeColor="text1"/>
              </w:rPr>
              <w:t>15</w:t>
            </w:r>
          </w:p>
        </w:tc>
        <w:tc>
          <w:tcPr>
            <w:tcW w:w="694" w:type="dxa"/>
            <w:vMerge w:val="restart"/>
          </w:tcPr>
          <w:p w14:paraId="4FEBE239" w14:textId="77777777" w:rsidR="0035386B" w:rsidRPr="00073CFE" w:rsidRDefault="0035386B" w:rsidP="0035386B">
            <w:pPr>
              <w:jc w:val="both"/>
              <w:rPr>
                <w:b/>
                <w:color w:val="000000" w:themeColor="text1"/>
              </w:rPr>
            </w:pPr>
            <w:r w:rsidRPr="00073CFE">
              <w:rPr>
                <w:b/>
                <w:color w:val="000000" w:themeColor="text1"/>
              </w:rPr>
              <w:t>83</w:t>
            </w:r>
          </w:p>
        </w:tc>
      </w:tr>
      <w:tr w:rsidR="0035386B" w:rsidRPr="00073CFE" w14:paraId="76DC478D" w14:textId="77777777" w:rsidTr="00447F6C">
        <w:trPr>
          <w:trHeight w:val="205"/>
        </w:trPr>
        <w:tc>
          <w:tcPr>
            <w:tcW w:w="3347" w:type="dxa"/>
            <w:gridSpan w:val="2"/>
          </w:tcPr>
          <w:p w14:paraId="22159ACF" w14:textId="77777777" w:rsidR="0035386B" w:rsidRPr="00073CFE" w:rsidRDefault="0035386B" w:rsidP="0035386B">
            <w:pPr>
              <w:jc w:val="both"/>
              <w:rPr>
                <w:color w:val="000000" w:themeColor="text1"/>
              </w:rPr>
            </w:pPr>
          </w:p>
        </w:tc>
        <w:tc>
          <w:tcPr>
            <w:tcW w:w="2245" w:type="dxa"/>
            <w:gridSpan w:val="2"/>
          </w:tcPr>
          <w:p w14:paraId="31E0CBC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17F7075C"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7AE21B60" w14:textId="77777777" w:rsidR="0035386B" w:rsidRPr="00073CFE" w:rsidRDefault="0035386B" w:rsidP="0035386B">
            <w:pPr>
              <w:rPr>
                <w:b/>
                <w:color w:val="000000" w:themeColor="text1"/>
              </w:rPr>
            </w:pPr>
          </w:p>
        </w:tc>
        <w:tc>
          <w:tcPr>
            <w:tcW w:w="693" w:type="dxa"/>
            <w:vMerge/>
            <w:vAlign w:val="center"/>
          </w:tcPr>
          <w:p w14:paraId="4F41329A" w14:textId="77777777" w:rsidR="0035386B" w:rsidRPr="00073CFE" w:rsidRDefault="0035386B" w:rsidP="0035386B">
            <w:pPr>
              <w:rPr>
                <w:b/>
                <w:color w:val="000000" w:themeColor="text1"/>
              </w:rPr>
            </w:pPr>
          </w:p>
        </w:tc>
        <w:tc>
          <w:tcPr>
            <w:tcW w:w="694" w:type="dxa"/>
            <w:vMerge/>
            <w:vAlign w:val="center"/>
          </w:tcPr>
          <w:p w14:paraId="133F1A2F" w14:textId="77777777" w:rsidR="0035386B" w:rsidRPr="00073CFE" w:rsidRDefault="0035386B" w:rsidP="0035386B">
            <w:pPr>
              <w:rPr>
                <w:b/>
                <w:color w:val="000000" w:themeColor="text1"/>
              </w:rPr>
            </w:pPr>
          </w:p>
        </w:tc>
      </w:tr>
      <w:tr w:rsidR="0035386B" w:rsidRPr="00073CFE" w14:paraId="7132C116" w14:textId="77777777" w:rsidTr="00447F6C">
        <w:tc>
          <w:tcPr>
            <w:tcW w:w="9859" w:type="dxa"/>
            <w:gridSpan w:val="11"/>
            <w:shd w:val="clear" w:color="auto" w:fill="F7CAAC"/>
          </w:tcPr>
          <w:p w14:paraId="7BB1DB30"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6D04B376" w14:textId="77777777" w:rsidTr="00447F6C">
        <w:trPr>
          <w:trHeight w:val="2347"/>
        </w:trPr>
        <w:tc>
          <w:tcPr>
            <w:tcW w:w="9859" w:type="dxa"/>
            <w:gridSpan w:val="11"/>
          </w:tcPr>
          <w:p w14:paraId="4326648D" w14:textId="77777777" w:rsidR="0035386B" w:rsidRPr="00073CFE" w:rsidRDefault="0035386B" w:rsidP="0035386B">
            <w:pPr>
              <w:jc w:val="both"/>
              <w:rPr>
                <w:color w:val="000000" w:themeColor="text1"/>
              </w:rPr>
            </w:pPr>
            <w:r w:rsidRPr="00073CFE">
              <w:rPr>
                <w:bCs/>
                <w:color w:val="000000" w:themeColor="text1"/>
              </w:rPr>
              <w:t>PASEKOVÁ</w:t>
            </w:r>
            <w:r w:rsidRPr="00073CFE">
              <w:rPr>
                <w:color w:val="000000" w:themeColor="text1"/>
              </w:rPr>
              <w:t xml:space="preserve">, </w:t>
            </w:r>
            <w:r w:rsidRPr="00073CFE">
              <w:rPr>
                <w:bCs/>
                <w:color w:val="000000" w:themeColor="text1"/>
              </w:rPr>
              <w:t>M.,</w:t>
            </w:r>
            <w:r w:rsidRPr="00073CFE">
              <w:rPr>
                <w:color w:val="000000" w:themeColor="text1"/>
              </w:rPr>
              <w:t xml:space="preserve"> KOLÁŘOVÁ, E.,  </w:t>
            </w:r>
            <w:r w:rsidRPr="00073CFE">
              <w:rPr>
                <w:bCs/>
                <w:color w:val="000000" w:themeColor="text1"/>
              </w:rPr>
              <w:t>OTRUSINOVÁ</w:t>
            </w:r>
            <w:r w:rsidRPr="00073CFE">
              <w:rPr>
                <w:color w:val="000000" w:themeColor="text1"/>
              </w:rPr>
              <w:t xml:space="preserve">, </w:t>
            </w:r>
            <w:r w:rsidRPr="00073CFE">
              <w:rPr>
                <w:bCs/>
                <w:color w:val="000000" w:themeColor="text1"/>
              </w:rPr>
              <w:t xml:space="preserve">M. </w:t>
            </w:r>
            <w:hyperlink r:id="rId45" w:history="1">
              <w:r w:rsidRPr="00073CFE">
                <w:rPr>
                  <w:color w:val="000000" w:themeColor="text1"/>
                </w:rPr>
                <w:t xml:space="preserve">Assessment of Accounting Spheres as Viewed by Accountants of Czech Enterprises. </w:t>
              </w:r>
              <w:r w:rsidRPr="00073CFE">
                <w:rPr>
                  <w:i/>
                  <w:color w:val="000000" w:themeColor="text1"/>
                </w:rPr>
                <w:t>International</w:t>
              </w:r>
              <w:r w:rsidRPr="00073CFE">
                <w:rPr>
                  <w:color w:val="000000" w:themeColor="text1"/>
                </w:rPr>
                <w:t xml:space="preserve"> </w:t>
              </w:r>
              <w:r w:rsidRPr="00073CFE">
                <w:rPr>
                  <w:i/>
                  <w:color w:val="000000" w:themeColor="text1"/>
                </w:rPr>
                <w:t>Advances in</w:t>
              </w:r>
              <w:r w:rsidRPr="00073CFE">
                <w:rPr>
                  <w:color w:val="000000" w:themeColor="text1"/>
                </w:rPr>
                <w:t xml:space="preserve"> </w:t>
              </w:r>
              <w:r w:rsidRPr="00073CFE">
                <w:rPr>
                  <w:i/>
                  <w:color w:val="000000" w:themeColor="text1"/>
                </w:rPr>
                <w:t>Economic Research.</w:t>
              </w:r>
              <w:r w:rsidRPr="00073CFE">
                <w:rPr>
                  <w:color w:val="000000" w:themeColor="text1"/>
                </w:rPr>
                <w:t xml:space="preserve"> 2018, Volume 24, Issue 3, pp. </w:t>
              </w:r>
            </w:hyperlink>
            <w:r w:rsidRPr="00073CFE">
              <w:rPr>
                <w:rStyle w:val="databold"/>
                <w:rFonts w:eastAsia="Calibri"/>
                <w:color w:val="000000" w:themeColor="text1"/>
              </w:rPr>
              <w:t xml:space="preserve"> 295-296.</w:t>
            </w:r>
            <w:r w:rsidRPr="00073CFE">
              <w:rPr>
                <w:color w:val="000000" w:themeColor="text1"/>
              </w:rPr>
              <w:t xml:space="preserve"> ISSN 1083-0898 </w:t>
            </w:r>
            <w:r w:rsidRPr="00073CFE">
              <w:rPr>
                <w:rStyle w:val="databold"/>
                <w:rFonts w:eastAsia="Calibri"/>
                <w:color w:val="000000" w:themeColor="text1"/>
              </w:rPr>
              <w:t xml:space="preserve">. DOI </w:t>
            </w:r>
            <w:r w:rsidRPr="00073CFE">
              <w:rPr>
                <w:color w:val="000000" w:themeColor="text1"/>
                <w:spacing w:val="4"/>
                <w:shd w:val="clear" w:color="auto" w:fill="FCFCFC"/>
              </w:rPr>
              <w:t>https://doi.org/10.1007/s11294-018-9693-9</w:t>
            </w:r>
            <w:r w:rsidRPr="00073CFE">
              <w:rPr>
                <w:rStyle w:val="databold"/>
                <w:rFonts w:eastAsia="Calibri"/>
                <w:color w:val="000000" w:themeColor="text1"/>
              </w:rPr>
              <w:t xml:space="preserve"> (10%) </w:t>
            </w:r>
            <w:r w:rsidRPr="00073CFE">
              <w:rPr>
                <w:color w:val="000000" w:themeColor="text1"/>
              </w:rPr>
              <w:t>  </w:t>
            </w:r>
            <w:r w:rsidRPr="00073CFE">
              <w:rPr>
                <w:rStyle w:val="label"/>
                <w:color w:val="000000" w:themeColor="text1"/>
              </w:rPr>
              <w:t xml:space="preserve"> </w:t>
            </w:r>
          </w:p>
          <w:p w14:paraId="32EC3CEE" w14:textId="77777777" w:rsidR="0035386B" w:rsidRPr="00073CFE" w:rsidRDefault="0035386B" w:rsidP="0035386B">
            <w:pPr>
              <w:jc w:val="both"/>
              <w:rPr>
                <w:color w:val="000000" w:themeColor="text1"/>
              </w:rPr>
            </w:pPr>
            <w:r w:rsidRPr="00073CFE">
              <w:rPr>
                <w:bCs/>
                <w:color w:val="000000" w:themeColor="text1"/>
              </w:rPr>
              <w:t xml:space="preserve">KOLÁŘOVÁ, E., OTRUSINOVÁ, M., KOLÁŘOVÁ, V. </w:t>
            </w:r>
            <w:r w:rsidRPr="00073CFE">
              <w:rPr>
                <w:color w:val="000000" w:themeColor="text1"/>
              </w:rPr>
              <w:t xml:space="preserve">Unsettled Receivables in Accounting and Taxes: Czech Case. </w:t>
            </w:r>
            <w:r w:rsidRPr="00073CFE">
              <w:rPr>
                <w:i/>
                <w:color w:val="000000" w:themeColor="text1"/>
              </w:rPr>
              <w:t>Finance and Performace of firms in Science, Education and Practice</w:t>
            </w:r>
            <w:r w:rsidRPr="00073CFE">
              <w:rPr>
                <w:color w:val="000000" w:themeColor="text1"/>
              </w:rPr>
              <w:t>. Zlín: Fakulta managementu a ekonomiky, UTB ve Zlíně, 2017, pp. 404-413. ISBN 978-80-7454-653-2. (50%)</w:t>
            </w:r>
          </w:p>
          <w:p w14:paraId="2BEA49C8" w14:textId="77777777" w:rsidR="0035386B" w:rsidRPr="00073CFE" w:rsidRDefault="0035386B" w:rsidP="0035386B">
            <w:pPr>
              <w:jc w:val="both"/>
              <w:rPr>
                <w:color w:val="000000" w:themeColor="text1"/>
              </w:rPr>
            </w:pPr>
            <w:r w:rsidRPr="00073CFE">
              <w:rPr>
                <w:color w:val="000000" w:themeColor="text1"/>
              </w:rPr>
              <w:t xml:space="preserve">OTRUSINOVÁ, M. Public sector accounting in the Czech Republic and Slovakia. </w:t>
            </w:r>
            <w:r w:rsidRPr="00073CFE">
              <w:rPr>
                <w:i/>
                <w:iCs/>
                <w:color w:val="000000" w:themeColor="text1"/>
              </w:rPr>
              <w:t>Administratie si Management Public.</w:t>
            </w:r>
            <w:r w:rsidRPr="00073CFE">
              <w:rPr>
                <w:color w:val="000000" w:themeColor="text1"/>
              </w:rPr>
              <w:t xml:space="preserve"> 2016, roč. 2016, č. 27, s. 30-45. ISSN 1583-9583. (100%)</w:t>
            </w:r>
          </w:p>
          <w:p w14:paraId="561D56E5" w14:textId="77777777" w:rsidR="0035386B" w:rsidRPr="00073CFE" w:rsidRDefault="0035386B" w:rsidP="0035386B">
            <w:pPr>
              <w:jc w:val="both"/>
              <w:rPr>
                <w:color w:val="000000" w:themeColor="text1"/>
              </w:rPr>
            </w:pPr>
            <w:r w:rsidRPr="00073CFE">
              <w:rPr>
                <w:color w:val="000000" w:themeColor="text1"/>
              </w:rPr>
              <w:t xml:space="preserve">ŠTEKER, K., OTRUSINOVÁ, M. </w:t>
            </w:r>
            <w:r w:rsidRPr="00073CFE">
              <w:rPr>
                <w:i/>
                <w:color w:val="000000" w:themeColor="text1"/>
              </w:rPr>
              <w:t>Jak číst účetní výkazy. Základy českého účetnictví a výkaznictví</w:t>
            </w:r>
            <w:r w:rsidRPr="00073CFE">
              <w:rPr>
                <w:color w:val="000000" w:themeColor="text1"/>
              </w:rPr>
              <w:t xml:space="preserve">. 2. aktual. </w:t>
            </w:r>
            <w:r w:rsidRPr="00073CFE">
              <w:rPr>
                <w:color w:val="000000" w:themeColor="text1"/>
              </w:rPr>
              <w:br/>
              <w:t>a rozšířené vydání. Praha: Grada, 2016, 288 s. ISBN 978-80-271-0048-4. (50%)</w:t>
            </w:r>
          </w:p>
          <w:p w14:paraId="3E9B75D8" w14:textId="77777777" w:rsidR="0035386B" w:rsidRPr="00073CFE" w:rsidRDefault="0035386B" w:rsidP="0035386B">
            <w:pPr>
              <w:jc w:val="both"/>
              <w:rPr>
                <w:b/>
                <w:color w:val="000000" w:themeColor="text1"/>
              </w:rPr>
            </w:pPr>
            <w:r w:rsidRPr="00073CFE">
              <w:rPr>
                <w:color w:val="000000" w:themeColor="text1"/>
              </w:rPr>
              <w:t xml:space="preserve">OTRUSINOVÁ, M., PASTUSZKOVÁ, E. Audit and Financial Control in Public Administration through the Eyes of Students of Economics Fields. In </w:t>
            </w:r>
            <w:r w:rsidRPr="00073CFE">
              <w:rPr>
                <w:i/>
                <w:color w:val="000000" w:themeColor="text1"/>
              </w:rPr>
              <w:t>Proceedings of the 7th International Scientific Conference Finance and Performance of Firms in Science, Education and Practice</w:t>
            </w:r>
            <w:r w:rsidRPr="00073CFE">
              <w:rPr>
                <w:color w:val="000000" w:themeColor="text1"/>
              </w:rPr>
              <w:t>. Zlín: Tomas Bata University in Zlín, 2015, p. 1133-1142. ISBN 978-80-7454-482-8. (60%)</w:t>
            </w:r>
          </w:p>
        </w:tc>
      </w:tr>
      <w:tr w:rsidR="0035386B" w:rsidRPr="00073CFE" w14:paraId="1ED61B6F" w14:textId="77777777" w:rsidTr="00447F6C">
        <w:trPr>
          <w:trHeight w:val="218"/>
        </w:trPr>
        <w:tc>
          <w:tcPr>
            <w:tcW w:w="9859" w:type="dxa"/>
            <w:gridSpan w:val="11"/>
            <w:shd w:val="clear" w:color="auto" w:fill="F7CAAC"/>
          </w:tcPr>
          <w:p w14:paraId="6865A775"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3C1CC26A" w14:textId="77777777" w:rsidTr="00447F6C">
        <w:trPr>
          <w:trHeight w:val="70"/>
        </w:trPr>
        <w:tc>
          <w:tcPr>
            <w:tcW w:w="9859" w:type="dxa"/>
            <w:gridSpan w:val="11"/>
          </w:tcPr>
          <w:p w14:paraId="16E72255" w14:textId="77777777" w:rsidR="0035386B" w:rsidRPr="00073CFE" w:rsidRDefault="0035386B" w:rsidP="0035386B">
            <w:pPr>
              <w:rPr>
                <w:b/>
                <w:color w:val="000000" w:themeColor="text1"/>
              </w:rPr>
            </w:pPr>
          </w:p>
        </w:tc>
      </w:tr>
      <w:tr w:rsidR="0035386B" w:rsidRPr="00073CFE" w14:paraId="53206B2B" w14:textId="77777777" w:rsidTr="00447F6C">
        <w:trPr>
          <w:cantSplit/>
          <w:trHeight w:val="92"/>
        </w:trPr>
        <w:tc>
          <w:tcPr>
            <w:tcW w:w="2518" w:type="dxa"/>
            <w:shd w:val="clear" w:color="auto" w:fill="F7CAAC"/>
          </w:tcPr>
          <w:p w14:paraId="365B2471"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6191C4E9" w14:textId="77777777" w:rsidR="0035386B" w:rsidRPr="00073CFE" w:rsidRDefault="0035386B" w:rsidP="0035386B">
            <w:pPr>
              <w:jc w:val="both"/>
              <w:rPr>
                <w:color w:val="000000" w:themeColor="text1"/>
              </w:rPr>
            </w:pPr>
          </w:p>
        </w:tc>
        <w:tc>
          <w:tcPr>
            <w:tcW w:w="786" w:type="dxa"/>
            <w:gridSpan w:val="2"/>
            <w:shd w:val="clear" w:color="auto" w:fill="F7CAAC"/>
          </w:tcPr>
          <w:p w14:paraId="303C11E3"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B86F2E1" w14:textId="77777777" w:rsidR="0035386B" w:rsidRPr="00073CFE" w:rsidRDefault="0035386B" w:rsidP="0035386B">
            <w:pPr>
              <w:jc w:val="both"/>
              <w:rPr>
                <w:color w:val="000000" w:themeColor="text1"/>
              </w:rPr>
            </w:pPr>
          </w:p>
        </w:tc>
      </w:tr>
    </w:tbl>
    <w:p w14:paraId="1DBC2AC3" w14:textId="77777777" w:rsidR="002450F1" w:rsidRPr="00073CFE" w:rsidRDefault="002450F1">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4F0EA916" w14:textId="77777777" w:rsidTr="00447F6C">
        <w:tc>
          <w:tcPr>
            <w:tcW w:w="9859" w:type="dxa"/>
            <w:gridSpan w:val="11"/>
            <w:tcBorders>
              <w:bottom w:val="double" w:sz="4" w:space="0" w:color="auto"/>
            </w:tcBorders>
            <w:shd w:val="clear" w:color="auto" w:fill="BDD6EE"/>
          </w:tcPr>
          <w:p w14:paraId="56C14205"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078AF7E1" w14:textId="77777777" w:rsidTr="00447F6C">
        <w:tc>
          <w:tcPr>
            <w:tcW w:w="2518" w:type="dxa"/>
            <w:tcBorders>
              <w:top w:val="double" w:sz="4" w:space="0" w:color="auto"/>
            </w:tcBorders>
            <w:shd w:val="clear" w:color="auto" w:fill="F7CAAC"/>
          </w:tcPr>
          <w:p w14:paraId="007980B8"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504BD082"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3BC3E92C" w14:textId="77777777" w:rsidTr="00447F6C">
        <w:tc>
          <w:tcPr>
            <w:tcW w:w="2518" w:type="dxa"/>
            <w:shd w:val="clear" w:color="auto" w:fill="F7CAAC"/>
          </w:tcPr>
          <w:p w14:paraId="795419D9"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2A7092FE"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4618EA90" w14:textId="77777777" w:rsidTr="00447F6C">
        <w:tc>
          <w:tcPr>
            <w:tcW w:w="2518" w:type="dxa"/>
            <w:shd w:val="clear" w:color="auto" w:fill="F7CAAC"/>
          </w:tcPr>
          <w:p w14:paraId="65D52116"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3C633C9B"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5659B454" w14:textId="77777777" w:rsidTr="00447F6C">
        <w:tc>
          <w:tcPr>
            <w:tcW w:w="2518" w:type="dxa"/>
            <w:shd w:val="clear" w:color="auto" w:fill="F7CAAC"/>
          </w:tcPr>
          <w:p w14:paraId="44EB7180"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176E1784" w14:textId="77777777" w:rsidR="0035386B" w:rsidRPr="00073CFE" w:rsidRDefault="0035386B" w:rsidP="0035386B">
            <w:pPr>
              <w:jc w:val="both"/>
              <w:rPr>
                <w:color w:val="000000" w:themeColor="text1"/>
              </w:rPr>
            </w:pPr>
            <w:r w:rsidRPr="00073CFE">
              <w:rPr>
                <w:color w:val="000000" w:themeColor="text1"/>
              </w:rPr>
              <w:t>Přemysl PÁLKA</w:t>
            </w:r>
          </w:p>
        </w:tc>
        <w:tc>
          <w:tcPr>
            <w:tcW w:w="709" w:type="dxa"/>
            <w:shd w:val="clear" w:color="auto" w:fill="F7CAAC"/>
          </w:tcPr>
          <w:p w14:paraId="7588D886"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1DE78804"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73349915" w14:textId="77777777" w:rsidTr="00447F6C">
        <w:tc>
          <w:tcPr>
            <w:tcW w:w="2518" w:type="dxa"/>
            <w:shd w:val="clear" w:color="auto" w:fill="F7CAAC"/>
          </w:tcPr>
          <w:p w14:paraId="4A67E12B"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E36029E" w14:textId="77777777" w:rsidR="0035386B" w:rsidRPr="00073CFE" w:rsidRDefault="0035386B" w:rsidP="0035386B">
            <w:pPr>
              <w:jc w:val="both"/>
              <w:rPr>
                <w:color w:val="000000" w:themeColor="text1"/>
              </w:rPr>
            </w:pPr>
            <w:r w:rsidRPr="00073CFE">
              <w:rPr>
                <w:color w:val="000000" w:themeColor="text1"/>
              </w:rPr>
              <w:t>1982</w:t>
            </w:r>
          </w:p>
        </w:tc>
        <w:tc>
          <w:tcPr>
            <w:tcW w:w="1721" w:type="dxa"/>
            <w:shd w:val="clear" w:color="auto" w:fill="F7CAAC"/>
          </w:tcPr>
          <w:p w14:paraId="490F32A0"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7160C0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53D92617"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4C971240"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5AA40F8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62F52FB8"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0D4DE79A" w14:textId="77777777" w:rsidTr="00447F6C">
        <w:tc>
          <w:tcPr>
            <w:tcW w:w="5068" w:type="dxa"/>
            <w:gridSpan w:val="3"/>
            <w:shd w:val="clear" w:color="auto" w:fill="F7CAAC"/>
          </w:tcPr>
          <w:p w14:paraId="43E1A268"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4220394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694286A0"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833918D"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2D639781"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60B7FC10"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2819B2C" w14:textId="77777777" w:rsidTr="00447F6C">
        <w:tc>
          <w:tcPr>
            <w:tcW w:w="6060" w:type="dxa"/>
            <w:gridSpan w:val="5"/>
            <w:shd w:val="clear" w:color="auto" w:fill="F7CAAC"/>
          </w:tcPr>
          <w:p w14:paraId="00BAC71B"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8750737"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5CA2897E"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2D018E15" w14:textId="77777777" w:rsidTr="00447F6C">
        <w:tc>
          <w:tcPr>
            <w:tcW w:w="6060" w:type="dxa"/>
            <w:gridSpan w:val="5"/>
          </w:tcPr>
          <w:p w14:paraId="212ADAD3" w14:textId="77777777" w:rsidR="0035386B" w:rsidRPr="00073CFE" w:rsidRDefault="0035386B" w:rsidP="0035386B">
            <w:pPr>
              <w:jc w:val="both"/>
              <w:rPr>
                <w:color w:val="000000" w:themeColor="text1"/>
              </w:rPr>
            </w:pPr>
          </w:p>
        </w:tc>
        <w:tc>
          <w:tcPr>
            <w:tcW w:w="1703" w:type="dxa"/>
            <w:gridSpan w:val="2"/>
          </w:tcPr>
          <w:p w14:paraId="0419A374" w14:textId="77777777" w:rsidR="0035386B" w:rsidRPr="00073CFE" w:rsidRDefault="0035386B" w:rsidP="0035386B">
            <w:pPr>
              <w:jc w:val="both"/>
              <w:rPr>
                <w:color w:val="000000" w:themeColor="text1"/>
              </w:rPr>
            </w:pPr>
          </w:p>
        </w:tc>
        <w:tc>
          <w:tcPr>
            <w:tcW w:w="2096" w:type="dxa"/>
            <w:gridSpan w:val="4"/>
          </w:tcPr>
          <w:p w14:paraId="66A0419A" w14:textId="77777777" w:rsidR="0035386B" w:rsidRPr="00073CFE" w:rsidRDefault="0035386B" w:rsidP="0035386B">
            <w:pPr>
              <w:jc w:val="both"/>
              <w:rPr>
                <w:color w:val="000000" w:themeColor="text1"/>
              </w:rPr>
            </w:pPr>
          </w:p>
        </w:tc>
      </w:tr>
      <w:tr w:rsidR="0035386B" w:rsidRPr="00073CFE" w14:paraId="36B28008" w14:textId="77777777" w:rsidTr="00447F6C">
        <w:tc>
          <w:tcPr>
            <w:tcW w:w="6060" w:type="dxa"/>
            <w:gridSpan w:val="5"/>
          </w:tcPr>
          <w:p w14:paraId="2FB48D01" w14:textId="77777777" w:rsidR="0035386B" w:rsidRPr="00073CFE" w:rsidRDefault="0035386B" w:rsidP="0035386B">
            <w:pPr>
              <w:jc w:val="both"/>
              <w:rPr>
                <w:color w:val="000000" w:themeColor="text1"/>
              </w:rPr>
            </w:pPr>
          </w:p>
        </w:tc>
        <w:tc>
          <w:tcPr>
            <w:tcW w:w="1703" w:type="dxa"/>
            <w:gridSpan w:val="2"/>
          </w:tcPr>
          <w:p w14:paraId="3C921CE1" w14:textId="77777777" w:rsidR="0035386B" w:rsidRPr="00073CFE" w:rsidRDefault="0035386B" w:rsidP="0035386B">
            <w:pPr>
              <w:jc w:val="both"/>
              <w:rPr>
                <w:color w:val="000000" w:themeColor="text1"/>
              </w:rPr>
            </w:pPr>
          </w:p>
        </w:tc>
        <w:tc>
          <w:tcPr>
            <w:tcW w:w="2096" w:type="dxa"/>
            <w:gridSpan w:val="4"/>
          </w:tcPr>
          <w:p w14:paraId="4C6AC272" w14:textId="77777777" w:rsidR="0035386B" w:rsidRPr="00073CFE" w:rsidRDefault="0035386B" w:rsidP="0035386B">
            <w:pPr>
              <w:jc w:val="both"/>
              <w:rPr>
                <w:color w:val="000000" w:themeColor="text1"/>
              </w:rPr>
            </w:pPr>
          </w:p>
        </w:tc>
      </w:tr>
      <w:tr w:rsidR="0035386B" w:rsidRPr="00073CFE" w14:paraId="4FF803CF" w14:textId="77777777" w:rsidTr="00447F6C">
        <w:tc>
          <w:tcPr>
            <w:tcW w:w="6060" w:type="dxa"/>
            <w:gridSpan w:val="5"/>
          </w:tcPr>
          <w:p w14:paraId="78E68CF8" w14:textId="77777777" w:rsidR="0035386B" w:rsidRPr="00073CFE" w:rsidRDefault="0035386B" w:rsidP="0035386B">
            <w:pPr>
              <w:jc w:val="both"/>
              <w:rPr>
                <w:color w:val="000000" w:themeColor="text1"/>
              </w:rPr>
            </w:pPr>
          </w:p>
        </w:tc>
        <w:tc>
          <w:tcPr>
            <w:tcW w:w="1703" w:type="dxa"/>
            <w:gridSpan w:val="2"/>
          </w:tcPr>
          <w:p w14:paraId="3FBAECAC" w14:textId="77777777" w:rsidR="0035386B" w:rsidRPr="00073CFE" w:rsidRDefault="0035386B" w:rsidP="0035386B">
            <w:pPr>
              <w:jc w:val="both"/>
              <w:rPr>
                <w:color w:val="000000" w:themeColor="text1"/>
              </w:rPr>
            </w:pPr>
          </w:p>
        </w:tc>
        <w:tc>
          <w:tcPr>
            <w:tcW w:w="2096" w:type="dxa"/>
            <w:gridSpan w:val="4"/>
          </w:tcPr>
          <w:p w14:paraId="01164F97" w14:textId="77777777" w:rsidR="0035386B" w:rsidRPr="00073CFE" w:rsidRDefault="0035386B" w:rsidP="0035386B">
            <w:pPr>
              <w:jc w:val="both"/>
              <w:rPr>
                <w:color w:val="000000" w:themeColor="text1"/>
              </w:rPr>
            </w:pPr>
          </w:p>
        </w:tc>
      </w:tr>
      <w:tr w:rsidR="0035386B" w:rsidRPr="00073CFE" w14:paraId="72761CE4" w14:textId="77777777" w:rsidTr="00447F6C">
        <w:tc>
          <w:tcPr>
            <w:tcW w:w="6060" w:type="dxa"/>
            <w:gridSpan w:val="5"/>
          </w:tcPr>
          <w:p w14:paraId="78B6FFA1" w14:textId="77777777" w:rsidR="0035386B" w:rsidRPr="00073CFE" w:rsidRDefault="0035386B" w:rsidP="0035386B">
            <w:pPr>
              <w:jc w:val="both"/>
              <w:rPr>
                <w:color w:val="000000" w:themeColor="text1"/>
              </w:rPr>
            </w:pPr>
          </w:p>
        </w:tc>
        <w:tc>
          <w:tcPr>
            <w:tcW w:w="1703" w:type="dxa"/>
            <w:gridSpan w:val="2"/>
          </w:tcPr>
          <w:p w14:paraId="1F79AA38" w14:textId="77777777" w:rsidR="0035386B" w:rsidRPr="00073CFE" w:rsidRDefault="0035386B" w:rsidP="0035386B">
            <w:pPr>
              <w:jc w:val="both"/>
              <w:rPr>
                <w:color w:val="000000" w:themeColor="text1"/>
              </w:rPr>
            </w:pPr>
          </w:p>
        </w:tc>
        <w:tc>
          <w:tcPr>
            <w:tcW w:w="2096" w:type="dxa"/>
            <w:gridSpan w:val="4"/>
          </w:tcPr>
          <w:p w14:paraId="1983DB05" w14:textId="77777777" w:rsidR="0035386B" w:rsidRPr="00073CFE" w:rsidRDefault="0035386B" w:rsidP="0035386B">
            <w:pPr>
              <w:jc w:val="both"/>
              <w:rPr>
                <w:color w:val="000000" w:themeColor="text1"/>
              </w:rPr>
            </w:pPr>
          </w:p>
        </w:tc>
      </w:tr>
      <w:tr w:rsidR="0035386B" w:rsidRPr="00073CFE" w14:paraId="6CC79005" w14:textId="77777777" w:rsidTr="00447F6C">
        <w:tc>
          <w:tcPr>
            <w:tcW w:w="9859" w:type="dxa"/>
            <w:gridSpan w:val="11"/>
            <w:shd w:val="clear" w:color="auto" w:fill="F7CAAC"/>
          </w:tcPr>
          <w:p w14:paraId="383F3B02"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0160406E" w14:textId="77777777" w:rsidTr="00447F6C">
        <w:trPr>
          <w:trHeight w:val="480"/>
        </w:trPr>
        <w:tc>
          <w:tcPr>
            <w:tcW w:w="9859" w:type="dxa"/>
            <w:gridSpan w:val="11"/>
            <w:tcBorders>
              <w:top w:val="nil"/>
            </w:tcBorders>
          </w:tcPr>
          <w:p w14:paraId="3EECF6EB" w14:textId="77777777" w:rsidR="004218F9" w:rsidRPr="00073CFE" w:rsidRDefault="004218F9" w:rsidP="0035386B">
            <w:pPr>
              <w:jc w:val="both"/>
              <w:rPr>
                <w:color w:val="000000" w:themeColor="text1"/>
              </w:rPr>
            </w:pPr>
            <w:r w:rsidRPr="00073CFE">
              <w:rPr>
                <w:color w:val="000000" w:themeColor="text1"/>
              </w:rPr>
              <w:t>Corporate Valuation – garant, přednášející (70%)</w:t>
            </w:r>
          </w:p>
          <w:p w14:paraId="23C96CD1" w14:textId="77777777" w:rsidR="0035386B" w:rsidRPr="00073CFE" w:rsidRDefault="0035386B" w:rsidP="0035386B">
            <w:pPr>
              <w:jc w:val="both"/>
              <w:rPr>
                <w:color w:val="000000" w:themeColor="text1"/>
              </w:rPr>
            </w:pPr>
            <w:r w:rsidRPr="00073CFE">
              <w:rPr>
                <w:color w:val="000000" w:themeColor="text1"/>
              </w:rPr>
              <w:t>Firms and Competitiveness - přednášející (30%)</w:t>
            </w:r>
          </w:p>
        </w:tc>
      </w:tr>
      <w:tr w:rsidR="0035386B" w:rsidRPr="00073CFE" w14:paraId="2FF6912B" w14:textId="77777777" w:rsidTr="00447F6C">
        <w:tc>
          <w:tcPr>
            <w:tcW w:w="9859" w:type="dxa"/>
            <w:gridSpan w:val="11"/>
            <w:shd w:val="clear" w:color="auto" w:fill="F7CAAC"/>
          </w:tcPr>
          <w:p w14:paraId="64947FC5"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296608D9" w14:textId="77777777" w:rsidTr="00447F6C">
        <w:trPr>
          <w:trHeight w:val="664"/>
        </w:trPr>
        <w:tc>
          <w:tcPr>
            <w:tcW w:w="9859" w:type="dxa"/>
            <w:gridSpan w:val="11"/>
          </w:tcPr>
          <w:p w14:paraId="212BF371" w14:textId="77777777" w:rsidR="0035386B" w:rsidRPr="00073CFE" w:rsidRDefault="0035386B" w:rsidP="0035386B">
            <w:pPr>
              <w:tabs>
                <w:tab w:val="left" w:pos="1418"/>
              </w:tabs>
              <w:autoSpaceDE w:val="0"/>
              <w:autoSpaceDN w:val="0"/>
              <w:adjustRightInd w:val="0"/>
              <w:ind w:left="1416" w:hanging="1416"/>
              <w:rPr>
                <w:color w:val="000000" w:themeColor="text1"/>
                <w:szCs w:val="24"/>
              </w:rPr>
            </w:pPr>
            <w:r w:rsidRPr="00073CFE">
              <w:rPr>
                <w:b/>
                <w:bCs/>
                <w:color w:val="000000" w:themeColor="text1"/>
                <w:szCs w:val="24"/>
              </w:rPr>
              <w:t xml:space="preserve">2007 – 2011: </w:t>
            </w:r>
            <w:r w:rsidRPr="00073CFE">
              <w:rPr>
                <w:color w:val="000000" w:themeColor="text1"/>
                <w:szCs w:val="24"/>
              </w:rPr>
              <w:t>Univerzita Tomáše Bati ve Zlíně, Fakulta managementu a ekonomiky, obor Finance (</w:t>
            </w:r>
            <w:r w:rsidRPr="00073CFE">
              <w:rPr>
                <w:b/>
                <w:color w:val="000000" w:themeColor="text1"/>
                <w:szCs w:val="24"/>
              </w:rPr>
              <w:t>Ph.D.</w:t>
            </w:r>
            <w:r w:rsidRPr="00073CFE">
              <w:rPr>
                <w:color w:val="000000" w:themeColor="text1"/>
                <w:szCs w:val="24"/>
              </w:rPr>
              <w:t>)</w:t>
            </w:r>
          </w:p>
          <w:p w14:paraId="2E270135" w14:textId="77777777" w:rsidR="0035386B" w:rsidRPr="00073CFE" w:rsidRDefault="0035386B" w:rsidP="0035386B">
            <w:pPr>
              <w:tabs>
                <w:tab w:val="left" w:pos="1418"/>
              </w:tabs>
              <w:autoSpaceDE w:val="0"/>
              <w:autoSpaceDN w:val="0"/>
              <w:adjustRightInd w:val="0"/>
              <w:spacing w:after="360"/>
              <w:ind w:left="1418" w:hanging="1418"/>
              <w:rPr>
                <w:color w:val="000000" w:themeColor="text1"/>
                <w:szCs w:val="24"/>
              </w:rPr>
            </w:pPr>
            <w:r w:rsidRPr="00073CFE">
              <w:rPr>
                <w:b/>
                <w:bCs/>
                <w:color w:val="000000" w:themeColor="text1"/>
                <w:szCs w:val="24"/>
              </w:rPr>
              <w:t xml:space="preserve">2004 – 2006: </w:t>
            </w:r>
            <w:r w:rsidRPr="00073CFE">
              <w:rPr>
                <w:color w:val="000000" w:themeColor="text1"/>
                <w:szCs w:val="24"/>
              </w:rPr>
              <w:t>Univerzita Tomáše Bati ve Zlíně, Fakulta managementu a ekonomiky, obor Finance (</w:t>
            </w:r>
            <w:r w:rsidRPr="00073CFE">
              <w:rPr>
                <w:b/>
                <w:color w:val="000000" w:themeColor="text1"/>
                <w:szCs w:val="24"/>
              </w:rPr>
              <w:t>Ing.</w:t>
            </w:r>
            <w:r w:rsidRPr="00073CFE">
              <w:rPr>
                <w:color w:val="000000" w:themeColor="text1"/>
                <w:szCs w:val="24"/>
              </w:rPr>
              <w:t>)</w:t>
            </w:r>
          </w:p>
        </w:tc>
      </w:tr>
      <w:tr w:rsidR="0035386B" w:rsidRPr="00073CFE" w14:paraId="03D94351" w14:textId="77777777" w:rsidTr="00447F6C">
        <w:tc>
          <w:tcPr>
            <w:tcW w:w="9859" w:type="dxa"/>
            <w:gridSpan w:val="11"/>
            <w:shd w:val="clear" w:color="auto" w:fill="F7CAAC"/>
          </w:tcPr>
          <w:p w14:paraId="4A6E4852"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201DB73D" w14:textId="77777777" w:rsidTr="00447F6C">
        <w:trPr>
          <w:trHeight w:val="451"/>
        </w:trPr>
        <w:tc>
          <w:tcPr>
            <w:tcW w:w="9859" w:type="dxa"/>
            <w:gridSpan w:val="11"/>
          </w:tcPr>
          <w:p w14:paraId="40F81F84"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color w:val="000000" w:themeColor="text1"/>
                <w:szCs w:val="24"/>
              </w:rPr>
              <w:t>3/2007 – dosud:</w:t>
            </w:r>
            <w:r w:rsidRPr="00073CFE">
              <w:rPr>
                <w:color w:val="000000" w:themeColor="text1"/>
                <w:szCs w:val="24"/>
              </w:rPr>
              <w:t xml:space="preserve"> UTB ve Zlíně, Fakulta managementu a ekonomiky, akademický pracovník</w:t>
            </w:r>
          </w:p>
          <w:p w14:paraId="09DDE16D" w14:textId="77777777" w:rsidR="0035386B" w:rsidRPr="00073CFE" w:rsidRDefault="0035386B" w:rsidP="0035386B">
            <w:pPr>
              <w:jc w:val="both"/>
              <w:rPr>
                <w:color w:val="000000" w:themeColor="text1"/>
              </w:rPr>
            </w:pPr>
          </w:p>
        </w:tc>
      </w:tr>
      <w:tr w:rsidR="0035386B" w:rsidRPr="00073CFE" w14:paraId="65283270" w14:textId="77777777" w:rsidTr="00447F6C">
        <w:trPr>
          <w:trHeight w:val="250"/>
        </w:trPr>
        <w:tc>
          <w:tcPr>
            <w:tcW w:w="9859" w:type="dxa"/>
            <w:gridSpan w:val="11"/>
            <w:shd w:val="clear" w:color="auto" w:fill="F7CAAC"/>
          </w:tcPr>
          <w:p w14:paraId="2F0B722F"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B34891E" w14:textId="77777777" w:rsidTr="00447F6C">
        <w:trPr>
          <w:trHeight w:val="420"/>
        </w:trPr>
        <w:tc>
          <w:tcPr>
            <w:tcW w:w="9859" w:type="dxa"/>
            <w:gridSpan w:val="11"/>
          </w:tcPr>
          <w:p w14:paraId="5223E9D3" w14:textId="77777777" w:rsidR="0035386B" w:rsidRPr="00073CFE" w:rsidRDefault="0035386B" w:rsidP="0035386B">
            <w:pPr>
              <w:jc w:val="both"/>
              <w:rPr>
                <w:color w:val="000000" w:themeColor="text1"/>
              </w:rPr>
            </w:pPr>
            <w:r w:rsidRPr="00073CFE">
              <w:rPr>
                <w:color w:val="000000" w:themeColor="text1"/>
              </w:rPr>
              <w:t>Počet vedených bakalářských prací – 21</w:t>
            </w:r>
          </w:p>
          <w:p w14:paraId="46CE1626" w14:textId="77777777" w:rsidR="0035386B" w:rsidRPr="00073CFE" w:rsidRDefault="0035386B" w:rsidP="0035386B">
            <w:pPr>
              <w:jc w:val="both"/>
              <w:rPr>
                <w:color w:val="000000" w:themeColor="text1"/>
              </w:rPr>
            </w:pPr>
            <w:r w:rsidRPr="00073CFE">
              <w:rPr>
                <w:color w:val="000000" w:themeColor="text1"/>
              </w:rPr>
              <w:t>Počet vedených diplomových prací – 48</w:t>
            </w:r>
          </w:p>
        </w:tc>
      </w:tr>
      <w:tr w:rsidR="0035386B" w:rsidRPr="00073CFE" w14:paraId="2DBB0A9E" w14:textId="77777777" w:rsidTr="00447F6C">
        <w:trPr>
          <w:cantSplit/>
        </w:trPr>
        <w:tc>
          <w:tcPr>
            <w:tcW w:w="3347" w:type="dxa"/>
            <w:gridSpan w:val="2"/>
            <w:tcBorders>
              <w:top w:val="single" w:sz="12" w:space="0" w:color="auto"/>
            </w:tcBorders>
            <w:shd w:val="clear" w:color="auto" w:fill="F7CAAC"/>
          </w:tcPr>
          <w:p w14:paraId="597D3184"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32E18B44"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1A88247"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089A97B7"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5A491A0A" w14:textId="77777777" w:rsidTr="00447F6C">
        <w:trPr>
          <w:cantSplit/>
        </w:trPr>
        <w:tc>
          <w:tcPr>
            <w:tcW w:w="3347" w:type="dxa"/>
            <w:gridSpan w:val="2"/>
          </w:tcPr>
          <w:p w14:paraId="7B931FA5" w14:textId="77777777" w:rsidR="0035386B" w:rsidRPr="00073CFE" w:rsidRDefault="0035386B" w:rsidP="0035386B">
            <w:pPr>
              <w:jc w:val="both"/>
              <w:rPr>
                <w:color w:val="000000" w:themeColor="text1"/>
              </w:rPr>
            </w:pPr>
          </w:p>
        </w:tc>
        <w:tc>
          <w:tcPr>
            <w:tcW w:w="2245" w:type="dxa"/>
            <w:gridSpan w:val="2"/>
          </w:tcPr>
          <w:p w14:paraId="5631EB62"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542004EA"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6B695794"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4351A90C"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2ECF1AEF"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1DA3590C" w14:textId="77777777" w:rsidTr="00447F6C">
        <w:trPr>
          <w:cantSplit/>
          <w:trHeight w:val="70"/>
        </w:trPr>
        <w:tc>
          <w:tcPr>
            <w:tcW w:w="3347" w:type="dxa"/>
            <w:gridSpan w:val="2"/>
            <w:shd w:val="clear" w:color="auto" w:fill="F7CAAC"/>
          </w:tcPr>
          <w:p w14:paraId="4178DBF5"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549B162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5CAEA3D2"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32CFA993" w14:textId="77777777" w:rsidR="0035386B" w:rsidRPr="00073CFE" w:rsidRDefault="0035386B" w:rsidP="0035386B">
            <w:pPr>
              <w:jc w:val="both"/>
              <w:rPr>
                <w:b/>
                <w:color w:val="000000" w:themeColor="text1"/>
              </w:rPr>
            </w:pPr>
            <w:r w:rsidRPr="00073CFE">
              <w:rPr>
                <w:b/>
                <w:color w:val="000000" w:themeColor="text1"/>
              </w:rPr>
              <w:t>8</w:t>
            </w:r>
          </w:p>
        </w:tc>
        <w:tc>
          <w:tcPr>
            <w:tcW w:w="693" w:type="dxa"/>
            <w:vMerge w:val="restart"/>
          </w:tcPr>
          <w:p w14:paraId="63A930A9" w14:textId="77777777" w:rsidR="0035386B" w:rsidRPr="00073CFE" w:rsidRDefault="0035386B" w:rsidP="0035386B">
            <w:pPr>
              <w:jc w:val="both"/>
              <w:rPr>
                <w:b/>
                <w:color w:val="000000" w:themeColor="text1"/>
              </w:rPr>
            </w:pPr>
            <w:r w:rsidRPr="00073CFE">
              <w:rPr>
                <w:b/>
                <w:color w:val="000000" w:themeColor="text1"/>
              </w:rPr>
              <w:t>11</w:t>
            </w:r>
          </w:p>
        </w:tc>
        <w:tc>
          <w:tcPr>
            <w:tcW w:w="694" w:type="dxa"/>
            <w:vMerge w:val="restart"/>
          </w:tcPr>
          <w:p w14:paraId="6CBCAF70" w14:textId="77777777" w:rsidR="0035386B" w:rsidRPr="00073CFE" w:rsidRDefault="0035386B" w:rsidP="0035386B">
            <w:pPr>
              <w:jc w:val="both"/>
              <w:rPr>
                <w:b/>
                <w:color w:val="000000" w:themeColor="text1"/>
              </w:rPr>
            </w:pPr>
            <w:r w:rsidRPr="00073CFE">
              <w:rPr>
                <w:b/>
                <w:color w:val="000000" w:themeColor="text1"/>
              </w:rPr>
              <w:t>20</w:t>
            </w:r>
          </w:p>
        </w:tc>
      </w:tr>
      <w:tr w:rsidR="0035386B" w:rsidRPr="00073CFE" w14:paraId="7E73282F" w14:textId="77777777" w:rsidTr="00447F6C">
        <w:trPr>
          <w:trHeight w:val="205"/>
        </w:trPr>
        <w:tc>
          <w:tcPr>
            <w:tcW w:w="3347" w:type="dxa"/>
            <w:gridSpan w:val="2"/>
          </w:tcPr>
          <w:p w14:paraId="1E9BD07E" w14:textId="77777777" w:rsidR="0035386B" w:rsidRPr="00073CFE" w:rsidRDefault="0035386B" w:rsidP="0035386B">
            <w:pPr>
              <w:jc w:val="both"/>
              <w:rPr>
                <w:color w:val="000000" w:themeColor="text1"/>
              </w:rPr>
            </w:pPr>
          </w:p>
        </w:tc>
        <w:tc>
          <w:tcPr>
            <w:tcW w:w="2245" w:type="dxa"/>
            <w:gridSpan w:val="2"/>
          </w:tcPr>
          <w:p w14:paraId="5A9A2EEA"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806A93D"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62976805" w14:textId="77777777" w:rsidR="0035386B" w:rsidRPr="00073CFE" w:rsidRDefault="0035386B" w:rsidP="0035386B">
            <w:pPr>
              <w:rPr>
                <w:b/>
                <w:color w:val="000000" w:themeColor="text1"/>
              </w:rPr>
            </w:pPr>
          </w:p>
        </w:tc>
        <w:tc>
          <w:tcPr>
            <w:tcW w:w="693" w:type="dxa"/>
            <w:vMerge/>
            <w:vAlign w:val="center"/>
          </w:tcPr>
          <w:p w14:paraId="657E6001" w14:textId="77777777" w:rsidR="0035386B" w:rsidRPr="00073CFE" w:rsidRDefault="0035386B" w:rsidP="0035386B">
            <w:pPr>
              <w:rPr>
                <w:b/>
                <w:color w:val="000000" w:themeColor="text1"/>
              </w:rPr>
            </w:pPr>
          </w:p>
        </w:tc>
        <w:tc>
          <w:tcPr>
            <w:tcW w:w="694" w:type="dxa"/>
            <w:vMerge/>
            <w:vAlign w:val="center"/>
          </w:tcPr>
          <w:p w14:paraId="3C35FE8C" w14:textId="77777777" w:rsidR="0035386B" w:rsidRPr="00073CFE" w:rsidRDefault="0035386B" w:rsidP="0035386B">
            <w:pPr>
              <w:rPr>
                <w:b/>
                <w:color w:val="000000" w:themeColor="text1"/>
              </w:rPr>
            </w:pPr>
          </w:p>
        </w:tc>
      </w:tr>
      <w:tr w:rsidR="0035386B" w:rsidRPr="00073CFE" w14:paraId="0CFA1EE4" w14:textId="77777777" w:rsidTr="00447F6C">
        <w:tc>
          <w:tcPr>
            <w:tcW w:w="9859" w:type="dxa"/>
            <w:gridSpan w:val="11"/>
            <w:shd w:val="clear" w:color="auto" w:fill="F7CAAC"/>
          </w:tcPr>
          <w:p w14:paraId="22D97F6C"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4566690E" w14:textId="77777777" w:rsidTr="00447F6C">
        <w:trPr>
          <w:trHeight w:val="2347"/>
        </w:trPr>
        <w:tc>
          <w:tcPr>
            <w:tcW w:w="9859" w:type="dxa"/>
            <w:gridSpan w:val="11"/>
          </w:tcPr>
          <w:p w14:paraId="727FBD55" w14:textId="77777777" w:rsidR="007D1F7C" w:rsidRPr="00073CFE" w:rsidRDefault="007D1F7C" w:rsidP="007D1F7C">
            <w:pPr>
              <w:jc w:val="both"/>
              <w:rPr>
                <w:caps/>
                <w:color w:val="000000" w:themeColor="text1"/>
              </w:rPr>
            </w:pPr>
            <w:r w:rsidRPr="00073CFE">
              <w:rPr>
                <w:caps/>
                <w:color w:val="000000" w:themeColor="text1"/>
              </w:rPr>
              <w:t xml:space="preserve">Blahová, M., Pálka, P., Hrabec, D. </w:t>
            </w:r>
            <w:r w:rsidRPr="00073CFE">
              <w:rPr>
                <w:color w:val="000000" w:themeColor="text1"/>
              </w:rPr>
              <w:t xml:space="preserve">Recent Developments In The Global Business Environment. </w:t>
            </w:r>
            <w:r w:rsidRPr="00073CFE">
              <w:rPr>
                <w:i/>
                <w:color w:val="000000" w:themeColor="text1"/>
              </w:rPr>
              <w:t xml:space="preserve">Ekonomický časopis, </w:t>
            </w:r>
            <w:r w:rsidRPr="00073CFE">
              <w:rPr>
                <w:caps/>
                <w:color w:val="000000" w:themeColor="text1"/>
              </w:rPr>
              <w:t xml:space="preserve">2019, </w:t>
            </w:r>
            <w:r w:rsidRPr="00073CFE">
              <w:rPr>
                <w:color w:val="000000" w:themeColor="text1"/>
              </w:rPr>
              <w:t>roč. 67, č. 3, s. 307-328</w:t>
            </w:r>
            <w:r w:rsidRPr="00073CFE">
              <w:rPr>
                <w:caps/>
                <w:color w:val="000000" w:themeColor="text1"/>
              </w:rPr>
              <w:t>. ISSN 0013-3035. (45%)</w:t>
            </w:r>
          </w:p>
          <w:p w14:paraId="298F6209" w14:textId="77777777" w:rsidR="007D1F7C" w:rsidRPr="00073CFE" w:rsidRDefault="007D1F7C" w:rsidP="007D1F7C">
            <w:pPr>
              <w:jc w:val="both"/>
              <w:rPr>
                <w:caps/>
                <w:color w:val="000000" w:themeColor="text1"/>
              </w:rPr>
            </w:pPr>
            <w:r w:rsidRPr="00073CFE">
              <w:rPr>
                <w:caps/>
                <w:color w:val="000000" w:themeColor="text1"/>
              </w:rPr>
              <w:t xml:space="preserve">Mashokhida, A., Khabibovic, A. A., Pálka, P., Shakhlo, R. </w:t>
            </w:r>
            <w:r w:rsidRPr="00073CFE">
              <w:rPr>
                <w:color w:val="000000" w:themeColor="text1"/>
              </w:rPr>
              <w:t>The Competitiveness and Sustainable Economic Development of Tajikistan Regions.</w:t>
            </w:r>
            <w:r w:rsidRPr="00073CFE">
              <w:rPr>
                <w:caps/>
                <w:color w:val="000000" w:themeColor="text1"/>
              </w:rPr>
              <w:t xml:space="preserve"> </w:t>
            </w:r>
            <w:r w:rsidRPr="00073CFE">
              <w:rPr>
                <w:i/>
                <w:color w:val="000000" w:themeColor="text1"/>
              </w:rPr>
              <w:t>Journal of Competitiveness,</w:t>
            </w:r>
            <w:r w:rsidRPr="00073CFE">
              <w:rPr>
                <w:color w:val="000000" w:themeColor="text1"/>
              </w:rPr>
              <w:t xml:space="preserve"> 2018, roč. 10, č. 1, s. 73-88</w:t>
            </w:r>
            <w:r w:rsidRPr="00073CFE">
              <w:rPr>
                <w:caps/>
                <w:color w:val="000000" w:themeColor="text1"/>
              </w:rPr>
              <w:t>. ISSN 1804-171X. (45%)</w:t>
            </w:r>
          </w:p>
          <w:p w14:paraId="7CB0CC5B" w14:textId="77777777" w:rsidR="007D1F7C" w:rsidRPr="00073CFE" w:rsidRDefault="007D1F7C" w:rsidP="007D1F7C">
            <w:pPr>
              <w:jc w:val="both"/>
              <w:rPr>
                <w:color w:val="000000" w:themeColor="text1"/>
              </w:rPr>
            </w:pPr>
            <w:r w:rsidRPr="00073CFE">
              <w:rPr>
                <w:caps/>
                <w:color w:val="000000" w:themeColor="text1"/>
              </w:rPr>
              <w:t>Blahová</w:t>
            </w:r>
            <w:r w:rsidRPr="00073CFE">
              <w:rPr>
                <w:color w:val="000000" w:themeColor="text1"/>
              </w:rPr>
              <w:t xml:space="preserve">, M., </w:t>
            </w:r>
            <w:r w:rsidRPr="00073CFE">
              <w:rPr>
                <w:caps/>
                <w:color w:val="000000" w:themeColor="text1"/>
              </w:rPr>
              <w:t>Pálka</w:t>
            </w:r>
            <w:r w:rsidRPr="00073CFE">
              <w:rPr>
                <w:color w:val="000000" w:themeColor="text1"/>
              </w:rPr>
              <w:t>, P.,</w:t>
            </w:r>
            <w:r w:rsidRPr="00073CFE">
              <w:rPr>
                <w:caps/>
                <w:color w:val="000000" w:themeColor="text1"/>
              </w:rPr>
              <w:t xml:space="preserve"> Haghirian, P. </w:t>
            </w:r>
            <w:r w:rsidRPr="00073CFE">
              <w:rPr>
                <w:color w:val="000000" w:themeColor="text1"/>
              </w:rPr>
              <w:t xml:space="preserve">Remastering Contemporary Enterprise Performance Management Systems. </w:t>
            </w:r>
            <w:r w:rsidRPr="00073CFE">
              <w:rPr>
                <w:i/>
                <w:color w:val="000000" w:themeColor="text1"/>
              </w:rPr>
              <w:t>Measuring Business Excellence</w:t>
            </w:r>
            <w:r w:rsidRPr="00073CFE">
              <w:rPr>
                <w:color w:val="000000" w:themeColor="text1"/>
              </w:rPr>
              <w:t>. 2017, roč. 21, č. 3, s. 250-260. ISSN 13683047, DOI: 10.1108/MBE-12-2016-0060. (20%)</w:t>
            </w:r>
          </w:p>
          <w:p w14:paraId="259CBE24" w14:textId="77777777" w:rsidR="007D1F7C" w:rsidRPr="00073CFE" w:rsidRDefault="007D1F7C" w:rsidP="007D1F7C">
            <w:pPr>
              <w:jc w:val="both"/>
              <w:rPr>
                <w:color w:val="000000" w:themeColor="text1"/>
              </w:rPr>
            </w:pPr>
            <w:r w:rsidRPr="00073CFE">
              <w:rPr>
                <w:color w:val="000000" w:themeColor="text1"/>
              </w:rPr>
              <w:t xml:space="preserve">ZAYNUTDINOVA, Nodira, PÁLKA, Přemysl. The effects on purchase intention: The case of fruit juice. </w:t>
            </w:r>
            <w:r w:rsidRPr="00073CFE">
              <w:rPr>
                <w:i/>
                <w:iCs/>
                <w:color w:val="000000" w:themeColor="text1"/>
              </w:rPr>
              <w:t>Journal of Competitiveness</w:t>
            </w:r>
            <w:r w:rsidRPr="00073CFE">
              <w:rPr>
                <w:color w:val="000000" w:themeColor="text1"/>
              </w:rPr>
              <w:t>, 2017, roč. 9, č. 3, s. 111-128. ISSN 1804-171X. (50%)</w:t>
            </w:r>
          </w:p>
          <w:p w14:paraId="093720F5" w14:textId="77777777" w:rsidR="007D1F7C" w:rsidRPr="00073CFE" w:rsidRDefault="007D1F7C" w:rsidP="007D1F7C">
            <w:pPr>
              <w:jc w:val="both"/>
              <w:rPr>
                <w:caps/>
                <w:color w:val="000000" w:themeColor="text1"/>
              </w:rPr>
            </w:pPr>
            <w:r w:rsidRPr="00073CFE">
              <w:rPr>
                <w:caps/>
                <w:color w:val="000000" w:themeColor="text1"/>
              </w:rPr>
              <w:t>Blahová</w:t>
            </w:r>
            <w:r w:rsidRPr="00073CFE">
              <w:rPr>
                <w:color w:val="000000" w:themeColor="text1"/>
              </w:rPr>
              <w:t xml:space="preserve">, M., </w:t>
            </w:r>
            <w:r w:rsidRPr="00073CFE">
              <w:rPr>
                <w:caps/>
                <w:color w:val="000000" w:themeColor="text1"/>
              </w:rPr>
              <w:t>Haghirian, P., Pálka</w:t>
            </w:r>
            <w:r w:rsidRPr="00073CFE">
              <w:rPr>
                <w:color w:val="000000" w:themeColor="text1"/>
              </w:rPr>
              <w:t xml:space="preserve">, P. Emerging Topics in Japanese Management Research. In Haghirian, P. </w:t>
            </w:r>
            <w:r w:rsidRPr="00073CFE">
              <w:rPr>
                <w:i/>
                <w:color w:val="000000" w:themeColor="text1"/>
              </w:rPr>
              <w:t>Routledge Handbook of Japanese Business and Management</w:t>
            </w:r>
            <w:r w:rsidRPr="00073CFE">
              <w:rPr>
                <w:color w:val="000000" w:themeColor="text1"/>
              </w:rPr>
              <w:t>. Abingdon and New York: Routledge, 2016, s. 387-395. ISBN 978-0-415-73418-9. (30%)</w:t>
            </w:r>
          </w:p>
          <w:p w14:paraId="22F7FB1F" w14:textId="77777777" w:rsidR="007D1F7C" w:rsidRPr="00073CFE" w:rsidRDefault="007D1F7C" w:rsidP="007D1F7C">
            <w:pPr>
              <w:jc w:val="both"/>
              <w:rPr>
                <w:color w:val="000000" w:themeColor="text1"/>
                <w:shd w:val="clear" w:color="auto" w:fill="FFFFFF"/>
              </w:rPr>
            </w:pPr>
            <w:r w:rsidRPr="00073CFE">
              <w:rPr>
                <w:i/>
                <w:color w:val="000000" w:themeColor="text1"/>
              </w:rPr>
              <w:t>Přehled projektové činnosti:</w:t>
            </w:r>
          </w:p>
          <w:p w14:paraId="1E699CDF" w14:textId="77777777" w:rsidR="007D1F7C" w:rsidRPr="00073CFE" w:rsidRDefault="007D1F7C" w:rsidP="007D1F7C">
            <w:pPr>
              <w:tabs>
                <w:tab w:val="left" w:pos="2565"/>
              </w:tabs>
              <w:jc w:val="both"/>
              <w:rPr>
                <w:color w:val="000000" w:themeColor="text1"/>
              </w:rPr>
            </w:pPr>
            <w:r w:rsidRPr="00073CFE">
              <w:rPr>
                <w:color w:val="000000" w:themeColor="text1"/>
              </w:rPr>
              <w:t>GA ČR 402/08/H051 Optimalizace multidisciplinárního navrhování a modelování výrobního systému virtuálních firem 2008-2011 (člen spoluřešitelského týmu).</w:t>
            </w:r>
          </w:p>
          <w:p w14:paraId="54B3CADC" w14:textId="77777777" w:rsidR="007D1F7C" w:rsidRPr="00073CFE" w:rsidRDefault="007D1F7C" w:rsidP="007D1F7C">
            <w:pPr>
              <w:jc w:val="both"/>
              <w:rPr>
                <w:color w:val="000000" w:themeColor="text1"/>
              </w:rPr>
            </w:pPr>
            <w:r w:rsidRPr="00073CFE">
              <w:rPr>
                <w:color w:val="000000" w:themeColor="text1"/>
              </w:rPr>
              <w:t>GA ČR 102/07/1495 Hodnocení přínosů vyspělých technologií 2007-2010 (člen spoluřešitelského týmu).</w:t>
            </w:r>
          </w:p>
          <w:p w14:paraId="107A4E70" w14:textId="77777777" w:rsidR="007D1F7C" w:rsidRPr="00073CFE" w:rsidRDefault="007D1F7C" w:rsidP="007D1F7C">
            <w:pPr>
              <w:jc w:val="both"/>
              <w:rPr>
                <w:color w:val="000000" w:themeColor="text1"/>
              </w:rPr>
            </w:pPr>
            <w:r w:rsidRPr="00073CFE">
              <w:rPr>
                <w:color w:val="000000" w:themeColor="text1"/>
              </w:rPr>
              <w:t>H 2020 - 731264 SHAPE-ENERGY: Social Sciences and Humanities for Advancing Policy in European Energy 2017-2019 (člen spoluřešitelského týmu).</w:t>
            </w:r>
          </w:p>
          <w:p w14:paraId="3F1FE379" w14:textId="77777777" w:rsidR="0035386B" w:rsidRPr="00073CFE" w:rsidRDefault="0035386B" w:rsidP="0035386B">
            <w:pPr>
              <w:rPr>
                <w:color w:val="000000" w:themeColor="text1"/>
              </w:rPr>
            </w:pPr>
          </w:p>
        </w:tc>
      </w:tr>
      <w:tr w:rsidR="0035386B" w:rsidRPr="00073CFE" w14:paraId="18778543" w14:textId="77777777" w:rsidTr="00447F6C">
        <w:trPr>
          <w:trHeight w:val="218"/>
        </w:trPr>
        <w:tc>
          <w:tcPr>
            <w:tcW w:w="9859" w:type="dxa"/>
            <w:gridSpan w:val="11"/>
            <w:shd w:val="clear" w:color="auto" w:fill="F7CAAC"/>
          </w:tcPr>
          <w:p w14:paraId="04D91E99"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02FABD48" w14:textId="77777777" w:rsidTr="00447F6C">
        <w:trPr>
          <w:trHeight w:val="164"/>
        </w:trPr>
        <w:tc>
          <w:tcPr>
            <w:tcW w:w="9859" w:type="dxa"/>
            <w:gridSpan w:val="11"/>
          </w:tcPr>
          <w:p w14:paraId="3C401F3A" w14:textId="77777777" w:rsidR="0035386B" w:rsidRPr="00073CFE" w:rsidRDefault="0035386B" w:rsidP="0035386B">
            <w:pPr>
              <w:rPr>
                <w:b/>
                <w:color w:val="000000" w:themeColor="text1"/>
              </w:rPr>
            </w:pPr>
          </w:p>
        </w:tc>
      </w:tr>
      <w:tr w:rsidR="0035386B" w:rsidRPr="00073CFE" w14:paraId="61E4A8EA" w14:textId="77777777" w:rsidTr="00447F6C">
        <w:trPr>
          <w:cantSplit/>
          <w:trHeight w:val="148"/>
        </w:trPr>
        <w:tc>
          <w:tcPr>
            <w:tcW w:w="2518" w:type="dxa"/>
            <w:shd w:val="clear" w:color="auto" w:fill="F7CAAC"/>
          </w:tcPr>
          <w:p w14:paraId="683C1206"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638C6A17" w14:textId="77777777" w:rsidR="0035386B" w:rsidRPr="00073CFE" w:rsidRDefault="0035386B" w:rsidP="0035386B">
            <w:pPr>
              <w:jc w:val="both"/>
              <w:rPr>
                <w:color w:val="000000" w:themeColor="text1"/>
              </w:rPr>
            </w:pPr>
          </w:p>
        </w:tc>
        <w:tc>
          <w:tcPr>
            <w:tcW w:w="786" w:type="dxa"/>
            <w:gridSpan w:val="2"/>
            <w:shd w:val="clear" w:color="auto" w:fill="F7CAAC"/>
          </w:tcPr>
          <w:p w14:paraId="1CCED324"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4586DD4D" w14:textId="77777777" w:rsidR="0035386B" w:rsidRPr="00073CFE" w:rsidRDefault="0035386B" w:rsidP="0035386B">
            <w:pPr>
              <w:jc w:val="both"/>
              <w:rPr>
                <w:color w:val="000000" w:themeColor="text1"/>
              </w:rPr>
            </w:pPr>
          </w:p>
        </w:tc>
      </w:tr>
    </w:tbl>
    <w:p w14:paraId="1C30FFF6" w14:textId="77777777" w:rsidR="00201459" w:rsidRPr="00073CFE" w:rsidRDefault="00201459">
      <w:pPr>
        <w:spacing w:after="160" w:line="259" w:lineRule="auto"/>
        <w:rPr>
          <w:color w:val="000000" w:themeColor="text1"/>
        </w:rPr>
      </w:pPr>
    </w:p>
    <w:p w14:paraId="1ED849E0" w14:textId="77777777" w:rsidR="00201459" w:rsidRPr="00073CFE" w:rsidRDefault="00201459">
      <w:pPr>
        <w:spacing w:after="160" w:line="259" w:lineRule="auto"/>
        <w:rPr>
          <w:color w:val="000000" w:themeColor="text1"/>
        </w:rPr>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38"/>
        <w:gridCol w:w="1738"/>
        <w:gridCol w:w="530"/>
        <w:gridCol w:w="473"/>
        <w:gridCol w:w="1005"/>
        <w:gridCol w:w="717"/>
        <w:gridCol w:w="78"/>
        <w:gridCol w:w="639"/>
        <w:gridCol w:w="700"/>
        <w:gridCol w:w="736"/>
      </w:tblGrid>
      <w:tr w:rsidR="00201459" w:rsidRPr="00073CFE" w14:paraId="36E15553" w14:textId="77777777" w:rsidTr="00D16877">
        <w:tc>
          <w:tcPr>
            <w:tcW w:w="9851" w:type="dxa"/>
            <w:gridSpan w:val="11"/>
            <w:tcBorders>
              <w:bottom w:val="double" w:sz="4" w:space="0" w:color="auto"/>
            </w:tcBorders>
            <w:shd w:val="clear" w:color="auto" w:fill="BDD6EE"/>
          </w:tcPr>
          <w:p w14:paraId="6A96D11E" w14:textId="77777777" w:rsidR="00201459" w:rsidRPr="00073CFE" w:rsidRDefault="00201459" w:rsidP="00D16877">
            <w:pPr>
              <w:jc w:val="both"/>
              <w:rPr>
                <w:b/>
                <w:color w:val="000000" w:themeColor="text1"/>
                <w:sz w:val="28"/>
              </w:rPr>
            </w:pPr>
            <w:r w:rsidRPr="00073CFE">
              <w:rPr>
                <w:b/>
                <w:color w:val="000000" w:themeColor="text1"/>
                <w:sz w:val="28"/>
              </w:rPr>
              <w:t>C-I – Personální zabezpečení</w:t>
            </w:r>
          </w:p>
        </w:tc>
      </w:tr>
      <w:tr w:rsidR="00201459" w:rsidRPr="00073CFE" w14:paraId="6BD76A8A" w14:textId="77777777" w:rsidTr="00D16877">
        <w:tc>
          <w:tcPr>
            <w:tcW w:w="2477" w:type="dxa"/>
            <w:tcBorders>
              <w:top w:val="double" w:sz="4" w:space="0" w:color="auto"/>
            </w:tcBorders>
            <w:shd w:val="clear" w:color="auto" w:fill="F7CAAC"/>
          </w:tcPr>
          <w:p w14:paraId="7D931A6E" w14:textId="77777777" w:rsidR="00201459" w:rsidRPr="00073CFE" w:rsidRDefault="00201459" w:rsidP="00D16877">
            <w:pPr>
              <w:jc w:val="both"/>
              <w:rPr>
                <w:b/>
                <w:color w:val="000000" w:themeColor="text1"/>
              </w:rPr>
            </w:pPr>
            <w:r w:rsidRPr="00073CFE">
              <w:rPr>
                <w:b/>
                <w:color w:val="000000" w:themeColor="text1"/>
              </w:rPr>
              <w:t>Vysoká škola</w:t>
            </w:r>
          </w:p>
        </w:tc>
        <w:tc>
          <w:tcPr>
            <w:tcW w:w="7374" w:type="dxa"/>
            <w:gridSpan w:val="10"/>
          </w:tcPr>
          <w:p w14:paraId="0F69E088" w14:textId="77777777" w:rsidR="00201459" w:rsidRPr="00073CFE" w:rsidRDefault="00201459" w:rsidP="00D16877">
            <w:pPr>
              <w:jc w:val="both"/>
              <w:rPr>
                <w:color w:val="000000" w:themeColor="text1"/>
              </w:rPr>
            </w:pPr>
            <w:r w:rsidRPr="00073CFE">
              <w:rPr>
                <w:color w:val="000000" w:themeColor="text1"/>
              </w:rPr>
              <w:t>Univerzita Tomáše Bati ve Zlíně</w:t>
            </w:r>
          </w:p>
        </w:tc>
      </w:tr>
      <w:tr w:rsidR="00201459" w:rsidRPr="00073CFE" w14:paraId="6BD5D808" w14:textId="77777777" w:rsidTr="00D16877">
        <w:tc>
          <w:tcPr>
            <w:tcW w:w="2477" w:type="dxa"/>
            <w:shd w:val="clear" w:color="auto" w:fill="F7CAAC"/>
          </w:tcPr>
          <w:p w14:paraId="421F259F" w14:textId="77777777" w:rsidR="00201459" w:rsidRPr="00073CFE" w:rsidRDefault="00201459" w:rsidP="00D16877">
            <w:pPr>
              <w:jc w:val="both"/>
              <w:rPr>
                <w:b/>
                <w:color w:val="000000" w:themeColor="text1"/>
              </w:rPr>
            </w:pPr>
            <w:r w:rsidRPr="00073CFE">
              <w:rPr>
                <w:b/>
                <w:color w:val="000000" w:themeColor="text1"/>
              </w:rPr>
              <w:t>Součást vysoké školy</w:t>
            </w:r>
          </w:p>
        </w:tc>
        <w:tc>
          <w:tcPr>
            <w:tcW w:w="7374" w:type="dxa"/>
            <w:gridSpan w:val="10"/>
          </w:tcPr>
          <w:p w14:paraId="3FF31768" w14:textId="77777777" w:rsidR="00201459" w:rsidRPr="00073CFE" w:rsidRDefault="00201459" w:rsidP="00D16877">
            <w:pPr>
              <w:jc w:val="both"/>
              <w:rPr>
                <w:color w:val="000000" w:themeColor="text1"/>
              </w:rPr>
            </w:pPr>
            <w:r w:rsidRPr="00073CFE">
              <w:rPr>
                <w:color w:val="000000" w:themeColor="text1"/>
              </w:rPr>
              <w:t>Fakulta managementu a ekonomiky</w:t>
            </w:r>
          </w:p>
        </w:tc>
      </w:tr>
      <w:tr w:rsidR="00201459" w:rsidRPr="00073CFE" w14:paraId="3B125CDF" w14:textId="77777777" w:rsidTr="00D16877">
        <w:tc>
          <w:tcPr>
            <w:tcW w:w="2477" w:type="dxa"/>
            <w:shd w:val="clear" w:color="auto" w:fill="F7CAAC"/>
          </w:tcPr>
          <w:p w14:paraId="05CD904A" w14:textId="77777777" w:rsidR="00201459" w:rsidRPr="00073CFE" w:rsidRDefault="00201459" w:rsidP="00D16877">
            <w:pPr>
              <w:jc w:val="both"/>
              <w:rPr>
                <w:b/>
                <w:color w:val="000000" w:themeColor="text1"/>
              </w:rPr>
            </w:pPr>
            <w:r w:rsidRPr="00073CFE">
              <w:rPr>
                <w:b/>
                <w:color w:val="000000" w:themeColor="text1"/>
              </w:rPr>
              <w:t>Název studijního programu</w:t>
            </w:r>
          </w:p>
        </w:tc>
        <w:tc>
          <w:tcPr>
            <w:tcW w:w="7374" w:type="dxa"/>
            <w:gridSpan w:val="10"/>
          </w:tcPr>
          <w:p w14:paraId="3A251138" w14:textId="77777777" w:rsidR="00201459" w:rsidRPr="00073CFE" w:rsidRDefault="007932D7" w:rsidP="00D16877">
            <w:pPr>
              <w:jc w:val="both"/>
              <w:rPr>
                <w:color w:val="000000" w:themeColor="text1"/>
              </w:rPr>
            </w:pPr>
            <w:r w:rsidRPr="00073CFE">
              <w:rPr>
                <w:color w:val="000000" w:themeColor="text1"/>
              </w:rPr>
              <w:t>Finance</w:t>
            </w:r>
          </w:p>
        </w:tc>
      </w:tr>
      <w:tr w:rsidR="00201459" w:rsidRPr="00073CFE" w14:paraId="58C8A855" w14:textId="77777777" w:rsidTr="00D16877">
        <w:tc>
          <w:tcPr>
            <w:tcW w:w="2477" w:type="dxa"/>
            <w:shd w:val="clear" w:color="auto" w:fill="F7CAAC"/>
          </w:tcPr>
          <w:p w14:paraId="4A81B472" w14:textId="77777777" w:rsidR="00201459" w:rsidRPr="00073CFE" w:rsidRDefault="00201459" w:rsidP="00D16877">
            <w:pPr>
              <w:jc w:val="both"/>
              <w:rPr>
                <w:b/>
                <w:color w:val="000000" w:themeColor="text1"/>
              </w:rPr>
            </w:pPr>
            <w:r w:rsidRPr="00073CFE">
              <w:rPr>
                <w:b/>
                <w:color w:val="000000" w:themeColor="text1"/>
              </w:rPr>
              <w:t>Jméno a příjmení</w:t>
            </w:r>
          </w:p>
        </w:tc>
        <w:tc>
          <w:tcPr>
            <w:tcW w:w="4535" w:type="dxa"/>
            <w:gridSpan w:val="5"/>
          </w:tcPr>
          <w:p w14:paraId="6CF466A8" w14:textId="77777777" w:rsidR="00201459" w:rsidRPr="00073CFE" w:rsidRDefault="00201459" w:rsidP="00D16877">
            <w:pPr>
              <w:jc w:val="both"/>
              <w:rPr>
                <w:color w:val="000000" w:themeColor="text1"/>
              </w:rPr>
            </w:pPr>
            <w:r w:rsidRPr="00073CFE">
              <w:rPr>
                <w:color w:val="000000" w:themeColor="text1"/>
              </w:rPr>
              <w:t>Marie PASEKOVÁ</w:t>
            </w:r>
          </w:p>
        </w:tc>
        <w:tc>
          <w:tcPr>
            <w:tcW w:w="709" w:type="dxa"/>
            <w:shd w:val="clear" w:color="auto" w:fill="F7CAAC"/>
          </w:tcPr>
          <w:p w14:paraId="771334C9" w14:textId="77777777" w:rsidR="00201459" w:rsidRPr="00073CFE" w:rsidRDefault="00201459" w:rsidP="00D16877">
            <w:pPr>
              <w:jc w:val="both"/>
              <w:rPr>
                <w:b/>
                <w:color w:val="000000" w:themeColor="text1"/>
              </w:rPr>
            </w:pPr>
            <w:r w:rsidRPr="00073CFE">
              <w:rPr>
                <w:b/>
                <w:color w:val="000000" w:themeColor="text1"/>
              </w:rPr>
              <w:t>Tituly</w:t>
            </w:r>
          </w:p>
        </w:tc>
        <w:tc>
          <w:tcPr>
            <w:tcW w:w="2130" w:type="dxa"/>
            <w:gridSpan w:val="4"/>
          </w:tcPr>
          <w:p w14:paraId="36DD09AB" w14:textId="77777777" w:rsidR="00201459" w:rsidRPr="00073CFE" w:rsidRDefault="00201459" w:rsidP="00D16877">
            <w:pPr>
              <w:jc w:val="both"/>
              <w:rPr>
                <w:color w:val="000000" w:themeColor="text1"/>
              </w:rPr>
            </w:pPr>
            <w:r w:rsidRPr="00073CFE">
              <w:rPr>
                <w:color w:val="000000" w:themeColor="text1"/>
              </w:rPr>
              <w:t>doc. Ing., Ph.D.</w:t>
            </w:r>
          </w:p>
        </w:tc>
      </w:tr>
      <w:tr w:rsidR="00201459" w:rsidRPr="00073CFE" w14:paraId="3A06189B" w14:textId="77777777" w:rsidTr="00D16877">
        <w:tc>
          <w:tcPr>
            <w:tcW w:w="2477" w:type="dxa"/>
            <w:shd w:val="clear" w:color="auto" w:fill="F7CAAC"/>
          </w:tcPr>
          <w:p w14:paraId="24EE9C19" w14:textId="77777777" w:rsidR="00201459" w:rsidRPr="00073CFE" w:rsidRDefault="00201459" w:rsidP="00D16877">
            <w:pPr>
              <w:jc w:val="both"/>
              <w:rPr>
                <w:b/>
                <w:color w:val="000000" w:themeColor="text1"/>
              </w:rPr>
            </w:pPr>
            <w:r w:rsidRPr="00073CFE">
              <w:rPr>
                <w:b/>
                <w:color w:val="000000" w:themeColor="text1"/>
              </w:rPr>
              <w:t>Rok narození</w:t>
            </w:r>
          </w:p>
        </w:tc>
        <w:tc>
          <w:tcPr>
            <w:tcW w:w="829" w:type="dxa"/>
          </w:tcPr>
          <w:p w14:paraId="70E72F0A" w14:textId="77777777" w:rsidR="00201459" w:rsidRPr="00073CFE" w:rsidRDefault="00201459" w:rsidP="00D16877">
            <w:pPr>
              <w:jc w:val="both"/>
              <w:rPr>
                <w:color w:val="000000" w:themeColor="text1"/>
              </w:rPr>
            </w:pPr>
            <w:r w:rsidRPr="00073CFE">
              <w:rPr>
                <w:color w:val="000000" w:themeColor="text1"/>
              </w:rPr>
              <w:t>1960</w:t>
            </w:r>
          </w:p>
        </w:tc>
        <w:tc>
          <w:tcPr>
            <w:tcW w:w="1720" w:type="dxa"/>
            <w:shd w:val="clear" w:color="auto" w:fill="F7CAAC"/>
          </w:tcPr>
          <w:p w14:paraId="7004892B" w14:textId="77777777" w:rsidR="00201459" w:rsidRPr="00073CFE" w:rsidRDefault="00201459" w:rsidP="00D16877">
            <w:pPr>
              <w:jc w:val="both"/>
              <w:rPr>
                <w:b/>
                <w:color w:val="000000" w:themeColor="text1"/>
              </w:rPr>
            </w:pPr>
            <w:r w:rsidRPr="00073CFE">
              <w:rPr>
                <w:b/>
                <w:color w:val="000000" w:themeColor="text1"/>
              </w:rPr>
              <w:t>typ vztahu k VŠ</w:t>
            </w:r>
          </w:p>
        </w:tc>
        <w:tc>
          <w:tcPr>
            <w:tcW w:w="992" w:type="dxa"/>
            <w:gridSpan w:val="2"/>
          </w:tcPr>
          <w:p w14:paraId="790F1E3E" w14:textId="77777777" w:rsidR="00201459" w:rsidRPr="00073CFE" w:rsidRDefault="00201459" w:rsidP="00D16877">
            <w:pPr>
              <w:jc w:val="both"/>
              <w:rPr>
                <w:color w:val="000000" w:themeColor="text1"/>
              </w:rPr>
            </w:pPr>
            <w:r w:rsidRPr="00073CFE">
              <w:rPr>
                <w:color w:val="000000" w:themeColor="text1"/>
              </w:rPr>
              <w:t>pp</w:t>
            </w:r>
          </w:p>
        </w:tc>
        <w:tc>
          <w:tcPr>
            <w:tcW w:w="994" w:type="dxa"/>
            <w:shd w:val="clear" w:color="auto" w:fill="F7CAAC"/>
          </w:tcPr>
          <w:p w14:paraId="540838D1" w14:textId="77777777" w:rsidR="00201459" w:rsidRPr="00073CFE" w:rsidRDefault="00201459" w:rsidP="00D16877">
            <w:pPr>
              <w:jc w:val="both"/>
              <w:rPr>
                <w:b/>
                <w:color w:val="000000" w:themeColor="text1"/>
              </w:rPr>
            </w:pPr>
            <w:r w:rsidRPr="00073CFE">
              <w:rPr>
                <w:b/>
                <w:color w:val="000000" w:themeColor="text1"/>
              </w:rPr>
              <w:t>rozsah</w:t>
            </w:r>
          </w:p>
        </w:tc>
        <w:tc>
          <w:tcPr>
            <w:tcW w:w="709" w:type="dxa"/>
          </w:tcPr>
          <w:p w14:paraId="5A789359" w14:textId="77777777" w:rsidR="00201459" w:rsidRPr="00073CFE" w:rsidRDefault="00201459" w:rsidP="00D16877">
            <w:pPr>
              <w:jc w:val="both"/>
              <w:rPr>
                <w:color w:val="000000" w:themeColor="text1"/>
              </w:rPr>
            </w:pPr>
            <w:r w:rsidRPr="00073CFE">
              <w:rPr>
                <w:color w:val="000000" w:themeColor="text1"/>
              </w:rPr>
              <w:t>40</w:t>
            </w:r>
          </w:p>
        </w:tc>
        <w:tc>
          <w:tcPr>
            <w:tcW w:w="709" w:type="dxa"/>
            <w:gridSpan w:val="2"/>
            <w:shd w:val="clear" w:color="auto" w:fill="F7CAAC"/>
          </w:tcPr>
          <w:p w14:paraId="5EB9ACF9" w14:textId="77777777" w:rsidR="00201459" w:rsidRPr="00073CFE" w:rsidRDefault="00201459" w:rsidP="00D16877">
            <w:pPr>
              <w:jc w:val="both"/>
              <w:rPr>
                <w:b/>
                <w:color w:val="000000" w:themeColor="text1"/>
              </w:rPr>
            </w:pPr>
            <w:r w:rsidRPr="00073CFE">
              <w:rPr>
                <w:b/>
                <w:color w:val="000000" w:themeColor="text1"/>
              </w:rPr>
              <w:t>do kdy</w:t>
            </w:r>
          </w:p>
        </w:tc>
        <w:tc>
          <w:tcPr>
            <w:tcW w:w="1421" w:type="dxa"/>
            <w:gridSpan w:val="2"/>
          </w:tcPr>
          <w:p w14:paraId="142DBF06" w14:textId="77777777" w:rsidR="00201459" w:rsidRPr="00073CFE" w:rsidRDefault="00201459" w:rsidP="00D16877">
            <w:pPr>
              <w:jc w:val="both"/>
              <w:rPr>
                <w:color w:val="000000" w:themeColor="text1"/>
              </w:rPr>
            </w:pPr>
            <w:r w:rsidRPr="00073CFE">
              <w:rPr>
                <w:color w:val="000000" w:themeColor="text1"/>
              </w:rPr>
              <w:t>N</w:t>
            </w:r>
          </w:p>
        </w:tc>
      </w:tr>
      <w:tr w:rsidR="00201459" w:rsidRPr="00073CFE" w14:paraId="0F3CB382" w14:textId="77777777" w:rsidTr="00D16877">
        <w:tc>
          <w:tcPr>
            <w:tcW w:w="5026" w:type="dxa"/>
            <w:gridSpan w:val="3"/>
            <w:shd w:val="clear" w:color="auto" w:fill="F7CAAC"/>
          </w:tcPr>
          <w:p w14:paraId="16EABA78" w14:textId="77777777" w:rsidR="00201459" w:rsidRPr="00073CFE" w:rsidRDefault="00201459" w:rsidP="00D16877">
            <w:pPr>
              <w:jc w:val="both"/>
              <w:rPr>
                <w:b/>
                <w:color w:val="000000" w:themeColor="text1"/>
              </w:rPr>
            </w:pPr>
            <w:r w:rsidRPr="00073CFE">
              <w:rPr>
                <w:b/>
                <w:color w:val="000000" w:themeColor="text1"/>
              </w:rPr>
              <w:t>Typ vztahu na součásti VŠ, která uskutečňuje st. program</w:t>
            </w:r>
          </w:p>
        </w:tc>
        <w:tc>
          <w:tcPr>
            <w:tcW w:w="992" w:type="dxa"/>
            <w:gridSpan w:val="2"/>
          </w:tcPr>
          <w:p w14:paraId="46003DFF" w14:textId="77777777" w:rsidR="00201459" w:rsidRPr="00073CFE" w:rsidRDefault="00201459" w:rsidP="00D16877">
            <w:pPr>
              <w:jc w:val="both"/>
              <w:rPr>
                <w:color w:val="000000" w:themeColor="text1"/>
              </w:rPr>
            </w:pPr>
            <w:r w:rsidRPr="00073CFE">
              <w:rPr>
                <w:color w:val="000000" w:themeColor="text1"/>
              </w:rPr>
              <w:t>pp</w:t>
            </w:r>
          </w:p>
        </w:tc>
        <w:tc>
          <w:tcPr>
            <w:tcW w:w="994" w:type="dxa"/>
            <w:shd w:val="clear" w:color="auto" w:fill="F7CAAC"/>
          </w:tcPr>
          <w:p w14:paraId="12574684" w14:textId="77777777" w:rsidR="00201459" w:rsidRPr="00073CFE" w:rsidRDefault="00201459" w:rsidP="00D16877">
            <w:pPr>
              <w:jc w:val="both"/>
              <w:rPr>
                <w:b/>
                <w:color w:val="000000" w:themeColor="text1"/>
              </w:rPr>
            </w:pPr>
            <w:r w:rsidRPr="00073CFE">
              <w:rPr>
                <w:b/>
                <w:color w:val="000000" w:themeColor="text1"/>
              </w:rPr>
              <w:t>rozsah</w:t>
            </w:r>
          </w:p>
        </w:tc>
        <w:tc>
          <w:tcPr>
            <w:tcW w:w="709" w:type="dxa"/>
          </w:tcPr>
          <w:p w14:paraId="3938F87D" w14:textId="77777777" w:rsidR="00201459" w:rsidRPr="00073CFE" w:rsidRDefault="00201459" w:rsidP="00D16877">
            <w:pPr>
              <w:jc w:val="both"/>
              <w:rPr>
                <w:color w:val="000000" w:themeColor="text1"/>
              </w:rPr>
            </w:pPr>
            <w:r w:rsidRPr="00073CFE">
              <w:rPr>
                <w:color w:val="000000" w:themeColor="text1"/>
              </w:rPr>
              <w:t>40</w:t>
            </w:r>
          </w:p>
        </w:tc>
        <w:tc>
          <w:tcPr>
            <w:tcW w:w="709" w:type="dxa"/>
            <w:gridSpan w:val="2"/>
            <w:shd w:val="clear" w:color="auto" w:fill="F7CAAC"/>
          </w:tcPr>
          <w:p w14:paraId="59A1B8A3" w14:textId="77777777" w:rsidR="00201459" w:rsidRPr="00073CFE" w:rsidRDefault="00201459" w:rsidP="00D16877">
            <w:pPr>
              <w:jc w:val="both"/>
              <w:rPr>
                <w:b/>
                <w:color w:val="000000" w:themeColor="text1"/>
              </w:rPr>
            </w:pPr>
            <w:r w:rsidRPr="00073CFE">
              <w:rPr>
                <w:b/>
                <w:color w:val="000000" w:themeColor="text1"/>
              </w:rPr>
              <w:t>do kdy</w:t>
            </w:r>
          </w:p>
        </w:tc>
        <w:tc>
          <w:tcPr>
            <w:tcW w:w="1421" w:type="dxa"/>
            <w:gridSpan w:val="2"/>
          </w:tcPr>
          <w:p w14:paraId="2C352E44" w14:textId="77777777" w:rsidR="00201459" w:rsidRPr="00073CFE" w:rsidRDefault="00201459" w:rsidP="00D16877">
            <w:pPr>
              <w:jc w:val="both"/>
              <w:rPr>
                <w:color w:val="000000" w:themeColor="text1"/>
              </w:rPr>
            </w:pPr>
            <w:r w:rsidRPr="00073CFE">
              <w:rPr>
                <w:color w:val="000000" w:themeColor="text1"/>
              </w:rPr>
              <w:t>N</w:t>
            </w:r>
          </w:p>
        </w:tc>
      </w:tr>
      <w:tr w:rsidR="00201459" w:rsidRPr="00073CFE" w14:paraId="5FF30AF9" w14:textId="77777777" w:rsidTr="00D16877">
        <w:tc>
          <w:tcPr>
            <w:tcW w:w="6018" w:type="dxa"/>
            <w:gridSpan w:val="5"/>
            <w:shd w:val="clear" w:color="auto" w:fill="F7CAAC"/>
          </w:tcPr>
          <w:p w14:paraId="26BF3CAC" w14:textId="77777777" w:rsidR="00201459" w:rsidRPr="00073CFE" w:rsidRDefault="00201459" w:rsidP="00D16877">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187600A" w14:textId="77777777" w:rsidR="00201459" w:rsidRPr="00073CFE" w:rsidRDefault="00201459" w:rsidP="00D16877">
            <w:pPr>
              <w:jc w:val="both"/>
              <w:rPr>
                <w:b/>
                <w:color w:val="000000" w:themeColor="text1"/>
              </w:rPr>
            </w:pPr>
            <w:r w:rsidRPr="00073CFE">
              <w:rPr>
                <w:b/>
                <w:color w:val="000000" w:themeColor="text1"/>
              </w:rPr>
              <w:t>typ prac. vztahu</w:t>
            </w:r>
          </w:p>
        </w:tc>
        <w:tc>
          <w:tcPr>
            <w:tcW w:w="2130" w:type="dxa"/>
            <w:gridSpan w:val="4"/>
            <w:shd w:val="clear" w:color="auto" w:fill="F7CAAC"/>
          </w:tcPr>
          <w:p w14:paraId="117C1309" w14:textId="77777777" w:rsidR="00201459" w:rsidRPr="00073CFE" w:rsidRDefault="00201459" w:rsidP="00D16877">
            <w:pPr>
              <w:jc w:val="both"/>
              <w:rPr>
                <w:b/>
                <w:color w:val="000000" w:themeColor="text1"/>
              </w:rPr>
            </w:pPr>
            <w:r w:rsidRPr="00073CFE">
              <w:rPr>
                <w:b/>
                <w:color w:val="000000" w:themeColor="text1"/>
              </w:rPr>
              <w:t>rozsah</w:t>
            </w:r>
          </w:p>
        </w:tc>
      </w:tr>
      <w:tr w:rsidR="00201459" w:rsidRPr="00073CFE" w14:paraId="7BE3F304" w14:textId="77777777" w:rsidTr="00D16877">
        <w:tc>
          <w:tcPr>
            <w:tcW w:w="6018" w:type="dxa"/>
            <w:gridSpan w:val="5"/>
          </w:tcPr>
          <w:p w14:paraId="09F8CFF9" w14:textId="77777777" w:rsidR="00201459" w:rsidRPr="00073CFE" w:rsidRDefault="00201459" w:rsidP="00D16877">
            <w:pPr>
              <w:jc w:val="both"/>
              <w:rPr>
                <w:color w:val="000000" w:themeColor="text1"/>
              </w:rPr>
            </w:pPr>
          </w:p>
        </w:tc>
        <w:tc>
          <w:tcPr>
            <w:tcW w:w="1703" w:type="dxa"/>
            <w:gridSpan w:val="2"/>
          </w:tcPr>
          <w:p w14:paraId="294F2AF2" w14:textId="77777777" w:rsidR="00201459" w:rsidRPr="00073CFE" w:rsidRDefault="00201459" w:rsidP="00D16877">
            <w:pPr>
              <w:jc w:val="both"/>
              <w:rPr>
                <w:color w:val="000000" w:themeColor="text1"/>
              </w:rPr>
            </w:pPr>
          </w:p>
        </w:tc>
        <w:tc>
          <w:tcPr>
            <w:tcW w:w="2130" w:type="dxa"/>
            <w:gridSpan w:val="4"/>
          </w:tcPr>
          <w:p w14:paraId="5D2F5530" w14:textId="77777777" w:rsidR="00201459" w:rsidRPr="00073CFE" w:rsidRDefault="00201459" w:rsidP="00D16877">
            <w:pPr>
              <w:jc w:val="both"/>
              <w:rPr>
                <w:color w:val="000000" w:themeColor="text1"/>
              </w:rPr>
            </w:pPr>
          </w:p>
        </w:tc>
      </w:tr>
      <w:tr w:rsidR="00201459" w:rsidRPr="00073CFE" w14:paraId="51F3B5C7" w14:textId="77777777" w:rsidTr="00D16877">
        <w:tc>
          <w:tcPr>
            <w:tcW w:w="9851" w:type="dxa"/>
            <w:gridSpan w:val="11"/>
            <w:shd w:val="clear" w:color="auto" w:fill="F7CAAC"/>
          </w:tcPr>
          <w:p w14:paraId="72EEE5D3" w14:textId="77777777" w:rsidR="00201459" w:rsidRPr="00073CFE" w:rsidRDefault="00201459" w:rsidP="00D16877">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201459" w:rsidRPr="00073CFE" w14:paraId="22675CBF" w14:textId="77777777" w:rsidTr="00D16877">
        <w:trPr>
          <w:trHeight w:val="383"/>
        </w:trPr>
        <w:tc>
          <w:tcPr>
            <w:tcW w:w="9851" w:type="dxa"/>
            <w:gridSpan w:val="11"/>
            <w:tcBorders>
              <w:top w:val="nil"/>
            </w:tcBorders>
          </w:tcPr>
          <w:p w14:paraId="0D918350" w14:textId="77777777" w:rsidR="004218F9" w:rsidRPr="00073CFE" w:rsidRDefault="004218F9" w:rsidP="00D16877">
            <w:pPr>
              <w:jc w:val="both"/>
              <w:rPr>
                <w:color w:val="000000" w:themeColor="text1"/>
              </w:rPr>
            </w:pPr>
            <w:r w:rsidRPr="00073CFE">
              <w:rPr>
                <w:color w:val="000000" w:themeColor="text1"/>
              </w:rPr>
              <w:t>International Accounting Standards – garant, přednášející (100%)</w:t>
            </w:r>
          </w:p>
        </w:tc>
      </w:tr>
      <w:tr w:rsidR="00201459" w:rsidRPr="00073CFE" w14:paraId="1289A949" w14:textId="77777777" w:rsidTr="00D16877">
        <w:tc>
          <w:tcPr>
            <w:tcW w:w="9851" w:type="dxa"/>
            <w:gridSpan w:val="11"/>
            <w:shd w:val="clear" w:color="auto" w:fill="F7CAAC"/>
          </w:tcPr>
          <w:p w14:paraId="725DC634" w14:textId="77777777" w:rsidR="00201459" w:rsidRPr="00073CFE" w:rsidRDefault="00201459" w:rsidP="00D16877">
            <w:pPr>
              <w:jc w:val="both"/>
              <w:rPr>
                <w:color w:val="000000" w:themeColor="text1"/>
              </w:rPr>
            </w:pPr>
            <w:r w:rsidRPr="00073CFE">
              <w:rPr>
                <w:b/>
                <w:color w:val="000000" w:themeColor="text1"/>
              </w:rPr>
              <w:t xml:space="preserve">Údaje o vzdělání na VŠ </w:t>
            </w:r>
          </w:p>
        </w:tc>
      </w:tr>
      <w:tr w:rsidR="00201459" w:rsidRPr="00073CFE" w14:paraId="425A7E49" w14:textId="77777777" w:rsidTr="00D16877">
        <w:trPr>
          <w:trHeight w:val="398"/>
        </w:trPr>
        <w:tc>
          <w:tcPr>
            <w:tcW w:w="9851" w:type="dxa"/>
            <w:gridSpan w:val="11"/>
          </w:tcPr>
          <w:p w14:paraId="46301AAE" w14:textId="77777777" w:rsidR="00201459" w:rsidRPr="00073CFE" w:rsidRDefault="00201459" w:rsidP="00D16877">
            <w:pPr>
              <w:autoSpaceDE w:val="0"/>
              <w:autoSpaceDN w:val="0"/>
              <w:adjustRightInd w:val="0"/>
              <w:rPr>
                <w:color w:val="000000" w:themeColor="text1"/>
              </w:rPr>
            </w:pPr>
            <w:r w:rsidRPr="00073CFE">
              <w:rPr>
                <w:b/>
                <w:color w:val="000000" w:themeColor="text1"/>
              </w:rPr>
              <w:t xml:space="preserve">2005: </w:t>
            </w:r>
            <w:r w:rsidRPr="00073CFE">
              <w:rPr>
                <w:color w:val="000000" w:themeColor="text1"/>
              </w:rPr>
              <w:t>Univerzita Tomáše Bati ve Zlíně, Fakulta managementu a ekonomiky, management a ekonomika (</w:t>
            </w:r>
            <w:r w:rsidRPr="00073CFE">
              <w:rPr>
                <w:b/>
                <w:color w:val="000000" w:themeColor="text1"/>
              </w:rPr>
              <w:t>Ph.D.</w:t>
            </w:r>
            <w:r w:rsidRPr="00073CFE">
              <w:rPr>
                <w:color w:val="000000" w:themeColor="text1"/>
              </w:rPr>
              <w:t>)</w:t>
            </w:r>
          </w:p>
          <w:p w14:paraId="3E7C51CA" w14:textId="77777777" w:rsidR="00201459" w:rsidRPr="00073CFE" w:rsidRDefault="00201459" w:rsidP="00D16877">
            <w:pPr>
              <w:autoSpaceDE w:val="0"/>
              <w:autoSpaceDN w:val="0"/>
              <w:adjustRightInd w:val="0"/>
              <w:rPr>
                <w:color w:val="000000" w:themeColor="text1"/>
              </w:rPr>
            </w:pPr>
            <w:r w:rsidRPr="00073CFE">
              <w:rPr>
                <w:b/>
                <w:color w:val="000000" w:themeColor="text1"/>
              </w:rPr>
              <w:t>1986:</w:t>
            </w:r>
            <w:r w:rsidRPr="00073CFE">
              <w:rPr>
                <w:color w:val="000000" w:themeColor="text1"/>
              </w:rPr>
              <w:t xml:space="preserve"> Vysoká škola ekonomická v Praze, Obchodní fakulta, ekonomika vnitřního obchodu (</w:t>
            </w:r>
            <w:r w:rsidRPr="00073CFE">
              <w:rPr>
                <w:b/>
                <w:color w:val="000000" w:themeColor="text1"/>
              </w:rPr>
              <w:t>Ing.</w:t>
            </w:r>
            <w:r w:rsidRPr="00073CFE">
              <w:rPr>
                <w:color w:val="000000" w:themeColor="text1"/>
              </w:rPr>
              <w:t>)</w:t>
            </w:r>
          </w:p>
        </w:tc>
      </w:tr>
      <w:tr w:rsidR="00201459" w:rsidRPr="00073CFE" w14:paraId="64D0CAF6" w14:textId="77777777" w:rsidTr="00D16877">
        <w:tc>
          <w:tcPr>
            <w:tcW w:w="9851" w:type="dxa"/>
            <w:gridSpan w:val="11"/>
            <w:shd w:val="clear" w:color="auto" w:fill="F7CAAC"/>
          </w:tcPr>
          <w:p w14:paraId="24AB906F" w14:textId="77777777" w:rsidR="00201459" w:rsidRPr="00073CFE" w:rsidRDefault="00201459" w:rsidP="00D16877">
            <w:pPr>
              <w:jc w:val="both"/>
              <w:rPr>
                <w:b/>
                <w:color w:val="000000" w:themeColor="text1"/>
              </w:rPr>
            </w:pPr>
            <w:r w:rsidRPr="00073CFE">
              <w:rPr>
                <w:b/>
                <w:color w:val="000000" w:themeColor="text1"/>
              </w:rPr>
              <w:t>Údaje o odborném působení od absolvování VŠ</w:t>
            </w:r>
          </w:p>
        </w:tc>
      </w:tr>
      <w:tr w:rsidR="00201459" w:rsidRPr="00073CFE" w14:paraId="1A5D7E20" w14:textId="77777777" w:rsidTr="00D16877">
        <w:trPr>
          <w:trHeight w:val="1090"/>
        </w:trPr>
        <w:tc>
          <w:tcPr>
            <w:tcW w:w="9851" w:type="dxa"/>
            <w:gridSpan w:val="11"/>
          </w:tcPr>
          <w:p w14:paraId="39073B00" w14:textId="77777777" w:rsidR="00201459" w:rsidRPr="00073CFE" w:rsidRDefault="00201459" w:rsidP="00D16877">
            <w:pPr>
              <w:autoSpaceDE w:val="0"/>
              <w:autoSpaceDN w:val="0"/>
              <w:adjustRightInd w:val="0"/>
              <w:rPr>
                <w:color w:val="000000" w:themeColor="text1"/>
              </w:rPr>
            </w:pPr>
            <w:r w:rsidRPr="00073CFE">
              <w:rPr>
                <w:b/>
                <w:color w:val="000000" w:themeColor="text1"/>
              </w:rPr>
              <w:t>1979–1991:</w:t>
            </w:r>
            <w:r w:rsidRPr="00073CFE">
              <w:rPr>
                <w:color w:val="000000" w:themeColor="text1"/>
              </w:rPr>
              <w:t xml:space="preserve">    Potraviny Brno, závod 06-05 Zlín, personální referent, metodik informační soustavy</w:t>
            </w:r>
          </w:p>
          <w:p w14:paraId="656F3D99" w14:textId="77777777" w:rsidR="00201459" w:rsidRPr="00073CFE" w:rsidRDefault="00201459" w:rsidP="00D16877">
            <w:pPr>
              <w:autoSpaceDE w:val="0"/>
              <w:autoSpaceDN w:val="0"/>
              <w:adjustRightInd w:val="0"/>
              <w:rPr>
                <w:color w:val="000000" w:themeColor="text1"/>
              </w:rPr>
            </w:pPr>
            <w:r w:rsidRPr="00073CFE">
              <w:rPr>
                <w:b/>
                <w:color w:val="000000" w:themeColor="text1"/>
              </w:rPr>
              <w:t>1991–1992:</w:t>
            </w:r>
            <w:r w:rsidRPr="00073CFE">
              <w:rPr>
                <w:color w:val="000000" w:themeColor="text1"/>
              </w:rPr>
              <w:t xml:space="preserve">    účetní poradce</w:t>
            </w:r>
          </w:p>
          <w:p w14:paraId="779B052C" w14:textId="77777777" w:rsidR="00201459" w:rsidRPr="00073CFE" w:rsidRDefault="00201459" w:rsidP="00D16877">
            <w:pPr>
              <w:autoSpaceDE w:val="0"/>
              <w:autoSpaceDN w:val="0"/>
              <w:adjustRightInd w:val="0"/>
              <w:rPr>
                <w:color w:val="000000" w:themeColor="text1"/>
              </w:rPr>
            </w:pPr>
            <w:r w:rsidRPr="00073CFE">
              <w:rPr>
                <w:b/>
                <w:color w:val="000000" w:themeColor="text1"/>
              </w:rPr>
              <w:t>1992–1994:</w:t>
            </w:r>
            <w:r w:rsidRPr="00073CFE">
              <w:rPr>
                <w:color w:val="000000" w:themeColor="text1"/>
              </w:rPr>
              <w:t xml:space="preserve">    SPŠ Zlín, učitelka odborných předmětů</w:t>
            </w:r>
          </w:p>
          <w:p w14:paraId="11226D16" w14:textId="77777777" w:rsidR="00201459" w:rsidRPr="00073CFE" w:rsidRDefault="00201459" w:rsidP="00D16877">
            <w:pPr>
              <w:autoSpaceDE w:val="0"/>
              <w:autoSpaceDN w:val="0"/>
              <w:adjustRightInd w:val="0"/>
              <w:rPr>
                <w:color w:val="000000" w:themeColor="text1"/>
              </w:rPr>
            </w:pPr>
            <w:r w:rsidRPr="00073CFE">
              <w:rPr>
                <w:b/>
                <w:color w:val="000000" w:themeColor="text1"/>
              </w:rPr>
              <w:t>1994–2000:</w:t>
            </w:r>
            <w:r w:rsidRPr="00073CFE">
              <w:rPr>
                <w:color w:val="000000" w:themeColor="text1"/>
              </w:rPr>
              <w:t xml:space="preserve">    ISŠT Zlín, učitelka odborných předmětů</w:t>
            </w:r>
          </w:p>
          <w:p w14:paraId="70BFA175" w14:textId="77777777" w:rsidR="00201459" w:rsidRPr="00073CFE" w:rsidRDefault="00201459" w:rsidP="00D16877">
            <w:pPr>
              <w:autoSpaceDE w:val="0"/>
              <w:autoSpaceDN w:val="0"/>
              <w:adjustRightInd w:val="0"/>
              <w:rPr>
                <w:color w:val="000000" w:themeColor="text1"/>
              </w:rPr>
            </w:pPr>
            <w:r w:rsidRPr="00073CFE">
              <w:rPr>
                <w:b/>
                <w:color w:val="000000" w:themeColor="text1"/>
              </w:rPr>
              <w:t>2000–dosud:</w:t>
            </w:r>
            <w:r w:rsidRPr="00073CFE">
              <w:rPr>
                <w:color w:val="000000" w:themeColor="text1"/>
              </w:rPr>
              <w:t xml:space="preserve">  Univerzita Tomáše Bati ve Zlíně, Fakulta managementu a ekonomiky, Ústav financí a účetnictví, odborný </w:t>
            </w:r>
          </w:p>
          <w:p w14:paraId="02A1F5C0" w14:textId="77777777" w:rsidR="00201459" w:rsidRPr="00073CFE" w:rsidRDefault="00201459" w:rsidP="00D16877">
            <w:pPr>
              <w:autoSpaceDE w:val="0"/>
              <w:autoSpaceDN w:val="0"/>
              <w:adjustRightInd w:val="0"/>
              <w:rPr>
                <w:color w:val="000000" w:themeColor="text1"/>
              </w:rPr>
            </w:pPr>
            <w:r w:rsidRPr="00073CFE">
              <w:rPr>
                <w:color w:val="000000" w:themeColor="text1"/>
              </w:rPr>
              <w:t xml:space="preserve">                        asistent, docent</w:t>
            </w:r>
          </w:p>
        </w:tc>
      </w:tr>
      <w:tr w:rsidR="00201459" w:rsidRPr="00073CFE" w14:paraId="4609EFBB" w14:textId="77777777" w:rsidTr="00D16877">
        <w:trPr>
          <w:trHeight w:val="250"/>
        </w:trPr>
        <w:tc>
          <w:tcPr>
            <w:tcW w:w="9851" w:type="dxa"/>
            <w:gridSpan w:val="11"/>
            <w:shd w:val="clear" w:color="auto" w:fill="F7CAAC"/>
          </w:tcPr>
          <w:p w14:paraId="0FBC4E06" w14:textId="77777777" w:rsidR="00201459" w:rsidRPr="00073CFE" w:rsidRDefault="00201459" w:rsidP="00D16877">
            <w:pPr>
              <w:jc w:val="both"/>
              <w:rPr>
                <w:color w:val="000000" w:themeColor="text1"/>
              </w:rPr>
            </w:pPr>
            <w:r w:rsidRPr="00073CFE">
              <w:rPr>
                <w:b/>
                <w:color w:val="000000" w:themeColor="text1"/>
              </w:rPr>
              <w:t>Zkušenosti s vedením kvalifikačních a rigorózních prací</w:t>
            </w:r>
          </w:p>
        </w:tc>
      </w:tr>
      <w:tr w:rsidR="00201459" w:rsidRPr="00073CFE" w14:paraId="5D7E6639" w14:textId="77777777" w:rsidTr="00D16877">
        <w:trPr>
          <w:trHeight w:val="339"/>
        </w:trPr>
        <w:tc>
          <w:tcPr>
            <w:tcW w:w="9851" w:type="dxa"/>
            <w:gridSpan w:val="11"/>
          </w:tcPr>
          <w:p w14:paraId="063EB194" w14:textId="77777777" w:rsidR="00201459" w:rsidRPr="00073CFE" w:rsidRDefault="00201459" w:rsidP="00D16877">
            <w:pPr>
              <w:tabs>
                <w:tab w:val="left" w:pos="5610"/>
              </w:tabs>
              <w:jc w:val="both"/>
              <w:rPr>
                <w:color w:val="000000" w:themeColor="text1"/>
              </w:rPr>
            </w:pPr>
            <w:r w:rsidRPr="00073CFE">
              <w:rPr>
                <w:color w:val="000000" w:themeColor="text1"/>
              </w:rPr>
              <w:t>Počet</w:t>
            </w:r>
            <w:r w:rsidR="008E5429" w:rsidRPr="00073CFE">
              <w:rPr>
                <w:color w:val="000000" w:themeColor="text1"/>
              </w:rPr>
              <w:t xml:space="preserve"> vedených bakalářských prací – 8</w:t>
            </w:r>
            <w:r w:rsidRPr="00073CFE">
              <w:rPr>
                <w:color w:val="000000" w:themeColor="text1"/>
              </w:rPr>
              <w:t xml:space="preserve">4 </w:t>
            </w:r>
          </w:p>
          <w:p w14:paraId="2E2F29AC" w14:textId="77777777" w:rsidR="00201459" w:rsidRPr="00073CFE" w:rsidRDefault="00201459" w:rsidP="00D16877">
            <w:pPr>
              <w:tabs>
                <w:tab w:val="left" w:pos="5610"/>
              </w:tabs>
              <w:jc w:val="both"/>
              <w:rPr>
                <w:color w:val="000000" w:themeColor="text1"/>
              </w:rPr>
            </w:pPr>
            <w:r w:rsidRPr="00073CFE">
              <w:rPr>
                <w:color w:val="000000" w:themeColor="text1"/>
              </w:rPr>
              <w:t>Počet vedených diplomových prací – 1</w:t>
            </w:r>
            <w:r w:rsidR="008E5429" w:rsidRPr="00073CFE">
              <w:rPr>
                <w:color w:val="000000" w:themeColor="text1"/>
              </w:rPr>
              <w:t>10</w:t>
            </w:r>
          </w:p>
          <w:p w14:paraId="625E7A15" w14:textId="77777777" w:rsidR="00201459" w:rsidRPr="00073CFE" w:rsidRDefault="00201459" w:rsidP="00D16877">
            <w:pPr>
              <w:tabs>
                <w:tab w:val="left" w:pos="5610"/>
              </w:tabs>
              <w:jc w:val="both"/>
              <w:rPr>
                <w:color w:val="000000" w:themeColor="text1"/>
              </w:rPr>
            </w:pPr>
            <w:r w:rsidRPr="00073CFE">
              <w:rPr>
                <w:color w:val="000000" w:themeColor="text1"/>
              </w:rPr>
              <w:t xml:space="preserve">Počet vedených disertačních prací – 2 </w:t>
            </w:r>
          </w:p>
        </w:tc>
      </w:tr>
      <w:tr w:rsidR="00201459" w:rsidRPr="00073CFE" w14:paraId="5D5AC60D" w14:textId="77777777" w:rsidTr="00D16877">
        <w:trPr>
          <w:cantSplit/>
        </w:trPr>
        <w:tc>
          <w:tcPr>
            <w:tcW w:w="3306" w:type="dxa"/>
            <w:gridSpan w:val="2"/>
            <w:tcBorders>
              <w:top w:val="single" w:sz="12" w:space="0" w:color="auto"/>
            </w:tcBorders>
            <w:shd w:val="clear" w:color="auto" w:fill="F7CAAC"/>
          </w:tcPr>
          <w:p w14:paraId="55247671" w14:textId="77777777" w:rsidR="00201459" w:rsidRPr="00073CFE" w:rsidRDefault="00201459" w:rsidP="00D16877">
            <w:pPr>
              <w:jc w:val="both"/>
              <w:rPr>
                <w:color w:val="000000" w:themeColor="text1"/>
              </w:rPr>
            </w:pPr>
            <w:r w:rsidRPr="00073CFE">
              <w:rPr>
                <w:b/>
                <w:color w:val="000000" w:themeColor="text1"/>
              </w:rPr>
              <w:t xml:space="preserve">Obor habilitačního řízení </w:t>
            </w:r>
          </w:p>
        </w:tc>
        <w:tc>
          <w:tcPr>
            <w:tcW w:w="2244" w:type="dxa"/>
            <w:gridSpan w:val="2"/>
            <w:tcBorders>
              <w:top w:val="single" w:sz="12" w:space="0" w:color="auto"/>
            </w:tcBorders>
            <w:shd w:val="clear" w:color="auto" w:fill="F7CAAC"/>
          </w:tcPr>
          <w:p w14:paraId="72E0AFCE" w14:textId="77777777" w:rsidR="00201459" w:rsidRPr="00073CFE" w:rsidRDefault="00201459" w:rsidP="00D16877">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0C55B1D" w14:textId="77777777" w:rsidR="00201459" w:rsidRPr="00073CFE" w:rsidRDefault="00201459" w:rsidP="00D16877">
            <w:pPr>
              <w:jc w:val="both"/>
              <w:rPr>
                <w:color w:val="000000" w:themeColor="text1"/>
              </w:rPr>
            </w:pPr>
            <w:r w:rsidRPr="00073CFE">
              <w:rPr>
                <w:b/>
                <w:color w:val="000000" w:themeColor="text1"/>
              </w:rPr>
              <w:t>Řízení konáno na VŠ</w:t>
            </w:r>
          </w:p>
        </w:tc>
        <w:tc>
          <w:tcPr>
            <w:tcW w:w="2053" w:type="dxa"/>
            <w:gridSpan w:val="3"/>
            <w:tcBorders>
              <w:top w:val="single" w:sz="12" w:space="0" w:color="auto"/>
              <w:left w:val="single" w:sz="12" w:space="0" w:color="auto"/>
            </w:tcBorders>
            <w:shd w:val="clear" w:color="auto" w:fill="F7CAAC"/>
          </w:tcPr>
          <w:p w14:paraId="1E4522F5" w14:textId="77777777" w:rsidR="00201459" w:rsidRPr="00073CFE" w:rsidRDefault="00201459" w:rsidP="00D16877">
            <w:pPr>
              <w:jc w:val="both"/>
              <w:rPr>
                <w:b/>
                <w:color w:val="000000" w:themeColor="text1"/>
              </w:rPr>
            </w:pPr>
            <w:r w:rsidRPr="00073CFE">
              <w:rPr>
                <w:b/>
                <w:color w:val="000000" w:themeColor="text1"/>
              </w:rPr>
              <w:t>Ohlasy publikací</w:t>
            </w:r>
          </w:p>
        </w:tc>
      </w:tr>
      <w:tr w:rsidR="00201459" w:rsidRPr="00073CFE" w14:paraId="2B0F1E9F" w14:textId="77777777" w:rsidTr="00D16877">
        <w:trPr>
          <w:cantSplit/>
        </w:trPr>
        <w:tc>
          <w:tcPr>
            <w:tcW w:w="3306" w:type="dxa"/>
            <w:gridSpan w:val="2"/>
          </w:tcPr>
          <w:p w14:paraId="7E6CD1A3" w14:textId="77777777" w:rsidR="00201459" w:rsidRPr="00073CFE" w:rsidRDefault="00201459" w:rsidP="00D16877">
            <w:pPr>
              <w:jc w:val="both"/>
              <w:rPr>
                <w:color w:val="000000" w:themeColor="text1"/>
              </w:rPr>
            </w:pPr>
            <w:r w:rsidRPr="00073CFE">
              <w:rPr>
                <w:color w:val="000000" w:themeColor="text1"/>
              </w:rPr>
              <w:t>Management a ekonomika podniku</w:t>
            </w:r>
          </w:p>
        </w:tc>
        <w:tc>
          <w:tcPr>
            <w:tcW w:w="2244" w:type="dxa"/>
            <w:gridSpan w:val="2"/>
          </w:tcPr>
          <w:p w14:paraId="2FB35027" w14:textId="77777777" w:rsidR="00201459" w:rsidRPr="00073CFE" w:rsidRDefault="00201459" w:rsidP="00D16877">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0D16BE6A" w14:textId="77777777" w:rsidR="00201459" w:rsidRPr="00073CFE" w:rsidRDefault="00201459" w:rsidP="00D16877">
            <w:pPr>
              <w:ind w:left="708" w:hanging="708"/>
              <w:jc w:val="both"/>
              <w:rPr>
                <w:b/>
                <w:color w:val="000000" w:themeColor="text1"/>
                <w:u w:val="single"/>
              </w:rPr>
            </w:pPr>
            <w:r w:rsidRPr="00073CFE">
              <w:rPr>
                <w:color w:val="000000" w:themeColor="text1"/>
              </w:rPr>
              <w:t>UTB ve Zlíně</w:t>
            </w:r>
          </w:p>
        </w:tc>
        <w:tc>
          <w:tcPr>
            <w:tcW w:w="632" w:type="dxa"/>
            <w:tcBorders>
              <w:left w:val="single" w:sz="12" w:space="0" w:color="auto"/>
            </w:tcBorders>
            <w:shd w:val="clear" w:color="auto" w:fill="F7CAAC"/>
          </w:tcPr>
          <w:p w14:paraId="3C939E9B" w14:textId="77777777" w:rsidR="00201459" w:rsidRPr="00073CFE" w:rsidRDefault="00201459" w:rsidP="00D16877">
            <w:pPr>
              <w:jc w:val="both"/>
              <w:rPr>
                <w:color w:val="000000" w:themeColor="text1"/>
              </w:rPr>
            </w:pPr>
            <w:r w:rsidRPr="00073CFE">
              <w:rPr>
                <w:b/>
                <w:color w:val="000000" w:themeColor="text1"/>
              </w:rPr>
              <w:t>WOS</w:t>
            </w:r>
          </w:p>
        </w:tc>
        <w:tc>
          <w:tcPr>
            <w:tcW w:w="693" w:type="dxa"/>
            <w:shd w:val="clear" w:color="auto" w:fill="F7CAAC"/>
          </w:tcPr>
          <w:p w14:paraId="06387FB2" w14:textId="77777777" w:rsidR="00201459" w:rsidRPr="00073CFE" w:rsidRDefault="00201459" w:rsidP="00D16877">
            <w:pPr>
              <w:jc w:val="both"/>
              <w:rPr>
                <w:color w:val="000000" w:themeColor="text1"/>
                <w:sz w:val="18"/>
              </w:rPr>
            </w:pPr>
            <w:r w:rsidRPr="00073CFE">
              <w:rPr>
                <w:b/>
                <w:color w:val="000000" w:themeColor="text1"/>
                <w:sz w:val="18"/>
              </w:rPr>
              <w:t>Scopus</w:t>
            </w:r>
          </w:p>
        </w:tc>
        <w:tc>
          <w:tcPr>
            <w:tcW w:w="728" w:type="dxa"/>
            <w:shd w:val="clear" w:color="auto" w:fill="F7CAAC"/>
          </w:tcPr>
          <w:p w14:paraId="40878BE8" w14:textId="77777777" w:rsidR="00201459" w:rsidRPr="00073CFE" w:rsidRDefault="00201459" w:rsidP="00D16877">
            <w:pPr>
              <w:jc w:val="both"/>
              <w:rPr>
                <w:color w:val="000000" w:themeColor="text1"/>
              </w:rPr>
            </w:pPr>
            <w:r w:rsidRPr="00073CFE">
              <w:rPr>
                <w:b/>
                <w:color w:val="000000" w:themeColor="text1"/>
                <w:sz w:val="18"/>
              </w:rPr>
              <w:t>ostatní</w:t>
            </w:r>
          </w:p>
        </w:tc>
      </w:tr>
      <w:tr w:rsidR="00201459" w:rsidRPr="00073CFE" w14:paraId="76875BA6" w14:textId="77777777" w:rsidTr="00D16877">
        <w:trPr>
          <w:cantSplit/>
          <w:trHeight w:val="70"/>
        </w:trPr>
        <w:tc>
          <w:tcPr>
            <w:tcW w:w="3306" w:type="dxa"/>
            <w:gridSpan w:val="2"/>
            <w:shd w:val="clear" w:color="auto" w:fill="F7CAAC"/>
          </w:tcPr>
          <w:p w14:paraId="7E167D58" w14:textId="77777777" w:rsidR="00201459" w:rsidRPr="00073CFE" w:rsidRDefault="00201459" w:rsidP="00D16877">
            <w:pPr>
              <w:jc w:val="both"/>
              <w:rPr>
                <w:color w:val="000000" w:themeColor="text1"/>
              </w:rPr>
            </w:pPr>
            <w:r w:rsidRPr="00073CFE">
              <w:rPr>
                <w:b/>
                <w:color w:val="000000" w:themeColor="text1"/>
              </w:rPr>
              <w:t>Obor jmenovacího řízení</w:t>
            </w:r>
          </w:p>
        </w:tc>
        <w:tc>
          <w:tcPr>
            <w:tcW w:w="2244" w:type="dxa"/>
            <w:gridSpan w:val="2"/>
            <w:shd w:val="clear" w:color="auto" w:fill="F7CAAC"/>
          </w:tcPr>
          <w:p w14:paraId="3FD39307" w14:textId="77777777" w:rsidR="00201459" w:rsidRPr="00073CFE" w:rsidRDefault="00201459" w:rsidP="00D16877">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32BC4956" w14:textId="77777777" w:rsidR="00201459" w:rsidRPr="00073CFE" w:rsidRDefault="00201459" w:rsidP="00D16877">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7C564141" w14:textId="77777777" w:rsidR="00201459" w:rsidRPr="00073CFE" w:rsidRDefault="00201459" w:rsidP="00D16877">
            <w:pPr>
              <w:jc w:val="both"/>
              <w:rPr>
                <w:b/>
                <w:color w:val="000000" w:themeColor="text1"/>
              </w:rPr>
            </w:pPr>
            <w:r w:rsidRPr="00073CFE">
              <w:rPr>
                <w:b/>
                <w:color w:val="000000" w:themeColor="text1"/>
              </w:rPr>
              <w:t>34</w:t>
            </w:r>
          </w:p>
        </w:tc>
        <w:tc>
          <w:tcPr>
            <w:tcW w:w="693" w:type="dxa"/>
            <w:vMerge w:val="restart"/>
          </w:tcPr>
          <w:p w14:paraId="141252BA" w14:textId="77777777" w:rsidR="00201459" w:rsidRPr="00073CFE" w:rsidRDefault="00201459" w:rsidP="00D16877">
            <w:pPr>
              <w:jc w:val="both"/>
              <w:rPr>
                <w:b/>
                <w:color w:val="000000" w:themeColor="text1"/>
              </w:rPr>
            </w:pPr>
            <w:r w:rsidRPr="00073CFE">
              <w:rPr>
                <w:b/>
                <w:color w:val="000000" w:themeColor="text1"/>
              </w:rPr>
              <w:t>67</w:t>
            </w:r>
          </w:p>
        </w:tc>
        <w:tc>
          <w:tcPr>
            <w:tcW w:w="728" w:type="dxa"/>
            <w:vMerge w:val="restart"/>
          </w:tcPr>
          <w:p w14:paraId="1DFC63A4" w14:textId="77777777" w:rsidR="00201459" w:rsidRPr="00073CFE" w:rsidRDefault="00201459" w:rsidP="00D16877">
            <w:pPr>
              <w:jc w:val="both"/>
              <w:rPr>
                <w:b/>
                <w:color w:val="000000" w:themeColor="text1"/>
              </w:rPr>
            </w:pPr>
            <w:r w:rsidRPr="00073CFE">
              <w:rPr>
                <w:b/>
                <w:color w:val="000000" w:themeColor="text1"/>
              </w:rPr>
              <w:t>376</w:t>
            </w:r>
          </w:p>
        </w:tc>
      </w:tr>
      <w:tr w:rsidR="00201459" w:rsidRPr="00073CFE" w14:paraId="2DC4AA17" w14:textId="77777777" w:rsidTr="00D16877">
        <w:trPr>
          <w:trHeight w:val="205"/>
        </w:trPr>
        <w:tc>
          <w:tcPr>
            <w:tcW w:w="3306" w:type="dxa"/>
            <w:gridSpan w:val="2"/>
          </w:tcPr>
          <w:p w14:paraId="41D3DDAD" w14:textId="77777777" w:rsidR="00201459" w:rsidRPr="00073CFE" w:rsidRDefault="00201459" w:rsidP="00D16877">
            <w:pPr>
              <w:jc w:val="both"/>
              <w:rPr>
                <w:color w:val="000000" w:themeColor="text1"/>
              </w:rPr>
            </w:pPr>
          </w:p>
        </w:tc>
        <w:tc>
          <w:tcPr>
            <w:tcW w:w="2244" w:type="dxa"/>
            <w:gridSpan w:val="2"/>
          </w:tcPr>
          <w:p w14:paraId="77EBFEC0" w14:textId="77777777" w:rsidR="00201459" w:rsidRPr="00073CFE" w:rsidRDefault="00201459" w:rsidP="00D16877">
            <w:pPr>
              <w:jc w:val="both"/>
              <w:rPr>
                <w:color w:val="000000" w:themeColor="text1"/>
              </w:rPr>
            </w:pPr>
          </w:p>
        </w:tc>
        <w:tc>
          <w:tcPr>
            <w:tcW w:w="2248" w:type="dxa"/>
            <w:gridSpan w:val="4"/>
            <w:tcBorders>
              <w:right w:val="single" w:sz="12" w:space="0" w:color="auto"/>
            </w:tcBorders>
          </w:tcPr>
          <w:p w14:paraId="339901D7" w14:textId="77777777" w:rsidR="00201459" w:rsidRPr="00073CFE" w:rsidRDefault="00201459" w:rsidP="00D16877">
            <w:pPr>
              <w:jc w:val="both"/>
              <w:rPr>
                <w:color w:val="000000" w:themeColor="text1"/>
              </w:rPr>
            </w:pPr>
          </w:p>
        </w:tc>
        <w:tc>
          <w:tcPr>
            <w:tcW w:w="632" w:type="dxa"/>
            <w:vMerge/>
            <w:tcBorders>
              <w:left w:val="single" w:sz="12" w:space="0" w:color="auto"/>
            </w:tcBorders>
            <w:vAlign w:val="center"/>
          </w:tcPr>
          <w:p w14:paraId="0FE852C6" w14:textId="77777777" w:rsidR="00201459" w:rsidRPr="00073CFE" w:rsidRDefault="00201459" w:rsidP="00D16877">
            <w:pPr>
              <w:rPr>
                <w:b/>
                <w:color w:val="000000" w:themeColor="text1"/>
              </w:rPr>
            </w:pPr>
          </w:p>
        </w:tc>
        <w:tc>
          <w:tcPr>
            <w:tcW w:w="693" w:type="dxa"/>
            <w:vMerge/>
            <w:vAlign w:val="center"/>
          </w:tcPr>
          <w:p w14:paraId="5EBC3C36" w14:textId="77777777" w:rsidR="00201459" w:rsidRPr="00073CFE" w:rsidRDefault="00201459" w:rsidP="00D16877">
            <w:pPr>
              <w:rPr>
                <w:b/>
                <w:color w:val="000000" w:themeColor="text1"/>
              </w:rPr>
            </w:pPr>
          </w:p>
        </w:tc>
        <w:tc>
          <w:tcPr>
            <w:tcW w:w="728" w:type="dxa"/>
            <w:vMerge/>
            <w:vAlign w:val="center"/>
          </w:tcPr>
          <w:p w14:paraId="765ECBFD" w14:textId="77777777" w:rsidR="00201459" w:rsidRPr="00073CFE" w:rsidRDefault="00201459" w:rsidP="00D16877">
            <w:pPr>
              <w:rPr>
                <w:b/>
                <w:color w:val="000000" w:themeColor="text1"/>
              </w:rPr>
            </w:pPr>
          </w:p>
        </w:tc>
      </w:tr>
      <w:tr w:rsidR="00201459" w:rsidRPr="00073CFE" w14:paraId="4D4E1E39" w14:textId="77777777" w:rsidTr="00D16877">
        <w:tc>
          <w:tcPr>
            <w:tcW w:w="9851" w:type="dxa"/>
            <w:gridSpan w:val="11"/>
            <w:shd w:val="clear" w:color="auto" w:fill="F7CAAC"/>
          </w:tcPr>
          <w:p w14:paraId="6CBDED86" w14:textId="77777777" w:rsidR="00201459" w:rsidRPr="00073CFE" w:rsidRDefault="00201459" w:rsidP="00D16877">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201459" w:rsidRPr="00073CFE" w14:paraId="25FD1BF1" w14:textId="77777777" w:rsidTr="00D16877">
        <w:trPr>
          <w:trHeight w:val="699"/>
        </w:trPr>
        <w:tc>
          <w:tcPr>
            <w:tcW w:w="9851" w:type="dxa"/>
            <w:gridSpan w:val="11"/>
          </w:tcPr>
          <w:p w14:paraId="48EA43F4" w14:textId="77777777" w:rsidR="007932D7" w:rsidRPr="00073CFE" w:rsidRDefault="00201459" w:rsidP="007932D7">
            <w:pPr>
              <w:rPr>
                <w:rFonts w:ascii="Calibri" w:hAnsi="Calibri" w:cs="Calibri"/>
                <w:color w:val="000000" w:themeColor="text1"/>
              </w:rPr>
            </w:pPr>
            <w:r w:rsidRPr="00073CFE">
              <w:rPr>
                <w:color w:val="000000" w:themeColor="text1"/>
              </w:rPr>
              <w:br w:type="page"/>
            </w:r>
            <w:r w:rsidR="007932D7" w:rsidRPr="00073CFE">
              <w:rPr>
                <w:color w:val="000000" w:themeColor="text1"/>
                <w:shd w:val="clear" w:color="auto" w:fill="FFFFFF"/>
              </w:rPr>
              <w:t>PASEKOVÁ, M., KRAMNÁ, E., SVITÁKOVÁ, B. a M. DOLEJŠOVÁ. Relationship between legislation and accounting errors from the point of view of business representatives in the Czech Republic. </w:t>
            </w:r>
            <w:r w:rsidR="007932D7" w:rsidRPr="00073CFE">
              <w:rPr>
                <w:i/>
                <w:iCs/>
                <w:color w:val="000000" w:themeColor="text1"/>
                <w:shd w:val="clear" w:color="auto" w:fill="FFFFFF"/>
              </w:rPr>
              <w:t>Oeconomia Copernicana</w:t>
            </w:r>
            <w:r w:rsidR="007932D7" w:rsidRPr="00073CFE">
              <w:rPr>
                <w:color w:val="000000" w:themeColor="text1"/>
                <w:shd w:val="clear" w:color="auto" w:fill="FFFFFF"/>
              </w:rPr>
              <w:t>, 2019, vol.10, issue 1, pp.193–210. ISSN 2353-1827. (</w:t>
            </w:r>
            <w:r w:rsidR="00EF377C" w:rsidRPr="00073CFE">
              <w:rPr>
                <w:color w:val="000000" w:themeColor="text1"/>
                <w:shd w:val="clear" w:color="auto" w:fill="FFFFFF"/>
              </w:rPr>
              <w:t>2</w:t>
            </w:r>
            <w:r w:rsidR="007932D7" w:rsidRPr="00073CFE">
              <w:rPr>
                <w:color w:val="000000" w:themeColor="text1"/>
                <w:shd w:val="clear" w:color="auto" w:fill="FFFFFF"/>
              </w:rPr>
              <w:t>0%)</w:t>
            </w:r>
          </w:p>
          <w:p w14:paraId="5E3DB9E9" w14:textId="77777777" w:rsidR="00201459" w:rsidRPr="00073CFE" w:rsidRDefault="00201459" w:rsidP="00D16877">
            <w:pPr>
              <w:jc w:val="both"/>
              <w:rPr>
                <w:color w:val="000000" w:themeColor="text1"/>
              </w:rPr>
            </w:pPr>
            <w:r w:rsidRPr="00073CFE">
              <w:rPr>
                <w:color w:val="000000" w:themeColor="text1"/>
              </w:rPr>
              <w:t xml:space="preserve">PASEKOVÁ, M., KOLÁŘOVÁ, E., OTRUSINOVÁ, M. Assessment of Accounting Spheres as Viewed by Accountants of Czech Enterprises. </w:t>
            </w:r>
            <w:r w:rsidRPr="00073CFE">
              <w:rPr>
                <w:i/>
                <w:color w:val="000000" w:themeColor="text1"/>
              </w:rPr>
              <w:t>International Advances in Economic Research</w:t>
            </w:r>
            <w:r w:rsidRPr="00073CFE">
              <w:rPr>
                <w:color w:val="000000" w:themeColor="text1"/>
              </w:rPr>
              <w:t>. 2018, vol. 24, iss. 3, p. 295-296. DOI 10.1007/s11294-018-9693-9. (60%)</w:t>
            </w:r>
          </w:p>
          <w:p w14:paraId="01120A6C" w14:textId="77777777" w:rsidR="00201459" w:rsidRPr="00073CFE" w:rsidRDefault="00201459" w:rsidP="00D16877">
            <w:pPr>
              <w:jc w:val="both"/>
              <w:rPr>
                <w:color w:val="000000" w:themeColor="text1"/>
              </w:rPr>
            </w:pPr>
            <w:r w:rsidRPr="00073CFE">
              <w:rPr>
                <w:color w:val="000000" w:themeColor="text1"/>
              </w:rPr>
              <w:t xml:space="preserve">PASEKOVÁ, M., MÜLLEROVÁ, L., CRHOVÁ, Z., SVITAKOVÁ, B. Impact of reporting of deferred tax on sustainable development of a country: Case of Czech Republic. </w:t>
            </w:r>
            <w:r w:rsidRPr="00073CFE">
              <w:rPr>
                <w:i/>
                <w:color w:val="000000" w:themeColor="text1"/>
              </w:rPr>
              <w:t>Journal of Security and Sustainability Issues.</w:t>
            </w:r>
            <w:r w:rsidRPr="00073CFE">
              <w:rPr>
                <w:color w:val="000000" w:themeColor="text1"/>
              </w:rPr>
              <w:t xml:space="preserve"> 2018, vol. 7, iss. 4, p. 769-779. DOI: 10.9770/jssi.2018.7.4(13). (60%)</w:t>
            </w:r>
          </w:p>
          <w:p w14:paraId="2C267E7E" w14:textId="77777777" w:rsidR="00201459" w:rsidRPr="00073CFE" w:rsidRDefault="00201459" w:rsidP="00D16877">
            <w:pPr>
              <w:jc w:val="both"/>
              <w:rPr>
                <w:color w:val="000000" w:themeColor="text1"/>
              </w:rPr>
            </w:pPr>
            <w:r w:rsidRPr="00073CFE">
              <w:rPr>
                <w:color w:val="000000" w:themeColor="text1"/>
              </w:rPr>
              <w:t xml:space="preserve">PASEKOVÁ, M., SVITAKOVÁ, B., KRAMNÁ, E., OTRUSINOVÁ, M., KOLÁŘOVÁ, E., CRHOVÁ, Z. Problematic Areas of Accounting: Some Evidence from the Czech Republic. </w:t>
            </w:r>
            <w:r w:rsidRPr="00073CFE">
              <w:rPr>
                <w:i/>
                <w:color w:val="000000" w:themeColor="text1"/>
              </w:rPr>
              <w:t>Journal of Competitiveness.</w:t>
            </w:r>
            <w:r w:rsidRPr="00073CFE">
              <w:rPr>
                <w:color w:val="000000" w:themeColor="text1"/>
              </w:rPr>
              <w:t xml:space="preserve"> 2018, vol. 10, iss. 1, p. 89-105. ISSN 1804-171X (Print), ISSN 1804-1728 (On-line). DOI: 10.7441/joc.2018.01.06. (35 %)</w:t>
            </w:r>
          </w:p>
          <w:p w14:paraId="5BCF7686" w14:textId="77777777" w:rsidR="00201459" w:rsidRPr="00073CFE" w:rsidRDefault="00201459" w:rsidP="00D16877">
            <w:pPr>
              <w:jc w:val="both"/>
              <w:rPr>
                <w:color w:val="000000" w:themeColor="text1"/>
              </w:rPr>
            </w:pPr>
            <w:r w:rsidRPr="00073CFE">
              <w:rPr>
                <w:color w:val="000000" w:themeColor="text1"/>
              </w:rPr>
              <w:t xml:space="preserve">PASEKOVÁ, M., CRHOVÁ, Z., BAŘINOVÁ, D. Czech Creditor Satisfaction with Debt Relief Under the Insolvency Act of 2008, </w:t>
            </w:r>
            <w:r w:rsidRPr="00073CFE">
              <w:rPr>
                <w:i/>
                <w:color w:val="000000" w:themeColor="text1"/>
              </w:rPr>
              <w:t>International Advances in Economic Research.</w:t>
            </w:r>
            <w:r w:rsidRPr="00073CFE">
              <w:rPr>
                <w:color w:val="000000" w:themeColor="text1"/>
              </w:rPr>
              <w:t xml:space="preserve"> 2015, vol. 21, iss. 3, p. 349-350. DOI: 10.1007/s11294-015-9529-9. ISSN 1083-0898. Dostupné z: </w:t>
            </w:r>
            <w:hyperlink r:id="rId46" w:history="1">
              <w:r w:rsidRPr="00073CFE">
                <w:rPr>
                  <w:rStyle w:val="Hypertextovodkaz"/>
                  <w:color w:val="000000" w:themeColor="text1"/>
                </w:rPr>
                <w:t>http://link.springer.com/article/10.1007/s11294-015-9529-9 (65</w:t>
              </w:r>
            </w:hyperlink>
            <w:r w:rsidRPr="00073CFE">
              <w:rPr>
                <w:rStyle w:val="Hypertextovodkaz"/>
                <w:color w:val="000000" w:themeColor="text1"/>
              </w:rPr>
              <w:t xml:space="preserve"> %) </w:t>
            </w:r>
          </w:p>
          <w:p w14:paraId="4102D459" w14:textId="77777777" w:rsidR="00201459" w:rsidRPr="00073CFE" w:rsidRDefault="00201459" w:rsidP="00D16877">
            <w:pPr>
              <w:jc w:val="both"/>
              <w:rPr>
                <w:color w:val="000000" w:themeColor="text1"/>
                <w:shd w:val="clear" w:color="auto" w:fill="FFFFFF"/>
              </w:rPr>
            </w:pPr>
            <w:r w:rsidRPr="00073CFE">
              <w:rPr>
                <w:i/>
                <w:color w:val="000000" w:themeColor="text1"/>
              </w:rPr>
              <w:t>Přehled projektové činnosti:</w:t>
            </w:r>
          </w:p>
          <w:p w14:paraId="24993E70" w14:textId="77777777" w:rsidR="00201459" w:rsidRPr="00073CFE" w:rsidRDefault="00201459" w:rsidP="004218F9">
            <w:pPr>
              <w:rPr>
                <w:color w:val="000000" w:themeColor="text1"/>
              </w:rPr>
            </w:pPr>
            <w:r w:rsidRPr="00073CFE">
              <w:rPr>
                <w:color w:val="000000" w:themeColor="text1"/>
              </w:rPr>
              <w:t>GA ČR 402/09/0225 Užití IAS/IFRS v malých a středních podnicích a vliv na měření jejich výkonnosti 2009-2011 (hlavní řešitel).</w:t>
            </w:r>
          </w:p>
        </w:tc>
      </w:tr>
      <w:tr w:rsidR="00201459" w:rsidRPr="00073CFE" w14:paraId="12088C3E" w14:textId="77777777" w:rsidTr="00D16877">
        <w:trPr>
          <w:trHeight w:val="218"/>
        </w:trPr>
        <w:tc>
          <w:tcPr>
            <w:tcW w:w="9851" w:type="dxa"/>
            <w:gridSpan w:val="11"/>
            <w:shd w:val="clear" w:color="auto" w:fill="F7CAAC"/>
          </w:tcPr>
          <w:p w14:paraId="7A25AA70" w14:textId="77777777" w:rsidR="00201459" w:rsidRPr="00073CFE" w:rsidRDefault="00201459" w:rsidP="00D16877">
            <w:pPr>
              <w:rPr>
                <w:b/>
                <w:color w:val="000000" w:themeColor="text1"/>
              </w:rPr>
            </w:pPr>
            <w:r w:rsidRPr="00073CFE">
              <w:rPr>
                <w:b/>
                <w:color w:val="000000" w:themeColor="text1"/>
              </w:rPr>
              <w:t>Působení v zahraničí</w:t>
            </w:r>
          </w:p>
        </w:tc>
      </w:tr>
      <w:tr w:rsidR="00201459" w:rsidRPr="00073CFE" w14:paraId="22263FCB" w14:textId="77777777" w:rsidTr="00D16877">
        <w:trPr>
          <w:trHeight w:val="60"/>
        </w:trPr>
        <w:tc>
          <w:tcPr>
            <w:tcW w:w="9851" w:type="dxa"/>
            <w:gridSpan w:val="11"/>
          </w:tcPr>
          <w:p w14:paraId="6CF8DC3F" w14:textId="77777777" w:rsidR="00201459" w:rsidRPr="00073CFE" w:rsidRDefault="00201459" w:rsidP="00D16877">
            <w:pPr>
              <w:rPr>
                <w:b/>
                <w:color w:val="000000" w:themeColor="text1"/>
              </w:rPr>
            </w:pPr>
          </w:p>
        </w:tc>
      </w:tr>
      <w:tr w:rsidR="00201459" w:rsidRPr="00073CFE" w14:paraId="2FB1B6C0" w14:textId="77777777" w:rsidTr="00D16877">
        <w:trPr>
          <w:cantSplit/>
          <w:trHeight w:val="128"/>
        </w:trPr>
        <w:tc>
          <w:tcPr>
            <w:tcW w:w="2477" w:type="dxa"/>
            <w:shd w:val="clear" w:color="auto" w:fill="F7CAAC"/>
          </w:tcPr>
          <w:p w14:paraId="306A1F98" w14:textId="77777777" w:rsidR="00201459" w:rsidRPr="00073CFE" w:rsidRDefault="00201459" w:rsidP="00D16877">
            <w:pPr>
              <w:jc w:val="both"/>
              <w:rPr>
                <w:b/>
                <w:color w:val="000000" w:themeColor="text1"/>
              </w:rPr>
            </w:pPr>
            <w:r w:rsidRPr="00073CFE">
              <w:rPr>
                <w:b/>
                <w:color w:val="000000" w:themeColor="text1"/>
              </w:rPr>
              <w:t xml:space="preserve">Podpis </w:t>
            </w:r>
          </w:p>
        </w:tc>
        <w:tc>
          <w:tcPr>
            <w:tcW w:w="4535" w:type="dxa"/>
            <w:gridSpan w:val="5"/>
          </w:tcPr>
          <w:p w14:paraId="724AE3AE" w14:textId="77777777" w:rsidR="00201459" w:rsidRPr="00073CFE" w:rsidRDefault="00201459" w:rsidP="00D16877">
            <w:pPr>
              <w:jc w:val="both"/>
              <w:rPr>
                <w:color w:val="000000" w:themeColor="text1"/>
              </w:rPr>
            </w:pPr>
          </w:p>
        </w:tc>
        <w:tc>
          <w:tcPr>
            <w:tcW w:w="786" w:type="dxa"/>
            <w:gridSpan w:val="2"/>
            <w:shd w:val="clear" w:color="auto" w:fill="F7CAAC"/>
          </w:tcPr>
          <w:p w14:paraId="3E0D85C5" w14:textId="77777777" w:rsidR="00201459" w:rsidRPr="00073CFE" w:rsidRDefault="00201459" w:rsidP="00D16877">
            <w:pPr>
              <w:jc w:val="both"/>
              <w:rPr>
                <w:color w:val="000000" w:themeColor="text1"/>
              </w:rPr>
            </w:pPr>
            <w:r w:rsidRPr="00073CFE">
              <w:rPr>
                <w:b/>
                <w:color w:val="000000" w:themeColor="text1"/>
              </w:rPr>
              <w:t>datum</w:t>
            </w:r>
          </w:p>
        </w:tc>
        <w:tc>
          <w:tcPr>
            <w:tcW w:w="2053" w:type="dxa"/>
            <w:gridSpan w:val="3"/>
          </w:tcPr>
          <w:p w14:paraId="27D19E46" w14:textId="77777777" w:rsidR="00201459" w:rsidRPr="00073CFE" w:rsidRDefault="00201459" w:rsidP="00D16877">
            <w:pPr>
              <w:jc w:val="both"/>
              <w:rPr>
                <w:color w:val="000000" w:themeColor="text1"/>
              </w:rPr>
            </w:pPr>
          </w:p>
        </w:tc>
      </w:tr>
    </w:tbl>
    <w:p w14:paraId="4FBCBCFD" w14:textId="77777777" w:rsidR="002450F1" w:rsidRPr="00073CFE" w:rsidRDefault="002450F1">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3D73944F" w14:textId="77777777" w:rsidTr="00447F6C">
        <w:tc>
          <w:tcPr>
            <w:tcW w:w="9859" w:type="dxa"/>
            <w:gridSpan w:val="11"/>
            <w:tcBorders>
              <w:bottom w:val="double" w:sz="4" w:space="0" w:color="auto"/>
            </w:tcBorders>
            <w:shd w:val="clear" w:color="auto" w:fill="BDD6EE"/>
          </w:tcPr>
          <w:p w14:paraId="16AB1C91" w14:textId="77777777" w:rsidR="00447F6C" w:rsidRPr="00073CFE" w:rsidRDefault="00447F6C" w:rsidP="00447F6C">
            <w:pPr>
              <w:jc w:val="both"/>
              <w:rPr>
                <w:b/>
                <w:color w:val="000000" w:themeColor="text1"/>
              </w:rPr>
            </w:pPr>
            <w:r w:rsidRPr="003D443D">
              <w:rPr>
                <w:b/>
                <w:color w:val="000000" w:themeColor="text1"/>
                <w:sz w:val="28"/>
              </w:rPr>
              <w:t>C-I – Personální zabezpečení</w:t>
            </w:r>
          </w:p>
        </w:tc>
      </w:tr>
      <w:tr w:rsidR="00447F6C" w:rsidRPr="00073CFE" w14:paraId="3AC2468C" w14:textId="77777777" w:rsidTr="00447F6C">
        <w:tc>
          <w:tcPr>
            <w:tcW w:w="2518" w:type="dxa"/>
            <w:tcBorders>
              <w:top w:val="double" w:sz="4" w:space="0" w:color="auto"/>
            </w:tcBorders>
            <w:shd w:val="clear" w:color="auto" w:fill="F7CAAC"/>
          </w:tcPr>
          <w:p w14:paraId="160D65EE"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1B0C1D07"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434D3A02" w14:textId="77777777" w:rsidTr="00447F6C">
        <w:tc>
          <w:tcPr>
            <w:tcW w:w="2518" w:type="dxa"/>
            <w:shd w:val="clear" w:color="auto" w:fill="F7CAAC"/>
          </w:tcPr>
          <w:p w14:paraId="4A193AC1"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44EFEC68"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520C74A3" w14:textId="77777777" w:rsidTr="00447F6C">
        <w:tc>
          <w:tcPr>
            <w:tcW w:w="2518" w:type="dxa"/>
            <w:shd w:val="clear" w:color="auto" w:fill="F7CAAC"/>
          </w:tcPr>
          <w:p w14:paraId="04B72B9B"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02109ABA"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03D8E2DB" w14:textId="77777777" w:rsidTr="00447F6C">
        <w:tc>
          <w:tcPr>
            <w:tcW w:w="2518" w:type="dxa"/>
            <w:shd w:val="clear" w:color="auto" w:fill="F7CAAC"/>
          </w:tcPr>
          <w:p w14:paraId="42E36B5B"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299A603F" w14:textId="77777777" w:rsidR="0035386B" w:rsidRPr="00073CFE" w:rsidRDefault="0035386B" w:rsidP="0035386B">
            <w:pPr>
              <w:jc w:val="both"/>
              <w:rPr>
                <w:color w:val="000000" w:themeColor="text1"/>
              </w:rPr>
            </w:pPr>
            <w:r w:rsidRPr="00073CFE">
              <w:rPr>
                <w:color w:val="000000" w:themeColor="text1"/>
              </w:rPr>
              <w:t>Drahomíra PAVELKOVÁ</w:t>
            </w:r>
          </w:p>
        </w:tc>
        <w:tc>
          <w:tcPr>
            <w:tcW w:w="709" w:type="dxa"/>
            <w:shd w:val="clear" w:color="auto" w:fill="F7CAAC"/>
          </w:tcPr>
          <w:p w14:paraId="226B10BA"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006D801F" w14:textId="77777777" w:rsidR="0035386B" w:rsidRPr="00073CFE" w:rsidRDefault="0035386B" w:rsidP="0035386B">
            <w:pPr>
              <w:jc w:val="both"/>
              <w:rPr>
                <w:color w:val="000000" w:themeColor="text1"/>
              </w:rPr>
            </w:pPr>
            <w:r w:rsidRPr="00073CFE">
              <w:rPr>
                <w:color w:val="000000" w:themeColor="text1"/>
              </w:rPr>
              <w:t>prof. Dr. Ing.</w:t>
            </w:r>
          </w:p>
        </w:tc>
      </w:tr>
      <w:tr w:rsidR="0035386B" w:rsidRPr="00073CFE" w14:paraId="4FC2A2E6" w14:textId="77777777" w:rsidTr="00447F6C">
        <w:tc>
          <w:tcPr>
            <w:tcW w:w="2518" w:type="dxa"/>
            <w:shd w:val="clear" w:color="auto" w:fill="F7CAAC"/>
          </w:tcPr>
          <w:p w14:paraId="3283AAE0"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03F2502" w14:textId="77777777" w:rsidR="0035386B" w:rsidRPr="00073CFE" w:rsidRDefault="0035386B" w:rsidP="0035386B">
            <w:pPr>
              <w:jc w:val="both"/>
              <w:rPr>
                <w:color w:val="000000" w:themeColor="text1"/>
              </w:rPr>
            </w:pPr>
            <w:r w:rsidRPr="00073CFE">
              <w:rPr>
                <w:color w:val="000000" w:themeColor="text1"/>
              </w:rPr>
              <w:t>1963</w:t>
            </w:r>
          </w:p>
        </w:tc>
        <w:tc>
          <w:tcPr>
            <w:tcW w:w="1721" w:type="dxa"/>
            <w:shd w:val="clear" w:color="auto" w:fill="F7CAAC"/>
          </w:tcPr>
          <w:p w14:paraId="117B78D0"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48D66C70"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650ADCF8"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CCC0D61"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B2A22A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4A80F1A2"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7D47E3C" w14:textId="77777777" w:rsidTr="00447F6C">
        <w:tc>
          <w:tcPr>
            <w:tcW w:w="5068" w:type="dxa"/>
            <w:gridSpan w:val="3"/>
            <w:shd w:val="clear" w:color="auto" w:fill="F7CAAC"/>
          </w:tcPr>
          <w:p w14:paraId="78F04398"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345E0998"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16A2CAF0"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7E500DEF"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033853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338B0891"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2C20D5D8" w14:textId="77777777" w:rsidTr="00447F6C">
        <w:tc>
          <w:tcPr>
            <w:tcW w:w="6060" w:type="dxa"/>
            <w:gridSpan w:val="5"/>
            <w:shd w:val="clear" w:color="auto" w:fill="F7CAAC"/>
          </w:tcPr>
          <w:p w14:paraId="2DFBC2A7"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E674813"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4B44DEB6"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50DF007" w14:textId="77777777" w:rsidTr="00447F6C">
        <w:tc>
          <w:tcPr>
            <w:tcW w:w="6060" w:type="dxa"/>
            <w:gridSpan w:val="5"/>
          </w:tcPr>
          <w:p w14:paraId="02B87E43" w14:textId="77777777" w:rsidR="0035386B" w:rsidRPr="00073CFE" w:rsidRDefault="0035386B" w:rsidP="0035386B">
            <w:pPr>
              <w:jc w:val="both"/>
              <w:rPr>
                <w:color w:val="000000" w:themeColor="text1"/>
              </w:rPr>
            </w:pPr>
          </w:p>
        </w:tc>
        <w:tc>
          <w:tcPr>
            <w:tcW w:w="1703" w:type="dxa"/>
            <w:gridSpan w:val="2"/>
          </w:tcPr>
          <w:p w14:paraId="7AD08C0E" w14:textId="77777777" w:rsidR="0035386B" w:rsidRPr="00073CFE" w:rsidRDefault="0035386B" w:rsidP="0035386B">
            <w:pPr>
              <w:jc w:val="both"/>
              <w:rPr>
                <w:color w:val="000000" w:themeColor="text1"/>
              </w:rPr>
            </w:pPr>
          </w:p>
        </w:tc>
        <w:tc>
          <w:tcPr>
            <w:tcW w:w="2096" w:type="dxa"/>
            <w:gridSpan w:val="4"/>
          </w:tcPr>
          <w:p w14:paraId="2D99EC60" w14:textId="77777777" w:rsidR="0035386B" w:rsidRPr="00073CFE" w:rsidRDefault="0035386B" w:rsidP="0035386B">
            <w:pPr>
              <w:jc w:val="both"/>
              <w:rPr>
                <w:color w:val="000000" w:themeColor="text1"/>
              </w:rPr>
            </w:pPr>
          </w:p>
        </w:tc>
      </w:tr>
      <w:tr w:rsidR="0035386B" w:rsidRPr="00073CFE" w14:paraId="794C7D4C" w14:textId="77777777" w:rsidTr="00447F6C">
        <w:tc>
          <w:tcPr>
            <w:tcW w:w="6060" w:type="dxa"/>
            <w:gridSpan w:val="5"/>
          </w:tcPr>
          <w:p w14:paraId="02BDE528" w14:textId="77777777" w:rsidR="0035386B" w:rsidRPr="00073CFE" w:rsidRDefault="0035386B" w:rsidP="0035386B">
            <w:pPr>
              <w:jc w:val="both"/>
              <w:rPr>
                <w:color w:val="000000" w:themeColor="text1"/>
              </w:rPr>
            </w:pPr>
          </w:p>
        </w:tc>
        <w:tc>
          <w:tcPr>
            <w:tcW w:w="1703" w:type="dxa"/>
            <w:gridSpan w:val="2"/>
          </w:tcPr>
          <w:p w14:paraId="4A0CF43D" w14:textId="77777777" w:rsidR="0035386B" w:rsidRPr="00073CFE" w:rsidRDefault="0035386B" w:rsidP="0035386B">
            <w:pPr>
              <w:jc w:val="both"/>
              <w:rPr>
                <w:color w:val="000000" w:themeColor="text1"/>
              </w:rPr>
            </w:pPr>
          </w:p>
        </w:tc>
        <w:tc>
          <w:tcPr>
            <w:tcW w:w="2096" w:type="dxa"/>
            <w:gridSpan w:val="4"/>
          </w:tcPr>
          <w:p w14:paraId="6E02B7A7" w14:textId="77777777" w:rsidR="0035386B" w:rsidRPr="00073CFE" w:rsidRDefault="0035386B" w:rsidP="0035386B">
            <w:pPr>
              <w:jc w:val="both"/>
              <w:rPr>
                <w:color w:val="000000" w:themeColor="text1"/>
              </w:rPr>
            </w:pPr>
          </w:p>
        </w:tc>
      </w:tr>
      <w:tr w:rsidR="0035386B" w:rsidRPr="00073CFE" w14:paraId="0867AC74" w14:textId="77777777" w:rsidTr="00447F6C">
        <w:tc>
          <w:tcPr>
            <w:tcW w:w="9859" w:type="dxa"/>
            <w:gridSpan w:val="11"/>
            <w:shd w:val="clear" w:color="auto" w:fill="F7CAAC"/>
          </w:tcPr>
          <w:p w14:paraId="066FC1BA"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68D4E627" w14:textId="77777777" w:rsidTr="00447F6C">
        <w:trPr>
          <w:trHeight w:val="324"/>
        </w:trPr>
        <w:tc>
          <w:tcPr>
            <w:tcW w:w="9859" w:type="dxa"/>
            <w:gridSpan w:val="11"/>
            <w:tcBorders>
              <w:top w:val="nil"/>
            </w:tcBorders>
          </w:tcPr>
          <w:p w14:paraId="0C4F943E" w14:textId="77777777" w:rsidR="0030682C" w:rsidRPr="00073CFE" w:rsidRDefault="0030682C" w:rsidP="0035386B">
            <w:pPr>
              <w:jc w:val="both"/>
              <w:rPr>
                <w:color w:val="000000" w:themeColor="text1"/>
              </w:rPr>
            </w:pPr>
            <w:r w:rsidRPr="00073CFE">
              <w:rPr>
                <w:color w:val="000000" w:themeColor="text1"/>
              </w:rPr>
              <w:t xml:space="preserve">Corporate Finance II – garant, přednášející (70%) </w:t>
            </w:r>
          </w:p>
          <w:p w14:paraId="63F6C78B" w14:textId="77777777" w:rsidR="0030682C" w:rsidRPr="00073CFE" w:rsidRDefault="0030682C" w:rsidP="007932D7">
            <w:pPr>
              <w:jc w:val="both"/>
              <w:rPr>
                <w:color w:val="000000" w:themeColor="text1"/>
              </w:rPr>
            </w:pPr>
            <w:r w:rsidRPr="00073CFE">
              <w:rPr>
                <w:color w:val="000000" w:themeColor="text1"/>
              </w:rPr>
              <w:t>Financial Technologies and Applications – přednášející (50%)</w:t>
            </w:r>
          </w:p>
          <w:p w14:paraId="0D52021B" w14:textId="77777777" w:rsidR="0030682C" w:rsidRPr="00073CFE" w:rsidRDefault="0030682C" w:rsidP="0030682C">
            <w:pPr>
              <w:jc w:val="both"/>
              <w:rPr>
                <w:color w:val="000000" w:themeColor="text1"/>
              </w:rPr>
            </w:pPr>
            <w:r w:rsidRPr="00073CFE">
              <w:rPr>
                <w:color w:val="000000" w:themeColor="text1"/>
              </w:rPr>
              <w:t>Financial Lab – garant, semináře (30%)</w:t>
            </w:r>
          </w:p>
          <w:p w14:paraId="1E277AC9" w14:textId="77777777" w:rsidR="006F1D38" w:rsidRPr="00073CFE" w:rsidRDefault="006F1D38" w:rsidP="0030682C">
            <w:pPr>
              <w:jc w:val="both"/>
              <w:rPr>
                <w:color w:val="000000" w:themeColor="text1"/>
              </w:rPr>
            </w:pPr>
            <w:r w:rsidRPr="00073CFE">
              <w:rPr>
                <w:color w:val="000000" w:themeColor="text1"/>
              </w:rPr>
              <w:t>Master Thesis Seminar – garant, semináře (100%)</w:t>
            </w:r>
          </w:p>
          <w:p w14:paraId="6B9E349A" w14:textId="77777777" w:rsidR="006F1D38" w:rsidRPr="00073CFE" w:rsidRDefault="006F1D38" w:rsidP="0030682C">
            <w:pPr>
              <w:jc w:val="both"/>
              <w:rPr>
                <w:color w:val="000000" w:themeColor="text1"/>
              </w:rPr>
            </w:pPr>
            <w:r w:rsidRPr="00073CFE">
              <w:rPr>
                <w:color w:val="000000" w:themeColor="text1"/>
              </w:rPr>
              <w:t>Master’s Thesis Preparation and Work Placement – garant (100%)</w:t>
            </w:r>
          </w:p>
          <w:p w14:paraId="2F54F201" w14:textId="77777777" w:rsidR="007932D7" w:rsidRPr="00073CFE" w:rsidRDefault="007932D7" w:rsidP="007932D7">
            <w:pPr>
              <w:jc w:val="both"/>
              <w:rPr>
                <w:color w:val="000000" w:themeColor="text1"/>
              </w:rPr>
            </w:pPr>
          </w:p>
        </w:tc>
      </w:tr>
      <w:tr w:rsidR="0035386B" w:rsidRPr="00073CFE" w14:paraId="53DA7D9B" w14:textId="77777777" w:rsidTr="00447F6C">
        <w:tc>
          <w:tcPr>
            <w:tcW w:w="9859" w:type="dxa"/>
            <w:gridSpan w:val="11"/>
            <w:shd w:val="clear" w:color="auto" w:fill="F7CAAC"/>
          </w:tcPr>
          <w:p w14:paraId="4A8E658C"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43CDA32" w14:textId="77777777" w:rsidTr="00447F6C">
        <w:trPr>
          <w:trHeight w:val="745"/>
        </w:trPr>
        <w:tc>
          <w:tcPr>
            <w:tcW w:w="9859" w:type="dxa"/>
            <w:gridSpan w:val="11"/>
          </w:tcPr>
          <w:p w14:paraId="001183AC" w14:textId="77777777" w:rsidR="0035386B" w:rsidRPr="00073CFE" w:rsidRDefault="0035386B" w:rsidP="0035386B">
            <w:pPr>
              <w:spacing w:line="259" w:lineRule="auto"/>
              <w:jc w:val="both"/>
              <w:rPr>
                <w:b/>
                <w:bCs/>
                <w:color w:val="000000" w:themeColor="text1"/>
              </w:rPr>
            </w:pPr>
            <w:r w:rsidRPr="00073CFE">
              <w:rPr>
                <w:b/>
                <w:bCs/>
                <w:color w:val="000000" w:themeColor="text1"/>
              </w:rPr>
              <w:t>1994-1998:</w:t>
            </w:r>
            <w:r w:rsidRPr="00073CFE">
              <w:rPr>
                <w:bCs/>
                <w:color w:val="000000" w:themeColor="text1"/>
              </w:rPr>
              <w:t xml:space="preserve">    VUT Brno, Fakulta podnikatelská, obor Řízení a ekonomika podniku </w:t>
            </w:r>
            <w:r w:rsidRPr="00073CFE">
              <w:rPr>
                <w:b/>
                <w:bCs/>
                <w:color w:val="000000" w:themeColor="text1"/>
              </w:rPr>
              <w:t>(Dr.)</w:t>
            </w:r>
          </w:p>
          <w:p w14:paraId="3AF5013A" w14:textId="77777777" w:rsidR="0035386B" w:rsidRPr="00073CFE" w:rsidRDefault="0035386B" w:rsidP="0035386B">
            <w:pPr>
              <w:spacing w:line="259" w:lineRule="auto"/>
              <w:jc w:val="both"/>
              <w:rPr>
                <w:bCs/>
                <w:color w:val="000000" w:themeColor="text1"/>
              </w:rPr>
            </w:pPr>
            <w:r w:rsidRPr="00073CFE">
              <w:rPr>
                <w:b/>
                <w:bCs/>
                <w:color w:val="000000" w:themeColor="text1"/>
              </w:rPr>
              <w:t>1982-1987:</w:t>
            </w:r>
            <w:r w:rsidRPr="00073CFE">
              <w:rPr>
                <w:bCs/>
                <w:color w:val="000000" w:themeColor="text1"/>
              </w:rPr>
              <w:t xml:space="preserve"> Slovenská technická univerzita v Bratislavě, Chemickotechnologická fakulta - specializace: </w:t>
            </w:r>
            <w:r w:rsidRPr="00073CFE">
              <w:rPr>
                <w:bCs/>
                <w:color w:val="000000" w:themeColor="text1"/>
              </w:rPr>
              <w:br/>
              <w:t xml:space="preserve">                       Ekonomika a řízení chemického a potravinářského průmyslu </w:t>
            </w:r>
            <w:r w:rsidRPr="00073CFE">
              <w:rPr>
                <w:b/>
                <w:bCs/>
                <w:color w:val="000000" w:themeColor="text1"/>
              </w:rPr>
              <w:t>(Ing.)</w:t>
            </w:r>
          </w:p>
        </w:tc>
      </w:tr>
      <w:tr w:rsidR="0035386B" w:rsidRPr="00073CFE" w14:paraId="426A1E49" w14:textId="77777777" w:rsidTr="00447F6C">
        <w:tc>
          <w:tcPr>
            <w:tcW w:w="9859" w:type="dxa"/>
            <w:gridSpan w:val="11"/>
            <w:shd w:val="clear" w:color="auto" w:fill="F7CAAC"/>
          </w:tcPr>
          <w:p w14:paraId="0D8BACA0"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3B49F965" w14:textId="77777777" w:rsidTr="00447F6C">
        <w:trPr>
          <w:trHeight w:val="605"/>
        </w:trPr>
        <w:tc>
          <w:tcPr>
            <w:tcW w:w="9859" w:type="dxa"/>
            <w:gridSpan w:val="11"/>
          </w:tcPr>
          <w:p w14:paraId="7C18BE24"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
                <w:bCs/>
                <w:color w:val="000000" w:themeColor="text1"/>
              </w:rPr>
              <w:t>1988-1992:</w:t>
            </w:r>
            <w:r w:rsidRPr="00073CFE">
              <w:rPr>
                <w:bCs/>
                <w:color w:val="000000" w:themeColor="text1"/>
              </w:rPr>
              <w:t xml:space="preserve">   VŠE Bratislava, asistentka – Katedra vědeckotechnického rozvoje, odb. asistentka Katedra managementu</w:t>
            </w:r>
          </w:p>
          <w:p w14:paraId="5C43734C"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
                <w:bCs/>
                <w:color w:val="000000" w:themeColor="text1"/>
              </w:rPr>
              <w:t>1992-2000:</w:t>
            </w:r>
            <w:r w:rsidRPr="00073CFE">
              <w:rPr>
                <w:bCs/>
                <w:color w:val="000000" w:themeColor="text1"/>
              </w:rPr>
              <w:t xml:space="preserve">   VUT Brno, FaME ve Zlíně, odborná asistentka, ředitelka Ústavu managementu</w:t>
            </w:r>
          </w:p>
          <w:p w14:paraId="22AB0D24"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
                <w:bCs/>
                <w:color w:val="000000" w:themeColor="text1"/>
              </w:rPr>
              <w:t>2001-dosud:</w:t>
            </w:r>
            <w:r w:rsidRPr="00073CFE">
              <w:rPr>
                <w:bCs/>
                <w:color w:val="000000" w:themeColor="text1"/>
              </w:rPr>
              <w:t xml:space="preserve">  UTB ve Zlíně, Fakulta managementu a ekonomiky</w:t>
            </w:r>
          </w:p>
          <w:p w14:paraId="1723F273"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ředitelka Ústavu financí a účetnictví (dosud)</w:t>
            </w:r>
          </w:p>
          <w:p w14:paraId="5918ED7C"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proděkanka pro kombinované formy studia a CŽV (2002-2004), </w:t>
            </w:r>
          </w:p>
          <w:p w14:paraId="2C5B815E"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prorektorka UTB pro tvůrčí činnosti (2004 - 2007)</w:t>
            </w:r>
          </w:p>
          <w:p w14:paraId="4D7ECC63"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děkanka Fakulty managementu a ekonomiky (2008-2015)</w:t>
            </w:r>
          </w:p>
          <w:p w14:paraId="1473D89F" w14:textId="77777777" w:rsidR="0035386B" w:rsidRPr="00073CFE" w:rsidRDefault="0035386B" w:rsidP="0035386B">
            <w:pPr>
              <w:tabs>
                <w:tab w:val="left" w:pos="1418"/>
              </w:tabs>
              <w:autoSpaceDE w:val="0"/>
              <w:autoSpaceDN w:val="0"/>
              <w:adjustRightInd w:val="0"/>
              <w:ind w:left="1416" w:hanging="1416"/>
              <w:rPr>
                <w:color w:val="000000" w:themeColor="text1"/>
              </w:rPr>
            </w:pPr>
            <w:r w:rsidRPr="00073CFE">
              <w:rPr>
                <w:bCs/>
                <w:color w:val="000000" w:themeColor="text1"/>
              </w:rPr>
              <w:t xml:space="preserve">                       prorektorka UTB pro pedagogickou činnost (2016-2017)</w:t>
            </w:r>
          </w:p>
        </w:tc>
      </w:tr>
      <w:tr w:rsidR="0035386B" w:rsidRPr="00073CFE" w14:paraId="0A6CB94D" w14:textId="77777777" w:rsidTr="00447F6C">
        <w:trPr>
          <w:trHeight w:val="250"/>
        </w:trPr>
        <w:tc>
          <w:tcPr>
            <w:tcW w:w="9859" w:type="dxa"/>
            <w:gridSpan w:val="11"/>
            <w:shd w:val="clear" w:color="auto" w:fill="F7CAAC"/>
          </w:tcPr>
          <w:p w14:paraId="1FF162EC"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4BCCF928" w14:textId="77777777" w:rsidTr="00447F6C">
        <w:trPr>
          <w:trHeight w:val="420"/>
        </w:trPr>
        <w:tc>
          <w:tcPr>
            <w:tcW w:w="9859" w:type="dxa"/>
            <w:gridSpan w:val="11"/>
          </w:tcPr>
          <w:p w14:paraId="080D6FFB" w14:textId="77777777" w:rsidR="0035386B" w:rsidRPr="00073CFE" w:rsidRDefault="0035386B" w:rsidP="0035386B">
            <w:pPr>
              <w:jc w:val="both"/>
              <w:rPr>
                <w:color w:val="000000" w:themeColor="text1"/>
              </w:rPr>
            </w:pPr>
            <w:r w:rsidRPr="00073CFE">
              <w:rPr>
                <w:color w:val="000000" w:themeColor="text1"/>
              </w:rPr>
              <w:t>Počet vedených bakalářských prací – 65</w:t>
            </w:r>
          </w:p>
          <w:p w14:paraId="068D9BB9" w14:textId="77777777" w:rsidR="0035386B" w:rsidRPr="00073CFE" w:rsidRDefault="0035386B" w:rsidP="0035386B">
            <w:pPr>
              <w:jc w:val="both"/>
              <w:rPr>
                <w:color w:val="000000" w:themeColor="text1"/>
              </w:rPr>
            </w:pPr>
            <w:r w:rsidRPr="00073CFE">
              <w:rPr>
                <w:color w:val="000000" w:themeColor="text1"/>
              </w:rPr>
              <w:t>Počet vedených diplomových prací – 1</w:t>
            </w:r>
            <w:r w:rsidR="00C97051" w:rsidRPr="00073CFE">
              <w:rPr>
                <w:color w:val="000000" w:themeColor="text1"/>
              </w:rPr>
              <w:t>70</w:t>
            </w:r>
          </w:p>
          <w:p w14:paraId="019BA9C7" w14:textId="77777777" w:rsidR="0035386B" w:rsidRPr="00073CFE" w:rsidRDefault="0035386B" w:rsidP="0035386B">
            <w:pPr>
              <w:jc w:val="both"/>
              <w:rPr>
                <w:color w:val="000000" w:themeColor="text1"/>
              </w:rPr>
            </w:pPr>
            <w:r w:rsidRPr="00073CFE">
              <w:rPr>
                <w:color w:val="000000" w:themeColor="text1"/>
              </w:rPr>
              <w:t>Počet vedených disertačních prací – 1</w:t>
            </w:r>
            <w:r w:rsidR="00C97051" w:rsidRPr="00073CFE">
              <w:rPr>
                <w:color w:val="000000" w:themeColor="text1"/>
              </w:rPr>
              <w:t>6</w:t>
            </w:r>
          </w:p>
        </w:tc>
      </w:tr>
      <w:tr w:rsidR="0035386B" w:rsidRPr="00073CFE" w14:paraId="62AE1671" w14:textId="77777777" w:rsidTr="00447F6C">
        <w:trPr>
          <w:cantSplit/>
        </w:trPr>
        <w:tc>
          <w:tcPr>
            <w:tcW w:w="3347" w:type="dxa"/>
            <w:gridSpan w:val="2"/>
            <w:tcBorders>
              <w:top w:val="single" w:sz="12" w:space="0" w:color="auto"/>
            </w:tcBorders>
            <w:shd w:val="clear" w:color="auto" w:fill="F7CAAC"/>
          </w:tcPr>
          <w:p w14:paraId="117F4069"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9D6C905"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FEAAC98"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08EC0CA7"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56CC1D22" w14:textId="77777777" w:rsidTr="00447F6C">
        <w:trPr>
          <w:cantSplit/>
        </w:trPr>
        <w:tc>
          <w:tcPr>
            <w:tcW w:w="3347" w:type="dxa"/>
            <w:gridSpan w:val="2"/>
          </w:tcPr>
          <w:p w14:paraId="4B9FDA98" w14:textId="77777777" w:rsidR="0035386B" w:rsidRPr="00073CFE" w:rsidRDefault="0035386B" w:rsidP="0035386B">
            <w:pPr>
              <w:rPr>
                <w:color w:val="000000" w:themeColor="text1"/>
              </w:rPr>
            </w:pPr>
            <w:r w:rsidRPr="00073CFE">
              <w:rPr>
                <w:rFonts w:eastAsiaTheme="minorHAnsi"/>
                <w:color w:val="000000" w:themeColor="text1"/>
                <w:lang w:eastAsia="en-US"/>
              </w:rPr>
              <w:t xml:space="preserve">Podniková ekonomika </w:t>
            </w:r>
            <w:r w:rsidRPr="00073CFE">
              <w:rPr>
                <w:rFonts w:eastAsiaTheme="minorHAnsi"/>
                <w:color w:val="000000" w:themeColor="text1"/>
                <w:lang w:eastAsia="en-US"/>
              </w:rPr>
              <w:br/>
              <w:t>a management</w:t>
            </w:r>
          </w:p>
        </w:tc>
        <w:tc>
          <w:tcPr>
            <w:tcW w:w="2245" w:type="dxa"/>
            <w:gridSpan w:val="2"/>
          </w:tcPr>
          <w:p w14:paraId="4E91E87D" w14:textId="77777777" w:rsidR="0035386B" w:rsidRPr="00073CFE" w:rsidRDefault="0035386B" w:rsidP="0035386B">
            <w:pPr>
              <w:jc w:val="both"/>
              <w:rPr>
                <w:color w:val="000000" w:themeColor="text1"/>
              </w:rPr>
            </w:pPr>
            <w:r w:rsidRPr="00073CFE">
              <w:rPr>
                <w:color w:val="000000" w:themeColor="text1"/>
              </w:rPr>
              <w:t>2002</w:t>
            </w:r>
          </w:p>
        </w:tc>
        <w:tc>
          <w:tcPr>
            <w:tcW w:w="2248" w:type="dxa"/>
            <w:gridSpan w:val="4"/>
            <w:tcBorders>
              <w:right w:val="single" w:sz="12" w:space="0" w:color="auto"/>
            </w:tcBorders>
          </w:tcPr>
          <w:p w14:paraId="4E90D322" w14:textId="77777777" w:rsidR="0035386B" w:rsidRPr="00073CFE" w:rsidRDefault="0035386B" w:rsidP="0035386B">
            <w:pPr>
              <w:rPr>
                <w:color w:val="000000" w:themeColor="text1"/>
              </w:rPr>
            </w:pPr>
            <w:r w:rsidRPr="00073CFE">
              <w:rPr>
                <w:color w:val="000000" w:themeColor="text1"/>
              </w:rPr>
              <w:t>Technická univerzita Liberec</w:t>
            </w:r>
          </w:p>
        </w:tc>
        <w:tc>
          <w:tcPr>
            <w:tcW w:w="632" w:type="dxa"/>
            <w:tcBorders>
              <w:left w:val="single" w:sz="12" w:space="0" w:color="auto"/>
            </w:tcBorders>
            <w:shd w:val="clear" w:color="auto" w:fill="F7CAAC"/>
          </w:tcPr>
          <w:p w14:paraId="2500A362"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2488ACE3" w14:textId="77777777" w:rsidR="0035386B" w:rsidRPr="00073CFE" w:rsidRDefault="0035386B" w:rsidP="0035386B">
            <w:pPr>
              <w:jc w:val="both"/>
              <w:rPr>
                <w:color w:val="000000" w:themeColor="text1"/>
              </w:rPr>
            </w:pPr>
            <w:r w:rsidRPr="00073CFE">
              <w:rPr>
                <w:b/>
                <w:color w:val="000000" w:themeColor="text1"/>
              </w:rPr>
              <w:t>Scopus</w:t>
            </w:r>
          </w:p>
        </w:tc>
        <w:tc>
          <w:tcPr>
            <w:tcW w:w="694" w:type="dxa"/>
            <w:shd w:val="clear" w:color="auto" w:fill="F7CAAC"/>
          </w:tcPr>
          <w:p w14:paraId="2A5D427A" w14:textId="77777777" w:rsidR="0035386B" w:rsidRPr="00073CFE" w:rsidRDefault="0035386B" w:rsidP="0035386B">
            <w:pPr>
              <w:jc w:val="both"/>
              <w:rPr>
                <w:color w:val="000000" w:themeColor="text1"/>
              </w:rPr>
            </w:pPr>
            <w:r w:rsidRPr="00073CFE">
              <w:rPr>
                <w:b/>
                <w:color w:val="000000" w:themeColor="text1"/>
              </w:rPr>
              <w:t>ostatní</w:t>
            </w:r>
          </w:p>
        </w:tc>
      </w:tr>
      <w:tr w:rsidR="0035386B" w:rsidRPr="00073CFE" w14:paraId="77EC9A81" w14:textId="77777777" w:rsidTr="00447F6C">
        <w:trPr>
          <w:cantSplit/>
          <w:trHeight w:val="70"/>
        </w:trPr>
        <w:tc>
          <w:tcPr>
            <w:tcW w:w="3347" w:type="dxa"/>
            <w:gridSpan w:val="2"/>
            <w:shd w:val="clear" w:color="auto" w:fill="F7CAAC"/>
          </w:tcPr>
          <w:p w14:paraId="6F8680E2"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60B4EA6"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4AD4E330"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41C7AB5" w14:textId="77777777" w:rsidR="0035386B" w:rsidRPr="00073CFE" w:rsidRDefault="0035386B" w:rsidP="0035386B">
            <w:pPr>
              <w:jc w:val="both"/>
              <w:rPr>
                <w:b/>
                <w:color w:val="000000" w:themeColor="text1"/>
              </w:rPr>
            </w:pPr>
            <w:r w:rsidRPr="00073CFE">
              <w:rPr>
                <w:b/>
                <w:color w:val="000000" w:themeColor="text1"/>
              </w:rPr>
              <w:t>60</w:t>
            </w:r>
          </w:p>
        </w:tc>
        <w:tc>
          <w:tcPr>
            <w:tcW w:w="693" w:type="dxa"/>
            <w:vMerge w:val="restart"/>
          </w:tcPr>
          <w:p w14:paraId="339C5C87" w14:textId="77777777" w:rsidR="0035386B" w:rsidRPr="00073CFE" w:rsidRDefault="0035386B" w:rsidP="0035386B">
            <w:pPr>
              <w:jc w:val="both"/>
              <w:rPr>
                <w:b/>
                <w:color w:val="000000" w:themeColor="text1"/>
              </w:rPr>
            </w:pPr>
            <w:r w:rsidRPr="00073CFE">
              <w:rPr>
                <w:b/>
                <w:color w:val="000000" w:themeColor="text1"/>
              </w:rPr>
              <w:t>56</w:t>
            </w:r>
          </w:p>
        </w:tc>
        <w:tc>
          <w:tcPr>
            <w:tcW w:w="694" w:type="dxa"/>
            <w:vMerge w:val="restart"/>
          </w:tcPr>
          <w:p w14:paraId="10967AAB" w14:textId="77777777" w:rsidR="0035386B" w:rsidRPr="00073CFE" w:rsidRDefault="0035386B" w:rsidP="0035386B">
            <w:pPr>
              <w:jc w:val="both"/>
              <w:rPr>
                <w:b/>
                <w:color w:val="000000" w:themeColor="text1"/>
              </w:rPr>
            </w:pPr>
            <w:r w:rsidRPr="00073CFE">
              <w:rPr>
                <w:b/>
                <w:color w:val="000000" w:themeColor="text1"/>
              </w:rPr>
              <w:t>790</w:t>
            </w:r>
          </w:p>
        </w:tc>
      </w:tr>
      <w:tr w:rsidR="0035386B" w:rsidRPr="00073CFE" w14:paraId="3749278E" w14:textId="77777777" w:rsidTr="00447F6C">
        <w:trPr>
          <w:trHeight w:val="205"/>
        </w:trPr>
        <w:tc>
          <w:tcPr>
            <w:tcW w:w="3347" w:type="dxa"/>
            <w:gridSpan w:val="2"/>
          </w:tcPr>
          <w:p w14:paraId="4AF04365" w14:textId="77777777" w:rsidR="0035386B" w:rsidRPr="00073CFE" w:rsidRDefault="0035386B" w:rsidP="0035386B">
            <w:pPr>
              <w:jc w:val="both"/>
              <w:rPr>
                <w:color w:val="000000" w:themeColor="text1"/>
              </w:rPr>
            </w:pPr>
            <w:r w:rsidRPr="00073CFE">
              <w:rPr>
                <w:rFonts w:eastAsiaTheme="minorHAnsi"/>
                <w:color w:val="000000" w:themeColor="text1"/>
                <w:lang w:eastAsia="en-US"/>
              </w:rPr>
              <w:t>Management a ekonomika podniku</w:t>
            </w:r>
          </w:p>
        </w:tc>
        <w:tc>
          <w:tcPr>
            <w:tcW w:w="2245" w:type="dxa"/>
            <w:gridSpan w:val="2"/>
          </w:tcPr>
          <w:p w14:paraId="7E564F55" w14:textId="77777777" w:rsidR="0035386B" w:rsidRPr="00073CFE" w:rsidRDefault="0035386B" w:rsidP="0035386B">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502E6152"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vMerge/>
            <w:tcBorders>
              <w:left w:val="single" w:sz="12" w:space="0" w:color="auto"/>
            </w:tcBorders>
            <w:vAlign w:val="center"/>
          </w:tcPr>
          <w:p w14:paraId="1E5860EE" w14:textId="77777777" w:rsidR="0035386B" w:rsidRPr="00073CFE" w:rsidRDefault="0035386B" w:rsidP="0035386B">
            <w:pPr>
              <w:rPr>
                <w:b/>
                <w:color w:val="000000" w:themeColor="text1"/>
              </w:rPr>
            </w:pPr>
          </w:p>
        </w:tc>
        <w:tc>
          <w:tcPr>
            <w:tcW w:w="693" w:type="dxa"/>
            <w:vMerge/>
            <w:vAlign w:val="center"/>
          </w:tcPr>
          <w:p w14:paraId="3F8B51A5" w14:textId="77777777" w:rsidR="0035386B" w:rsidRPr="00073CFE" w:rsidRDefault="0035386B" w:rsidP="0035386B">
            <w:pPr>
              <w:rPr>
                <w:b/>
                <w:color w:val="000000" w:themeColor="text1"/>
              </w:rPr>
            </w:pPr>
          </w:p>
        </w:tc>
        <w:tc>
          <w:tcPr>
            <w:tcW w:w="694" w:type="dxa"/>
            <w:vMerge/>
            <w:vAlign w:val="center"/>
          </w:tcPr>
          <w:p w14:paraId="5EC7EFD8" w14:textId="77777777" w:rsidR="0035386B" w:rsidRPr="00073CFE" w:rsidRDefault="0035386B" w:rsidP="0035386B">
            <w:pPr>
              <w:rPr>
                <w:b/>
                <w:color w:val="000000" w:themeColor="text1"/>
              </w:rPr>
            </w:pPr>
          </w:p>
        </w:tc>
      </w:tr>
      <w:tr w:rsidR="0035386B" w:rsidRPr="00073CFE" w14:paraId="0C2AB1AF" w14:textId="77777777" w:rsidTr="00447F6C">
        <w:tc>
          <w:tcPr>
            <w:tcW w:w="9859" w:type="dxa"/>
            <w:gridSpan w:val="11"/>
            <w:shd w:val="clear" w:color="auto" w:fill="F7CAAC"/>
          </w:tcPr>
          <w:p w14:paraId="0C7F569E"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715DA87A" w14:textId="77777777" w:rsidTr="00C96BAD">
        <w:trPr>
          <w:trHeight w:val="1403"/>
        </w:trPr>
        <w:tc>
          <w:tcPr>
            <w:tcW w:w="9859" w:type="dxa"/>
            <w:gridSpan w:val="11"/>
          </w:tcPr>
          <w:p w14:paraId="5CEF4896"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VYCHYTILOVÁ, J., NGO, M. V., BACH, L.T., DEHNING, B. Passenger Car Sales Projections: Measuring the Accuracy of a Sales Forecasting Model. </w:t>
            </w:r>
            <w:r w:rsidRPr="00073CFE">
              <w:rPr>
                <w:b w:val="0"/>
                <w:i/>
                <w:color w:val="000000" w:themeColor="text1"/>
                <w:sz w:val="20"/>
              </w:rPr>
              <w:t>Ekonomický časopis</w:t>
            </w:r>
            <w:r w:rsidRPr="00073CFE">
              <w:rPr>
                <w:b w:val="0"/>
                <w:color w:val="000000" w:themeColor="text1"/>
                <w:sz w:val="20"/>
              </w:rPr>
              <w:t>. 2018, Volume 66, Issue 3, pp. 227-249. ISSN 00133035. (30%)</w:t>
            </w:r>
          </w:p>
          <w:p w14:paraId="62C07D4E"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KNÁPKOVÁ, A., KOLMAN, K., PHAM, H. EVA and Key Performance Indicators: The Case of Automotive Sector in PreCrisis, Crisis and Post-Crisis Periods. </w:t>
            </w:r>
            <w:r w:rsidRPr="00073CFE">
              <w:rPr>
                <w:b w:val="0"/>
                <w:i/>
                <w:color w:val="000000" w:themeColor="text1"/>
                <w:sz w:val="20"/>
              </w:rPr>
              <w:t>Economics and Sociology</w:t>
            </w:r>
            <w:r w:rsidRPr="00073CFE">
              <w:rPr>
                <w:b w:val="0"/>
                <w:color w:val="000000" w:themeColor="text1"/>
                <w:sz w:val="20"/>
              </w:rPr>
              <w:t>, 2018, Vol. 11, No 3, pp. 78-95. ISSN 2071-789X. DOI: 10.14254/2071-789X.2018/11-3/5 (35%)</w:t>
            </w:r>
          </w:p>
          <w:p w14:paraId="0D93F8DF" w14:textId="77777777" w:rsidR="0035386B" w:rsidRPr="00073CFE" w:rsidRDefault="0035386B" w:rsidP="0035386B">
            <w:pPr>
              <w:pStyle w:val="Abstrakt"/>
              <w:spacing w:line="240" w:lineRule="auto"/>
              <w:jc w:val="both"/>
              <w:rPr>
                <w:b w:val="0"/>
                <w:color w:val="000000" w:themeColor="text1"/>
                <w:sz w:val="20"/>
                <w:szCs w:val="20"/>
              </w:rPr>
            </w:pPr>
            <w:r w:rsidRPr="00073CFE">
              <w:rPr>
                <w:b w:val="0"/>
                <w:color w:val="000000" w:themeColor="text1"/>
                <w:sz w:val="20"/>
              </w:rPr>
              <w:t xml:space="preserve">HOMOLKA, L., PAVELKOVÁ, D. Predictive Power of the ZEW Sentiment Indicator: Case of the German Automotive Industry. </w:t>
            </w:r>
            <w:r w:rsidRPr="00073CFE">
              <w:rPr>
                <w:b w:val="0"/>
                <w:i/>
                <w:color w:val="000000" w:themeColor="text1"/>
                <w:sz w:val="20"/>
              </w:rPr>
              <w:t>Acta Polytechnica Hungarica</w:t>
            </w:r>
            <w:r w:rsidRPr="00073CFE">
              <w:rPr>
                <w:b w:val="0"/>
                <w:color w:val="000000" w:themeColor="text1"/>
                <w:sz w:val="20"/>
              </w:rPr>
              <w:t xml:space="preserve">. 2018, Volume 15, Issue 4, pp. 161-178. ISSN 1785-8860. DOI: </w:t>
            </w:r>
            <w:r w:rsidRPr="00073CFE">
              <w:rPr>
                <w:b w:val="0"/>
                <w:color w:val="000000" w:themeColor="text1"/>
                <w:sz w:val="20"/>
                <w:szCs w:val="20"/>
              </w:rPr>
              <w:t>10.12700/APH.15.4.2018.4.9 (40 %)</w:t>
            </w:r>
          </w:p>
          <w:p w14:paraId="00BF4D32" w14:textId="77777777" w:rsidR="0035386B" w:rsidRPr="00073CFE" w:rsidRDefault="0035386B" w:rsidP="0035386B">
            <w:pPr>
              <w:rPr>
                <w:color w:val="000000" w:themeColor="text1"/>
              </w:rPr>
            </w:pPr>
            <w:r w:rsidRPr="00073CFE">
              <w:rPr>
                <w:color w:val="000000" w:themeColor="text1"/>
                <w:shd w:val="clear" w:color="auto" w:fill="FFFFFF"/>
              </w:rPr>
              <w:t>ALIU, F., PAVELKOVA, D., DEHNING, B. Portfolio risk-return analysis: The case of the automotive industry in the Czech Republic.</w:t>
            </w:r>
            <w:r w:rsidRPr="00073CFE">
              <w:rPr>
                <w:rStyle w:val="apple-converted-space"/>
                <w:color w:val="000000" w:themeColor="text1"/>
                <w:shd w:val="clear" w:color="auto" w:fill="FFFFFF"/>
              </w:rPr>
              <w:t> </w:t>
            </w:r>
            <w:r w:rsidRPr="00073CFE">
              <w:rPr>
                <w:rStyle w:val="Zdraznn"/>
                <w:color w:val="000000" w:themeColor="text1"/>
                <w:bdr w:val="none" w:sz="0" w:space="0" w:color="auto" w:frame="1"/>
              </w:rPr>
              <w:t>Journal of International Studies, 10</w:t>
            </w:r>
            <w:r w:rsidRPr="00073CFE">
              <w:rPr>
                <w:color w:val="000000" w:themeColor="text1"/>
                <w:shd w:val="clear" w:color="auto" w:fill="FFFFFF"/>
              </w:rPr>
              <w:t>(4), pp. 72-83. DOI:10.14254/2071-8330.2017/10-4/5 (40%)</w:t>
            </w:r>
          </w:p>
          <w:p w14:paraId="460123E5" w14:textId="77777777" w:rsidR="0035386B" w:rsidRPr="00073CFE" w:rsidRDefault="0035386B" w:rsidP="0035386B">
            <w:pPr>
              <w:jc w:val="both"/>
              <w:rPr>
                <w:color w:val="000000" w:themeColor="text1"/>
              </w:rPr>
            </w:pPr>
            <w:r w:rsidRPr="00073CFE">
              <w:rPr>
                <w:color w:val="000000" w:themeColor="text1"/>
              </w:rPr>
              <w:t xml:space="preserve">PAVELKOVÁ, D., BEDNÁŘ, P., BIALIC-DAVENDRA, M.L., KNÁPKOVÁ, A. Internationalisation Activities of the Cluster Organisations: Factors Which Influence Them. </w:t>
            </w:r>
            <w:r w:rsidRPr="00073CFE">
              <w:rPr>
                <w:i/>
                <w:iCs/>
                <w:color w:val="000000" w:themeColor="text1"/>
              </w:rPr>
              <w:t>Transformations in Business &amp; Economics</w:t>
            </w:r>
            <w:r w:rsidRPr="00073CFE">
              <w:rPr>
                <w:color w:val="000000" w:themeColor="text1"/>
              </w:rPr>
              <w:t>, 2015, roč. 14, č. 3, pp. 316-332. ISSN 1648-4460 (40%)</w:t>
            </w:r>
          </w:p>
          <w:p w14:paraId="34CAF2E4" w14:textId="77777777" w:rsidR="0035386B" w:rsidRPr="00073CFE" w:rsidRDefault="0035386B" w:rsidP="0035386B">
            <w:pPr>
              <w:jc w:val="both"/>
              <w:rPr>
                <w:color w:val="000000" w:themeColor="text1"/>
              </w:rPr>
            </w:pPr>
            <w:r w:rsidRPr="00073CFE">
              <w:rPr>
                <w:i/>
                <w:color w:val="000000" w:themeColor="text1"/>
              </w:rPr>
              <w:t>Přehled projektové činnosti:</w:t>
            </w:r>
            <w:r w:rsidRPr="00073CFE">
              <w:rPr>
                <w:color w:val="000000" w:themeColor="text1"/>
              </w:rPr>
              <w:t xml:space="preserve"> </w:t>
            </w:r>
          </w:p>
          <w:p w14:paraId="08036185" w14:textId="77777777" w:rsidR="006811C9" w:rsidRDefault="006811C9" w:rsidP="006811C9">
            <w:pPr>
              <w:tabs>
                <w:tab w:val="left" w:pos="1134"/>
              </w:tabs>
              <w:rPr>
                <w:ins w:id="1530" w:author="Bronislava Neubauerová" w:date="2020-08-25T13:37:00Z"/>
                <w:rFonts w:eastAsia="Calibri"/>
              </w:rPr>
            </w:pPr>
            <w:ins w:id="1531" w:author="Bronislava Neubauerová" w:date="2020-08-25T13:37:00Z">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r>
                <w:rPr>
                  <w:rFonts w:eastAsia="Calibri"/>
                </w:rPr>
                <w:t xml:space="preserve"> </w:t>
              </w:r>
            </w:ins>
          </w:p>
          <w:p w14:paraId="62140407" w14:textId="77777777" w:rsidR="00B656BD" w:rsidRDefault="00B656BD" w:rsidP="00B656BD">
            <w:pPr>
              <w:tabs>
                <w:tab w:val="left" w:pos="1134"/>
              </w:tabs>
              <w:rPr>
                <w:ins w:id="1532" w:author="Bronislava Neubauerová" w:date="2020-08-25T13:37:00Z"/>
                <w:rFonts w:eastAsia="Calibri"/>
              </w:rPr>
            </w:pPr>
            <w:ins w:id="1533" w:author="Bronislava Neubauerová" w:date="2020-08-25T13:37:00Z">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r>
                <w:rPr>
                  <w:rFonts w:eastAsia="Calibri"/>
                </w:rPr>
                <w:t xml:space="preserve"> </w:t>
              </w:r>
            </w:ins>
          </w:p>
          <w:p w14:paraId="68D4ECF1" w14:textId="77777777" w:rsidR="0035386B" w:rsidRPr="00073CFE" w:rsidRDefault="0035386B" w:rsidP="0035386B">
            <w:pPr>
              <w:tabs>
                <w:tab w:val="left" w:pos="1134"/>
              </w:tabs>
              <w:rPr>
                <w:color w:val="000000" w:themeColor="text1"/>
              </w:rPr>
            </w:pPr>
            <w:r w:rsidRPr="00073CFE">
              <w:rPr>
                <w:color w:val="000000" w:themeColor="text1"/>
              </w:rPr>
              <w:t>TA ČR TD010158 Klastrová politika České republiky a jejích regionů pro globální konkurenceschopnost a udržitelný růst 2012-2013 (hlavní řešitel)</w:t>
            </w:r>
          </w:p>
          <w:p w14:paraId="4B92CAC4" w14:textId="77777777" w:rsidR="0035386B" w:rsidRPr="00073CFE" w:rsidRDefault="0035386B" w:rsidP="0035386B">
            <w:pPr>
              <w:tabs>
                <w:tab w:val="left" w:pos="1134"/>
              </w:tabs>
              <w:jc w:val="both"/>
              <w:rPr>
                <w:color w:val="000000" w:themeColor="text1"/>
              </w:rPr>
            </w:pPr>
            <w:r w:rsidRPr="00073CFE">
              <w:rPr>
                <w:color w:val="000000" w:themeColor="text1"/>
              </w:rPr>
              <w:t>GAČR 16-25536S Metodika tvorby modelu predikce sektorové a podnikové výkonnosti v makroekonomických souvislostech 2016-2018 (hlavní řešitel)</w:t>
            </w:r>
          </w:p>
          <w:p w14:paraId="5979ACA6" w14:textId="77777777" w:rsidR="0035386B" w:rsidRPr="00073CFE" w:rsidRDefault="0035386B" w:rsidP="0035386B">
            <w:pPr>
              <w:tabs>
                <w:tab w:val="left" w:pos="2565"/>
              </w:tabs>
              <w:rPr>
                <w:color w:val="000000" w:themeColor="text1"/>
              </w:rPr>
            </w:pPr>
            <w:r w:rsidRPr="00073CFE">
              <w:rPr>
                <w:color w:val="000000" w:themeColor="text1"/>
              </w:rPr>
              <w:t>GA ČR 402/09/1739 Tvorba modelu pro měření a řízení výkonnosti podniků 2009-2011 (člen řešitelského týmu)</w:t>
            </w:r>
          </w:p>
          <w:p w14:paraId="2BE14847" w14:textId="77777777" w:rsidR="0035386B" w:rsidRPr="00073CFE" w:rsidRDefault="0035386B" w:rsidP="0035386B">
            <w:pPr>
              <w:tabs>
                <w:tab w:val="left" w:pos="1134"/>
              </w:tabs>
              <w:jc w:val="both"/>
              <w:rPr>
                <w:color w:val="000000" w:themeColor="text1"/>
              </w:rPr>
            </w:pPr>
            <w:r w:rsidRPr="00073CFE">
              <w:rPr>
                <w:color w:val="000000" w:themeColor="text1"/>
              </w:rPr>
              <w:t>GA ČR 402/08/H051 Optimalizace multidisciplinárního navrhování a modelování výrobního systému virtuálních firem 2008-2011 (spoluřešitel)</w:t>
            </w:r>
          </w:p>
          <w:p w14:paraId="7C9E9BD0" w14:textId="77777777" w:rsidR="0035386B" w:rsidRPr="00073CFE" w:rsidRDefault="0035386B" w:rsidP="0035386B">
            <w:pPr>
              <w:tabs>
                <w:tab w:val="left" w:pos="1134"/>
              </w:tabs>
              <w:jc w:val="both"/>
              <w:rPr>
                <w:color w:val="000000" w:themeColor="text1"/>
              </w:rPr>
            </w:pPr>
            <w:r w:rsidRPr="00073CFE">
              <w:rPr>
                <w:color w:val="000000" w:themeColor="text1"/>
              </w:rPr>
              <w:t>GA ČR 102/07/1495 Hodnocení přínosů vyspělých technologií 2007-2010 (spoluřešitel)</w:t>
            </w:r>
          </w:p>
          <w:p w14:paraId="6BCC7A76" w14:textId="77777777" w:rsidR="0035386B" w:rsidRPr="00073CFE" w:rsidRDefault="0035386B" w:rsidP="0035386B">
            <w:pPr>
              <w:tabs>
                <w:tab w:val="left" w:pos="1134"/>
              </w:tabs>
              <w:jc w:val="both"/>
              <w:rPr>
                <w:color w:val="000000" w:themeColor="text1"/>
              </w:rPr>
            </w:pPr>
            <w:r w:rsidRPr="00073CFE">
              <w:rPr>
                <w:color w:val="000000" w:themeColor="text1"/>
              </w:rPr>
              <w:t>GA ČR 402/06/1526 Měření a řízení výkonnosti klastrů 2006-2009 (hlavní řešitel)</w:t>
            </w:r>
          </w:p>
          <w:p w14:paraId="1E830378" w14:textId="77777777" w:rsidR="0035386B" w:rsidRPr="00073CFE" w:rsidRDefault="0035386B" w:rsidP="0035386B">
            <w:pPr>
              <w:jc w:val="both"/>
              <w:rPr>
                <w:color w:val="000000" w:themeColor="text1"/>
              </w:rPr>
            </w:pPr>
            <w:r w:rsidRPr="00073CFE">
              <w:rPr>
                <w:color w:val="000000" w:themeColor="text1"/>
              </w:rPr>
              <w:t>GA ČR 402/03/0555 Faktory ovlivňující tvorbu ekonomické přidané hodnoty v plastikářském a gumárenském průmyslu 2003-2005 (hlavní řešitel)</w:t>
            </w:r>
          </w:p>
          <w:p w14:paraId="2328DD26" w14:textId="77777777" w:rsidR="0035386B" w:rsidRPr="00073CFE" w:rsidRDefault="0035386B" w:rsidP="0035386B">
            <w:pPr>
              <w:jc w:val="both"/>
              <w:rPr>
                <w:color w:val="000000" w:themeColor="text1"/>
              </w:rPr>
            </w:pPr>
            <w:r w:rsidRPr="00073CFE">
              <w:rPr>
                <w:color w:val="000000" w:themeColor="text1"/>
              </w:rPr>
              <w:t xml:space="preserve">MPO ČR: </w:t>
            </w:r>
            <w:r w:rsidRPr="00073CFE">
              <w:rPr>
                <w:rFonts w:eastAsiaTheme="minorHAnsi"/>
                <w:color w:val="000000" w:themeColor="text1"/>
                <w:lang w:val="en-US" w:eastAsia="en-US"/>
              </w:rPr>
              <w:t xml:space="preserve">Vyhodnocení internacionalizačních aktivit klastrových organizací v ČR a jejich ekonomických efektů, návrh opatření na podporu nadnárodní spolupráce klastrů, 2012 </w:t>
            </w:r>
            <w:r w:rsidRPr="00073CFE">
              <w:rPr>
                <w:color w:val="000000" w:themeColor="text1"/>
              </w:rPr>
              <w:t>(hlavní řešitel)</w:t>
            </w:r>
          </w:p>
          <w:p w14:paraId="71B8CA60" w14:textId="77777777" w:rsidR="0035386B" w:rsidRPr="00073CFE" w:rsidRDefault="0035386B" w:rsidP="0035386B">
            <w:pPr>
              <w:jc w:val="both"/>
              <w:rPr>
                <w:color w:val="000000" w:themeColor="text1"/>
              </w:rPr>
            </w:pPr>
            <w:r w:rsidRPr="00073CFE">
              <w:rPr>
                <w:rFonts w:eastAsiaTheme="minorHAnsi"/>
                <w:color w:val="000000" w:themeColor="text1"/>
                <w:lang w:val="en-US" w:eastAsia="en-US"/>
              </w:rPr>
              <w:t xml:space="preserve">MPO ČR: Zpracování indikátorů pro hodnocení klastrů v rámci první výzvy OP PIK 2015 </w:t>
            </w:r>
            <w:r w:rsidRPr="00073CFE">
              <w:rPr>
                <w:color w:val="000000" w:themeColor="text1"/>
              </w:rPr>
              <w:t>(hlavní řešitel)</w:t>
            </w:r>
          </w:p>
          <w:p w14:paraId="5938C154" w14:textId="77777777" w:rsidR="0035386B" w:rsidRPr="00073CFE" w:rsidRDefault="0035386B" w:rsidP="0035386B">
            <w:pPr>
              <w:jc w:val="both"/>
              <w:rPr>
                <w:rFonts w:asciiTheme="minorHAnsi" w:hAnsiTheme="minorHAnsi" w:cstheme="minorHAnsi"/>
                <w:color w:val="000000" w:themeColor="text1"/>
              </w:rPr>
            </w:pPr>
            <w:r w:rsidRPr="00073CFE">
              <w:rPr>
                <w:color w:val="000000" w:themeColor="text1"/>
                <w:szCs w:val="22"/>
              </w:rPr>
              <w:t xml:space="preserve">Visegrad Fund: V4ClusterPol 21520157: V4 cluster policies and their influence on the viability of cluster organizations 2016 </w:t>
            </w:r>
            <w:r w:rsidRPr="00073CFE">
              <w:rPr>
                <w:color w:val="000000" w:themeColor="text1"/>
              </w:rPr>
              <w:t>(hlavní řešitel)</w:t>
            </w:r>
          </w:p>
        </w:tc>
      </w:tr>
      <w:tr w:rsidR="0035386B" w:rsidRPr="00073CFE" w14:paraId="171B74BF" w14:textId="77777777" w:rsidTr="00447F6C">
        <w:trPr>
          <w:trHeight w:val="218"/>
        </w:trPr>
        <w:tc>
          <w:tcPr>
            <w:tcW w:w="9859" w:type="dxa"/>
            <w:gridSpan w:val="11"/>
            <w:shd w:val="clear" w:color="auto" w:fill="F7CAAC"/>
          </w:tcPr>
          <w:p w14:paraId="31153EEA"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143B4263" w14:textId="77777777" w:rsidTr="00447F6C">
        <w:trPr>
          <w:trHeight w:val="186"/>
        </w:trPr>
        <w:tc>
          <w:tcPr>
            <w:tcW w:w="9859" w:type="dxa"/>
            <w:gridSpan w:val="11"/>
          </w:tcPr>
          <w:p w14:paraId="135A7FC8" w14:textId="77777777" w:rsidR="0035386B" w:rsidRPr="00073CFE" w:rsidRDefault="00C04B0F" w:rsidP="0035386B">
            <w:pPr>
              <w:rPr>
                <w:rFonts w:eastAsiaTheme="minorHAnsi"/>
                <w:color w:val="000000" w:themeColor="text1"/>
                <w:lang w:eastAsia="en-US"/>
              </w:rPr>
            </w:pPr>
            <w:r w:rsidRPr="00073CFE">
              <w:rPr>
                <w:rFonts w:eastAsiaTheme="minorHAnsi"/>
                <w:color w:val="000000" w:themeColor="text1"/>
                <w:lang w:eastAsia="en-US"/>
              </w:rPr>
              <w:t>06-08/</w:t>
            </w:r>
            <w:r w:rsidR="0035386B" w:rsidRPr="00073CFE">
              <w:rPr>
                <w:rFonts w:eastAsiaTheme="minorHAnsi"/>
                <w:color w:val="000000" w:themeColor="text1"/>
                <w:lang w:eastAsia="en-US"/>
              </w:rPr>
              <w:t>1985 - Japonsko, Yokohama National University</w:t>
            </w:r>
          </w:p>
          <w:p w14:paraId="11E4DE92" w14:textId="77777777" w:rsidR="00C04B0F" w:rsidRPr="00073CFE" w:rsidRDefault="00C04B0F" w:rsidP="0035386B">
            <w:pPr>
              <w:rPr>
                <w:b/>
                <w:color w:val="000000" w:themeColor="text1"/>
              </w:rPr>
            </w:pPr>
            <w:r w:rsidRPr="00073CFE">
              <w:rPr>
                <w:rFonts w:eastAsiaTheme="minorHAnsi"/>
                <w:color w:val="000000" w:themeColor="text1"/>
                <w:lang w:eastAsia="en-US"/>
              </w:rPr>
              <w:t>04-06, 09-11/2019 – Rakousko, University of Vienna</w:t>
            </w:r>
          </w:p>
        </w:tc>
      </w:tr>
      <w:tr w:rsidR="0035386B" w:rsidRPr="00073CFE" w14:paraId="12D38263" w14:textId="77777777" w:rsidTr="00447F6C">
        <w:trPr>
          <w:cantSplit/>
          <w:trHeight w:val="219"/>
        </w:trPr>
        <w:tc>
          <w:tcPr>
            <w:tcW w:w="2518" w:type="dxa"/>
            <w:shd w:val="clear" w:color="auto" w:fill="F7CAAC"/>
          </w:tcPr>
          <w:p w14:paraId="406E7E0C"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69E66108" w14:textId="77777777" w:rsidR="0035386B" w:rsidRPr="00073CFE" w:rsidRDefault="0035386B" w:rsidP="0035386B">
            <w:pPr>
              <w:jc w:val="both"/>
              <w:rPr>
                <w:color w:val="000000" w:themeColor="text1"/>
              </w:rPr>
            </w:pPr>
          </w:p>
        </w:tc>
        <w:tc>
          <w:tcPr>
            <w:tcW w:w="786" w:type="dxa"/>
            <w:gridSpan w:val="2"/>
            <w:shd w:val="clear" w:color="auto" w:fill="F7CAAC"/>
          </w:tcPr>
          <w:p w14:paraId="46256578"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23B28636" w14:textId="77777777" w:rsidR="0035386B" w:rsidRPr="00073CFE" w:rsidRDefault="0035386B" w:rsidP="0035386B">
            <w:pPr>
              <w:jc w:val="both"/>
              <w:rPr>
                <w:color w:val="000000" w:themeColor="text1"/>
              </w:rPr>
            </w:pPr>
          </w:p>
        </w:tc>
      </w:tr>
    </w:tbl>
    <w:p w14:paraId="573DCF5A" w14:textId="77777777" w:rsidR="00D93D32" w:rsidRPr="00073CFE" w:rsidRDefault="00D93D32">
      <w:pPr>
        <w:spacing w:after="160" w:line="259" w:lineRule="auto"/>
        <w:rPr>
          <w:color w:val="000000" w:themeColor="text1"/>
        </w:rPr>
      </w:pPr>
    </w:p>
    <w:p w14:paraId="7948A328" w14:textId="77777777" w:rsidR="00D93D32" w:rsidRPr="00073CFE" w:rsidRDefault="00D93D32">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399B250C" w14:textId="77777777" w:rsidTr="00447F6C">
        <w:tc>
          <w:tcPr>
            <w:tcW w:w="9859" w:type="dxa"/>
            <w:gridSpan w:val="11"/>
            <w:tcBorders>
              <w:bottom w:val="double" w:sz="4" w:space="0" w:color="auto"/>
            </w:tcBorders>
            <w:shd w:val="clear" w:color="auto" w:fill="BDD6EE"/>
          </w:tcPr>
          <w:p w14:paraId="72A83236"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5585B0BB" w14:textId="77777777" w:rsidTr="00447F6C">
        <w:tc>
          <w:tcPr>
            <w:tcW w:w="2518" w:type="dxa"/>
            <w:tcBorders>
              <w:top w:val="double" w:sz="4" w:space="0" w:color="auto"/>
            </w:tcBorders>
            <w:shd w:val="clear" w:color="auto" w:fill="F7CAAC"/>
          </w:tcPr>
          <w:p w14:paraId="0FE918B3"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7C654E9C"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131D873E" w14:textId="77777777" w:rsidTr="00447F6C">
        <w:tc>
          <w:tcPr>
            <w:tcW w:w="2518" w:type="dxa"/>
            <w:shd w:val="clear" w:color="auto" w:fill="F7CAAC"/>
          </w:tcPr>
          <w:p w14:paraId="04D9CBBB"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32697796"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08989A71" w14:textId="77777777" w:rsidTr="00447F6C">
        <w:tc>
          <w:tcPr>
            <w:tcW w:w="2518" w:type="dxa"/>
            <w:shd w:val="clear" w:color="auto" w:fill="F7CAAC"/>
          </w:tcPr>
          <w:p w14:paraId="6EDA0F84"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3E922B6C"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0553F1A0" w14:textId="77777777" w:rsidTr="00447F6C">
        <w:tc>
          <w:tcPr>
            <w:tcW w:w="2518" w:type="dxa"/>
            <w:shd w:val="clear" w:color="auto" w:fill="F7CAAC"/>
          </w:tcPr>
          <w:p w14:paraId="61698A1C"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28E442B1" w14:textId="77777777" w:rsidR="0035386B" w:rsidRPr="00073CFE" w:rsidRDefault="0035386B" w:rsidP="0035386B">
            <w:pPr>
              <w:jc w:val="both"/>
              <w:rPr>
                <w:color w:val="000000" w:themeColor="text1"/>
              </w:rPr>
            </w:pPr>
            <w:r w:rsidRPr="00073CFE">
              <w:rPr>
                <w:color w:val="000000" w:themeColor="text1"/>
              </w:rPr>
              <w:t>Boris POPESKO</w:t>
            </w:r>
          </w:p>
        </w:tc>
        <w:tc>
          <w:tcPr>
            <w:tcW w:w="709" w:type="dxa"/>
            <w:shd w:val="clear" w:color="auto" w:fill="F7CAAC"/>
          </w:tcPr>
          <w:p w14:paraId="57DF5711"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2E1C0E0E" w14:textId="77777777" w:rsidR="0035386B" w:rsidRPr="00073CFE" w:rsidRDefault="0035386B" w:rsidP="0035386B">
            <w:pPr>
              <w:jc w:val="both"/>
              <w:rPr>
                <w:color w:val="000000" w:themeColor="text1"/>
              </w:rPr>
            </w:pPr>
            <w:r w:rsidRPr="00073CFE">
              <w:rPr>
                <w:color w:val="000000" w:themeColor="text1"/>
              </w:rPr>
              <w:t>prof. Ing., Ph.D.</w:t>
            </w:r>
          </w:p>
        </w:tc>
      </w:tr>
      <w:tr w:rsidR="0035386B" w:rsidRPr="00073CFE" w14:paraId="430F2E95" w14:textId="77777777" w:rsidTr="00447F6C">
        <w:tc>
          <w:tcPr>
            <w:tcW w:w="2518" w:type="dxa"/>
            <w:shd w:val="clear" w:color="auto" w:fill="F7CAAC"/>
          </w:tcPr>
          <w:p w14:paraId="006945FE"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61AEE3F5" w14:textId="77777777" w:rsidR="0035386B" w:rsidRPr="00073CFE" w:rsidRDefault="0035386B" w:rsidP="0035386B">
            <w:pPr>
              <w:jc w:val="both"/>
              <w:rPr>
                <w:color w:val="000000" w:themeColor="text1"/>
              </w:rPr>
            </w:pPr>
            <w:r w:rsidRPr="00073CFE">
              <w:rPr>
                <w:color w:val="000000" w:themeColor="text1"/>
              </w:rPr>
              <w:t>1978</w:t>
            </w:r>
          </w:p>
        </w:tc>
        <w:tc>
          <w:tcPr>
            <w:tcW w:w="1721" w:type="dxa"/>
            <w:shd w:val="clear" w:color="auto" w:fill="F7CAAC"/>
          </w:tcPr>
          <w:p w14:paraId="0D6C212C"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08415DD2"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4EB8E3AE"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2603725D"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D471FB1"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5C97B532"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E071358" w14:textId="77777777" w:rsidTr="00447F6C">
        <w:tc>
          <w:tcPr>
            <w:tcW w:w="5068" w:type="dxa"/>
            <w:gridSpan w:val="3"/>
            <w:shd w:val="clear" w:color="auto" w:fill="F7CAAC"/>
          </w:tcPr>
          <w:p w14:paraId="387AE7CA"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5E1B0C2B"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4EAEBB0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204969CA"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3B6C1BFC"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3D7A75D4"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FE9EEDF" w14:textId="77777777" w:rsidTr="00447F6C">
        <w:tc>
          <w:tcPr>
            <w:tcW w:w="6060" w:type="dxa"/>
            <w:gridSpan w:val="5"/>
            <w:shd w:val="clear" w:color="auto" w:fill="F7CAAC"/>
          </w:tcPr>
          <w:p w14:paraId="107DDBD5"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47672B15"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5BECA104"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6F56CAA" w14:textId="77777777" w:rsidTr="00447F6C">
        <w:tc>
          <w:tcPr>
            <w:tcW w:w="6060" w:type="dxa"/>
            <w:gridSpan w:val="5"/>
          </w:tcPr>
          <w:p w14:paraId="6C7DA15F" w14:textId="77777777" w:rsidR="0035386B" w:rsidRPr="00073CFE" w:rsidRDefault="0035386B" w:rsidP="0035386B">
            <w:pPr>
              <w:jc w:val="both"/>
              <w:rPr>
                <w:color w:val="000000" w:themeColor="text1"/>
              </w:rPr>
            </w:pPr>
            <w:r w:rsidRPr="00073CFE">
              <w:rPr>
                <w:color w:val="000000" w:themeColor="text1"/>
              </w:rPr>
              <w:t>Vysoká škola obchodní v Praze, o.p.s.</w:t>
            </w:r>
          </w:p>
        </w:tc>
        <w:tc>
          <w:tcPr>
            <w:tcW w:w="1703" w:type="dxa"/>
            <w:gridSpan w:val="2"/>
          </w:tcPr>
          <w:p w14:paraId="2AA4BAD7" w14:textId="77777777" w:rsidR="0035386B" w:rsidRPr="00073CFE" w:rsidRDefault="0035386B" w:rsidP="0035386B">
            <w:pPr>
              <w:jc w:val="both"/>
              <w:rPr>
                <w:color w:val="000000" w:themeColor="text1"/>
              </w:rPr>
            </w:pPr>
            <w:r w:rsidRPr="00073CFE">
              <w:rPr>
                <w:color w:val="000000" w:themeColor="text1"/>
              </w:rPr>
              <w:t>pp</w:t>
            </w:r>
          </w:p>
        </w:tc>
        <w:tc>
          <w:tcPr>
            <w:tcW w:w="2096" w:type="dxa"/>
            <w:gridSpan w:val="4"/>
          </w:tcPr>
          <w:p w14:paraId="0CA0915E" w14:textId="77777777" w:rsidR="0035386B" w:rsidRPr="00073CFE" w:rsidRDefault="006E0FE3" w:rsidP="0035386B">
            <w:pPr>
              <w:jc w:val="both"/>
              <w:rPr>
                <w:color w:val="000000" w:themeColor="text1"/>
              </w:rPr>
            </w:pPr>
            <w:r>
              <w:rPr>
                <w:color w:val="000000" w:themeColor="text1"/>
              </w:rPr>
              <w:t>20</w:t>
            </w:r>
          </w:p>
        </w:tc>
      </w:tr>
      <w:tr w:rsidR="0035386B" w:rsidRPr="00073CFE" w14:paraId="43E4A33F" w14:textId="77777777" w:rsidTr="00447F6C">
        <w:tc>
          <w:tcPr>
            <w:tcW w:w="6060" w:type="dxa"/>
            <w:gridSpan w:val="5"/>
          </w:tcPr>
          <w:p w14:paraId="10565B00" w14:textId="77777777" w:rsidR="0035386B" w:rsidRPr="00073CFE" w:rsidRDefault="0035386B" w:rsidP="0035386B">
            <w:pPr>
              <w:jc w:val="both"/>
              <w:rPr>
                <w:color w:val="000000" w:themeColor="text1"/>
              </w:rPr>
            </w:pPr>
          </w:p>
        </w:tc>
        <w:tc>
          <w:tcPr>
            <w:tcW w:w="1703" w:type="dxa"/>
            <w:gridSpan w:val="2"/>
          </w:tcPr>
          <w:p w14:paraId="5BEDCD0A" w14:textId="77777777" w:rsidR="0035386B" w:rsidRPr="00073CFE" w:rsidRDefault="0035386B" w:rsidP="0035386B">
            <w:pPr>
              <w:jc w:val="both"/>
              <w:rPr>
                <w:color w:val="000000" w:themeColor="text1"/>
              </w:rPr>
            </w:pPr>
          </w:p>
        </w:tc>
        <w:tc>
          <w:tcPr>
            <w:tcW w:w="2096" w:type="dxa"/>
            <w:gridSpan w:val="4"/>
          </w:tcPr>
          <w:p w14:paraId="4CDFE1C2" w14:textId="77777777" w:rsidR="0035386B" w:rsidRPr="00073CFE" w:rsidRDefault="0035386B" w:rsidP="0035386B">
            <w:pPr>
              <w:jc w:val="both"/>
              <w:rPr>
                <w:color w:val="000000" w:themeColor="text1"/>
              </w:rPr>
            </w:pPr>
          </w:p>
        </w:tc>
      </w:tr>
      <w:tr w:rsidR="0035386B" w:rsidRPr="00073CFE" w14:paraId="7985C953" w14:textId="77777777" w:rsidTr="00447F6C">
        <w:tc>
          <w:tcPr>
            <w:tcW w:w="9859" w:type="dxa"/>
            <w:gridSpan w:val="11"/>
            <w:shd w:val="clear" w:color="auto" w:fill="F7CAAC"/>
          </w:tcPr>
          <w:p w14:paraId="35578493"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6219E571" w14:textId="77777777" w:rsidTr="00447F6C">
        <w:trPr>
          <w:trHeight w:val="388"/>
        </w:trPr>
        <w:tc>
          <w:tcPr>
            <w:tcW w:w="9859" w:type="dxa"/>
            <w:gridSpan w:val="11"/>
            <w:tcBorders>
              <w:top w:val="nil"/>
            </w:tcBorders>
          </w:tcPr>
          <w:p w14:paraId="1C8971C3" w14:textId="77777777" w:rsidR="0035386B" w:rsidRPr="00073CFE" w:rsidRDefault="0035386B" w:rsidP="0035386B">
            <w:pPr>
              <w:jc w:val="both"/>
              <w:rPr>
                <w:color w:val="000000" w:themeColor="text1"/>
              </w:rPr>
            </w:pPr>
            <w:r w:rsidRPr="00073CFE">
              <w:rPr>
                <w:color w:val="000000" w:themeColor="text1"/>
              </w:rPr>
              <w:t xml:space="preserve">Management Accounting II – garant, přednášející (100%) </w:t>
            </w:r>
          </w:p>
          <w:p w14:paraId="5FDDFC03" w14:textId="77777777" w:rsidR="0035386B" w:rsidRPr="00073CFE" w:rsidRDefault="0035386B" w:rsidP="0035386B">
            <w:pPr>
              <w:jc w:val="both"/>
              <w:rPr>
                <w:color w:val="000000" w:themeColor="text1"/>
              </w:rPr>
            </w:pPr>
            <w:r w:rsidRPr="00073CFE">
              <w:rPr>
                <w:color w:val="000000" w:themeColor="text1"/>
              </w:rPr>
              <w:t>Business Models – garant, přednášející (60%)</w:t>
            </w:r>
          </w:p>
        </w:tc>
      </w:tr>
      <w:tr w:rsidR="0035386B" w:rsidRPr="00073CFE" w14:paraId="60C8A97B" w14:textId="77777777" w:rsidTr="00447F6C">
        <w:tc>
          <w:tcPr>
            <w:tcW w:w="9859" w:type="dxa"/>
            <w:gridSpan w:val="11"/>
            <w:shd w:val="clear" w:color="auto" w:fill="F7CAAC"/>
          </w:tcPr>
          <w:p w14:paraId="1683FE8A"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6C9F148" w14:textId="77777777" w:rsidTr="00447F6C">
        <w:trPr>
          <w:trHeight w:val="735"/>
        </w:trPr>
        <w:tc>
          <w:tcPr>
            <w:tcW w:w="9859" w:type="dxa"/>
            <w:gridSpan w:val="11"/>
          </w:tcPr>
          <w:p w14:paraId="0D1ABA1D" w14:textId="77777777" w:rsidR="0035386B" w:rsidRPr="00073CFE" w:rsidRDefault="0035386B" w:rsidP="0035386B">
            <w:pPr>
              <w:tabs>
                <w:tab w:val="left" w:pos="814"/>
              </w:tabs>
              <w:ind w:left="956" w:hanging="956"/>
              <w:rPr>
                <w:color w:val="000000" w:themeColor="text1"/>
              </w:rPr>
            </w:pPr>
            <w:r w:rsidRPr="00073CFE">
              <w:rPr>
                <w:b/>
                <w:color w:val="000000" w:themeColor="text1"/>
              </w:rPr>
              <w:t>1996-1999:</w:t>
            </w:r>
            <w:r w:rsidRPr="00073CFE">
              <w:rPr>
                <w:color w:val="000000" w:themeColor="text1"/>
              </w:rPr>
              <w:tab/>
              <w:t xml:space="preserve">     UTB ve Zlíně, Fakulta managementu a ekonomiky, obor Ekonomika a management (</w:t>
            </w:r>
            <w:r w:rsidRPr="00073CFE">
              <w:rPr>
                <w:b/>
                <w:color w:val="000000" w:themeColor="text1"/>
              </w:rPr>
              <w:t>Bc.</w:t>
            </w:r>
            <w:r w:rsidRPr="00073CFE">
              <w:rPr>
                <w:color w:val="000000" w:themeColor="text1"/>
              </w:rPr>
              <w:t>)</w:t>
            </w:r>
          </w:p>
          <w:p w14:paraId="5562A9A0" w14:textId="77777777" w:rsidR="0035386B" w:rsidRPr="00073CFE" w:rsidRDefault="0035386B" w:rsidP="0035386B">
            <w:pPr>
              <w:tabs>
                <w:tab w:val="left" w:pos="814"/>
              </w:tabs>
              <w:ind w:left="956" w:hanging="956"/>
              <w:rPr>
                <w:b/>
                <w:color w:val="000000" w:themeColor="text1"/>
              </w:rPr>
            </w:pPr>
            <w:r w:rsidRPr="00073CFE">
              <w:rPr>
                <w:b/>
                <w:color w:val="000000" w:themeColor="text1"/>
              </w:rPr>
              <w:t>1999-2001:</w:t>
            </w:r>
            <w:r w:rsidRPr="00073CFE">
              <w:rPr>
                <w:color w:val="000000" w:themeColor="text1"/>
              </w:rPr>
              <w:tab/>
              <w:t xml:space="preserve">     UTB ve Zlíně, Fakulta managementu a ekonomiky, obor Ekonomika a management (</w:t>
            </w:r>
            <w:r w:rsidRPr="00073CFE">
              <w:rPr>
                <w:b/>
                <w:color w:val="000000" w:themeColor="text1"/>
              </w:rPr>
              <w:t>Ing.</w:t>
            </w:r>
            <w:r w:rsidRPr="00073CFE">
              <w:rPr>
                <w:color w:val="000000" w:themeColor="text1"/>
              </w:rPr>
              <w:t>)</w:t>
            </w:r>
          </w:p>
          <w:p w14:paraId="451236B7" w14:textId="77777777" w:rsidR="0035386B" w:rsidRPr="00073CFE" w:rsidRDefault="0035386B" w:rsidP="0035386B">
            <w:pPr>
              <w:tabs>
                <w:tab w:val="left" w:pos="814"/>
              </w:tabs>
              <w:ind w:left="956" w:hanging="956"/>
              <w:rPr>
                <w:color w:val="000000" w:themeColor="text1"/>
              </w:rPr>
            </w:pPr>
            <w:r w:rsidRPr="00073CFE">
              <w:rPr>
                <w:b/>
                <w:color w:val="000000" w:themeColor="text1"/>
              </w:rPr>
              <w:t>2001-2005:</w:t>
            </w:r>
            <w:r w:rsidRPr="00073CFE">
              <w:rPr>
                <w:color w:val="000000" w:themeColor="text1"/>
              </w:rPr>
              <w:tab/>
              <w:t xml:space="preserve">     UTB ve Zlíně, Fakulta managementu a ekonomiky, obor Ekonomika a management (</w:t>
            </w:r>
            <w:r w:rsidRPr="00073CFE">
              <w:rPr>
                <w:b/>
                <w:color w:val="000000" w:themeColor="text1"/>
              </w:rPr>
              <w:t>Ph.D.</w:t>
            </w:r>
            <w:r w:rsidRPr="00073CFE">
              <w:rPr>
                <w:color w:val="000000" w:themeColor="text1"/>
              </w:rPr>
              <w:t>)</w:t>
            </w:r>
          </w:p>
        </w:tc>
      </w:tr>
      <w:tr w:rsidR="0035386B" w:rsidRPr="00073CFE" w14:paraId="10ACEA58" w14:textId="77777777" w:rsidTr="00447F6C">
        <w:tc>
          <w:tcPr>
            <w:tcW w:w="9859" w:type="dxa"/>
            <w:gridSpan w:val="11"/>
            <w:shd w:val="clear" w:color="auto" w:fill="F7CAAC"/>
          </w:tcPr>
          <w:p w14:paraId="6C3A3916"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6BAE4660" w14:textId="77777777" w:rsidTr="00447F6C">
        <w:trPr>
          <w:trHeight w:val="1352"/>
        </w:trPr>
        <w:tc>
          <w:tcPr>
            <w:tcW w:w="9859" w:type="dxa"/>
            <w:gridSpan w:val="11"/>
          </w:tcPr>
          <w:p w14:paraId="54A6F46E" w14:textId="77777777" w:rsidR="0035386B" w:rsidRPr="00073CFE" w:rsidRDefault="0035386B" w:rsidP="0035386B">
            <w:pPr>
              <w:ind w:left="1172" w:hanging="1172"/>
              <w:rPr>
                <w:b/>
                <w:color w:val="000000" w:themeColor="text1"/>
              </w:rPr>
            </w:pPr>
            <w:r w:rsidRPr="00073CFE">
              <w:rPr>
                <w:b/>
                <w:color w:val="000000" w:themeColor="text1"/>
              </w:rPr>
              <w:t>2002-2011:</w:t>
            </w:r>
            <w:r w:rsidRPr="00073CFE">
              <w:rPr>
                <w:color w:val="000000" w:themeColor="text1"/>
              </w:rPr>
              <w:tab/>
              <w:t>UTB ve Zlíně, Fakulta managementu a ekonomiky, Ústav podnikové ekonomiky, asistent/odborný asistent</w:t>
            </w:r>
          </w:p>
          <w:p w14:paraId="23FBFE39" w14:textId="77777777" w:rsidR="0035386B" w:rsidRPr="00073CFE" w:rsidRDefault="0035386B" w:rsidP="0035386B">
            <w:pPr>
              <w:ind w:left="1172" w:hanging="1172"/>
              <w:rPr>
                <w:color w:val="000000" w:themeColor="text1"/>
              </w:rPr>
            </w:pPr>
            <w:r w:rsidRPr="00073CFE">
              <w:rPr>
                <w:b/>
                <w:color w:val="000000" w:themeColor="text1"/>
              </w:rPr>
              <w:t>2006-2012:</w:t>
            </w:r>
            <w:r w:rsidRPr="00073CFE">
              <w:rPr>
                <w:color w:val="000000" w:themeColor="text1"/>
              </w:rPr>
              <w:t xml:space="preserve">     OPTIMICON, s.r.o. – jednatel</w:t>
            </w:r>
          </w:p>
          <w:p w14:paraId="15549784" w14:textId="77777777" w:rsidR="0035386B" w:rsidRPr="00073CFE" w:rsidRDefault="0035386B" w:rsidP="0035386B">
            <w:pPr>
              <w:ind w:left="1172" w:hanging="1172"/>
              <w:rPr>
                <w:color w:val="000000" w:themeColor="text1"/>
              </w:rPr>
            </w:pPr>
            <w:r w:rsidRPr="00073CFE">
              <w:rPr>
                <w:b/>
                <w:color w:val="000000" w:themeColor="text1"/>
              </w:rPr>
              <w:t>2011-dosud:</w:t>
            </w:r>
            <w:r w:rsidRPr="00073CFE">
              <w:rPr>
                <w:color w:val="000000" w:themeColor="text1"/>
              </w:rPr>
              <w:tab/>
              <w:t>UTB ve Zlíně, Fakulta managementu a ekonomiky, Ústav podnikové ekonomiky, ředitel ústavu/docent</w:t>
            </w:r>
          </w:p>
          <w:p w14:paraId="69456F61" w14:textId="77777777" w:rsidR="0035386B" w:rsidRPr="00073CFE" w:rsidRDefault="0035386B" w:rsidP="0035386B">
            <w:pPr>
              <w:ind w:left="1172" w:hanging="1172"/>
              <w:rPr>
                <w:color w:val="000000" w:themeColor="text1"/>
              </w:rPr>
            </w:pPr>
            <w:r w:rsidRPr="00073CFE">
              <w:rPr>
                <w:b/>
                <w:color w:val="000000" w:themeColor="text1"/>
              </w:rPr>
              <w:t>2011-2015:</w:t>
            </w:r>
            <w:r w:rsidRPr="00073CFE">
              <w:rPr>
                <w:color w:val="000000" w:themeColor="text1"/>
              </w:rPr>
              <w:tab/>
              <w:t>Vysoká škola podnikání, akademický pracovník</w:t>
            </w:r>
          </w:p>
          <w:p w14:paraId="27CEC092" w14:textId="77777777" w:rsidR="0035386B" w:rsidRPr="00073CFE" w:rsidRDefault="0035386B" w:rsidP="0035386B">
            <w:pPr>
              <w:ind w:left="1172" w:hanging="1172"/>
              <w:rPr>
                <w:color w:val="000000" w:themeColor="text1"/>
              </w:rPr>
            </w:pPr>
            <w:r w:rsidRPr="00073CFE">
              <w:rPr>
                <w:b/>
                <w:color w:val="000000" w:themeColor="text1"/>
              </w:rPr>
              <w:t>2015-2017:</w:t>
            </w:r>
            <w:r w:rsidRPr="00073CFE">
              <w:rPr>
                <w:color w:val="000000" w:themeColor="text1"/>
              </w:rPr>
              <w:tab/>
              <w:t>Vysoká škola podnikání a práva, akademický pracovník</w:t>
            </w:r>
          </w:p>
          <w:p w14:paraId="41BE5CD5" w14:textId="77777777" w:rsidR="006E0FE3" w:rsidRDefault="006E0FE3" w:rsidP="006E0FE3">
            <w:pPr>
              <w:ind w:left="1172" w:hanging="1172"/>
            </w:pPr>
            <w:r w:rsidRPr="00447F6C">
              <w:rPr>
                <w:b/>
              </w:rPr>
              <w:t>2017-</w:t>
            </w:r>
            <w:r>
              <w:rPr>
                <w:b/>
              </w:rPr>
              <w:t>2018</w:t>
            </w:r>
            <w:r w:rsidRPr="00447F6C">
              <w:rPr>
                <w:b/>
              </w:rPr>
              <w:t>:</w:t>
            </w:r>
            <w:r w:rsidRPr="00447F6C">
              <w:t xml:space="preserve">   </w:t>
            </w:r>
            <w:r>
              <w:t xml:space="preserve">  </w:t>
            </w:r>
            <w:r w:rsidRPr="00447F6C">
              <w:t>Paneurópska Vysoká Škola, Bratislava</w:t>
            </w:r>
          </w:p>
          <w:p w14:paraId="3EFC2F45" w14:textId="77777777" w:rsidR="005A710D" w:rsidRPr="00073CFE" w:rsidRDefault="006E0FE3" w:rsidP="006E0FE3">
            <w:pPr>
              <w:ind w:left="1172" w:hanging="1172"/>
              <w:rPr>
                <w:color w:val="000000" w:themeColor="text1"/>
              </w:rPr>
            </w:pPr>
            <w:r w:rsidRPr="00ED7FC2">
              <w:rPr>
                <w:b/>
              </w:rPr>
              <w:t>2018-dosud</w:t>
            </w:r>
            <w:r>
              <w:t xml:space="preserve">:   </w:t>
            </w:r>
            <w:r w:rsidRPr="00447F6C">
              <w:t>Vysoká škola obchodní v Praze, o.p.s.</w:t>
            </w:r>
          </w:p>
        </w:tc>
      </w:tr>
      <w:tr w:rsidR="0035386B" w:rsidRPr="00073CFE" w14:paraId="72F5CC7E" w14:textId="77777777" w:rsidTr="00447F6C">
        <w:trPr>
          <w:trHeight w:val="250"/>
        </w:trPr>
        <w:tc>
          <w:tcPr>
            <w:tcW w:w="9859" w:type="dxa"/>
            <w:gridSpan w:val="11"/>
            <w:shd w:val="clear" w:color="auto" w:fill="F7CAAC"/>
          </w:tcPr>
          <w:p w14:paraId="17CEC8B0"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2F669A27" w14:textId="77777777" w:rsidTr="00447F6C">
        <w:trPr>
          <w:trHeight w:val="270"/>
        </w:trPr>
        <w:tc>
          <w:tcPr>
            <w:tcW w:w="9859" w:type="dxa"/>
            <w:gridSpan w:val="11"/>
          </w:tcPr>
          <w:p w14:paraId="5AB305B1" w14:textId="77777777" w:rsidR="0035386B" w:rsidRPr="00073CFE" w:rsidRDefault="0035386B" w:rsidP="0035386B">
            <w:pPr>
              <w:jc w:val="both"/>
              <w:rPr>
                <w:color w:val="000000" w:themeColor="text1"/>
              </w:rPr>
            </w:pPr>
            <w:r w:rsidRPr="00073CFE">
              <w:rPr>
                <w:color w:val="000000" w:themeColor="text1"/>
              </w:rPr>
              <w:t>Počet vedených bakalářských prací – 100</w:t>
            </w:r>
          </w:p>
          <w:p w14:paraId="20EE4453" w14:textId="77777777" w:rsidR="0035386B" w:rsidRPr="00073CFE" w:rsidRDefault="0035386B" w:rsidP="0035386B">
            <w:pPr>
              <w:jc w:val="both"/>
              <w:rPr>
                <w:color w:val="000000" w:themeColor="text1"/>
              </w:rPr>
            </w:pPr>
            <w:r w:rsidRPr="00073CFE">
              <w:rPr>
                <w:color w:val="000000" w:themeColor="text1"/>
              </w:rPr>
              <w:t>Počet vedených diplomových prací – 121</w:t>
            </w:r>
          </w:p>
          <w:p w14:paraId="6FBFE2A4" w14:textId="77777777" w:rsidR="0035386B" w:rsidRPr="00073CFE" w:rsidRDefault="0035386B" w:rsidP="0035386B">
            <w:pPr>
              <w:jc w:val="both"/>
              <w:rPr>
                <w:color w:val="000000" w:themeColor="text1"/>
              </w:rPr>
            </w:pPr>
            <w:r w:rsidRPr="00073CFE">
              <w:rPr>
                <w:color w:val="000000" w:themeColor="text1"/>
              </w:rPr>
              <w:t>Počet vedených disertačních prací – 3</w:t>
            </w:r>
          </w:p>
        </w:tc>
      </w:tr>
      <w:tr w:rsidR="0035386B" w:rsidRPr="00073CFE" w14:paraId="7AF2150A" w14:textId="77777777" w:rsidTr="00447F6C">
        <w:trPr>
          <w:cantSplit/>
        </w:trPr>
        <w:tc>
          <w:tcPr>
            <w:tcW w:w="3347" w:type="dxa"/>
            <w:gridSpan w:val="2"/>
            <w:tcBorders>
              <w:top w:val="single" w:sz="12" w:space="0" w:color="auto"/>
            </w:tcBorders>
            <w:shd w:val="clear" w:color="auto" w:fill="F7CAAC"/>
          </w:tcPr>
          <w:p w14:paraId="0E34854A"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0FEA276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24F73546"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3AC38C81"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03FCCE26" w14:textId="77777777" w:rsidTr="00447F6C">
        <w:trPr>
          <w:cantSplit/>
        </w:trPr>
        <w:tc>
          <w:tcPr>
            <w:tcW w:w="3347" w:type="dxa"/>
            <w:gridSpan w:val="2"/>
          </w:tcPr>
          <w:p w14:paraId="341E1B37" w14:textId="77777777" w:rsidR="0035386B" w:rsidRPr="00073CFE" w:rsidRDefault="0035386B" w:rsidP="0035386B">
            <w:pPr>
              <w:jc w:val="both"/>
              <w:rPr>
                <w:color w:val="000000" w:themeColor="text1"/>
              </w:rPr>
            </w:pPr>
            <w:r w:rsidRPr="00073CFE">
              <w:rPr>
                <w:color w:val="000000" w:themeColor="text1"/>
              </w:rPr>
              <w:t>Management a ekonomika podniku</w:t>
            </w:r>
          </w:p>
        </w:tc>
        <w:tc>
          <w:tcPr>
            <w:tcW w:w="2245" w:type="dxa"/>
            <w:gridSpan w:val="2"/>
          </w:tcPr>
          <w:p w14:paraId="0206ED1E" w14:textId="77777777" w:rsidR="0035386B" w:rsidRPr="00073CFE" w:rsidRDefault="0035386B" w:rsidP="0035386B">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5EC34D19"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tcBorders>
              <w:left w:val="single" w:sz="12" w:space="0" w:color="auto"/>
            </w:tcBorders>
            <w:shd w:val="clear" w:color="auto" w:fill="F7CAAC"/>
          </w:tcPr>
          <w:p w14:paraId="05719094"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70C435BC"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324E6170"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12FA3611" w14:textId="77777777" w:rsidTr="00447F6C">
        <w:trPr>
          <w:cantSplit/>
          <w:trHeight w:val="70"/>
        </w:trPr>
        <w:tc>
          <w:tcPr>
            <w:tcW w:w="3347" w:type="dxa"/>
            <w:gridSpan w:val="2"/>
            <w:shd w:val="clear" w:color="auto" w:fill="F7CAAC"/>
          </w:tcPr>
          <w:p w14:paraId="147D2DB9"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214FC23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0BDB6233"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7A52EF4D" w14:textId="77777777" w:rsidR="0035386B" w:rsidRPr="00073CFE" w:rsidRDefault="0035386B" w:rsidP="0035386B">
            <w:pPr>
              <w:jc w:val="both"/>
              <w:rPr>
                <w:b/>
                <w:color w:val="000000" w:themeColor="text1"/>
              </w:rPr>
            </w:pPr>
            <w:r w:rsidRPr="00073CFE">
              <w:rPr>
                <w:b/>
                <w:color w:val="000000" w:themeColor="text1"/>
              </w:rPr>
              <w:t>59</w:t>
            </w:r>
          </w:p>
        </w:tc>
        <w:tc>
          <w:tcPr>
            <w:tcW w:w="693" w:type="dxa"/>
            <w:vMerge w:val="restart"/>
          </w:tcPr>
          <w:p w14:paraId="5AB366B1" w14:textId="77777777" w:rsidR="0035386B" w:rsidRPr="00073CFE" w:rsidRDefault="0035386B" w:rsidP="0035386B">
            <w:pPr>
              <w:jc w:val="both"/>
              <w:rPr>
                <w:b/>
                <w:color w:val="000000" w:themeColor="text1"/>
              </w:rPr>
            </w:pPr>
            <w:r w:rsidRPr="00073CFE">
              <w:rPr>
                <w:b/>
                <w:color w:val="000000" w:themeColor="text1"/>
              </w:rPr>
              <w:t>57</w:t>
            </w:r>
          </w:p>
        </w:tc>
        <w:tc>
          <w:tcPr>
            <w:tcW w:w="694" w:type="dxa"/>
            <w:vMerge w:val="restart"/>
          </w:tcPr>
          <w:p w14:paraId="2F7768BF" w14:textId="77777777" w:rsidR="0035386B" w:rsidRPr="00073CFE" w:rsidRDefault="0035386B" w:rsidP="0035386B">
            <w:pPr>
              <w:jc w:val="both"/>
              <w:rPr>
                <w:b/>
                <w:color w:val="000000" w:themeColor="text1"/>
              </w:rPr>
            </w:pPr>
            <w:r w:rsidRPr="00073CFE">
              <w:rPr>
                <w:b/>
                <w:color w:val="000000" w:themeColor="text1"/>
              </w:rPr>
              <w:t>120</w:t>
            </w:r>
          </w:p>
        </w:tc>
      </w:tr>
      <w:tr w:rsidR="0035386B" w:rsidRPr="00073CFE" w14:paraId="5978C79F" w14:textId="77777777" w:rsidTr="00447F6C">
        <w:trPr>
          <w:trHeight w:val="205"/>
        </w:trPr>
        <w:tc>
          <w:tcPr>
            <w:tcW w:w="3347" w:type="dxa"/>
            <w:gridSpan w:val="2"/>
          </w:tcPr>
          <w:p w14:paraId="23F8D304" w14:textId="77777777" w:rsidR="0035386B" w:rsidRPr="00073CFE" w:rsidRDefault="0035386B" w:rsidP="0035386B">
            <w:pPr>
              <w:jc w:val="both"/>
              <w:rPr>
                <w:color w:val="000000" w:themeColor="text1"/>
              </w:rPr>
            </w:pPr>
            <w:r w:rsidRPr="00073CFE">
              <w:rPr>
                <w:color w:val="000000" w:themeColor="text1"/>
              </w:rPr>
              <w:t>Management a ekonomika podniku</w:t>
            </w:r>
          </w:p>
        </w:tc>
        <w:tc>
          <w:tcPr>
            <w:tcW w:w="2245" w:type="dxa"/>
            <w:gridSpan w:val="2"/>
          </w:tcPr>
          <w:p w14:paraId="1BC3F3B5" w14:textId="77777777" w:rsidR="0035386B" w:rsidRPr="00073CFE" w:rsidRDefault="0035386B" w:rsidP="0035386B">
            <w:pPr>
              <w:jc w:val="both"/>
              <w:rPr>
                <w:color w:val="000000" w:themeColor="text1"/>
              </w:rPr>
            </w:pPr>
            <w:r w:rsidRPr="00073CFE">
              <w:rPr>
                <w:color w:val="000000" w:themeColor="text1"/>
              </w:rPr>
              <w:t>2019</w:t>
            </w:r>
          </w:p>
        </w:tc>
        <w:tc>
          <w:tcPr>
            <w:tcW w:w="2248" w:type="dxa"/>
            <w:gridSpan w:val="4"/>
            <w:tcBorders>
              <w:right w:val="single" w:sz="12" w:space="0" w:color="auto"/>
            </w:tcBorders>
          </w:tcPr>
          <w:p w14:paraId="47692385"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vMerge/>
            <w:tcBorders>
              <w:left w:val="single" w:sz="12" w:space="0" w:color="auto"/>
            </w:tcBorders>
            <w:vAlign w:val="center"/>
          </w:tcPr>
          <w:p w14:paraId="27848B12" w14:textId="77777777" w:rsidR="0035386B" w:rsidRPr="00073CFE" w:rsidRDefault="0035386B" w:rsidP="0035386B">
            <w:pPr>
              <w:rPr>
                <w:b/>
                <w:color w:val="000000" w:themeColor="text1"/>
              </w:rPr>
            </w:pPr>
          </w:p>
        </w:tc>
        <w:tc>
          <w:tcPr>
            <w:tcW w:w="693" w:type="dxa"/>
            <w:vMerge/>
            <w:vAlign w:val="center"/>
          </w:tcPr>
          <w:p w14:paraId="22D7FEA4" w14:textId="77777777" w:rsidR="0035386B" w:rsidRPr="00073CFE" w:rsidRDefault="0035386B" w:rsidP="0035386B">
            <w:pPr>
              <w:rPr>
                <w:b/>
                <w:color w:val="000000" w:themeColor="text1"/>
              </w:rPr>
            </w:pPr>
          </w:p>
        </w:tc>
        <w:tc>
          <w:tcPr>
            <w:tcW w:w="694" w:type="dxa"/>
            <w:vMerge/>
            <w:vAlign w:val="center"/>
          </w:tcPr>
          <w:p w14:paraId="5350AFE5" w14:textId="77777777" w:rsidR="0035386B" w:rsidRPr="00073CFE" w:rsidRDefault="0035386B" w:rsidP="0035386B">
            <w:pPr>
              <w:rPr>
                <w:b/>
                <w:color w:val="000000" w:themeColor="text1"/>
              </w:rPr>
            </w:pPr>
          </w:p>
        </w:tc>
      </w:tr>
      <w:tr w:rsidR="0035386B" w:rsidRPr="00073CFE" w14:paraId="4D1A9B29" w14:textId="77777777" w:rsidTr="00447F6C">
        <w:tc>
          <w:tcPr>
            <w:tcW w:w="9859" w:type="dxa"/>
            <w:gridSpan w:val="11"/>
            <w:shd w:val="clear" w:color="auto" w:fill="F7CAAC"/>
          </w:tcPr>
          <w:p w14:paraId="098EFA07"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295FA7AC" w14:textId="77777777" w:rsidTr="00447F6C">
        <w:trPr>
          <w:trHeight w:val="141"/>
        </w:trPr>
        <w:tc>
          <w:tcPr>
            <w:tcW w:w="9859" w:type="dxa"/>
            <w:gridSpan w:val="11"/>
          </w:tcPr>
          <w:p w14:paraId="10BF4BB7" w14:textId="77777777" w:rsidR="006E0FE3" w:rsidRDefault="006E0FE3" w:rsidP="006E0FE3">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hyperlink r:id="rId47" w:history="1">
              <w:r w:rsidRPr="008E1A5F">
                <w:rPr>
                  <w:rStyle w:val="Hypertextovodkaz"/>
                </w:rPr>
                <w:t>https://doi.org/10.1007/s11294-018-9679-7</w:t>
              </w:r>
            </w:hyperlink>
            <w:r>
              <w:t>.</w:t>
            </w:r>
          </w:p>
          <w:p w14:paraId="15C85A77" w14:textId="77777777" w:rsidR="006E0FE3" w:rsidRDefault="006E0FE3" w:rsidP="006E0FE3">
            <w:pPr>
              <w:jc w:val="both"/>
            </w:pPr>
            <w:r>
              <w:t xml:space="preserve">DOKULIL, Jiří, DVORSKÝ, Ján, POPESKO, Boris. Budgeting and Czech Companies: Connected Concepts or Two Different Worlds?. </w:t>
            </w:r>
            <w:r>
              <w:rPr>
                <w:i/>
                <w:iCs/>
              </w:rPr>
              <w:t>Scientific Papers of the University of Pardubice. Series D. Faculty of Economics and Administration</w:t>
            </w:r>
            <w:r>
              <w:t>, 2018, roč. 26, č. 44, s. 65-76. ISSN 1211-555X. (15%)</w:t>
            </w:r>
          </w:p>
          <w:p w14:paraId="4243366F" w14:textId="77777777" w:rsidR="006E0FE3" w:rsidRPr="00447F6C" w:rsidRDefault="006E0FE3" w:rsidP="006E0FE3">
            <w:pPr>
              <w:jc w:val="both"/>
            </w:pPr>
            <w:r w:rsidRPr="00447F6C">
              <w:t xml:space="preserve">POPESKO, B., NOVÁK, P., DVORSKÝ, J., PAPADAKI, Š. The Maturity of a Budgeting System and its Influence on Corporate Performance. </w:t>
            </w:r>
            <w:r w:rsidRPr="00447F6C">
              <w:rPr>
                <w:i/>
              </w:rPr>
              <w:t>Acta Polytechnica Hungarica</w:t>
            </w:r>
            <w:r>
              <w:rPr>
                <w:i/>
              </w:rPr>
              <w:t>.</w:t>
            </w:r>
            <w:r w:rsidRPr="00447F6C">
              <w:t xml:space="preserve"> Volume 14, Issue 7, 2017. ISSN 1785-8860. </w:t>
            </w:r>
            <w:r w:rsidRPr="00447F6C">
              <w:rPr>
                <w:shd w:val="clear" w:color="auto" w:fill="FFFFFF"/>
              </w:rPr>
              <w:t>DOI: 10.12700/APH.14.7.2017.7.6</w:t>
            </w:r>
            <w:r>
              <w:t>. (35%)</w:t>
            </w:r>
          </w:p>
          <w:p w14:paraId="278C2ACD" w14:textId="77777777" w:rsidR="006E0FE3" w:rsidRPr="00447F6C" w:rsidRDefault="006E0FE3" w:rsidP="006E0FE3">
            <w:r w:rsidRPr="00447F6C">
              <w:t xml:space="preserve">POPESKO, B., NOVÁK, P., PAPADKI, S., HRABEC, D. Are the Traditional Budgets Still Prevalent: The Survey of the Czech Firms Budgeting Practices. </w:t>
            </w:r>
            <w:r w:rsidRPr="00447F6C">
              <w:rPr>
                <w:i/>
              </w:rPr>
              <w:t>Transformations in Business &amp; Economics</w:t>
            </w:r>
            <w:r>
              <w:t>.</w:t>
            </w:r>
            <w:r w:rsidRPr="00447F6C">
              <w:t xml:space="preserve"> Vol. 14, No. 3C (36C), 2015. ISSN 1648-4460. </w:t>
            </w:r>
            <w:hyperlink r:id="rId48" w:history="1">
              <w:r w:rsidRPr="00447F6C">
                <w:rPr>
                  <w:color w:val="0000FF"/>
                  <w:u w:val="single"/>
                </w:rPr>
                <w:t>http://web.a.ebscohost.com/ehost/pdfviewer/pdfviewer?sid=cce91298-899a-466e-9436-ee31030d9923%40sessionmgr4004&amp;vid=0&amp;hid=4112</w:t>
              </w:r>
            </w:hyperlink>
            <w:r w:rsidRPr="00447F6C">
              <w:t xml:space="preserve"> (40%).</w:t>
            </w:r>
          </w:p>
          <w:p w14:paraId="4752B238" w14:textId="77777777" w:rsidR="006E0FE3" w:rsidRPr="00447F6C" w:rsidRDefault="006E0FE3" w:rsidP="006E0FE3">
            <w:pPr>
              <w:jc w:val="both"/>
            </w:pPr>
            <w:r w:rsidRPr="00447F6C">
              <w:t xml:space="preserve">POPESKO, B., PAPADAKI, Š., NOVÁK, P. Cost and Reimbursement Analysis of Selected Hospital Diagnoses via Activity-Based Costing. </w:t>
            </w:r>
            <w:r w:rsidRPr="00447F6C">
              <w:rPr>
                <w:i/>
              </w:rPr>
              <w:t>E+M Ekonomie a management.</w:t>
            </w:r>
            <w:r w:rsidRPr="00447F6C">
              <w:t xml:space="preserve"> Volume 18 Issue 3, 2015. ISSN 1212-3609. </w:t>
            </w:r>
            <w:hyperlink r:id="rId49" w:history="1">
              <w:r w:rsidRPr="00447F6C">
                <w:rPr>
                  <w:color w:val="0000FF"/>
                  <w:u w:val="single"/>
                </w:rPr>
                <w:t>https://doi.org/10.15240/tul/001/2015-3-005</w:t>
              </w:r>
            </w:hyperlink>
            <w:r w:rsidRPr="00447F6C">
              <w:t xml:space="preserve"> (40%).</w:t>
            </w:r>
          </w:p>
          <w:p w14:paraId="4A8BED94" w14:textId="77777777" w:rsidR="0035386B" w:rsidRPr="00073CFE" w:rsidRDefault="0035386B" w:rsidP="0035386B">
            <w:pPr>
              <w:jc w:val="both"/>
              <w:rPr>
                <w:color w:val="000000" w:themeColor="text1"/>
              </w:rPr>
            </w:pPr>
            <w:r w:rsidRPr="00073CFE">
              <w:rPr>
                <w:i/>
                <w:color w:val="000000" w:themeColor="text1"/>
              </w:rPr>
              <w:t>Přehled projektové činnosti:</w:t>
            </w:r>
          </w:p>
          <w:p w14:paraId="75261B6F" w14:textId="77777777" w:rsidR="0035386B" w:rsidRPr="00073CFE" w:rsidRDefault="0035386B" w:rsidP="0035386B">
            <w:pPr>
              <w:jc w:val="both"/>
              <w:rPr>
                <w:color w:val="000000" w:themeColor="text1"/>
              </w:rPr>
            </w:pPr>
            <w:r w:rsidRPr="00073CFE">
              <w:rPr>
                <w:color w:val="000000" w:themeColor="text1"/>
              </w:rPr>
              <w:t>Ministerstvo zdravotnictví ČR NT 12235 Aplikace moderních kalkulačních metod pro účely optimalizace nákladů ve zdravotnictví 2011-2013 (hlavní řešitel).</w:t>
            </w:r>
          </w:p>
          <w:p w14:paraId="51F754E7" w14:textId="77777777" w:rsidR="0035386B" w:rsidRPr="00073CFE" w:rsidRDefault="0035386B" w:rsidP="0035386B">
            <w:pPr>
              <w:jc w:val="both"/>
              <w:rPr>
                <w:color w:val="000000" w:themeColor="text1"/>
              </w:rPr>
            </w:pPr>
            <w:r w:rsidRPr="00073CFE">
              <w:rPr>
                <w:color w:val="000000" w:themeColor="text1"/>
              </w:rPr>
              <w:t>GAČR 17-13518S Determinanty struktury systémů rozpočetnictví a měření výkonnosti a jejich vliv na chování a výkonnost organizace 2017-2019 (hlavní řešitel).</w:t>
            </w:r>
          </w:p>
          <w:p w14:paraId="18810B32" w14:textId="77777777" w:rsidR="0035386B" w:rsidRPr="00073CFE" w:rsidRDefault="0035386B" w:rsidP="0035386B">
            <w:pPr>
              <w:jc w:val="both"/>
              <w:rPr>
                <w:color w:val="000000" w:themeColor="text1"/>
              </w:rPr>
            </w:pPr>
            <w:r w:rsidRPr="00073CFE">
              <w:rPr>
                <w:color w:val="000000" w:themeColor="text1"/>
              </w:rPr>
              <w:t>GA ČR 402/07P296 Metodika tvorby procesních systémů řízení nákladů a jejich vliv na výkonnosti průmyslových firem 2007-2009 (hlavní řešitel).</w:t>
            </w:r>
          </w:p>
          <w:p w14:paraId="29973882" w14:textId="77777777" w:rsidR="0035386B" w:rsidRPr="00073CFE" w:rsidRDefault="0035386B" w:rsidP="0035386B">
            <w:pPr>
              <w:jc w:val="both"/>
              <w:rPr>
                <w:color w:val="000000" w:themeColor="text1"/>
              </w:rPr>
            </w:pPr>
            <w:r w:rsidRPr="00073CFE">
              <w:rPr>
                <w:color w:val="000000" w:themeColor="text1"/>
              </w:rPr>
              <w:t xml:space="preserve">ERASMUS+ KA2 2016-1-CZ01-KA203-023873 Pilot project: Entrepeneurship education for University students 2016-2018 (člen řešitelského týmu). </w:t>
            </w:r>
          </w:p>
        </w:tc>
      </w:tr>
      <w:tr w:rsidR="0035386B" w:rsidRPr="00073CFE" w14:paraId="659A3417" w14:textId="77777777" w:rsidTr="00447F6C">
        <w:trPr>
          <w:trHeight w:val="218"/>
        </w:trPr>
        <w:tc>
          <w:tcPr>
            <w:tcW w:w="9859" w:type="dxa"/>
            <w:gridSpan w:val="11"/>
            <w:shd w:val="clear" w:color="auto" w:fill="F7CAAC"/>
          </w:tcPr>
          <w:p w14:paraId="55B04028"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4B75DE02" w14:textId="77777777" w:rsidTr="00447F6C">
        <w:trPr>
          <w:trHeight w:val="70"/>
        </w:trPr>
        <w:tc>
          <w:tcPr>
            <w:tcW w:w="9859" w:type="dxa"/>
            <w:gridSpan w:val="11"/>
          </w:tcPr>
          <w:p w14:paraId="67CD5655" w14:textId="77777777" w:rsidR="0035386B" w:rsidRPr="00073CFE" w:rsidRDefault="0035386B" w:rsidP="0035386B">
            <w:pPr>
              <w:rPr>
                <w:b/>
                <w:color w:val="000000" w:themeColor="text1"/>
              </w:rPr>
            </w:pPr>
          </w:p>
        </w:tc>
      </w:tr>
      <w:tr w:rsidR="0035386B" w:rsidRPr="00073CFE" w14:paraId="20416BC0" w14:textId="77777777" w:rsidTr="00447F6C">
        <w:trPr>
          <w:cantSplit/>
          <w:trHeight w:val="70"/>
        </w:trPr>
        <w:tc>
          <w:tcPr>
            <w:tcW w:w="2518" w:type="dxa"/>
            <w:shd w:val="clear" w:color="auto" w:fill="F7CAAC"/>
          </w:tcPr>
          <w:p w14:paraId="03D2D87C"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4AC7B3C9" w14:textId="77777777" w:rsidR="0035386B" w:rsidRPr="00073CFE" w:rsidRDefault="0035386B" w:rsidP="0035386B">
            <w:pPr>
              <w:jc w:val="both"/>
              <w:rPr>
                <w:color w:val="000000" w:themeColor="text1"/>
              </w:rPr>
            </w:pPr>
          </w:p>
        </w:tc>
        <w:tc>
          <w:tcPr>
            <w:tcW w:w="786" w:type="dxa"/>
            <w:gridSpan w:val="2"/>
            <w:shd w:val="clear" w:color="auto" w:fill="F7CAAC"/>
          </w:tcPr>
          <w:p w14:paraId="6A48FC56"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D0552AD" w14:textId="77777777" w:rsidR="0035386B" w:rsidRPr="00073CFE" w:rsidRDefault="0035386B" w:rsidP="0035386B">
            <w:pPr>
              <w:jc w:val="both"/>
              <w:rPr>
                <w:color w:val="000000" w:themeColor="text1"/>
              </w:rPr>
            </w:pPr>
          </w:p>
        </w:tc>
      </w:tr>
    </w:tbl>
    <w:p w14:paraId="08CF615F" w14:textId="77777777" w:rsidR="00447F6C" w:rsidRPr="00073CFE" w:rsidRDefault="00447F6C">
      <w:pPr>
        <w:spacing w:after="160" w:line="259" w:lineRule="auto"/>
        <w:rPr>
          <w:color w:val="000000" w:themeColor="text1"/>
        </w:rPr>
      </w:pPr>
      <w:r w:rsidRPr="00073CFE">
        <w:rPr>
          <w:color w:val="000000" w:themeColor="text1"/>
        </w:rPr>
        <w:br w:type="page"/>
      </w:r>
    </w:p>
    <w:tbl>
      <w:tblPr>
        <w:tblW w:w="1009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2443"/>
        <w:gridCol w:w="75"/>
        <w:gridCol w:w="754"/>
        <w:gridCol w:w="75"/>
        <w:gridCol w:w="1646"/>
        <w:gridCol w:w="75"/>
        <w:gridCol w:w="449"/>
        <w:gridCol w:w="75"/>
        <w:gridCol w:w="393"/>
        <w:gridCol w:w="235"/>
        <w:gridCol w:w="617"/>
        <w:gridCol w:w="142"/>
        <w:gridCol w:w="240"/>
        <w:gridCol w:w="394"/>
        <w:gridCol w:w="315"/>
        <w:gridCol w:w="77"/>
        <w:gridCol w:w="33"/>
        <w:gridCol w:w="284"/>
        <w:gridCol w:w="216"/>
        <w:gridCol w:w="99"/>
        <w:gridCol w:w="393"/>
        <w:gridCol w:w="300"/>
        <w:gridCol w:w="454"/>
        <w:gridCol w:w="240"/>
      </w:tblGrid>
      <w:tr w:rsidR="00073CFE" w:rsidRPr="00073CFE" w14:paraId="57981B13" w14:textId="77777777" w:rsidTr="00073CFE">
        <w:trPr>
          <w:gridBefore w:val="1"/>
          <w:wBefore w:w="75" w:type="dxa"/>
        </w:trPr>
        <w:tc>
          <w:tcPr>
            <w:tcW w:w="10024" w:type="dxa"/>
            <w:gridSpan w:val="24"/>
            <w:tcBorders>
              <w:top w:val="single" w:sz="4" w:space="0" w:color="auto"/>
              <w:left w:val="single" w:sz="4" w:space="0" w:color="auto"/>
              <w:bottom w:val="double" w:sz="4" w:space="0" w:color="auto"/>
              <w:right w:val="single" w:sz="4" w:space="0" w:color="auto"/>
            </w:tcBorders>
            <w:shd w:val="clear" w:color="auto" w:fill="BDD6EE"/>
          </w:tcPr>
          <w:p w14:paraId="16D72AF8" w14:textId="77777777" w:rsidR="00073CFE" w:rsidRPr="00073CFE" w:rsidRDefault="00073CFE" w:rsidP="00A73918">
            <w:pPr>
              <w:jc w:val="both"/>
              <w:rPr>
                <w:b/>
                <w:color w:val="000000" w:themeColor="text1"/>
                <w:sz w:val="28"/>
              </w:rPr>
            </w:pPr>
            <w:r w:rsidRPr="00073CFE">
              <w:rPr>
                <w:b/>
                <w:color w:val="000000" w:themeColor="text1"/>
                <w:sz w:val="28"/>
              </w:rPr>
              <w:t>C-I – Personální zabezpečení</w:t>
            </w:r>
          </w:p>
        </w:tc>
      </w:tr>
      <w:tr w:rsidR="00073CFE" w:rsidRPr="00073CFE" w14:paraId="7C431D49" w14:textId="77777777" w:rsidTr="00073CFE">
        <w:trPr>
          <w:gridAfter w:val="1"/>
          <w:wAfter w:w="240" w:type="dxa"/>
        </w:trPr>
        <w:tc>
          <w:tcPr>
            <w:tcW w:w="2518" w:type="dxa"/>
            <w:gridSpan w:val="2"/>
            <w:tcBorders>
              <w:top w:val="double" w:sz="4" w:space="0" w:color="auto"/>
            </w:tcBorders>
            <w:shd w:val="clear" w:color="auto" w:fill="F7CAAC"/>
          </w:tcPr>
          <w:p w14:paraId="01537D79" w14:textId="77777777" w:rsidR="00073CFE" w:rsidRPr="00073CFE" w:rsidRDefault="00073CFE" w:rsidP="00A73918">
            <w:pPr>
              <w:jc w:val="both"/>
              <w:rPr>
                <w:b/>
                <w:color w:val="000000" w:themeColor="text1"/>
              </w:rPr>
            </w:pPr>
            <w:r w:rsidRPr="00073CFE">
              <w:rPr>
                <w:b/>
                <w:color w:val="000000" w:themeColor="text1"/>
              </w:rPr>
              <w:t>Vysoká škola</w:t>
            </w:r>
          </w:p>
        </w:tc>
        <w:tc>
          <w:tcPr>
            <w:tcW w:w="7341" w:type="dxa"/>
            <w:gridSpan w:val="22"/>
          </w:tcPr>
          <w:p w14:paraId="7B014F10" w14:textId="77777777" w:rsidR="00073CFE" w:rsidRPr="00073CFE" w:rsidRDefault="00073CFE" w:rsidP="00A73918">
            <w:pPr>
              <w:jc w:val="both"/>
              <w:rPr>
                <w:color w:val="000000" w:themeColor="text1"/>
              </w:rPr>
            </w:pPr>
            <w:r w:rsidRPr="00073CFE">
              <w:rPr>
                <w:color w:val="000000" w:themeColor="text1"/>
              </w:rPr>
              <w:t>Univerzita Tomáše Bati ve Zlíně</w:t>
            </w:r>
          </w:p>
        </w:tc>
      </w:tr>
      <w:tr w:rsidR="00073CFE" w:rsidRPr="00073CFE" w14:paraId="0FB04746" w14:textId="77777777" w:rsidTr="00073CFE">
        <w:trPr>
          <w:gridAfter w:val="1"/>
          <w:wAfter w:w="240" w:type="dxa"/>
        </w:trPr>
        <w:tc>
          <w:tcPr>
            <w:tcW w:w="2518" w:type="dxa"/>
            <w:gridSpan w:val="2"/>
            <w:shd w:val="clear" w:color="auto" w:fill="F7CAAC"/>
          </w:tcPr>
          <w:p w14:paraId="35C7644B" w14:textId="77777777" w:rsidR="00073CFE" w:rsidRPr="00073CFE" w:rsidRDefault="00073CFE" w:rsidP="00A73918">
            <w:pPr>
              <w:jc w:val="both"/>
              <w:rPr>
                <w:b/>
                <w:color w:val="000000" w:themeColor="text1"/>
              </w:rPr>
            </w:pPr>
            <w:r w:rsidRPr="00073CFE">
              <w:rPr>
                <w:b/>
                <w:color w:val="000000" w:themeColor="text1"/>
              </w:rPr>
              <w:t>Součást vysoké školy</w:t>
            </w:r>
          </w:p>
        </w:tc>
        <w:tc>
          <w:tcPr>
            <w:tcW w:w="7341" w:type="dxa"/>
            <w:gridSpan w:val="22"/>
          </w:tcPr>
          <w:p w14:paraId="3D5F64F1" w14:textId="77777777" w:rsidR="00073CFE" w:rsidRPr="00073CFE" w:rsidRDefault="00073CFE" w:rsidP="00A73918">
            <w:pPr>
              <w:jc w:val="both"/>
              <w:rPr>
                <w:color w:val="000000" w:themeColor="text1"/>
              </w:rPr>
            </w:pPr>
            <w:r w:rsidRPr="00073CFE">
              <w:rPr>
                <w:color w:val="000000" w:themeColor="text1"/>
              </w:rPr>
              <w:t>Fakulta managementu a ekonomiky</w:t>
            </w:r>
          </w:p>
        </w:tc>
      </w:tr>
      <w:tr w:rsidR="00073CFE" w:rsidRPr="00073CFE" w14:paraId="7D8B998C" w14:textId="77777777" w:rsidTr="00073CFE">
        <w:trPr>
          <w:gridAfter w:val="1"/>
          <w:wAfter w:w="240" w:type="dxa"/>
        </w:trPr>
        <w:tc>
          <w:tcPr>
            <w:tcW w:w="2518" w:type="dxa"/>
            <w:gridSpan w:val="2"/>
            <w:shd w:val="clear" w:color="auto" w:fill="F7CAAC"/>
          </w:tcPr>
          <w:p w14:paraId="78AAF41C" w14:textId="77777777" w:rsidR="00073CFE" w:rsidRPr="00073CFE" w:rsidRDefault="00073CFE" w:rsidP="00A73918">
            <w:pPr>
              <w:jc w:val="both"/>
              <w:rPr>
                <w:b/>
                <w:color w:val="000000" w:themeColor="text1"/>
              </w:rPr>
            </w:pPr>
            <w:r w:rsidRPr="00073CFE">
              <w:rPr>
                <w:b/>
                <w:color w:val="000000" w:themeColor="text1"/>
              </w:rPr>
              <w:t>Název studijního programu</w:t>
            </w:r>
          </w:p>
        </w:tc>
        <w:tc>
          <w:tcPr>
            <w:tcW w:w="7341" w:type="dxa"/>
            <w:gridSpan w:val="22"/>
          </w:tcPr>
          <w:p w14:paraId="5163D267" w14:textId="77777777" w:rsidR="00073CFE" w:rsidRPr="00073CFE" w:rsidRDefault="00073CFE" w:rsidP="00A73918">
            <w:pPr>
              <w:jc w:val="both"/>
              <w:rPr>
                <w:color w:val="000000" w:themeColor="text1"/>
              </w:rPr>
            </w:pPr>
            <w:r w:rsidRPr="00073CFE">
              <w:rPr>
                <w:color w:val="000000" w:themeColor="text1"/>
              </w:rPr>
              <w:t>Finance</w:t>
            </w:r>
          </w:p>
        </w:tc>
      </w:tr>
      <w:tr w:rsidR="00073CFE" w:rsidRPr="00073CFE" w14:paraId="2700BF8C" w14:textId="77777777" w:rsidTr="00073CFE">
        <w:trPr>
          <w:gridAfter w:val="1"/>
          <w:wAfter w:w="240" w:type="dxa"/>
        </w:trPr>
        <w:tc>
          <w:tcPr>
            <w:tcW w:w="2518" w:type="dxa"/>
            <w:gridSpan w:val="2"/>
            <w:shd w:val="clear" w:color="auto" w:fill="F7CAAC"/>
          </w:tcPr>
          <w:p w14:paraId="6F8E91C8" w14:textId="77777777" w:rsidR="00073CFE" w:rsidRPr="00073CFE" w:rsidRDefault="00073CFE" w:rsidP="00A73918">
            <w:pPr>
              <w:jc w:val="both"/>
              <w:rPr>
                <w:b/>
                <w:color w:val="000000" w:themeColor="text1"/>
              </w:rPr>
            </w:pPr>
            <w:r w:rsidRPr="00073CFE">
              <w:rPr>
                <w:b/>
                <w:color w:val="000000" w:themeColor="text1"/>
              </w:rPr>
              <w:t>Jméno a příjmení</w:t>
            </w:r>
          </w:p>
        </w:tc>
        <w:tc>
          <w:tcPr>
            <w:tcW w:w="4536" w:type="dxa"/>
            <w:gridSpan w:val="11"/>
          </w:tcPr>
          <w:p w14:paraId="4B7BA4A9" w14:textId="77777777" w:rsidR="00073CFE" w:rsidRPr="00073CFE" w:rsidRDefault="00073CFE" w:rsidP="00A73918">
            <w:pPr>
              <w:jc w:val="both"/>
              <w:rPr>
                <w:color w:val="000000" w:themeColor="text1"/>
              </w:rPr>
            </w:pPr>
            <w:r w:rsidRPr="00073CFE">
              <w:rPr>
                <w:color w:val="000000" w:themeColor="text1"/>
              </w:rPr>
              <w:t>Rastislav RAJNOHA</w:t>
            </w:r>
          </w:p>
        </w:tc>
        <w:tc>
          <w:tcPr>
            <w:tcW w:w="1059" w:type="dxa"/>
            <w:gridSpan w:val="5"/>
            <w:shd w:val="clear" w:color="auto" w:fill="F7CAAC"/>
          </w:tcPr>
          <w:p w14:paraId="6168BCBC" w14:textId="77777777" w:rsidR="00073CFE" w:rsidRPr="00073CFE" w:rsidRDefault="00073CFE" w:rsidP="00A73918">
            <w:pPr>
              <w:jc w:val="both"/>
              <w:rPr>
                <w:b/>
                <w:color w:val="000000" w:themeColor="text1"/>
              </w:rPr>
            </w:pPr>
            <w:r w:rsidRPr="00073CFE">
              <w:rPr>
                <w:b/>
                <w:color w:val="000000" w:themeColor="text1"/>
              </w:rPr>
              <w:t>Tituly</w:t>
            </w:r>
          </w:p>
        </w:tc>
        <w:tc>
          <w:tcPr>
            <w:tcW w:w="1746" w:type="dxa"/>
            <w:gridSpan w:val="6"/>
          </w:tcPr>
          <w:p w14:paraId="0A1D743B" w14:textId="77777777" w:rsidR="00073CFE" w:rsidRPr="00073CFE" w:rsidRDefault="00073CFE" w:rsidP="00A73918">
            <w:pPr>
              <w:jc w:val="both"/>
              <w:rPr>
                <w:color w:val="000000" w:themeColor="text1"/>
              </w:rPr>
            </w:pPr>
            <w:r w:rsidRPr="00073CFE">
              <w:rPr>
                <w:color w:val="000000" w:themeColor="text1"/>
              </w:rPr>
              <w:t>prof. Ing., PhD.</w:t>
            </w:r>
          </w:p>
        </w:tc>
      </w:tr>
      <w:tr w:rsidR="00073CFE" w:rsidRPr="00073CFE" w14:paraId="4DAC65FC" w14:textId="77777777" w:rsidTr="00073CFE">
        <w:trPr>
          <w:gridAfter w:val="1"/>
          <w:wAfter w:w="240" w:type="dxa"/>
        </w:trPr>
        <w:tc>
          <w:tcPr>
            <w:tcW w:w="2518" w:type="dxa"/>
            <w:gridSpan w:val="2"/>
            <w:shd w:val="clear" w:color="auto" w:fill="F7CAAC"/>
          </w:tcPr>
          <w:p w14:paraId="62C1159B" w14:textId="77777777" w:rsidR="00073CFE" w:rsidRPr="00073CFE" w:rsidRDefault="00073CFE" w:rsidP="00A73918">
            <w:pPr>
              <w:jc w:val="both"/>
              <w:rPr>
                <w:b/>
                <w:color w:val="000000" w:themeColor="text1"/>
              </w:rPr>
            </w:pPr>
            <w:r w:rsidRPr="00073CFE">
              <w:rPr>
                <w:b/>
                <w:color w:val="000000" w:themeColor="text1"/>
              </w:rPr>
              <w:t>Rok narození</w:t>
            </w:r>
          </w:p>
        </w:tc>
        <w:tc>
          <w:tcPr>
            <w:tcW w:w="829" w:type="dxa"/>
            <w:gridSpan w:val="2"/>
          </w:tcPr>
          <w:p w14:paraId="2466BA8B" w14:textId="77777777" w:rsidR="00073CFE" w:rsidRPr="00073CFE" w:rsidRDefault="00073CFE" w:rsidP="00A73918">
            <w:pPr>
              <w:jc w:val="both"/>
              <w:rPr>
                <w:color w:val="000000" w:themeColor="text1"/>
              </w:rPr>
            </w:pPr>
            <w:r w:rsidRPr="00073CFE">
              <w:rPr>
                <w:color w:val="000000" w:themeColor="text1"/>
              </w:rPr>
              <w:t>1971</w:t>
            </w:r>
          </w:p>
        </w:tc>
        <w:tc>
          <w:tcPr>
            <w:tcW w:w="1721" w:type="dxa"/>
            <w:gridSpan w:val="2"/>
            <w:shd w:val="clear" w:color="auto" w:fill="F7CAAC"/>
          </w:tcPr>
          <w:p w14:paraId="140F3B2B" w14:textId="77777777" w:rsidR="00073CFE" w:rsidRPr="00073CFE" w:rsidRDefault="00073CFE" w:rsidP="00A73918">
            <w:pPr>
              <w:jc w:val="both"/>
              <w:rPr>
                <w:b/>
                <w:color w:val="000000" w:themeColor="text1"/>
              </w:rPr>
            </w:pPr>
            <w:r w:rsidRPr="00073CFE">
              <w:rPr>
                <w:b/>
                <w:color w:val="000000" w:themeColor="text1"/>
              </w:rPr>
              <w:t>typ vztahu k VŠ</w:t>
            </w:r>
          </w:p>
        </w:tc>
        <w:tc>
          <w:tcPr>
            <w:tcW w:w="992" w:type="dxa"/>
            <w:gridSpan w:val="4"/>
          </w:tcPr>
          <w:p w14:paraId="275D9DD7" w14:textId="77777777" w:rsidR="00073CFE" w:rsidRPr="00073CFE" w:rsidRDefault="00073CFE" w:rsidP="00A73918">
            <w:pPr>
              <w:jc w:val="both"/>
              <w:rPr>
                <w:color w:val="000000" w:themeColor="text1"/>
              </w:rPr>
            </w:pPr>
            <w:r w:rsidRPr="00073CFE">
              <w:rPr>
                <w:color w:val="000000" w:themeColor="text1"/>
              </w:rPr>
              <w:t>pp</w:t>
            </w:r>
          </w:p>
        </w:tc>
        <w:tc>
          <w:tcPr>
            <w:tcW w:w="994" w:type="dxa"/>
            <w:gridSpan w:val="3"/>
            <w:shd w:val="clear" w:color="auto" w:fill="F7CAAC"/>
          </w:tcPr>
          <w:p w14:paraId="4D7D03F1" w14:textId="77777777" w:rsidR="00073CFE" w:rsidRPr="00073CFE" w:rsidRDefault="00073CFE" w:rsidP="00A73918">
            <w:pPr>
              <w:jc w:val="both"/>
              <w:rPr>
                <w:b/>
                <w:color w:val="000000" w:themeColor="text1"/>
              </w:rPr>
            </w:pPr>
            <w:r w:rsidRPr="00073CFE">
              <w:rPr>
                <w:b/>
                <w:color w:val="000000" w:themeColor="text1"/>
              </w:rPr>
              <w:t>rozsah</w:t>
            </w:r>
          </w:p>
        </w:tc>
        <w:tc>
          <w:tcPr>
            <w:tcW w:w="1059" w:type="dxa"/>
            <w:gridSpan w:val="5"/>
          </w:tcPr>
          <w:p w14:paraId="500D0F4A" w14:textId="77777777" w:rsidR="00073CFE" w:rsidRPr="00073CFE" w:rsidRDefault="00073CFE" w:rsidP="00A73918">
            <w:pPr>
              <w:rPr>
                <w:color w:val="000000" w:themeColor="text1"/>
              </w:rPr>
            </w:pPr>
            <w:r w:rsidRPr="00073CFE">
              <w:rPr>
                <w:color w:val="000000" w:themeColor="text1"/>
              </w:rPr>
              <w:t>20</w:t>
            </w:r>
          </w:p>
        </w:tc>
        <w:tc>
          <w:tcPr>
            <w:tcW w:w="500" w:type="dxa"/>
            <w:gridSpan w:val="2"/>
            <w:shd w:val="clear" w:color="auto" w:fill="F7CAAC"/>
          </w:tcPr>
          <w:p w14:paraId="20106273" w14:textId="77777777" w:rsidR="00073CFE" w:rsidRPr="00073CFE" w:rsidRDefault="00073CFE" w:rsidP="00A73918">
            <w:pPr>
              <w:jc w:val="both"/>
              <w:rPr>
                <w:b/>
                <w:color w:val="000000" w:themeColor="text1"/>
                <w:sz w:val="18"/>
              </w:rPr>
            </w:pPr>
            <w:r w:rsidRPr="00073CFE">
              <w:rPr>
                <w:b/>
                <w:color w:val="000000" w:themeColor="text1"/>
                <w:sz w:val="18"/>
              </w:rPr>
              <w:t>do kdy</w:t>
            </w:r>
          </w:p>
        </w:tc>
        <w:tc>
          <w:tcPr>
            <w:tcW w:w="1246" w:type="dxa"/>
            <w:gridSpan w:val="4"/>
          </w:tcPr>
          <w:p w14:paraId="2F9DA414" w14:textId="77777777" w:rsidR="00073CFE" w:rsidRPr="00073CFE" w:rsidRDefault="00073CFE" w:rsidP="00A73918">
            <w:pPr>
              <w:jc w:val="both"/>
              <w:rPr>
                <w:color w:val="000000" w:themeColor="text1"/>
              </w:rPr>
            </w:pPr>
            <w:r w:rsidRPr="00073CFE">
              <w:rPr>
                <w:color w:val="000000" w:themeColor="text1"/>
              </w:rPr>
              <w:t>N</w:t>
            </w:r>
          </w:p>
        </w:tc>
      </w:tr>
      <w:tr w:rsidR="00073CFE" w:rsidRPr="00073CFE" w14:paraId="746F49EC" w14:textId="77777777" w:rsidTr="00073CFE">
        <w:trPr>
          <w:gridAfter w:val="1"/>
          <w:wAfter w:w="240" w:type="dxa"/>
        </w:trPr>
        <w:tc>
          <w:tcPr>
            <w:tcW w:w="5068" w:type="dxa"/>
            <w:gridSpan w:val="6"/>
            <w:shd w:val="clear" w:color="auto" w:fill="F7CAAC"/>
          </w:tcPr>
          <w:p w14:paraId="69D162C4" w14:textId="77777777" w:rsidR="00073CFE" w:rsidRPr="00073CFE" w:rsidRDefault="00073CFE" w:rsidP="00A73918">
            <w:pPr>
              <w:jc w:val="both"/>
              <w:rPr>
                <w:b/>
                <w:color w:val="000000" w:themeColor="text1"/>
              </w:rPr>
            </w:pPr>
            <w:r w:rsidRPr="00073CFE">
              <w:rPr>
                <w:b/>
                <w:color w:val="000000" w:themeColor="text1"/>
              </w:rPr>
              <w:t>Typ vztahu na součásti VŠ, která uskutečňuje st. program</w:t>
            </w:r>
          </w:p>
        </w:tc>
        <w:tc>
          <w:tcPr>
            <w:tcW w:w="992" w:type="dxa"/>
            <w:gridSpan w:val="4"/>
          </w:tcPr>
          <w:p w14:paraId="20C6DA76" w14:textId="77777777" w:rsidR="00073CFE" w:rsidRPr="00073CFE" w:rsidRDefault="00073CFE" w:rsidP="00A73918">
            <w:pPr>
              <w:jc w:val="both"/>
              <w:rPr>
                <w:color w:val="000000" w:themeColor="text1"/>
              </w:rPr>
            </w:pPr>
            <w:r w:rsidRPr="00073CFE">
              <w:rPr>
                <w:color w:val="000000" w:themeColor="text1"/>
              </w:rPr>
              <w:t>pp</w:t>
            </w:r>
          </w:p>
        </w:tc>
        <w:tc>
          <w:tcPr>
            <w:tcW w:w="994" w:type="dxa"/>
            <w:gridSpan w:val="3"/>
            <w:shd w:val="clear" w:color="auto" w:fill="F7CAAC"/>
          </w:tcPr>
          <w:p w14:paraId="07B7B1DE" w14:textId="77777777" w:rsidR="00073CFE" w:rsidRPr="00073CFE" w:rsidRDefault="00073CFE" w:rsidP="00A73918">
            <w:pPr>
              <w:jc w:val="both"/>
              <w:rPr>
                <w:b/>
                <w:color w:val="000000" w:themeColor="text1"/>
              </w:rPr>
            </w:pPr>
            <w:r w:rsidRPr="00073CFE">
              <w:rPr>
                <w:b/>
                <w:color w:val="000000" w:themeColor="text1"/>
              </w:rPr>
              <w:t>rozsah</w:t>
            </w:r>
          </w:p>
        </w:tc>
        <w:tc>
          <w:tcPr>
            <w:tcW w:w="1059" w:type="dxa"/>
            <w:gridSpan w:val="5"/>
          </w:tcPr>
          <w:p w14:paraId="2D2F52B0" w14:textId="77777777" w:rsidR="00073CFE" w:rsidRPr="00073CFE" w:rsidRDefault="00073CFE" w:rsidP="00A73918">
            <w:pPr>
              <w:rPr>
                <w:color w:val="000000" w:themeColor="text1"/>
              </w:rPr>
            </w:pPr>
            <w:r w:rsidRPr="00073CFE">
              <w:rPr>
                <w:color w:val="000000" w:themeColor="text1"/>
              </w:rPr>
              <w:t>20</w:t>
            </w:r>
          </w:p>
        </w:tc>
        <w:tc>
          <w:tcPr>
            <w:tcW w:w="500" w:type="dxa"/>
            <w:gridSpan w:val="2"/>
            <w:shd w:val="clear" w:color="auto" w:fill="F7CAAC"/>
          </w:tcPr>
          <w:p w14:paraId="0B83F6E4" w14:textId="77777777" w:rsidR="00073CFE" w:rsidRPr="00073CFE" w:rsidRDefault="00073CFE" w:rsidP="00A73918">
            <w:pPr>
              <w:jc w:val="both"/>
              <w:rPr>
                <w:b/>
                <w:color w:val="000000" w:themeColor="text1"/>
                <w:sz w:val="18"/>
              </w:rPr>
            </w:pPr>
            <w:r w:rsidRPr="00073CFE">
              <w:rPr>
                <w:b/>
                <w:color w:val="000000" w:themeColor="text1"/>
                <w:sz w:val="18"/>
              </w:rPr>
              <w:t>do kdy</w:t>
            </w:r>
          </w:p>
        </w:tc>
        <w:tc>
          <w:tcPr>
            <w:tcW w:w="1246" w:type="dxa"/>
            <w:gridSpan w:val="4"/>
          </w:tcPr>
          <w:p w14:paraId="60A35135" w14:textId="77777777" w:rsidR="00073CFE" w:rsidRPr="00073CFE" w:rsidRDefault="00073CFE" w:rsidP="00A73918">
            <w:pPr>
              <w:jc w:val="both"/>
              <w:rPr>
                <w:color w:val="000000" w:themeColor="text1"/>
              </w:rPr>
            </w:pPr>
            <w:r w:rsidRPr="00073CFE">
              <w:rPr>
                <w:color w:val="000000" w:themeColor="text1"/>
              </w:rPr>
              <w:t>N</w:t>
            </w:r>
          </w:p>
        </w:tc>
      </w:tr>
      <w:tr w:rsidR="00073CFE" w:rsidRPr="00073CFE" w14:paraId="673DDBFB" w14:textId="77777777" w:rsidTr="00073CFE">
        <w:trPr>
          <w:gridAfter w:val="1"/>
          <w:wAfter w:w="240" w:type="dxa"/>
        </w:trPr>
        <w:tc>
          <w:tcPr>
            <w:tcW w:w="6060" w:type="dxa"/>
            <w:gridSpan w:val="10"/>
            <w:shd w:val="clear" w:color="auto" w:fill="F7CAAC"/>
          </w:tcPr>
          <w:p w14:paraId="6C73E39C" w14:textId="77777777" w:rsidR="00073CFE" w:rsidRPr="00073CFE" w:rsidRDefault="00073CFE" w:rsidP="00A73918">
            <w:pPr>
              <w:jc w:val="both"/>
              <w:rPr>
                <w:color w:val="000000" w:themeColor="text1"/>
              </w:rPr>
            </w:pPr>
            <w:r w:rsidRPr="00073CFE">
              <w:rPr>
                <w:b/>
                <w:color w:val="000000" w:themeColor="text1"/>
              </w:rPr>
              <w:t>Další současná působení jako akademický pracovník na jiných VŠ</w:t>
            </w:r>
          </w:p>
        </w:tc>
        <w:tc>
          <w:tcPr>
            <w:tcW w:w="2053" w:type="dxa"/>
            <w:gridSpan w:val="8"/>
            <w:shd w:val="clear" w:color="auto" w:fill="F7CAAC"/>
          </w:tcPr>
          <w:p w14:paraId="34EFC1B2" w14:textId="77777777" w:rsidR="00073CFE" w:rsidRPr="00073CFE" w:rsidRDefault="00073CFE" w:rsidP="00A73918">
            <w:pPr>
              <w:jc w:val="both"/>
              <w:rPr>
                <w:b/>
                <w:color w:val="000000" w:themeColor="text1"/>
              </w:rPr>
            </w:pPr>
            <w:r w:rsidRPr="00073CFE">
              <w:rPr>
                <w:b/>
                <w:color w:val="000000" w:themeColor="text1"/>
              </w:rPr>
              <w:t>typ prac. vztahu</w:t>
            </w:r>
          </w:p>
        </w:tc>
        <w:tc>
          <w:tcPr>
            <w:tcW w:w="1746" w:type="dxa"/>
            <w:gridSpan w:val="6"/>
            <w:shd w:val="clear" w:color="auto" w:fill="F7CAAC"/>
          </w:tcPr>
          <w:p w14:paraId="6CE6A466" w14:textId="77777777" w:rsidR="00073CFE" w:rsidRPr="00073CFE" w:rsidRDefault="00073CFE" w:rsidP="00A73918">
            <w:pPr>
              <w:jc w:val="both"/>
              <w:rPr>
                <w:b/>
                <w:color w:val="000000" w:themeColor="text1"/>
              </w:rPr>
            </w:pPr>
            <w:r w:rsidRPr="00073CFE">
              <w:rPr>
                <w:b/>
                <w:color w:val="000000" w:themeColor="text1"/>
              </w:rPr>
              <w:t>rozsah</w:t>
            </w:r>
          </w:p>
        </w:tc>
      </w:tr>
      <w:tr w:rsidR="00073CFE" w:rsidRPr="00073CFE" w14:paraId="5D05D2B6" w14:textId="77777777" w:rsidTr="00073CFE">
        <w:trPr>
          <w:gridAfter w:val="1"/>
          <w:wAfter w:w="240" w:type="dxa"/>
        </w:trPr>
        <w:tc>
          <w:tcPr>
            <w:tcW w:w="6060" w:type="dxa"/>
            <w:gridSpan w:val="10"/>
          </w:tcPr>
          <w:p w14:paraId="4B2D20FF" w14:textId="77777777" w:rsidR="00073CFE" w:rsidRPr="00073CFE" w:rsidRDefault="00073CFE" w:rsidP="00A73918">
            <w:pPr>
              <w:jc w:val="both"/>
              <w:rPr>
                <w:color w:val="000000" w:themeColor="text1"/>
              </w:rPr>
            </w:pPr>
            <w:r w:rsidRPr="00073CFE">
              <w:rPr>
                <w:color w:val="000000" w:themeColor="text1"/>
              </w:rPr>
              <w:t>Panevropská vysoká škola Bratislava, Fakulta ekonómie a podnikania</w:t>
            </w:r>
          </w:p>
        </w:tc>
        <w:tc>
          <w:tcPr>
            <w:tcW w:w="2053" w:type="dxa"/>
            <w:gridSpan w:val="8"/>
          </w:tcPr>
          <w:p w14:paraId="1D57B74C" w14:textId="77777777" w:rsidR="00073CFE" w:rsidRPr="00073CFE" w:rsidRDefault="00073CFE" w:rsidP="00A73918">
            <w:pPr>
              <w:jc w:val="both"/>
              <w:rPr>
                <w:color w:val="000000" w:themeColor="text1"/>
              </w:rPr>
            </w:pPr>
            <w:r w:rsidRPr="00073CFE">
              <w:rPr>
                <w:color w:val="000000" w:themeColor="text1"/>
              </w:rPr>
              <w:t>pp</w:t>
            </w:r>
          </w:p>
        </w:tc>
        <w:tc>
          <w:tcPr>
            <w:tcW w:w="1746" w:type="dxa"/>
            <w:gridSpan w:val="6"/>
          </w:tcPr>
          <w:p w14:paraId="491F9E39" w14:textId="77777777" w:rsidR="00073CFE" w:rsidRPr="00073CFE" w:rsidRDefault="00073CFE" w:rsidP="00A73918">
            <w:pPr>
              <w:jc w:val="both"/>
              <w:rPr>
                <w:color w:val="000000" w:themeColor="text1"/>
              </w:rPr>
            </w:pPr>
            <w:r w:rsidRPr="00073CFE">
              <w:rPr>
                <w:color w:val="000000" w:themeColor="text1"/>
              </w:rPr>
              <w:t>40</w:t>
            </w:r>
          </w:p>
        </w:tc>
      </w:tr>
      <w:tr w:rsidR="00073CFE" w:rsidRPr="00073CFE" w14:paraId="7088B24A" w14:textId="77777777" w:rsidTr="00073CFE">
        <w:trPr>
          <w:gridAfter w:val="1"/>
          <w:wAfter w:w="240" w:type="dxa"/>
        </w:trPr>
        <w:tc>
          <w:tcPr>
            <w:tcW w:w="6060" w:type="dxa"/>
            <w:gridSpan w:val="10"/>
          </w:tcPr>
          <w:p w14:paraId="4371806F" w14:textId="77777777" w:rsidR="00073CFE" w:rsidRPr="00073CFE" w:rsidRDefault="00073CFE" w:rsidP="00A73918">
            <w:pPr>
              <w:jc w:val="both"/>
              <w:rPr>
                <w:color w:val="000000" w:themeColor="text1"/>
              </w:rPr>
            </w:pPr>
          </w:p>
        </w:tc>
        <w:tc>
          <w:tcPr>
            <w:tcW w:w="2053" w:type="dxa"/>
            <w:gridSpan w:val="8"/>
          </w:tcPr>
          <w:p w14:paraId="745906E0" w14:textId="77777777" w:rsidR="00073CFE" w:rsidRPr="00073CFE" w:rsidRDefault="00073CFE" w:rsidP="00A73918">
            <w:pPr>
              <w:jc w:val="both"/>
              <w:rPr>
                <w:color w:val="000000" w:themeColor="text1"/>
              </w:rPr>
            </w:pPr>
          </w:p>
        </w:tc>
        <w:tc>
          <w:tcPr>
            <w:tcW w:w="1746" w:type="dxa"/>
            <w:gridSpan w:val="6"/>
          </w:tcPr>
          <w:p w14:paraId="1669B670" w14:textId="77777777" w:rsidR="00073CFE" w:rsidRPr="00073CFE" w:rsidRDefault="00073CFE" w:rsidP="00A73918">
            <w:pPr>
              <w:jc w:val="both"/>
              <w:rPr>
                <w:color w:val="000000" w:themeColor="text1"/>
              </w:rPr>
            </w:pPr>
          </w:p>
        </w:tc>
      </w:tr>
      <w:tr w:rsidR="00073CFE" w:rsidRPr="00073CFE" w14:paraId="16CDCAA6" w14:textId="77777777" w:rsidTr="00073CFE">
        <w:trPr>
          <w:gridAfter w:val="1"/>
          <w:wAfter w:w="240" w:type="dxa"/>
        </w:trPr>
        <w:tc>
          <w:tcPr>
            <w:tcW w:w="9859" w:type="dxa"/>
            <w:gridSpan w:val="24"/>
            <w:shd w:val="clear" w:color="auto" w:fill="F7CAAC"/>
          </w:tcPr>
          <w:p w14:paraId="472CA549" w14:textId="77777777" w:rsidR="00073CFE" w:rsidRPr="00073CFE" w:rsidRDefault="00073CFE" w:rsidP="00A73918">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166FF5CE" w14:textId="77777777" w:rsidTr="00073CFE">
        <w:trPr>
          <w:gridAfter w:val="1"/>
          <w:wAfter w:w="240" w:type="dxa"/>
          <w:trHeight w:val="210"/>
        </w:trPr>
        <w:tc>
          <w:tcPr>
            <w:tcW w:w="9859" w:type="dxa"/>
            <w:gridSpan w:val="24"/>
            <w:tcBorders>
              <w:top w:val="nil"/>
            </w:tcBorders>
          </w:tcPr>
          <w:p w14:paraId="6FE3EFB5" w14:textId="77777777" w:rsidR="00073CFE" w:rsidRPr="00073CFE" w:rsidRDefault="00073CFE" w:rsidP="00A73918">
            <w:pPr>
              <w:jc w:val="both"/>
              <w:rPr>
                <w:color w:val="000000" w:themeColor="text1"/>
              </w:rPr>
            </w:pPr>
            <w:r w:rsidRPr="00073CFE">
              <w:rPr>
                <w:color w:val="000000" w:themeColor="text1"/>
              </w:rPr>
              <w:t>Manažerské informační systémy – garant, přednášející (100%)</w:t>
            </w:r>
          </w:p>
        </w:tc>
      </w:tr>
      <w:tr w:rsidR="00073CFE" w:rsidRPr="00073CFE" w14:paraId="065AC7F5" w14:textId="77777777" w:rsidTr="00073CFE">
        <w:trPr>
          <w:gridAfter w:val="1"/>
          <w:wAfter w:w="240" w:type="dxa"/>
        </w:trPr>
        <w:tc>
          <w:tcPr>
            <w:tcW w:w="9859" w:type="dxa"/>
            <w:gridSpan w:val="24"/>
            <w:shd w:val="clear" w:color="auto" w:fill="F7CAAC"/>
          </w:tcPr>
          <w:p w14:paraId="6035ADD6" w14:textId="77777777" w:rsidR="00073CFE" w:rsidRPr="00073CFE" w:rsidRDefault="00073CFE" w:rsidP="00A73918">
            <w:pPr>
              <w:jc w:val="both"/>
              <w:rPr>
                <w:color w:val="000000" w:themeColor="text1"/>
              </w:rPr>
            </w:pPr>
            <w:r w:rsidRPr="00073CFE">
              <w:rPr>
                <w:b/>
                <w:color w:val="000000" w:themeColor="text1"/>
              </w:rPr>
              <w:t xml:space="preserve">Údaje o vzdělání na VŠ </w:t>
            </w:r>
          </w:p>
        </w:tc>
      </w:tr>
      <w:tr w:rsidR="00073CFE" w:rsidRPr="00073CFE" w14:paraId="76C093A2" w14:textId="77777777" w:rsidTr="00073CFE">
        <w:trPr>
          <w:gridAfter w:val="1"/>
          <w:wAfter w:w="240" w:type="dxa"/>
          <w:trHeight w:val="784"/>
        </w:trPr>
        <w:tc>
          <w:tcPr>
            <w:tcW w:w="9859" w:type="dxa"/>
            <w:gridSpan w:val="24"/>
          </w:tcPr>
          <w:p w14:paraId="63B5B3FB" w14:textId="77777777" w:rsidR="00073CFE" w:rsidRPr="00073CFE" w:rsidRDefault="00073CFE" w:rsidP="00A73918">
            <w:pPr>
              <w:jc w:val="both"/>
              <w:rPr>
                <w:b/>
                <w:bCs/>
                <w:color w:val="000000" w:themeColor="text1"/>
                <w:szCs w:val="24"/>
              </w:rPr>
            </w:pPr>
            <w:r w:rsidRPr="00073CFE">
              <w:rPr>
                <w:b/>
                <w:bCs/>
                <w:color w:val="000000" w:themeColor="text1"/>
                <w:szCs w:val="24"/>
              </w:rPr>
              <w:t xml:space="preserve">1989 - 1994: </w:t>
            </w:r>
            <w:r w:rsidRPr="00073CFE">
              <w:rPr>
                <w:color w:val="000000" w:themeColor="text1"/>
              </w:rPr>
              <w:t xml:space="preserve">Vysoká škola lesnická a  dřevařská ve Zvolenu, Dřevařská fakulta, studijní obor Ekonomika a řízení </w:t>
            </w:r>
            <w:r w:rsidRPr="00073CFE">
              <w:rPr>
                <w:color w:val="000000" w:themeColor="text1"/>
              </w:rPr>
              <w:br/>
              <w:t xml:space="preserve">                        dřevozpracujícího průmyslu </w:t>
            </w:r>
            <w:r w:rsidRPr="00073CFE">
              <w:rPr>
                <w:color w:val="000000" w:themeColor="text1"/>
                <w:szCs w:val="24"/>
              </w:rPr>
              <w:t>(</w:t>
            </w:r>
            <w:r w:rsidRPr="00073CFE">
              <w:rPr>
                <w:b/>
                <w:color w:val="000000" w:themeColor="text1"/>
                <w:szCs w:val="24"/>
              </w:rPr>
              <w:t>Ing.</w:t>
            </w:r>
            <w:r w:rsidRPr="00073CFE">
              <w:rPr>
                <w:color w:val="000000" w:themeColor="text1"/>
                <w:szCs w:val="24"/>
              </w:rPr>
              <w:t>)</w:t>
            </w:r>
            <w:r w:rsidRPr="00073CFE">
              <w:rPr>
                <w:b/>
                <w:bCs/>
                <w:color w:val="000000" w:themeColor="text1"/>
                <w:szCs w:val="24"/>
              </w:rPr>
              <w:t xml:space="preserve"> </w:t>
            </w:r>
          </w:p>
          <w:p w14:paraId="4CC683F1" w14:textId="77777777" w:rsidR="00073CFE" w:rsidRPr="00073CFE" w:rsidRDefault="00073CFE" w:rsidP="00A73918">
            <w:pPr>
              <w:jc w:val="both"/>
              <w:rPr>
                <w:b/>
                <w:color w:val="000000" w:themeColor="text1"/>
              </w:rPr>
            </w:pPr>
            <w:r w:rsidRPr="00073CFE">
              <w:rPr>
                <w:b/>
                <w:bCs/>
                <w:color w:val="000000" w:themeColor="text1"/>
                <w:szCs w:val="24"/>
              </w:rPr>
              <w:t xml:space="preserve">1994 - 2004: </w:t>
            </w:r>
            <w:r w:rsidRPr="00073CFE">
              <w:rPr>
                <w:color w:val="000000" w:themeColor="text1"/>
              </w:rPr>
              <w:t xml:space="preserve"> Technická univerzita ve Zvolenu, Dřevařská fakulta, studijní obor Odvětvové a průřezové ekonomiky, </w:t>
            </w:r>
            <w:r w:rsidRPr="00073CFE">
              <w:rPr>
                <w:color w:val="000000" w:themeColor="text1"/>
              </w:rPr>
              <w:br/>
              <w:t xml:space="preserve">                         specializace Ekonomika obchodu a průmyslu </w:t>
            </w:r>
            <w:r w:rsidRPr="00073CFE">
              <w:rPr>
                <w:color w:val="000000" w:themeColor="text1"/>
                <w:szCs w:val="24"/>
              </w:rPr>
              <w:t>(</w:t>
            </w:r>
            <w:r w:rsidRPr="00073CFE">
              <w:rPr>
                <w:b/>
                <w:color w:val="000000" w:themeColor="text1"/>
                <w:szCs w:val="24"/>
              </w:rPr>
              <w:t>Ph.D.</w:t>
            </w:r>
            <w:r w:rsidRPr="00073CFE">
              <w:rPr>
                <w:color w:val="000000" w:themeColor="text1"/>
                <w:szCs w:val="24"/>
              </w:rPr>
              <w:t>)</w:t>
            </w:r>
          </w:p>
        </w:tc>
      </w:tr>
      <w:tr w:rsidR="00073CFE" w:rsidRPr="00073CFE" w14:paraId="140121BD" w14:textId="77777777" w:rsidTr="00073CFE">
        <w:trPr>
          <w:gridAfter w:val="1"/>
          <w:wAfter w:w="240" w:type="dxa"/>
        </w:trPr>
        <w:tc>
          <w:tcPr>
            <w:tcW w:w="9859" w:type="dxa"/>
            <w:gridSpan w:val="24"/>
            <w:shd w:val="clear" w:color="auto" w:fill="F7CAAC"/>
          </w:tcPr>
          <w:p w14:paraId="54EC9AF2" w14:textId="77777777" w:rsidR="00073CFE" w:rsidRPr="00073CFE" w:rsidRDefault="00073CFE" w:rsidP="00A73918">
            <w:pPr>
              <w:jc w:val="both"/>
              <w:rPr>
                <w:b/>
                <w:color w:val="000000" w:themeColor="text1"/>
              </w:rPr>
            </w:pPr>
            <w:r w:rsidRPr="00073CFE">
              <w:rPr>
                <w:b/>
                <w:color w:val="000000" w:themeColor="text1"/>
              </w:rPr>
              <w:t>Údaje o odborném působení od absolvování VŠ</w:t>
            </w:r>
          </w:p>
        </w:tc>
      </w:tr>
      <w:tr w:rsidR="00073CFE" w:rsidRPr="00073CFE" w14:paraId="7A1524C8" w14:textId="77777777" w:rsidTr="00073CFE">
        <w:trPr>
          <w:gridAfter w:val="1"/>
          <w:wAfter w:w="240" w:type="dxa"/>
          <w:trHeight w:val="887"/>
        </w:trPr>
        <w:tc>
          <w:tcPr>
            <w:tcW w:w="9859" w:type="dxa"/>
            <w:gridSpan w:val="24"/>
          </w:tcPr>
          <w:p w14:paraId="0A7811C0" w14:textId="77777777" w:rsidR="00073CFE" w:rsidRPr="00073CFE" w:rsidRDefault="00073CFE" w:rsidP="00A73918">
            <w:pPr>
              <w:jc w:val="both"/>
              <w:rPr>
                <w:b/>
                <w:color w:val="000000" w:themeColor="text1"/>
              </w:rPr>
            </w:pPr>
            <w:r w:rsidRPr="00073CFE">
              <w:rPr>
                <w:b/>
                <w:color w:val="000000" w:themeColor="text1"/>
              </w:rPr>
              <w:t xml:space="preserve">2019 - </w:t>
            </w:r>
            <w:r w:rsidRPr="00073CFE">
              <w:rPr>
                <w:b/>
                <w:color w:val="000000" w:themeColor="text1"/>
                <w:szCs w:val="24"/>
              </w:rPr>
              <w:t xml:space="preserve">dosud: </w:t>
            </w:r>
            <w:r w:rsidRPr="00073CFE">
              <w:rPr>
                <w:color w:val="000000" w:themeColor="text1"/>
              </w:rPr>
              <w:t>VŠ pedagog - profesor, Univerzita Tomáše Bati ve Zlíně, Fakulta managementu a ekonomiky</w:t>
            </w:r>
          </w:p>
          <w:p w14:paraId="3B4DAE2B" w14:textId="77777777" w:rsidR="00073CFE" w:rsidRPr="00073CFE" w:rsidRDefault="00073CFE" w:rsidP="00A73918">
            <w:pPr>
              <w:jc w:val="both"/>
              <w:rPr>
                <w:b/>
                <w:color w:val="000000" w:themeColor="text1"/>
              </w:rPr>
            </w:pPr>
            <w:r w:rsidRPr="00073CFE">
              <w:rPr>
                <w:b/>
                <w:color w:val="000000" w:themeColor="text1"/>
              </w:rPr>
              <w:t xml:space="preserve">2011 - </w:t>
            </w:r>
            <w:r w:rsidRPr="00073CFE">
              <w:rPr>
                <w:b/>
                <w:color w:val="000000" w:themeColor="text1"/>
                <w:szCs w:val="24"/>
              </w:rPr>
              <w:t xml:space="preserve">2019:   </w:t>
            </w:r>
            <w:r w:rsidRPr="00073CFE">
              <w:rPr>
                <w:color w:val="000000" w:themeColor="text1"/>
              </w:rPr>
              <w:t>VŠ pedagog - docent, Univerzita Tomáše Bati ve Zlíně, Fakulta managementu a ekonomiky</w:t>
            </w:r>
          </w:p>
          <w:p w14:paraId="2E1F8309" w14:textId="77777777" w:rsidR="00073CFE" w:rsidRPr="00073CFE" w:rsidRDefault="00073CFE" w:rsidP="00A73918">
            <w:pPr>
              <w:jc w:val="both"/>
              <w:rPr>
                <w:color w:val="000000" w:themeColor="text1"/>
              </w:rPr>
            </w:pPr>
            <w:r w:rsidRPr="00073CFE">
              <w:rPr>
                <w:b/>
                <w:color w:val="000000" w:themeColor="text1"/>
              </w:rPr>
              <w:t>2010 - 2011:</w:t>
            </w:r>
            <w:r w:rsidRPr="00073CFE">
              <w:rPr>
                <w:color w:val="000000" w:themeColor="text1"/>
              </w:rPr>
              <w:t xml:space="preserve">   VŠ pedagog - docent, Univerzita Tomáše Bati ve Zlíně, Fakulta logistiky a krizového řízení</w:t>
            </w:r>
          </w:p>
          <w:p w14:paraId="09F2BAD4" w14:textId="77777777" w:rsidR="00073CFE" w:rsidRPr="00073CFE" w:rsidRDefault="00073CFE" w:rsidP="00A73918">
            <w:pPr>
              <w:jc w:val="both"/>
              <w:rPr>
                <w:b/>
                <w:color w:val="000000" w:themeColor="text1"/>
              </w:rPr>
            </w:pPr>
            <w:r w:rsidRPr="00073CFE">
              <w:rPr>
                <w:b/>
                <w:color w:val="000000" w:themeColor="text1"/>
              </w:rPr>
              <w:t>2009 - 2016:</w:t>
            </w:r>
            <w:r w:rsidRPr="00073CFE">
              <w:rPr>
                <w:rFonts w:asciiTheme="minorHAnsi" w:hAnsiTheme="minorHAnsi" w:cstheme="minorHAnsi"/>
                <w:color w:val="000000" w:themeColor="text1"/>
              </w:rPr>
              <w:t xml:space="preserve">   </w:t>
            </w:r>
            <w:r w:rsidRPr="00073CFE">
              <w:rPr>
                <w:color w:val="000000" w:themeColor="text1"/>
              </w:rPr>
              <w:t>VŠ pedagog - docent, Technická univerzita ve Zvolenu, Katedra podnikového hospodářství</w:t>
            </w:r>
          </w:p>
          <w:p w14:paraId="3FF6003A" w14:textId="77777777" w:rsidR="00073CFE" w:rsidRPr="00073CFE" w:rsidRDefault="00073CFE" w:rsidP="00A73918">
            <w:pPr>
              <w:jc w:val="both"/>
              <w:rPr>
                <w:color w:val="000000" w:themeColor="text1"/>
              </w:rPr>
            </w:pPr>
            <w:r w:rsidRPr="00073CFE">
              <w:rPr>
                <w:b/>
                <w:color w:val="000000" w:themeColor="text1"/>
              </w:rPr>
              <w:t>1994 - 2009:</w:t>
            </w:r>
            <w:r w:rsidRPr="00073CFE">
              <w:rPr>
                <w:color w:val="000000" w:themeColor="text1"/>
              </w:rPr>
              <w:t xml:space="preserve">   VŠ pedagog - odborný asistent, Technická univerzita ve Zvolenu, Katedra podnikového hospodářství</w:t>
            </w:r>
          </w:p>
          <w:p w14:paraId="5B738729" w14:textId="77777777" w:rsidR="00073CFE" w:rsidRPr="00073CFE" w:rsidRDefault="00073CFE" w:rsidP="00A73918">
            <w:pPr>
              <w:jc w:val="both"/>
              <w:rPr>
                <w:color w:val="000000" w:themeColor="text1"/>
              </w:rPr>
            </w:pPr>
          </w:p>
        </w:tc>
      </w:tr>
      <w:tr w:rsidR="00073CFE" w:rsidRPr="00073CFE" w14:paraId="29185017" w14:textId="77777777" w:rsidTr="00073CFE">
        <w:trPr>
          <w:gridAfter w:val="1"/>
          <w:wAfter w:w="240" w:type="dxa"/>
          <w:trHeight w:val="250"/>
        </w:trPr>
        <w:tc>
          <w:tcPr>
            <w:tcW w:w="9859" w:type="dxa"/>
            <w:gridSpan w:val="24"/>
            <w:shd w:val="clear" w:color="auto" w:fill="F7CAAC"/>
          </w:tcPr>
          <w:p w14:paraId="1830F449" w14:textId="77777777" w:rsidR="00073CFE" w:rsidRPr="00073CFE" w:rsidRDefault="00073CFE" w:rsidP="00A73918">
            <w:pPr>
              <w:jc w:val="both"/>
              <w:rPr>
                <w:color w:val="000000" w:themeColor="text1"/>
              </w:rPr>
            </w:pPr>
            <w:r w:rsidRPr="00073CFE">
              <w:rPr>
                <w:b/>
                <w:color w:val="000000" w:themeColor="text1"/>
              </w:rPr>
              <w:t>Zkušenosti s vedením kvalifikačních a rigorózních prací</w:t>
            </w:r>
          </w:p>
        </w:tc>
      </w:tr>
      <w:tr w:rsidR="00073CFE" w:rsidRPr="00073CFE" w14:paraId="25598ABC" w14:textId="77777777" w:rsidTr="00073CFE">
        <w:trPr>
          <w:gridAfter w:val="1"/>
          <w:wAfter w:w="240" w:type="dxa"/>
          <w:trHeight w:val="112"/>
        </w:trPr>
        <w:tc>
          <w:tcPr>
            <w:tcW w:w="9859" w:type="dxa"/>
            <w:gridSpan w:val="24"/>
          </w:tcPr>
          <w:p w14:paraId="24C54558" w14:textId="77777777" w:rsidR="00073CFE" w:rsidRPr="00073CFE" w:rsidRDefault="00073CFE" w:rsidP="00A73918">
            <w:pPr>
              <w:jc w:val="both"/>
              <w:rPr>
                <w:color w:val="000000" w:themeColor="text1"/>
              </w:rPr>
            </w:pPr>
            <w:r w:rsidRPr="00073CFE">
              <w:rPr>
                <w:color w:val="000000" w:themeColor="text1"/>
              </w:rPr>
              <w:t>Počet vedených bakalářských prací – 48</w:t>
            </w:r>
          </w:p>
          <w:p w14:paraId="3F020348" w14:textId="77777777" w:rsidR="00073CFE" w:rsidRPr="00073CFE" w:rsidRDefault="00073CFE" w:rsidP="00A73918">
            <w:pPr>
              <w:jc w:val="both"/>
              <w:rPr>
                <w:color w:val="000000" w:themeColor="text1"/>
              </w:rPr>
            </w:pPr>
            <w:r w:rsidRPr="00073CFE">
              <w:rPr>
                <w:color w:val="000000" w:themeColor="text1"/>
              </w:rPr>
              <w:t>Počet vedených diplomových prací – 127</w:t>
            </w:r>
          </w:p>
          <w:p w14:paraId="4B44B17B" w14:textId="77777777" w:rsidR="00073CFE" w:rsidRPr="00073CFE" w:rsidRDefault="00073CFE" w:rsidP="00A73918">
            <w:pPr>
              <w:jc w:val="both"/>
              <w:rPr>
                <w:color w:val="000000" w:themeColor="text1"/>
              </w:rPr>
            </w:pPr>
            <w:r w:rsidRPr="00073CFE">
              <w:rPr>
                <w:color w:val="000000" w:themeColor="text1"/>
              </w:rPr>
              <w:t>Počet vedených disertačních prací - 4</w:t>
            </w:r>
          </w:p>
        </w:tc>
      </w:tr>
      <w:tr w:rsidR="00073CFE" w:rsidRPr="00073CFE" w14:paraId="16F1714C" w14:textId="77777777" w:rsidTr="00073CFE">
        <w:trPr>
          <w:gridAfter w:val="1"/>
          <w:wAfter w:w="240" w:type="dxa"/>
          <w:cantSplit/>
        </w:trPr>
        <w:tc>
          <w:tcPr>
            <w:tcW w:w="3347" w:type="dxa"/>
            <w:gridSpan w:val="4"/>
            <w:tcBorders>
              <w:top w:val="single" w:sz="12" w:space="0" w:color="auto"/>
            </w:tcBorders>
            <w:shd w:val="clear" w:color="auto" w:fill="F7CAAC"/>
          </w:tcPr>
          <w:p w14:paraId="772C19F9" w14:textId="77777777" w:rsidR="00073CFE" w:rsidRPr="00073CFE" w:rsidRDefault="00073CFE" w:rsidP="00A73918">
            <w:pPr>
              <w:jc w:val="both"/>
              <w:rPr>
                <w:color w:val="000000" w:themeColor="text1"/>
              </w:rPr>
            </w:pPr>
            <w:r w:rsidRPr="00073CFE">
              <w:rPr>
                <w:b/>
                <w:color w:val="000000" w:themeColor="text1"/>
              </w:rPr>
              <w:t xml:space="preserve">Obor habilitačního řízení </w:t>
            </w:r>
          </w:p>
        </w:tc>
        <w:tc>
          <w:tcPr>
            <w:tcW w:w="2245" w:type="dxa"/>
            <w:gridSpan w:val="4"/>
            <w:tcBorders>
              <w:top w:val="single" w:sz="12" w:space="0" w:color="auto"/>
            </w:tcBorders>
            <w:shd w:val="clear" w:color="auto" w:fill="F7CAAC"/>
          </w:tcPr>
          <w:p w14:paraId="71ED50D4" w14:textId="77777777" w:rsidR="00073CFE" w:rsidRPr="00073CFE" w:rsidRDefault="00073CFE" w:rsidP="00A73918">
            <w:pPr>
              <w:jc w:val="both"/>
              <w:rPr>
                <w:color w:val="000000" w:themeColor="text1"/>
              </w:rPr>
            </w:pPr>
            <w:r w:rsidRPr="00073CFE">
              <w:rPr>
                <w:b/>
                <w:color w:val="000000" w:themeColor="text1"/>
              </w:rPr>
              <w:t>Rok udělení hodnosti</w:t>
            </w:r>
          </w:p>
        </w:tc>
        <w:tc>
          <w:tcPr>
            <w:tcW w:w="2096" w:type="dxa"/>
            <w:gridSpan w:val="7"/>
            <w:tcBorders>
              <w:top w:val="single" w:sz="12" w:space="0" w:color="auto"/>
              <w:right w:val="single" w:sz="12" w:space="0" w:color="auto"/>
            </w:tcBorders>
            <w:shd w:val="clear" w:color="auto" w:fill="F7CAAC"/>
          </w:tcPr>
          <w:p w14:paraId="3842BA18" w14:textId="77777777" w:rsidR="00073CFE" w:rsidRPr="00073CFE" w:rsidRDefault="00073CFE" w:rsidP="00A73918">
            <w:pPr>
              <w:jc w:val="both"/>
              <w:rPr>
                <w:color w:val="000000" w:themeColor="text1"/>
              </w:rPr>
            </w:pPr>
            <w:r w:rsidRPr="00073CFE">
              <w:rPr>
                <w:b/>
                <w:color w:val="000000" w:themeColor="text1"/>
              </w:rPr>
              <w:t>Řízení konáno na VŠ</w:t>
            </w:r>
          </w:p>
        </w:tc>
        <w:tc>
          <w:tcPr>
            <w:tcW w:w="2171" w:type="dxa"/>
            <w:gridSpan w:val="9"/>
            <w:tcBorders>
              <w:top w:val="single" w:sz="12" w:space="0" w:color="auto"/>
              <w:left w:val="single" w:sz="12" w:space="0" w:color="auto"/>
            </w:tcBorders>
            <w:shd w:val="clear" w:color="auto" w:fill="F7CAAC"/>
          </w:tcPr>
          <w:p w14:paraId="72EA05E7" w14:textId="77777777" w:rsidR="00073CFE" w:rsidRPr="00073CFE" w:rsidRDefault="00073CFE" w:rsidP="00A73918">
            <w:pPr>
              <w:jc w:val="both"/>
              <w:rPr>
                <w:b/>
                <w:color w:val="000000" w:themeColor="text1"/>
              </w:rPr>
            </w:pPr>
            <w:r w:rsidRPr="00073CFE">
              <w:rPr>
                <w:b/>
                <w:color w:val="000000" w:themeColor="text1"/>
              </w:rPr>
              <w:t>Ohlasy publikací</w:t>
            </w:r>
          </w:p>
        </w:tc>
      </w:tr>
      <w:tr w:rsidR="00073CFE" w:rsidRPr="00073CFE" w14:paraId="444F72B9" w14:textId="77777777" w:rsidTr="00073CFE">
        <w:trPr>
          <w:gridAfter w:val="1"/>
          <w:wAfter w:w="240" w:type="dxa"/>
          <w:cantSplit/>
        </w:trPr>
        <w:tc>
          <w:tcPr>
            <w:tcW w:w="3347" w:type="dxa"/>
            <w:gridSpan w:val="4"/>
          </w:tcPr>
          <w:p w14:paraId="4794262F" w14:textId="77777777" w:rsidR="00073CFE" w:rsidRPr="00073CFE" w:rsidRDefault="00073CFE" w:rsidP="00A73918">
            <w:pPr>
              <w:jc w:val="both"/>
              <w:rPr>
                <w:color w:val="000000" w:themeColor="text1"/>
              </w:rPr>
            </w:pPr>
            <w:r w:rsidRPr="00073CFE">
              <w:rPr>
                <w:color w:val="000000" w:themeColor="text1"/>
              </w:rPr>
              <w:t>Management</w:t>
            </w:r>
          </w:p>
        </w:tc>
        <w:tc>
          <w:tcPr>
            <w:tcW w:w="2245" w:type="dxa"/>
            <w:gridSpan w:val="4"/>
          </w:tcPr>
          <w:p w14:paraId="1989AE0C" w14:textId="77777777" w:rsidR="00073CFE" w:rsidRPr="00073CFE" w:rsidRDefault="00073CFE" w:rsidP="00A73918">
            <w:pPr>
              <w:jc w:val="both"/>
              <w:rPr>
                <w:color w:val="000000" w:themeColor="text1"/>
              </w:rPr>
            </w:pPr>
            <w:r w:rsidRPr="00073CFE">
              <w:rPr>
                <w:color w:val="000000" w:themeColor="text1"/>
              </w:rPr>
              <w:t>2009</w:t>
            </w:r>
          </w:p>
        </w:tc>
        <w:tc>
          <w:tcPr>
            <w:tcW w:w="2096" w:type="dxa"/>
            <w:gridSpan w:val="7"/>
            <w:tcBorders>
              <w:right w:val="single" w:sz="12" w:space="0" w:color="auto"/>
            </w:tcBorders>
          </w:tcPr>
          <w:p w14:paraId="51E6B516" w14:textId="77777777" w:rsidR="00073CFE" w:rsidRPr="00073CFE" w:rsidRDefault="00073CFE" w:rsidP="00A73918">
            <w:pPr>
              <w:jc w:val="both"/>
              <w:rPr>
                <w:color w:val="000000" w:themeColor="text1"/>
              </w:rPr>
            </w:pPr>
            <w:r w:rsidRPr="00073CFE">
              <w:rPr>
                <w:color w:val="000000" w:themeColor="text1"/>
              </w:rPr>
              <w:t>PU v Prešove</w:t>
            </w:r>
          </w:p>
        </w:tc>
        <w:tc>
          <w:tcPr>
            <w:tcW w:w="709" w:type="dxa"/>
            <w:gridSpan w:val="4"/>
            <w:tcBorders>
              <w:left w:val="single" w:sz="12" w:space="0" w:color="auto"/>
            </w:tcBorders>
            <w:shd w:val="clear" w:color="auto" w:fill="F7CAAC"/>
          </w:tcPr>
          <w:p w14:paraId="1ABDE5B6" w14:textId="77777777" w:rsidR="00073CFE" w:rsidRPr="00073CFE" w:rsidRDefault="00073CFE" w:rsidP="00A73918">
            <w:pPr>
              <w:jc w:val="both"/>
              <w:rPr>
                <w:color w:val="000000" w:themeColor="text1"/>
              </w:rPr>
            </w:pPr>
            <w:r w:rsidRPr="00073CFE">
              <w:rPr>
                <w:b/>
                <w:color w:val="000000" w:themeColor="text1"/>
              </w:rPr>
              <w:t>WOS</w:t>
            </w:r>
          </w:p>
        </w:tc>
        <w:tc>
          <w:tcPr>
            <w:tcW w:w="708" w:type="dxa"/>
            <w:gridSpan w:val="3"/>
            <w:shd w:val="clear" w:color="auto" w:fill="F7CAAC"/>
          </w:tcPr>
          <w:p w14:paraId="02222CFF" w14:textId="77777777" w:rsidR="00073CFE" w:rsidRPr="00073CFE" w:rsidRDefault="00073CFE" w:rsidP="00A73918">
            <w:pPr>
              <w:jc w:val="both"/>
              <w:rPr>
                <w:color w:val="000000" w:themeColor="text1"/>
                <w:sz w:val="18"/>
              </w:rPr>
            </w:pPr>
            <w:r w:rsidRPr="00073CFE">
              <w:rPr>
                <w:b/>
                <w:color w:val="000000" w:themeColor="text1"/>
                <w:sz w:val="18"/>
              </w:rPr>
              <w:t>Scopus</w:t>
            </w:r>
          </w:p>
        </w:tc>
        <w:tc>
          <w:tcPr>
            <w:tcW w:w="754" w:type="dxa"/>
            <w:gridSpan w:val="2"/>
            <w:shd w:val="clear" w:color="auto" w:fill="F7CAAC"/>
          </w:tcPr>
          <w:p w14:paraId="7424D6C0" w14:textId="77777777" w:rsidR="00073CFE" w:rsidRPr="00073CFE" w:rsidRDefault="00073CFE" w:rsidP="00A73918">
            <w:pPr>
              <w:jc w:val="both"/>
              <w:rPr>
                <w:color w:val="000000" w:themeColor="text1"/>
              </w:rPr>
            </w:pPr>
            <w:r w:rsidRPr="00073CFE">
              <w:rPr>
                <w:b/>
                <w:color w:val="000000" w:themeColor="text1"/>
                <w:sz w:val="18"/>
              </w:rPr>
              <w:t>ostatní</w:t>
            </w:r>
          </w:p>
        </w:tc>
      </w:tr>
      <w:tr w:rsidR="00073CFE" w:rsidRPr="00073CFE" w14:paraId="35FB5F87" w14:textId="77777777" w:rsidTr="00073CFE">
        <w:trPr>
          <w:gridAfter w:val="1"/>
          <w:wAfter w:w="240" w:type="dxa"/>
          <w:cantSplit/>
          <w:trHeight w:val="70"/>
        </w:trPr>
        <w:tc>
          <w:tcPr>
            <w:tcW w:w="3347" w:type="dxa"/>
            <w:gridSpan w:val="4"/>
            <w:shd w:val="clear" w:color="auto" w:fill="F7CAAC"/>
          </w:tcPr>
          <w:p w14:paraId="36F0EE10" w14:textId="77777777" w:rsidR="00073CFE" w:rsidRPr="00073CFE" w:rsidRDefault="00073CFE" w:rsidP="00A73918">
            <w:pPr>
              <w:jc w:val="both"/>
              <w:rPr>
                <w:color w:val="000000" w:themeColor="text1"/>
              </w:rPr>
            </w:pPr>
            <w:r w:rsidRPr="00073CFE">
              <w:rPr>
                <w:b/>
                <w:color w:val="000000" w:themeColor="text1"/>
              </w:rPr>
              <w:t>Obor jmenovacího řízení</w:t>
            </w:r>
          </w:p>
        </w:tc>
        <w:tc>
          <w:tcPr>
            <w:tcW w:w="2245" w:type="dxa"/>
            <w:gridSpan w:val="4"/>
            <w:shd w:val="clear" w:color="auto" w:fill="F7CAAC"/>
          </w:tcPr>
          <w:p w14:paraId="53E9A0E5" w14:textId="77777777" w:rsidR="00073CFE" w:rsidRPr="00073CFE" w:rsidRDefault="00073CFE" w:rsidP="00A73918">
            <w:pPr>
              <w:jc w:val="both"/>
              <w:rPr>
                <w:color w:val="000000" w:themeColor="text1"/>
              </w:rPr>
            </w:pPr>
            <w:r w:rsidRPr="00073CFE">
              <w:rPr>
                <w:b/>
                <w:color w:val="000000" w:themeColor="text1"/>
              </w:rPr>
              <w:t>Rok udělení hodnosti</w:t>
            </w:r>
          </w:p>
        </w:tc>
        <w:tc>
          <w:tcPr>
            <w:tcW w:w="2096" w:type="dxa"/>
            <w:gridSpan w:val="7"/>
            <w:tcBorders>
              <w:right w:val="single" w:sz="12" w:space="0" w:color="auto"/>
            </w:tcBorders>
            <w:shd w:val="clear" w:color="auto" w:fill="F7CAAC"/>
          </w:tcPr>
          <w:p w14:paraId="44CE5D2A" w14:textId="77777777" w:rsidR="00073CFE" w:rsidRPr="00073CFE" w:rsidRDefault="00073CFE" w:rsidP="00A73918">
            <w:pPr>
              <w:jc w:val="both"/>
              <w:rPr>
                <w:color w:val="000000" w:themeColor="text1"/>
              </w:rPr>
            </w:pPr>
            <w:r w:rsidRPr="00073CFE">
              <w:rPr>
                <w:b/>
                <w:color w:val="000000" w:themeColor="text1"/>
              </w:rPr>
              <w:t>Řízení konáno na VŠ</w:t>
            </w:r>
          </w:p>
        </w:tc>
        <w:tc>
          <w:tcPr>
            <w:tcW w:w="709" w:type="dxa"/>
            <w:gridSpan w:val="4"/>
            <w:vMerge w:val="restart"/>
            <w:tcBorders>
              <w:left w:val="single" w:sz="12" w:space="0" w:color="auto"/>
            </w:tcBorders>
          </w:tcPr>
          <w:p w14:paraId="3BD8E448" w14:textId="77777777" w:rsidR="00073CFE" w:rsidRPr="00073CFE" w:rsidRDefault="00073CFE" w:rsidP="00A73918">
            <w:pPr>
              <w:jc w:val="both"/>
              <w:rPr>
                <w:b/>
                <w:color w:val="000000" w:themeColor="text1"/>
              </w:rPr>
            </w:pPr>
            <w:r w:rsidRPr="00073CFE">
              <w:rPr>
                <w:b/>
                <w:color w:val="000000" w:themeColor="text1"/>
              </w:rPr>
              <w:t>188</w:t>
            </w:r>
          </w:p>
        </w:tc>
        <w:tc>
          <w:tcPr>
            <w:tcW w:w="708" w:type="dxa"/>
            <w:gridSpan w:val="3"/>
            <w:vMerge w:val="restart"/>
          </w:tcPr>
          <w:p w14:paraId="0ABA77B3" w14:textId="77777777" w:rsidR="00073CFE" w:rsidRPr="00073CFE" w:rsidRDefault="00073CFE" w:rsidP="00A73918">
            <w:pPr>
              <w:jc w:val="both"/>
              <w:rPr>
                <w:b/>
                <w:color w:val="000000" w:themeColor="text1"/>
              </w:rPr>
            </w:pPr>
            <w:r w:rsidRPr="00073CFE">
              <w:rPr>
                <w:b/>
                <w:color w:val="000000" w:themeColor="text1"/>
              </w:rPr>
              <w:t>105</w:t>
            </w:r>
          </w:p>
        </w:tc>
        <w:tc>
          <w:tcPr>
            <w:tcW w:w="754" w:type="dxa"/>
            <w:gridSpan w:val="2"/>
            <w:vMerge w:val="restart"/>
          </w:tcPr>
          <w:p w14:paraId="2E8EC3D4" w14:textId="77777777" w:rsidR="00073CFE" w:rsidRPr="00073CFE" w:rsidRDefault="00073CFE" w:rsidP="00A73918">
            <w:pPr>
              <w:jc w:val="both"/>
              <w:rPr>
                <w:b/>
                <w:color w:val="000000" w:themeColor="text1"/>
              </w:rPr>
            </w:pPr>
            <w:r w:rsidRPr="00073CFE">
              <w:rPr>
                <w:b/>
                <w:color w:val="000000" w:themeColor="text1"/>
              </w:rPr>
              <w:t>245</w:t>
            </w:r>
          </w:p>
        </w:tc>
      </w:tr>
      <w:tr w:rsidR="00073CFE" w:rsidRPr="00073CFE" w14:paraId="0130225D" w14:textId="77777777" w:rsidTr="00073CFE">
        <w:trPr>
          <w:gridAfter w:val="1"/>
          <w:wAfter w:w="240" w:type="dxa"/>
          <w:trHeight w:val="205"/>
        </w:trPr>
        <w:tc>
          <w:tcPr>
            <w:tcW w:w="3347" w:type="dxa"/>
            <w:gridSpan w:val="4"/>
          </w:tcPr>
          <w:p w14:paraId="078C8AC6" w14:textId="77777777" w:rsidR="00073CFE" w:rsidRPr="00073CFE" w:rsidRDefault="00073CFE" w:rsidP="00A73918">
            <w:pPr>
              <w:jc w:val="both"/>
              <w:rPr>
                <w:color w:val="000000" w:themeColor="text1"/>
              </w:rPr>
            </w:pPr>
            <w:r w:rsidRPr="00073CFE">
              <w:rPr>
                <w:color w:val="000000" w:themeColor="text1"/>
              </w:rPr>
              <w:t>Management a ekonomika podniku</w:t>
            </w:r>
          </w:p>
        </w:tc>
        <w:tc>
          <w:tcPr>
            <w:tcW w:w="2245" w:type="dxa"/>
            <w:gridSpan w:val="4"/>
          </w:tcPr>
          <w:p w14:paraId="35B48168" w14:textId="77777777" w:rsidR="00073CFE" w:rsidRPr="00073CFE" w:rsidRDefault="00073CFE" w:rsidP="00A73918">
            <w:pPr>
              <w:jc w:val="both"/>
              <w:rPr>
                <w:color w:val="000000" w:themeColor="text1"/>
              </w:rPr>
            </w:pPr>
            <w:r w:rsidRPr="00073CFE">
              <w:rPr>
                <w:color w:val="000000" w:themeColor="text1"/>
              </w:rPr>
              <w:t>2019</w:t>
            </w:r>
          </w:p>
        </w:tc>
        <w:tc>
          <w:tcPr>
            <w:tcW w:w="2096" w:type="dxa"/>
            <w:gridSpan w:val="7"/>
            <w:tcBorders>
              <w:right w:val="single" w:sz="12" w:space="0" w:color="auto"/>
            </w:tcBorders>
          </w:tcPr>
          <w:p w14:paraId="68D54473" w14:textId="77777777" w:rsidR="00073CFE" w:rsidRPr="00073CFE" w:rsidRDefault="00073CFE" w:rsidP="00A73918">
            <w:pPr>
              <w:jc w:val="both"/>
              <w:rPr>
                <w:color w:val="000000" w:themeColor="text1"/>
              </w:rPr>
            </w:pPr>
            <w:r w:rsidRPr="00073CFE">
              <w:rPr>
                <w:color w:val="000000" w:themeColor="text1"/>
              </w:rPr>
              <w:t>UTB ve Zlíně</w:t>
            </w:r>
          </w:p>
        </w:tc>
        <w:tc>
          <w:tcPr>
            <w:tcW w:w="709" w:type="dxa"/>
            <w:gridSpan w:val="4"/>
            <w:vMerge/>
            <w:tcBorders>
              <w:left w:val="single" w:sz="12" w:space="0" w:color="auto"/>
            </w:tcBorders>
            <w:vAlign w:val="center"/>
          </w:tcPr>
          <w:p w14:paraId="58AFEF87" w14:textId="77777777" w:rsidR="00073CFE" w:rsidRPr="00073CFE" w:rsidRDefault="00073CFE" w:rsidP="00A73918">
            <w:pPr>
              <w:rPr>
                <w:b/>
                <w:color w:val="000000" w:themeColor="text1"/>
              </w:rPr>
            </w:pPr>
          </w:p>
        </w:tc>
        <w:tc>
          <w:tcPr>
            <w:tcW w:w="708" w:type="dxa"/>
            <w:gridSpan w:val="3"/>
            <w:vMerge/>
            <w:vAlign w:val="center"/>
          </w:tcPr>
          <w:p w14:paraId="708502A1" w14:textId="77777777" w:rsidR="00073CFE" w:rsidRPr="00073CFE" w:rsidRDefault="00073CFE" w:rsidP="00A73918">
            <w:pPr>
              <w:rPr>
                <w:b/>
                <w:color w:val="000000" w:themeColor="text1"/>
              </w:rPr>
            </w:pPr>
          </w:p>
        </w:tc>
        <w:tc>
          <w:tcPr>
            <w:tcW w:w="754" w:type="dxa"/>
            <w:gridSpan w:val="2"/>
            <w:vMerge/>
            <w:vAlign w:val="center"/>
          </w:tcPr>
          <w:p w14:paraId="39C2CC9B" w14:textId="77777777" w:rsidR="00073CFE" w:rsidRPr="00073CFE" w:rsidRDefault="00073CFE" w:rsidP="00A73918">
            <w:pPr>
              <w:rPr>
                <w:b/>
                <w:color w:val="000000" w:themeColor="text1"/>
              </w:rPr>
            </w:pPr>
          </w:p>
        </w:tc>
      </w:tr>
      <w:tr w:rsidR="00073CFE" w:rsidRPr="00073CFE" w14:paraId="3FF44CD4" w14:textId="77777777" w:rsidTr="00073CFE">
        <w:trPr>
          <w:gridAfter w:val="1"/>
          <w:wAfter w:w="240" w:type="dxa"/>
        </w:trPr>
        <w:tc>
          <w:tcPr>
            <w:tcW w:w="9859" w:type="dxa"/>
            <w:gridSpan w:val="24"/>
            <w:shd w:val="clear" w:color="auto" w:fill="F7CAAC"/>
          </w:tcPr>
          <w:p w14:paraId="2EA30B46" w14:textId="77777777" w:rsidR="00073CFE" w:rsidRPr="00073CFE" w:rsidRDefault="00073CFE" w:rsidP="00A73918">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106AA3FB" w14:textId="77777777" w:rsidTr="00073CFE">
        <w:trPr>
          <w:gridAfter w:val="1"/>
          <w:wAfter w:w="240" w:type="dxa"/>
          <w:trHeight w:val="2347"/>
        </w:trPr>
        <w:tc>
          <w:tcPr>
            <w:tcW w:w="9859" w:type="dxa"/>
            <w:gridSpan w:val="24"/>
          </w:tcPr>
          <w:p w14:paraId="1A34428A" w14:textId="77777777" w:rsidR="00073CFE" w:rsidRPr="00073CFE" w:rsidRDefault="00073CFE" w:rsidP="00A73918">
            <w:pPr>
              <w:jc w:val="both"/>
              <w:rPr>
                <w:caps/>
                <w:color w:val="000000" w:themeColor="text1"/>
              </w:rPr>
            </w:pPr>
            <w:r w:rsidRPr="00073CFE">
              <w:rPr>
                <w:caps/>
                <w:color w:val="000000" w:themeColor="text1"/>
              </w:rPr>
              <w:t xml:space="preserve">Rajnoha, R., Dobrovič, J., Gálová, K. </w:t>
            </w:r>
            <w:r w:rsidRPr="00073CFE">
              <w:rPr>
                <w:color w:val="000000" w:themeColor="text1"/>
              </w:rPr>
              <w:t xml:space="preserve">The Use of Lean Methods in Central Eastern European Countries: The Case of Czech and Slovak Republic. </w:t>
            </w:r>
            <w:r w:rsidRPr="00073CFE">
              <w:rPr>
                <w:i/>
                <w:color w:val="000000" w:themeColor="text1"/>
              </w:rPr>
              <w:t>Economics and Sociology</w:t>
            </w:r>
            <w:r w:rsidRPr="00073CFE">
              <w:rPr>
                <w:color w:val="000000" w:themeColor="text1"/>
              </w:rPr>
              <w:t>, 2018, roč. 11, č. 2, s. 320-</w:t>
            </w:r>
            <w:r w:rsidRPr="00073CFE">
              <w:rPr>
                <w:caps/>
                <w:color w:val="000000" w:themeColor="text1"/>
              </w:rPr>
              <w:t>333. ISSN 2071-789X. (50%)</w:t>
            </w:r>
          </w:p>
          <w:p w14:paraId="61E957EF" w14:textId="77777777" w:rsidR="00073CFE" w:rsidRPr="00073CFE" w:rsidRDefault="00073CFE" w:rsidP="00A73918">
            <w:pPr>
              <w:jc w:val="both"/>
              <w:rPr>
                <w:caps/>
                <w:color w:val="000000" w:themeColor="text1"/>
              </w:rPr>
            </w:pPr>
            <w:r w:rsidRPr="00073CFE">
              <w:rPr>
                <w:caps/>
                <w:color w:val="000000" w:themeColor="text1"/>
              </w:rPr>
              <w:t xml:space="preserve">Rajnoha, R., Gálová, K., Rózsa, Z. </w:t>
            </w:r>
            <w:r w:rsidRPr="00073CFE">
              <w:rPr>
                <w:color w:val="000000" w:themeColor="text1"/>
              </w:rPr>
              <w:t xml:space="preserve">Measurement of Impact of Selected Industrial Engineering Practices on Companies’ Economic Performance. </w:t>
            </w:r>
            <w:r w:rsidRPr="00073CFE">
              <w:rPr>
                <w:i/>
                <w:color w:val="000000" w:themeColor="text1"/>
              </w:rPr>
              <w:t>Inzinerine ekonomika-engineering economics</w:t>
            </w:r>
            <w:r w:rsidRPr="00073CFE">
              <w:rPr>
                <w:color w:val="000000" w:themeColor="text1"/>
              </w:rPr>
              <w:t>, 2018, roč. 29, č. 2, s. 17</w:t>
            </w:r>
            <w:r w:rsidRPr="00073CFE">
              <w:rPr>
                <w:caps/>
                <w:color w:val="000000" w:themeColor="text1"/>
              </w:rPr>
              <w:t>6-187. ISSN 1392-2785. (50%)</w:t>
            </w:r>
          </w:p>
          <w:p w14:paraId="4FDF67AE" w14:textId="77777777" w:rsidR="00073CFE" w:rsidRPr="00073CFE" w:rsidRDefault="00073CFE" w:rsidP="00A73918">
            <w:pPr>
              <w:jc w:val="both"/>
              <w:rPr>
                <w:color w:val="000000" w:themeColor="text1"/>
                <w:lang w:val="sk-SK" w:eastAsia="sk-SK"/>
              </w:rPr>
            </w:pPr>
            <w:r w:rsidRPr="00073CFE">
              <w:rPr>
                <w:caps/>
                <w:color w:val="000000" w:themeColor="text1"/>
              </w:rPr>
              <w:t>Rajnoha</w:t>
            </w:r>
            <w:r w:rsidRPr="00073CFE">
              <w:rPr>
                <w:color w:val="000000" w:themeColor="text1"/>
              </w:rPr>
              <w:t xml:space="preserve">, R., </w:t>
            </w:r>
            <w:r w:rsidRPr="00073CFE">
              <w:rPr>
                <w:caps/>
                <w:color w:val="000000" w:themeColor="text1"/>
              </w:rPr>
              <w:t>Dobrovič, J</w:t>
            </w:r>
            <w:r w:rsidRPr="00073CFE">
              <w:rPr>
                <w:color w:val="000000" w:themeColor="text1"/>
              </w:rPr>
              <w:t xml:space="preserve">. </w:t>
            </w:r>
            <w:r w:rsidRPr="00073CFE">
              <w:rPr>
                <w:color w:val="000000" w:themeColor="text1"/>
                <w:lang w:val="en-GB"/>
              </w:rPr>
              <w:t xml:space="preserve">Managerial information support for strategic business performance management in industrial enterprises in Slovakia. </w:t>
            </w:r>
            <w:r w:rsidRPr="00073CFE">
              <w:rPr>
                <w:i/>
                <w:color w:val="000000" w:themeColor="text1"/>
                <w:lang w:val="en-GB"/>
              </w:rPr>
              <w:t>Polish Journal of Management Studies</w:t>
            </w:r>
            <w:r w:rsidRPr="00073CFE">
              <w:rPr>
                <w:color w:val="000000" w:themeColor="text1"/>
                <w:lang w:val="en-GB"/>
              </w:rPr>
              <w:t xml:space="preserve">. 2017, Volume 15, Issue </w:t>
            </w:r>
            <w:r w:rsidRPr="00073CFE">
              <w:rPr>
                <w:color w:val="000000" w:themeColor="text1"/>
              </w:rPr>
              <w:t>2, pp. 194-204. ISSN 2081-7452. DOI: 10.17512/pjms.2017.15.2.18 (50%).</w:t>
            </w:r>
          </w:p>
          <w:p w14:paraId="489961B7" w14:textId="77777777" w:rsidR="00073CFE" w:rsidRPr="00073CFE" w:rsidRDefault="00073CFE" w:rsidP="00A73918">
            <w:pPr>
              <w:pStyle w:val="Default"/>
              <w:jc w:val="both"/>
              <w:rPr>
                <w:color w:val="000000" w:themeColor="text1"/>
                <w:sz w:val="20"/>
                <w:szCs w:val="20"/>
              </w:rPr>
            </w:pPr>
            <w:r w:rsidRPr="00073CFE">
              <w:rPr>
                <w:caps/>
                <w:color w:val="000000" w:themeColor="text1"/>
                <w:sz w:val="20"/>
                <w:szCs w:val="20"/>
              </w:rPr>
              <w:t>Rajnoha</w:t>
            </w:r>
            <w:r w:rsidRPr="00073CFE">
              <w:rPr>
                <w:color w:val="000000" w:themeColor="text1"/>
                <w:sz w:val="20"/>
                <w:szCs w:val="20"/>
              </w:rPr>
              <w:t xml:space="preserve">, R., </w:t>
            </w:r>
            <w:r w:rsidRPr="00073CFE">
              <w:rPr>
                <w:caps/>
                <w:color w:val="000000" w:themeColor="text1"/>
                <w:sz w:val="20"/>
                <w:szCs w:val="20"/>
              </w:rPr>
              <w:t xml:space="preserve">korauš, </w:t>
            </w:r>
            <w:r w:rsidRPr="00073CFE">
              <w:rPr>
                <w:color w:val="000000" w:themeColor="text1"/>
                <w:sz w:val="20"/>
                <w:szCs w:val="20"/>
              </w:rPr>
              <w:t xml:space="preserve">A., </w:t>
            </w:r>
            <w:r w:rsidRPr="00073CFE">
              <w:rPr>
                <w:caps/>
                <w:color w:val="000000" w:themeColor="text1"/>
                <w:sz w:val="20"/>
                <w:szCs w:val="20"/>
              </w:rPr>
              <w:t>Dobrovič, J</w:t>
            </w:r>
            <w:r w:rsidRPr="00073CFE">
              <w:rPr>
                <w:color w:val="000000" w:themeColor="text1"/>
                <w:sz w:val="20"/>
                <w:szCs w:val="20"/>
              </w:rPr>
              <w:t xml:space="preserve">. </w:t>
            </w:r>
            <w:r w:rsidRPr="00073CFE">
              <w:rPr>
                <w:color w:val="000000" w:themeColor="text1"/>
                <w:sz w:val="20"/>
                <w:szCs w:val="20"/>
                <w:lang w:val="en-GB"/>
              </w:rPr>
              <w:t xml:space="preserve">Information systems for sustainable performance of organizations. </w:t>
            </w:r>
            <w:r w:rsidRPr="00073CFE">
              <w:rPr>
                <w:i/>
                <w:color w:val="000000" w:themeColor="text1"/>
                <w:sz w:val="20"/>
                <w:szCs w:val="20"/>
                <w:lang w:val="en-GB"/>
              </w:rPr>
              <w:t>Journal of Security &amp; Sustainability</w:t>
            </w:r>
            <w:r w:rsidRPr="00073CFE">
              <w:rPr>
                <w:i/>
                <w:color w:val="000000" w:themeColor="text1"/>
                <w:sz w:val="20"/>
                <w:szCs w:val="20"/>
              </w:rPr>
              <w:t xml:space="preserve"> Issues</w:t>
            </w:r>
            <w:r w:rsidRPr="00073CFE">
              <w:rPr>
                <w:color w:val="000000" w:themeColor="text1"/>
                <w:sz w:val="20"/>
                <w:szCs w:val="20"/>
              </w:rPr>
              <w:t xml:space="preserve">. 2017, Volume 7, Issue 1, pp. 167-179. ISSN 2029-7017. </w:t>
            </w:r>
            <w:hyperlink r:id="rId50" w:tgtFrame="_blank" w:history="1">
              <w:r w:rsidRPr="00073CFE">
                <w:rPr>
                  <w:rStyle w:val="Hypertextovodkaz"/>
                  <w:color w:val="000000" w:themeColor="text1"/>
                  <w:sz w:val="20"/>
                  <w:szCs w:val="20"/>
                  <w:u w:val="none"/>
                </w:rPr>
                <w:t>https://doi.org/10.9770/jssi.2017.7.1(14)</w:t>
              </w:r>
            </w:hyperlink>
            <w:r w:rsidRPr="00073CFE">
              <w:rPr>
                <w:rStyle w:val="Hypertextovodkaz"/>
                <w:color w:val="000000" w:themeColor="text1"/>
                <w:sz w:val="20"/>
                <w:szCs w:val="20"/>
                <w:u w:val="none"/>
              </w:rPr>
              <w:t xml:space="preserve"> (60%).</w:t>
            </w:r>
          </w:p>
          <w:p w14:paraId="3F468BB6" w14:textId="77777777" w:rsidR="00073CFE" w:rsidRPr="00073CFE" w:rsidRDefault="00073CFE" w:rsidP="00A73918">
            <w:pPr>
              <w:jc w:val="both"/>
              <w:rPr>
                <w:color w:val="000000" w:themeColor="text1"/>
              </w:rPr>
            </w:pPr>
            <w:r w:rsidRPr="00073CFE">
              <w:rPr>
                <w:caps/>
                <w:color w:val="000000" w:themeColor="text1"/>
              </w:rPr>
              <w:t>Rajnoha</w:t>
            </w:r>
            <w:r w:rsidRPr="00073CFE">
              <w:rPr>
                <w:color w:val="000000" w:themeColor="text1"/>
              </w:rPr>
              <w:t xml:space="preserve">, R., </w:t>
            </w:r>
            <w:r w:rsidRPr="00073CFE">
              <w:rPr>
                <w:caps/>
                <w:color w:val="000000" w:themeColor="text1"/>
              </w:rPr>
              <w:t>Štefko,</w:t>
            </w:r>
            <w:r w:rsidRPr="00073CFE">
              <w:rPr>
                <w:color w:val="000000" w:themeColor="text1"/>
              </w:rPr>
              <w:t xml:space="preserve"> R.</w:t>
            </w:r>
            <w:r w:rsidRPr="00073CFE">
              <w:rPr>
                <w:caps/>
                <w:color w:val="000000" w:themeColor="text1"/>
              </w:rPr>
              <w:t>,</w:t>
            </w:r>
            <w:r w:rsidRPr="00073CFE">
              <w:rPr>
                <w:color w:val="000000" w:themeColor="text1"/>
              </w:rPr>
              <w:t xml:space="preserve"> M</w:t>
            </w:r>
            <w:r w:rsidRPr="00073CFE">
              <w:rPr>
                <w:caps/>
                <w:color w:val="000000" w:themeColor="text1"/>
              </w:rPr>
              <w:t>erková, M.,</w:t>
            </w:r>
            <w:r w:rsidRPr="00073CFE">
              <w:rPr>
                <w:color w:val="000000" w:themeColor="text1"/>
              </w:rPr>
              <w:t xml:space="preserve"> </w:t>
            </w:r>
            <w:r w:rsidRPr="00073CFE">
              <w:rPr>
                <w:caps/>
                <w:color w:val="000000" w:themeColor="text1"/>
              </w:rPr>
              <w:t>Dobrovič, J</w:t>
            </w:r>
            <w:r w:rsidRPr="00073CFE">
              <w:rPr>
                <w:color w:val="000000" w:themeColor="text1"/>
              </w:rPr>
              <w:t xml:space="preserve">. </w:t>
            </w:r>
            <w:r w:rsidRPr="00073CFE">
              <w:rPr>
                <w:color w:val="000000" w:themeColor="text1"/>
                <w:lang w:val="en-GB"/>
              </w:rPr>
              <w:t xml:space="preserve">Business Intelligence as a key information and knowledge tool for strategic business performance management. </w:t>
            </w:r>
            <w:r w:rsidRPr="00073CFE">
              <w:rPr>
                <w:i/>
                <w:color w:val="000000" w:themeColor="text1"/>
                <w:lang w:val="en-US"/>
              </w:rPr>
              <w:t>E+M Ekonomie a Management</w:t>
            </w:r>
            <w:r w:rsidRPr="00073CFE">
              <w:rPr>
                <w:color w:val="000000" w:themeColor="text1"/>
                <w:lang w:val="en-US"/>
              </w:rPr>
              <w:t xml:space="preserve">. 2016, </w:t>
            </w:r>
            <w:r w:rsidRPr="00073CFE">
              <w:rPr>
                <w:color w:val="000000" w:themeColor="text1"/>
              </w:rPr>
              <w:t xml:space="preserve">Volume 19, Issue 1, </w:t>
            </w:r>
            <w:r w:rsidRPr="00073CFE">
              <w:rPr>
                <w:color w:val="000000" w:themeColor="text1"/>
                <w:lang w:val="en-US"/>
              </w:rPr>
              <w:t>pp. 183-203. ISSN</w:t>
            </w:r>
            <w:r w:rsidRPr="00073CFE">
              <w:rPr>
                <w:rStyle w:val="Siln"/>
                <w:color w:val="000000" w:themeColor="text1"/>
              </w:rPr>
              <w:t xml:space="preserve"> </w:t>
            </w:r>
            <w:r w:rsidRPr="00073CFE">
              <w:rPr>
                <w:color w:val="000000" w:themeColor="text1"/>
              </w:rPr>
              <w:t xml:space="preserve">1212-3609. </w:t>
            </w:r>
            <w:r w:rsidRPr="00073CFE">
              <w:rPr>
                <w:color w:val="000000" w:themeColor="text1"/>
                <w:lang w:val="sk-SK" w:eastAsia="sk-SK"/>
              </w:rPr>
              <w:t xml:space="preserve">DOI: </w:t>
            </w:r>
            <w:hyperlink r:id="rId51" w:tgtFrame="_blank" w:history="1">
              <w:r w:rsidRPr="00073CFE">
                <w:rPr>
                  <w:color w:val="000000" w:themeColor="text1"/>
                  <w:lang w:val="sk-SK" w:eastAsia="sk-SK"/>
                </w:rPr>
                <w:t>dx.doi.org/10.15240/tul/001/2016-1-013</w:t>
              </w:r>
            </w:hyperlink>
            <w:r w:rsidRPr="00073CFE">
              <w:rPr>
                <w:color w:val="000000" w:themeColor="text1"/>
                <w:lang w:val="sk-SK" w:eastAsia="sk-SK"/>
              </w:rPr>
              <w:t xml:space="preserve"> (85%).</w:t>
            </w:r>
          </w:p>
        </w:tc>
      </w:tr>
      <w:tr w:rsidR="00073CFE" w:rsidRPr="00073CFE" w14:paraId="2F1EF2EA" w14:textId="77777777" w:rsidTr="00073CFE">
        <w:trPr>
          <w:gridAfter w:val="1"/>
          <w:wAfter w:w="240" w:type="dxa"/>
          <w:trHeight w:val="218"/>
        </w:trPr>
        <w:tc>
          <w:tcPr>
            <w:tcW w:w="9859" w:type="dxa"/>
            <w:gridSpan w:val="24"/>
            <w:shd w:val="clear" w:color="auto" w:fill="F7CAAC"/>
          </w:tcPr>
          <w:p w14:paraId="66218602" w14:textId="77777777" w:rsidR="00073CFE" w:rsidRPr="00073CFE" w:rsidRDefault="00073CFE" w:rsidP="00A73918">
            <w:pPr>
              <w:rPr>
                <w:b/>
                <w:color w:val="000000" w:themeColor="text1"/>
              </w:rPr>
            </w:pPr>
            <w:r w:rsidRPr="00073CFE">
              <w:rPr>
                <w:b/>
                <w:color w:val="000000" w:themeColor="text1"/>
              </w:rPr>
              <w:t>Působení v zahraničí</w:t>
            </w:r>
          </w:p>
        </w:tc>
      </w:tr>
      <w:tr w:rsidR="00073CFE" w:rsidRPr="00073CFE" w14:paraId="6F1AE898" w14:textId="77777777" w:rsidTr="00073CFE">
        <w:trPr>
          <w:gridAfter w:val="1"/>
          <w:wAfter w:w="240" w:type="dxa"/>
          <w:trHeight w:val="328"/>
        </w:trPr>
        <w:tc>
          <w:tcPr>
            <w:tcW w:w="9859" w:type="dxa"/>
            <w:gridSpan w:val="24"/>
          </w:tcPr>
          <w:p w14:paraId="5159BBF8" w14:textId="77777777" w:rsidR="00073CFE" w:rsidRPr="00073CFE" w:rsidRDefault="00073CFE" w:rsidP="00A73918">
            <w:pPr>
              <w:ind w:left="36"/>
              <w:jc w:val="both"/>
              <w:rPr>
                <w:b/>
                <w:color w:val="000000" w:themeColor="text1"/>
                <w:sz w:val="10"/>
                <w:szCs w:val="10"/>
              </w:rPr>
            </w:pPr>
            <w:r w:rsidRPr="00073CFE">
              <w:rPr>
                <w:color w:val="000000" w:themeColor="text1"/>
              </w:rPr>
              <w:t>Universidad Complutense de Madrid, Facultad de Ciencias Económicas y Empresariales, Španělsko, 6 měsíců, semestrální studijní pobyt zaměřen na strategické řízení, manažerské účetnictví, controlling, 1996</w:t>
            </w:r>
          </w:p>
          <w:p w14:paraId="7A8D0570" w14:textId="77777777" w:rsidR="00073CFE" w:rsidRPr="00073CFE" w:rsidRDefault="00073CFE" w:rsidP="00A73918">
            <w:pPr>
              <w:ind w:left="36"/>
              <w:jc w:val="both"/>
              <w:rPr>
                <w:b/>
                <w:color w:val="000000" w:themeColor="text1"/>
                <w:sz w:val="10"/>
                <w:szCs w:val="10"/>
              </w:rPr>
            </w:pPr>
            <w:r w:rsidRPr="00073CFE">
              <w:rPr>
                <w:color w:val="000000" w:themeColor="text1"/>
              </w:rPr>
              <w:t>Nadnárodní společnost Union Fenosa ACEX, Madrid, Španělsko, 5 měsíců, pracovní stáž zaměřena na tvorbu ERP a manažerských informačních systémů, 1996</w:t>
            </w:r>
          </w:p>
          <w:p w14:paraId="0F168C8E" w14:textId="77777777" w:rsidR="00073CFE" w:rsidRPr="00073CFE" w:rsidRDefault="00073CFE" w:rsidP="00A73918">
            <w:pPr>
              <w:ind w:left="36"/>
              <w:jc w:val="both"/>
              <w:rPr>
                <w:b/>
                <w:color w:val="000000" w:themeColor="text1"/>
              </w:rPr>
            </w:pPr>
            <w:r w:rsidRPr="00073CFE">
              <w:rPr>
                <w:color w:val="000000" w:themeColor="text1"/>
              </w:rPr>
              <w:t>FH Rosenheim, Fakultät für Betriebswirtschaftslehre, SRN, 4 měsíce, výzkumná mobilita zaměřena na business plánování a controlling, manažerské počítačové simulace, 1998</w:t>
            </w:r>
          </w:p>
        </w:tc>
      </w:tr>
      <w:tr w:rsidR="00073CFE" w:rsidRPr="00073CFE" w14:paraId="47C740C3" w14:textId="77777777" w:rsidTr="00073CFE">
        <w:trPr>
          <w:gridAfter w:val="1"/>
          <w:wAfter w:w="240" w:type="dxa"/>
          <w:cantSplit/>
          <w:trHeight w:val="106"/>
        </w:trPr>
        <w:tc>
          <w:tcPr>
            <w:tcW w:w="2518" w:type="dxa"/>
            <w:gridSpan w:val="2"/>
            <w:shd w:val="clear" w:color="auto" w:fill="F7CAAC"/>
          </w:tcPr>
          <w:p w14:paraId="7659F438" w14:textId="77777777" w:rsidR="00073CFE" w:rsidRPr="00073CFE" w:rsidRDefault="00073CFE" w:rsidP="00A73918">
            <w:pPr>
              <w:jc w:val="both"/>
              <w:rPr>
                <w:b/>
                <w:color w:val="000000" w:themeColor="text1"/>
              </w:rPr>
            </w:pPr>
            <w:r w:rsidRPr="00073CFE">
              <w:rPr>
                <w:b/>
                <w:color w:val="000000" w:themeColor="text1"/>
              </w:rPr>
              <w:t xml:space="preserve">Podpis </w:t>
            </w:r>
          </w:p>
        </w:tc>
        <w:tc>
          <w:tcPr>
            <w:tcW w:w="4394" w:type="dxa"/>
            <w:gridSpan w:val="10"/>
          </w:tcPr>
          <w:p w14:paraId="73FB02D9" w14:textId="77777777" w:rsidR="00073CFE" w:rsidRPr="00073CFE" w:rsidRDefault="00073CFE" w:rsidP="00A73918">
            <w:pPr>
              <w:jc w:val="both"/>
              <w:rPr>
                <w:color w:val="000000" w:themeColor="text1"/>
              </w:rPr>
            </w:pPr>
          </w:p>
        </w:tc>
        <w:tc>
          <w:tcPr>
            <w:tcW w:w="776" w:type="dxa"/>
            <w:gridSpan w:val="3"/>
            <w:shd w:val="clear" w:color="auto" w:fill="F7CAAC"/>
          </w:tcPr>
          <w:p w14:paraId="7FA93E6E" w14:textId="77777777" w:rsidR="00073CFE" w:rsidRPr="00073CFE" w:rsidRDefault="00073CFE" w:rsidP="00A73918">
            <w:pPr>
              <w:jc w:val="both"/>
              <w:rPr>
                <w:color w:val="000000" w:themeColor="text1"/>
              </w:rPr>
            </w:pPr>
            <w:r w:rsidRPr="00073CFE">
              <w:rPr>
                <w:b/>
                <w:color w:val="000000" w:themeColor="text1"/>
              </w:rPr>
              <w:t>datum</w:t>
            </w:r>
          </w:p>
        </w:tc>
        <w:tc>
          <w:tcPr>
            <w:tcW w:w="2171" w:type="dxa"/>
            <w:gridSpan w:val="9"/>
          </w:tcPr>
          <w:p w14:paraId="1ACD0F0E" w14:textId="77777777" w:rsidR="00073CFE" w:rsidRPr="00073CFE" w:rsidRDefault="00073CFE" w:rsidP="00A73918">
            <w:pPr>
              <w:jc w:val="both"/>
              <w:rPr>
                <w:color w:val="000000" w:themeColor="text1"/>
              </w:rPr>
            </w:pPr>
          </w:p>
        </w:tc>
      </w:tr>
      <w:tr w:rsidR="00073CFE" w:rsidRPr="00073CFE" w14:paraId="6C09632F" w14:textId="77777777" w:rsidTr="00073CFE">
        <w:trPr>
          <w:gridBefore w:val="1"/>
          <w:wBefore w:w="75" w:type="dxa"/>
        </w:trPr>
        <w:tc>
          <w:tcPr>
            <w:tcW w:w="10024" w:type="dxa"/>
            <w:gridSpan w:val="24"/>
            <w:tcBorders>
              <w:bottom w:val="double" w:sz="4" w:space="0" w:color="auto"/>
            </w:tcBorders>
            <w:shd w:val="clear" w:color="auto" w:fill="BDD6EE"/>
          </w:tcPr>
          <w:p w14:paraId="420C46EA" w14:textId="77777777" w:rsidR="00E449E6" w:rsidRPr="00073CFE" w:rsidRDefault="00E449E6" w:rsidP="00E449E6">
            <w:pPr>
              <w:jc w:val="both"/>
              <w:rPr>
                <w:b/>
                <w:color w:val="000000" w:themeColor="text1"/>
                <w:sz w:val="28"/>
              </w:rPr>
            </w:pPr>
            <w:r w:rsidRPr="00073CFE">
              <w:rPr>
                <w:b/>
                <w:color w:val="000000" w:themeColor="text1"/>
                <w:sz w:val="28"/>
              </w:rPr>
              <w:t>C-I – Personální zabezpečení</w:t>
            </w:r>
          </w:p>
        </w:tc>
      </w:tr>
      <w:tr w:rsidR="00073CFE" w:rsidRPr="00073CFE" w14:paraId="6DC3BBD1" w14:textId="77777777" w:rsidTr="00073CFE">
        <w:trPr>
          <w:gridBefore w:val="1"/>
          <w:wBefore w:w="75" w:type="dxa"/>
        </w:trPr>
        <w:tc>
          <w:tcPr>
            <w:tcW w:w="2518" w:type="dxa"/>
            <w:gridSpan w:val="2"/>
            <w:tcBorders>
              <w:top w:val="double" w:sz="4" w:space="0" w:color="auto"/>
            </w:tcBorders>
            <w:shd w:val="clear" w:color="auto" w:fill="F7CAAC"/>
          </w:tcPr>
          <w:p w14:paraId="3F2EFCA8" w14:textId="77777777" w:rsidR="00E449E6" w:rsidRPr="00073CFE" w:rsidRDefault="00E449E6" w:rsidP="00E449E6">
            <w:pPr>
              <w:jc w:val="both"/>
              <w:rPr>
                <w:b/>
                <w:color w:val="000000" w:themeColor="text1"/>
              </w:rPr>
            </w:pPr>
            <w:r w:rsidRPr="00073CFE">
              <w:rPr>
                <w:b/>
                <w:color w:val="000000" w:themeColor="text1"/>
              </w:rPr>
              <w:t>Vysoká škola</w:t>
            </w:r>
          </w:p>
        </w:tc>
        <w:tc>
          <w:tcPr>
            <w:tcW w:w="7506" w:type="dxa"/>
            <w:gridSpan w:val="22"/>
          </w:tcPr>
          <w:p w14:paraId="089F992B" w14:textId="77777777" w:rsidR="00E449E6" w:rsidRPr="00073CFE" w:rsidRDefault="00E449E6" w:rsidP="00E449E6">
            <w:pPr>
              <w:jc w:val="both"/>
              <w:rPr>
                <w:color w:val="000000" w:themeColor="text1"/>
              </w:rPr>
            </w:pPr>
            <w:r w:rsidRPr="00073CFE">
              <w:rPr>
                <w:color w:val="000000" w:themeColor="text1"/>
              </w:rPr>
              <w:t>Univerzita Tomáše Bati ve Zlíně</w:t>
            </w:r>
          </w:p>
        </w:tc>
      </w:tr>
      <w:tr w:rsidR="00073CFE" w:rsidRPr="00073CFE" w14:paraId="3EDC7AA0" w14:textId="77777777" w:rsidTr="00073CFE">
        <w:trPr>
          <w:gridBefore w:val="1"/>
          <w:wBefore w:w="75" w:type="dxa"/>
        </w:trPr>
        <w:tc>
          <w:tcPr>
            <w:tcW w:w="2518" w:type="dxa"/>
            <w:gridSpan w:val="2"/>
            <w:shd w:val="clear" w:color="auto" w:fill="F7CAAC"/>
          </w:tcPr>
          <w:p w14:paraId="09093FC8" w14:textId="77777777" w:rsidR="00E449E6" w:rsidRPr="00073CFE" w:rsidRDefault="00E449E6" w:rsidP="00E449E6">
            <w:pPr>
              <w:jc w:val="both"/>
              <w:rPr>
                <w:b/>
                <w:color w:val="000000" w:themeColor="text1"/>
              </w:rPr>
            </w:pPr>
            <w:r w:rsidRPr="00073CFE">
              <w:rPr>
                <w:b/>
                <w:color w:val="000000" w:themeColor="text1"/>
              </w:rPr>
              <w:t>Součást vysoké školy</w:t>
            </w:r>
          </w:p>
        </w:tc>
        <w:tc>
          <w:tcPr>
            <w:tcW w:w="7506" w:type="dxa"/>
            <w:gridSpan w:val="22"/>
          </w:tcPr>
          <w:p w14:paraId="42E0A310" w14:textId="77777777" w:rsidR="00E449E6" w:rsidRPr="00073CFE" w:rsidRDefault="00E449E6" w:rsidP="00E449E6">
            <w:pPr>
              <w:jc w:val="both"/>
              <w:rPr>
                <w:color w:val="000000" w:themeColor="text1"/>
              </w:rPr>
            </w:pPr>
            <w:r w:rsidRPr="00073CFE">
              <w:rPr>
                <w:color w:val="000000" w:themeColor="text1"/>
              </w:rPr>
              <w:t>Fakulta managementu a ekonomiky</w:t>
            </w:r>
          </w:p>
        </w:tc>
      </w:tr>
      <w:tr w:rsidR="00073CFE" w:rsidRPr="00073CFE" w14:paraId="1B9F9F9C" w14:textId="77777777" w:rsidTr="00073CFE">
        <w:trPr>
          <w:gridBefore w:val="1"/>
          <w:wBefore w:w="75" w:type="dxa"/>
        </w:trPr>
        <w:tc>
          <w:tcPr>
            <w:tcW w:w="2518" w:type="dxa"/>
            <w:gridSpan w:val="2"/>
            <w:shd w:val="clear" w:color="auto" w:fill="F7CAAC"/>
          </w:tcPr>
          <w:p w14:paraId="2B590F7D"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506" w:type="dxa"/>
            <w:gridSpan w:val="22"/>
          </w:tcPr>
          <w:p w14:paraId="12B3ED34" w14:textId="77777777" w:rsidR="0035386B" w:rsidRPr="00073CFE" w:rsidRDefault="0035386B" w:rsidP="0035386B">
            <w:pPr>
              <w:jc w:val="both"/>
              <w:rPr>
                <w:color w:val="000000" w:themeColor="text1"/>
              </w:rPr>
            </w:pPr>
            <w:r w:rsidRPr="00073CFE">
              <w:rPr>
                <w:color w:val="000000" w:themeColor="text1"/>
              </w:rPr>
              <w:t>Finance</w:t>
            </w:r>
          </w:p>
        </w:tc>
      </w:tr>
      <w:tr w:rsidR="00073CFE" w:rsidRPr="00073CFE" w14:paraId="7F18ED1F" w14:textId="77777777" w:rsidTr="00073CFE">
        <w:trPr>
          <w:gridBefore w:val="1"/>
          <w:wBefore w:w="75" w:type="dxa"/>
        </w:trPr>
        <w:tc>
          <w:tcPr>
            <w:tcW w:w="2518" w:type="dxa"/>
            <w:gridSpan w:val="2"/>
            <w:shd w:val="clear" w:color="auto" w:fill="F7CAAC"/>
          </w:tcPr>
          <w:p w14:paraId="55BAF498"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701" w:type="dxa"/>
            <w:gridSpan w:val="11"/>
          </w:tcPr>
          <w:p w14:paraId="00464BA8" w14:textId="77777777" w:rsidR="0035386B" w:rsidRPr="00073CFE" w:rsidRDefault="0035386B" w:rsidP="0035386B">
            <w:pPr>
              <w:jc w:val="both"/>
              <w:rPr>
                <w:color w:val="000000" w:themeColor="text1"/>
              </w:rPr>
            </w:pPr>
            <w:r w:rsidRPr="00073CFE">
              <w:rPr>
                <w:color w:val="000000" w:themeColor="text1"/>
              </w:rPr>
              <w:t>Karel SLINTÁK</w:t>
            </w:r>
          </w:p>
        </w:tc>
        <w:tc>
          <w:tcPr>
            <w:tcW w:w="709" w:type="dxa"/>
            <w:gridSpan w:val="2"/>
            <w:shd w:val="clear" w:color="auto" w:fill="F7CAAC"/>
          </w:tcPr>
          <w:p w14:paraId="23D116BE"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9"/>
          </w:tcPr>
          <w:p w14:paraId="27623F08" w14:textId="77777777" w:rsidR="0035386B" w:rsidRPr="00073CFE" w:rsidRDefault="0035386B" w:rsidP="0035386B">
            <w:pPr>
              <w:jc w:val="both"/>
              <w:rPr>
                <w:color w:val="000000" w:themeColor="text1"/>
              </w:rPr>
            </w:pPr>
            <w:r w:rsidRPr="00073CFE">
              <w:rPr>
                <w:color w:val="000000" w:themeColor="text1"/>
              </w:rPr>
              <w:t>Ing., Ph.D.</w:t>
            </w:r>
          </w:p>
        </w:tc>
      </w:tr>
      <w:tr w:rsidR="00073CFE" w:rsidRPr="00073CFE" w14:paraId="0E314587" w14:textId="77777777" w:rsidTr="00073CFE">
        <w:trPr>
          <w:gridBefore w:val="1"/>
          <w:wBefore w:w="75" w:type="dxa"/>
        </w:trPr>
        <w:tc>
          <w:tcPr>
            <w:tcW w:w="2518" w:type="dxa"/>
            <w:gridSpan w:val="2"/>
            <w:shd w:val="clear" w:color="auto" w:fill="F7CAAC"/>
          </w:tcPr>
          <w:p w14:paraId="7A4DA895"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gridSpan w:val="2"/>
          </w:tcPr>
          <w:p w14:paraId="104952BE" w14:textId="77777777" w:rsidR="0035386B" w:rsidRPr="00073CFE" w:rsidRDefault="0035386B" w:rsidP="0035386B">
            <w:pPr>
              <w:jc w:val="both"/>
              <w:rPr>
                <w:color w:val="000000" w:themeColor="text1"/>
              </w:rPr>
            </w:pPr>
            <w:r w:rsidRPr="00073CFE">
              <w:rPr>
                <w:color w:val="000000" w:themeColor="text1"/>
              </w:rPr>
              <w:t>1981</w:t>
            </w:r>
          </w:p>
        </w:tc>
        <w:tc>
          <w:tcPr>
            <w:tcW w:w="1721" w:type="dxa"/>
            <w:gridSpan w:val="2"/>
            <w:shd w:val="clear" w:color="auto" w:fill="F7CAAC"/>
          </w:tcPr>
          <w:p w14:paraId="67F80B2D" w14:textId="77777777" w:rsidR="0035386B" w:rsidRPr="00073CFE" w:rsidRDefault="0035386B" w:rsidP="0035386B">
            <w:pPr>
              <w:jc w:val="both"/>
              <w:rPr>
                <w:b/>
                <w:color w:val="000000" w:themeColor="text1"/>
              </w:rPr>
            </w:pPr>
            <w:r w:rsidRPr="00073CFE">
              <w:rPr>
                <w:b/>
                <w:color w:val="000000" w:themeColor="text1"/>
              </w:rPr>
              <w:t>typ vztahu k VŠ</w:t>
            </w:r>
          </w:p>
        </w:tc>
        <w:tc>
          <w:tcPr>
            <w:tcW w:w="1152" w:type="dxa"/>
            <w:gridSpan w:val="4"/>
          </w:tcPr>
          <w:p w14:paraId="31D1BA7B" w14:textId="77777777" w:rsidR="0035386B" w:rsidRPr="00073CFE" w:rsidRDefault="0035386B" w:rsidP="0035386B">
            <w:pPr>
              <w:jc w:val="both"/>
              <w:rPr>
                <w:color w:val="000000" w:themeColor="text1"/>
              </w:rPr>
            </w:pPr>
            <w:r w:rsidRPr="00073CFE">
              <w:rPr>
                <w:color w:val="000000" w:themeColor="text1"/>
              </w:rPr>
              <w:t>pp</w:t>
            </w:r>
          </w:p>
        </w:tc>
        <w:tc>
          <w:tcPr>
            <w:tcW w:w="999" w:type="dxa"/>
            <w:gridSpan w:val="3"/>
            <w:shd w:val="clear" w:color="auto" w:fill="F7CAAC"/>
          </w:tcPr>
          <w:p w14:paraId="55EBC132"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2"/>
          </w:tcPr>
          <w:p w14:paraId="505F8410"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5"/>
            <w:shd w:val="clear" w:color="auto" w:fill="F7CAAC"/>
          </w:tcPr>
          <w:p w14:paraId="7B5A3F0A"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4"/>
          </w:tcPr>
          <w:p w14:paraId="50314BAE"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7CE27754" w14:textId="77777777" w:rsidTr="00073CFE">
        <w:trPr>
          <w:gridBefore w:val="1"/>
          <w:wBefore w:w="75" w:type="dxa"/>
        </w:trPr>
        <w:tc>
          <w:tcPr>
            <w:tcW w:w="5068" w:type="dxa"/>
            <w:gridSpan w:val="6"/>
            <w:shd w:val="clear" w:color="auto" w:fill="F7CAAC"/>
          </w:tcPr>
          <w:p w14:paraId="1345146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1152" w:type="dxa"/>
            <w:gridSpan w:val="4"/>
          </w:tcPr>
          <w:p w14:paraId="5C2D5EE8" w14:textId="77777777" w:rsidR="0035386B" w:rsidRPr="00073CFE" w:rsidRDefault="0035386B" w:rsidP="0035386B">
            <w:pPr>
              <w:jc w:val="both"/>
              <w:rPr>
                <w:color w:val="000000" w:themeColor="text1"/>
              </w:rPr>
            </w:pPr>
            <w:r w:rsidRPr="00073CFE">
              <w:rPr>
                <w:color w:val="000000" w:themeColor="text1"/>
              </w:rPr>
              <w:t>pp</w:t>
            </w:r>
          </w:p>
        </w:tc>
        <w:tc>
          <w:tcPr>
            <w:tcW w:w="999" w:type="dxa"/>
            <w:gridSpan w:val="3"/>
            <w:shd w:val="clear" w:color="auto" w:fill="F7CAAC"/>
          </w:tcPr>
          <w:p w14:paraId="539EC4CB"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2"/>
          </w:tcPr>
          <w:p w14:paraId="0CF089C6"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5"/>
            <w:shd w:val="clear" w:color="auto" w:fill="F7CAAC"/>
          </w:tcPr>
          <w:p w14:paraId="02E2253C"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4"/>
          </w:tcPr>
          <w:p w14:paraId="38BB1A08"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167A5A22" w14:textId="77777777" w:rsidTr="00073CFE">
        <w:trPr>
          <w:gridBefore w:val="1"/>
          <w:wBefore w:w="75" w:type="dxa"/>
        </w:trPr>
        <w:tc>
          <w:tcPr>
            <w:tcW w:w="6220" w:type="dxa"/>
            <w:gridSpan w:val="10"/>
            <w:shd w:val="clear" w:color="auto" w:fill="F7CAAC"/>
          </w:tcPr>
          <w:p w14:paraId="1708BAD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8" w:type="dxa"/>
            <w:gridSpan w:val="5"/>
            <w:shd w:val="clear" w:color="auto" w:fill="F7CAAC"/>
          </w:tcPr>
          <w:p w14:paraId="44F5991C"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9"/>
            <w:shd w:val="clear" w:color="auto" w:fill="F7CAAC"/>
          </w:tcPr>
          <w:p w14:paraId="1CFFA56F" w14:textId="77777777" w:rsidR="0035386B" w:rsidRPr="00073CFE" w:rsidRDefault="0035386B" w:rsidP="0035386B">
            <w:pPr>
              <w:jc w:val="both"/>
              <w:rPr>
                <w:b/>
                <w:color w:val="000000" w:themeColor="text1"/>
              </w:rPr>
            </w:pPr>
            <w:r w:rsidRPr="00073CFE">
              <w:rPr>
                <w:b/>
                <w:color w:val="000000" w:themeColor="text1"/>
              </w:rPr>
              <w:t>rozsah</w:t>
            </w:r>
          </w:p>
        </w:tc>
      </w:tr>
      <w:tr w:rsidR="00073CFE" w:rsidRPr="00073CFE" w14:paraId="52E08422" w14:textId="77777777" w:rsidTr="00073CFE">
        <w:trPr>
          <w:gridBefore w:val="1"/>
          <w:wBefore w:w="75" w:type="dxa"/>
        </w:trPr>
        <w:tc>
          <w:tcPr>
            <w:tcW w:w="6220" w:type="dxa"/>
            <w:gridSpan w:val="10"/>
          </w:tcPr>
          <w:p w14:paraId="6EE096C7" w14:textId="77777777" w:rsidR="0035386B" w:rsidRPr="00073CFE" w:rsidRDefault="0035386B" w:rsidP="0035386B">
            <w:pPr>
              <w:jc w:val="both"/>
              <w:rPr>
                <w:color w:val="000000" w:themeColor="text1"/>
              </w:rPr>
            </w:pPr>
          </w:p>
        </w:tc>
        <w:tc>
          <w:tcPr>
            <w:tcW w:w="1708" w:type="dxa"/>
            <w:gridSpan w:val="5"/>
          </w:tcPr>
          <w:p w14:paraId="3905349F" w14:textId="77777777" w:rsidR="0035386B" w:rsidRPr="00073CFE" w:rsidRDefault="0035386B" w:rsidP="0035386B">
            <w:pPr>
              <w:jc w:val="both"/>
              <w:rPr>
                <w:color w:val="000000" w:themeColor="text1"/>
              </w:rPr>
            </w:pPr>
          </w:p>
        </w:tc>
        <w:tc>
          <w:tcPr>
            <w:tcW w:w="2096" w:type="dxa"/>
            <w:gridSpan w:val="9"/>
          </w:tcPr>
          <w:p w14:paraId="17C099FF" w14:textId="77777777" w:rsidR="0035386B" w:rsidRPr="00073CFE" w:rsidRDefault="0035386B" w:rsidP="0035386B">
            <w:pPr>
              <w:jc w:val="both"/>
              <w:rPr>
                <w:color w:val="000000" w:themeColor="text1"/>
              </w:rPr>
            </w:pPr>
          </w:p>
        </w:tc>
      </w:tr>
      <w:tr w:rsidR="00073CFE" w:rsidRPr="00073CFE" w14:paraId="02F91E1A" w14:textId="77777777" w:rsidTr="00073CFE">
        <w:trPr>
          <w:gridBefore w:val="1"/>
          <w:wBefore w:w="75" w:type="dxa"/>
        </w:trPr>
        <w:tc>
          <w:tcPr>
            <w:tcW w:w="6220" w:type="dxa"/>
            <w:gridSpan w:val="10"/>
          </w:tcPr>
          <w:p w14:paraId="0A39E48C" w14:textId="77777777" w:rsidR="0035386B" w:rsidRPr="00073CFE" w:rsidRDefault="0035386B" w:rsidP="0035386B">
            <w:pPr>
              <w:jc w:val="both"/>
              <w:rPr>
                <w:color w:val="000000" w:themeColor="text1"/>
              </w:rPr>
            </w:pPr>
          </w:p>
        </w:tc>
        <w:tc>
          <w:tcPr>
            <w:tcW w:w="1708" w:type="dxa"/>
            <w:gridSpan w:val="5"/>
          </w:tcPr>
          <w:p w14:paraId="6A017A51" w14:textId="77777777" w:rsidR="0035386B" w:rsidRPr="00073CFE" w:rsidRDefault="0035386B" w:rsidP="0035386B">
            <w:pPr>
              <w:jc w:val="both"/>
              <w:rPr>
                <w:color w:val="000000" w:themeColor="text1"/>
              </w:rPr>
            </w:pPr>
          </w:p>
        </w:tc>
        <w:tc>
          <w:tcPr>
            <w:tcW w:w="2096" w:type="dxa"/>
            <w:gridSpan w:val="9"/>
          </w:tcPr>
          <w:p w14:paraId="55BE5CC0" w14:textId="77777777" w:rsidR="0035386B" w:rsidRPr="00073CFE" w:rsidRDefault="0035386B" w:rsidP="0035386B">
            <w:pPr>
              <w:jc w:val="both"/>
              <w:rPr>
                <w:color w:val="000000" w:themeColor="text1"/>
              </w:rPr>
            </w:pPr>
          </w:p>
        </w:tc>
      </w:tr>
      <w:tr w:rsidR="00073CFE" w:rsidRPr="00073CFE" w14:paraId="1052CA6B" w14:textId="77777777" w:rsidTr="00073CFE">
        <w:trPr>
          <w:gridBefore w:val="1"/>
          <w:wBefore w:w="75" w:type="dxa"/>
        </w:trPr>
        <w:tc>
          <w:tcPr>
            <w:tcW w:w="6220" w:type="dxa"/>
            <w:gridSpan w:val="10"/>
          </w:tcPr>
          <w:p w14:paraId="2A047196" w14:textId="77777777" w:rsidR="0035386B" w:rsidRPr="00073CFE" w:rsidRDefault="0035386B" w:rsidP="0035386B">
            <w:pPr>
              <w:jc w:val="both"/>
              <w:rPr>
                <w:color w:val="000000" w:themeColor="text1"/>
              </w:rPr>
            </w:pPr>
          </w:p>
        </w:tc>
        <w:tc>
          <w:tcPr>
            <w:tcW w:w="1708" w:type="dxa"/>
            <w:gridSpan w:val="5"/>
          </w:tcPr>
          <w:p w14:paraId="07864C6F" w14:textId="77777777" w:rsidR="0035386B" w:rsidRPr="00073CFE" w:rsidRDefault="0035386B" w:rsidP="0035386B">
            <w:pPr>
              <w:jc w:val="both"/>
              <w:rPr>
                <w:color w:val="000000" w:themeColor="text1"/>
              </w:rPr>
            </w:pPr>
          </w:p>
        </w:tc>
        <w:tc>
          <w:tcPr>
            <w:tcW w:w="2096" w:type="dxa"/>
            <w:gridSpan w:val="9"/>
          </w:tcPr>
          <w:p w14:paraId="462EE6A3" w14:textId="77777777" w:rsidR="0035386B" w:rsidRPr="00073CFE" w:rsidRDefault="0035386B" w:rsidP="0035386B">
            <w:pPr>
              <w:jc w:val="both"/>
              <w:rPr>
                <w:color w:val="000000" w:themeColor="text1"/>
              </w:rPr>
            </w:pPr>
          </w:p>
        </w:tc>
      </w:tr>
      <w:tr w:rsidR="00073CFE" w:rsidRPr="00073CFE" w14:paraId="13356ABC" w14:textId="77777777" w:rsidTr="00073CFE">
        <w:trPr>
          <w:gridBefore w:val="1"/>
          <w:wBefore w:w="75" w:type="dxa"/>
        </w:trPr>
        <w:tc>
          <w:tcPr>
            <w:tcW w:w="6220" w:type="dxa"/>
            <w:gridSpan w:val="10"/>
          </w:tcPr>
          <w:p w14:paraId="532C1E1F" w14:textId="77777777" w:rsidR="0035386B" w:rsidRPr="00073CFE" w:rsidRDefault="0035386B" w:rsidP="0035386B">
            <w:pPr>
              <w:jc w:val="both"/>
              <w:rPr>
                <w:color w:val="000000" w:themeColor="text1"/>
              </w:rPr>
            </w:pPr>
          </w:p>
        </w:tc>
        <w:tc>
          <w:tcPr>
            <w:tcW w:w="1708" w:type="dxa"/>
            <w:gridSpan w:val="5"/>
          </w:tcPr>
          <w:p w14:paraId="5E8C6E64" w14:textId="77777777" w:rsidR="0035386B" w:rsidRPr="00073CFE" w:rsidRDefault="0035386B" w:rsidP="0035386B">
            <w:pPr>
              <w:jc w:val="both"/>
              <w:rPr>
                <w:color w:val="000000" w:themeColor="text1"/>
              </w:rPr>
            </w:pPr>
          </w:p>
        </w:tc>
        <w:tc>
          <w:tcPr>
            <w:tcW w:w="2096" w:type="dxa"/>
            <w:gridSpan w:val="9"/>
          </w:tcPr>
          <w:p w14:paraId="4C73D815" w14:textId="77777777" w:rsidR="0035386B" w:rsidRPr="00073CFE" w:rsidRDefault="0035386B" w:rsidP="0035386B">
            <w:pPr>
              <w:jc w:val="both"/>
              <w:rPr>
                <w:color w:val="000000" w:themeColor="text1"/>
              </w:rPr>
            </w:pPr>
          </w:p>
        </w:tc>
      </w:tr>
      <w:tr w:rsidR="00073CFE" w:rsidRPr="00073CFE" w14:paraId="23C8A0AF" w14:textId="77777777" w:rsidTr="00073CFE">
        <w:trPr>
          <w:gridBefore w:val="1"/>
          <w:wBefore w:w="75" w:type="dxa"/>
        </w:trPr>
        <w:tc>
          <w:tcPr>
            <w:tcW w:w="10024" w:type="dxa"/>
            <w:gridSpan w:val="24"/>
            <w:shd w:val="clear" w:color="auto" w:fill="F7CAAC"/>
          </w:tcPr>
          <w:p w14:paraId="034C5E41"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563D31F0" w14:textId="77777777" w:rsidTr="00073CFE">
        <w:trPr>
          <w:gridBefore w:val="1"/>
          <w:wBefore w:w="75" w:type="dxa"/>
          <w:trHeight w:val="608"/>
        </w:trPr>
        <w:tc>
          <w:tcPr>
            <w:tcW w:w="10024" w:type="dxa"/>
            <w:gridSpan w:val="24"/>
            <w:tcBorders>
              <w:top w:val="nil"/>
            </w:tcBorders>
          </w:tcPr>
          <w:p w14:paraId="62C90E79" w14:textId="77777777" w:rsidR="0035386B" w:rsidRPr="00073CFE" w:rsidRDefault="0035386B" w:rsidP="003A09FB">
            <w:pPr>
              <w:rPr>
                <w:color w:val="000000" w:themeColor="text1"/>
              </w:rPr>
            </w:pPr>
            <w:r w:rsidRPr="00073CFE">
              <w:rPr>
                <w:color w:val="000000" w:themeColor="text1"/>
              </w:rPr>
              <w:t>Business Models - přednášející (40%)</w:t>
            </w:r>
          </w:p>
        </w:tc>
      </w:tr>
      <w:tr w:rsidR="00073CFE" w:rsidRPr="00073CFE" w14:paraId="311E9524" w14:textId="77777777" w:rsidTr="00073CFE">
        <w:trPr>
          <w:gridBefore w:val="1"/>
          <w:wBefore w:w="75" w:type="dxa"/>
        </w:trPr>
        <w:tc>
          <w:tcPr>
            <w:tcW w:w="10024" w:type="dxa"/>
            <w:gridSpan w:val="24"/>
            <w:shd w:val="clear" w:color="auto" w:fill="F7CAAC"/>
          </w:tcPr>
          <w:p w14:paraId="04B1B94E"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073CFE" w:rsidRPr="00073CFE" w14:paraId="47018781" w14:textId="77777777" w:rsidTr="00073CFE">
        <w:trPr>
          <w:gridBefore w:val="1"/>
          <w:wBefore w:w="75" w:type="dxa"/>
          <w:trHeight w:val="595"/>
        </w:trPr>
        <w:tc>
          <w:tcPr>
            <w:tcW w:w="10024" w:type="dxa"/>
            <w:gridSpan w:val="24"/>
          </w:tcPr>
          <w:p w14:paraId="7D4C5B91" w14:textId="77777777" w:rsidR="0035386B" w:rsidRPr="00073CFE" w:rsidRDefault="0035386B" w:rsidP="0035386B">
            <w:pPr>
              <w:jc w:val="both"/>
              <w:rPr>
                <w:color w:val="000000" w:themeColor="text1"/>
              </w:rPr>
            </w:pPr>
            <w:r w:rsidRPr="00073CFE">
              <w:rPr>
                <w:color w:val="000000" w:themeColor="text1"/>
              </w:rPr>
              <w:t>2013 UTB ve Zlíně, Fakulta managementu a ekonomiky, obor Management a ekonomika (</w:t>
            </w:r>
            <w:r w:rsidRPr="00073CFE">
              <w:rPr>
                <w:b/>
                <w:color w:val="000000" w:themeColor="text1"/>
              </w:rPr>
              <w:t>Ph.D</w:t>
            </w:r>
            <w:r w:rsidRPr="00073CFE">
              <w:rPr>
                <w:color w:val="000000" w:themeColor="text1"/>
              </w:rPr>
              <w:t>.)</w:t>
            </w:r>
          </w:p>
          <w:p w14:paraId="7561D38A" w14:textId="77777777" w:rsidR="0035386B" w:rsidRPr="00073CFE" w:rsidRDefault="0035386B" w:rsidP="0035386B">
            <w:pPr>
              <w:jc w:val="both"/>
              <w:rPr>
                <w:color w:val="000000" w:themeColor="text1"/>
              </w:rPr>
            </w:pPr>
            <w:r w:rsidRPr="00073CFE">
              <w:rPr>
                <w:color w:val="000000" w:themeColor="text1"/>
              </w:rPr>
              <w:t>2008  UTB ve Zlíně, Fakulta managementu a ekonomiky, obor Podniková ekonomika (</w:t>
            </w:r>
            <w:r w:rsidRPr="00073CFE">
              <w:rPr>
                <w:b/>
                <w:color w:val="000000" w:themeColor="text1"/>
              </w:rPr>
              <w:t>Ing</w:t>
            </w:r>
            <w:r w:rsidRPr="00073CFE">
              <w:rPr>
                <w:color w:val="000000" w:themeColor="text1"/>
              </w:rPr>
              <w:t>.)</w:t>
            </w:r>
          </w:p>
          <w:p w14:paraId="44FD5DBA" w14:textId="77777777" w:rsidR="0035386B" w:rsidRPr="00073CFE" w:rsidRDefault="0035386B" w:rsidP="0035386B">
            <w:pPr>
              <w:jc w:val="both"/>
              <w:rPr>
                <w:b/>
                <w:color w:val="000000" w:themeColor="text1"/>
              </w:rPr>
            </w:pPr>
          </w:p>
        </w:tc>
      </w:tr>
      <w:tr w:rsidR="00073CFE" w:rsidRPr="00073CFE" w14:paraId="575696E1" w14:textId="77777777" w:rsidTr="00073CFE">
        <w:trPr>
          <w:gridBefore w:val="1"/>
          <w:wBefore w:w="75" w:type="dxa"/>
        </w:trPr>
        <w:tc>
          <w:tcPr>
            <w:tcW w:w="10024" w:type="dxa"/>
            <w:gridSpan w:val="24"/>
            <w:shd w:val="clear" w:color="auto" w:fill="F7CAAC"/>
          </w:tcPr>
          <w:p w14:paraId="20B83F06"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073CFE" w:rsidRPr="00073CFE" w14:paraId="50613A83" w14:textId="77777777" w:rsidTr="00073CFE">
        <w:trPr>
          <w:gridBefore w:val="1"/>
          <w:wBefore w:w="75" w:type="dxa"/>
          <w:trHeight w:val="465"/>
        </w:trPr>
        <w:tc>
          <w:tcPr>
            <w:tcW w:w="10024" w:type="dxa"/>
            <w:gridSpan w:val="24"/>
          </w:tcPr>
          <w:p w14:paraId="2FE71D71" w14:textId="77777777" w:rsidR="0035386B" w:rsidRPr="00073CFE" w:rsidRDefault="0035386B" w:rsidP="0035386B">
            <w:pPr>
              <w:jc w:val="both"/>
              <w:rPr>
                <w:color w:val="000000" w:themeColor="text1"/>
              </w:rPr>
            </w:pPr>
            <w:r w:rsidRPr="00073CFE">
              <w:rPr>
                <w:color w:val="000000" w:themeColor="text1"/>
              </w:rPr>
              <w:t>2011 - dosud – Univerzita Tomáše Bati ve Zlíně, Fakulta managementu a ekonomiky, Ústav podnikové ekonomiky, odborný asistent</w:t>
            </w:r>
          </w:p>
        </w:tc>
      </w:tr>
      <w:tr w:rsidR="00073CFE" w:rsidRPr="00073CFE" w14:paraId="72FE1F00" w14:textId="77777777" w:rsidTr="00073CFE">
        <w:trPr>
          <w:gridBefore w:val="1"/>
          <w:wBefore w:w="75" w:type="dxa"/>
          <w:trHeight w:val="250"/>
        </w:trPr>
        <w:tc>
          <w:tcPr>
            <w:tcW w:w="10024" w:type="dxa"/>
            <w:gridSpan w:val="24"/>
            <w:shd w:val="clear" w:color="auto" w:fill="F7CAAC"/>
          </w:tcPr>
          <w:p w14:paraId="3D0E91DA"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073CFE" w:rsidRPr="00073CFE" w14:paraId="0FEEAA47" w14:textId="77777777" w:rsidTr="00073CFE">
        <w:trPr>
          <w:gridBefore w:val="1"/>
          <w:wBefore w:w="75" w:type="dxa"/>
          <w:trHeight w:val="60"/>
        </w:trPr>
        <w:tc>
          <w:tcPr>
            <w:tcW w:w="10024" w:type="dxa"/>
            <w:gridSpan w:val="24"/>
          </w:tcPr>
          <w:p w14:paraId="19F835CB"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36 </w:t>
            </w:r>
          </w:p>
          <w:p w14:paraId="62346AB6" w14:textId="77777777" w:rsidR="0035386B" w:rsidRPr="00073CFE" w:rsidRDefault="0035386B" w:rsidP="0035386B">
            <w:pPr>
              <w:jc w:val="both"/>
              <w:rPr>
                <w:color w:val="000000" w:themeColor="text1"/>
              </w:rPr>
            </w:pPr>
            <w:r w:rsidRPr="00073CFE">
              <w:rPr>
                <w:color w:val="000000" w:themeColor="text1"/>
              </w:rPr>
              <w:t>Počet vedených diplomových prací – 17</w:t>
            </w:r>
          </w:p>
        </w:tc>
      </w:tr>
      <w:tr w:rsidR="00073CFE" w:rsidRPr="00073CFE" w14:paraId="0A17B363" w14:textId="77777777" w:rsidTr="00073CFE">
        <w:trPr>
          <w:gridBefore w:val="1"/>
          <w:wBefore w:w="75" w:type="dxa"/>
          <w:cantSplit/>
        </w:trPr>
        <w:tc>
          <w:tcPr>
            <w:tcW w:w="3347" w:type="dxa"/>
            <w:gridSpan w:val="4"/>
            <w:tcBorders>
              <w:top w:val="single" w:sz="12" w:space="0" w:color="auto"/>
            </w:tcBorders>
            <w:shd w:val="clear" w:color="auto" w:fill="F7CAAC"/>
          </w:tcPr>
          <w:p w14:paraId="52071752"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4"/>
            <w:tcBorders>
              <w:top w:val="single" w:sz="12" w:space="0" w:color="auto"/>
            </w:tcBorders>
            <w:shd w:val="clear" w:color="auto" w:fill="F7CAAC"/>
          </w:tcPr>
          <w:p w14:paraId="75168119" w14:textId="77777777" w:rsidR="0035386B" w:rsidRPr="00073CFE" w:rsidRDefault="0035386B" w:rsidP="0035386B">
            <w:pPr>
              <w:jc w:val="both"/>
              <w:rPr>
                <w:color w:val="000000" w:themeColor="text1"/>
              </w:rPr>
            </w:pPr>
            <w:r w:rsidRPr="00073CFE">
              <w:rPr>
                <w:b/>
                <w:color w:val="000000" w:themeColor="text1"/>
              </w:rPr>
              <w:t>Rok udělení hodnosti</w:t>
            </w:r>
          </w:p>
        </w:tc>
        <w:tc>
          <w:tcPr>
            <w:tcW w:w="2413" w:type="dxa"/>
            <w:gridSpan w:val="8"/>
            <w:tcBorders>
              <w:top w:val="single" w:sz="12" w:space="0" w:color="auto"/>
              <w:right w:val="single" w:sz="12" w:space="0" w:color="auto"/>
            </w:tcBorders>
            <w:shd w:val="clear" w:color="auto" w:fill="F7CAAC"/>
          </w:tcPr>
          <w:p w14:paraId="7B6393E4"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8"/>
            <w:tcBorders>
              <w:top w:val="single" w:sz="12" w:space="0" w:color="auto"/>
              <w:left w:val="single" w:sz="12" w:space="0" w:color="auto"/>
            </w:tcBorders>
            <w:shd w:val="clear" w:color="auto" w:fill="F7CAAC"/>
          </w:tcPr>
          <w:p w14:paraId="362D7CC0" w14:textId="77777777" w:rsidR="0035386B" w:rsidRPr="00073CFE" w:rsidRDefault="0035386B" w:rsidP="0035386B">
            <w:pPr>
              <w:jc w:val="both"/>
              <w:rPr>
                <w:b/>
                <w:color w:val="000000" w:themeColor="text1"/>
              </w:rPr>
            </w:pPr>
            <w:r w:rsidRPr="00073CFE">
              <w:rPr>
                <w:b/>
                <w:color w:val="000000" w:themeColor="text1"/>
              </w:rPr>
              <w:t>Ohlasy publikací</w:t>
            </w:r>
          </w:p>
        </w:tc>
      </w:tr>
      <w:tr w:rsidR="00073CFE" w:rsidRPr="00073CFE" w14:paraId="5CCB4303" w14:textId="77777777" w:rsidTr="00073CFE">
        <w:trPr>
          <w:gridBefore w:val="1"/>
          <w:wBefore w:w="75" w:type="dxa"/>
          <w:cantSplit/>
        </w:trPr>
        <w:tc>
          <w:tcPr>
            <w:tcW w:w="3347" w:type="dxa"/>
            <w:gridSpan w:val="4"/>
          </w:tcPr>
          <w:p w14:paraId="4A498414" w14:textId="77777777" w:rsidR="0035386B" w:rsidRPr="00073CFE" w:rsidRDefault="0035386B" w:rsidP="0035386B">
            <w:pPr>
              <w:jc w:val="both"/>
              <w:rPr>
                <w:color w:val="000000" w:themeColor="text1"/>
              </w:rPr>
            </w:pPr>
          </w:p>
        </w:tc>
        <w:tc>
          <w:tcPr>
            <w:tcW w:w="2245" w:type="dxa"/>
            <w:gridSpan w:val="4"/>
          </w:tcPr>
          <w:p w14:paraId="015CC611" w14:textId="77777777" w:rsidR="0035386B" w:rsidRPr="00073CFE" w:rsidRDefault="0035386B" w:rsidP="0035386B">
            <w:pPr>
              <w:jc w:val="both"/>
              <w:rPr>
                <w:color w:val="000000" w:themeColor="text1"/>
              </w:rPr>
            </w:pPr>
          </w:p>
        </w:tc>
        <w:tc>
          <w:tcPr>
            <w:tcW w:w="2413" w:type="dxa"/>
            <w:gridSpan w:val="8"/>
            <w:tcBorders>
              <w:right w:val="single" w:sz="12" w:space="0" w:color="auto"/>
            </w:tcBorders>
          </w:tcPr>
          <w:p w14:paraId="5F2722A3" w14:textId="77777777" w:rsidR="0035386B" w:rsidRPr="00073CFE" w:rsidRDefault="0035386B" w:rsidP="0035386B">
            <w:pPr>
              <w:jc w:val="both"/>
              <w:rPr>
                <w:color w:val="000000" w:themeColor="text1"/>
              </w:rPr>
            </w:pPr>
          </w:p>
        </w:tc>
        <w:tc>
          <w:tcPr>
            <w:tcW w:w="632" w:type="dxa"/>
            <w:gridSpan w:val="4"/>
            <w:tcBorders>
              <w:left w:val="single" w:sz="12" w:space="0" w:color="auto"/>
            </w:tcBorders>
            <w:shd w:val="clear" w:color="auto" w:fill="F7CAAC"/>
          </w:tcPr>
          <w:p w14:paraId="7B68A459" w14:textId="77777777" w:rsidR="0035386B" w:rsidRPr="00073CFE" w:rsidRDefault="0035386B" w:rsidP="0035386B">
            <w:pPr>
              <w:jc w:val="both"/>
              <w:rPr>
                <w:color w:val="000000" w:themeColor="text1"/>
              </w:rPr>
            </w:pPr>
            <w:r w:rsidRPr="00073CFE">
              <w:rPr>
                <w:b/>
                <w:color w:val="000000" w:themeColor="text1"/>
              </w:rPr>
              <w:t>WOS</w:t>
            </w:r>
          </w:p>
        </w:tc>
        <w:tc>
          <w:tcPr>
            <w:tcW w:w="693" w:type="dxa"/>
            <w:gridSpan w:val="2"/>
            <w:shd w:val="clear" w:color="auto" w:fill="F7CAAC"/>
          </w:tcPr>
          <w:p w14:paraId="7875ED87"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gridSpan w:val="2"/>
            <w:shd w:val="clear" w:color="auto" w:fill="F7CAAC"/>
          </w:tcPr>
          <w:p w14:paraId="5F265657" w14:textId="77777777" w:rsidR="0035386B" w:rsidRPr="00073CFE" w:rsidRDefault="0035386B" w:rsidP="0035386B">
            <w:pPr>
              <w:jc w:val="both"/>
              <w:rPr>
                <w:color w:val="000000" w:themeColor="text1"/>
              </w:rPr>
            </w:pPr>
            <w:r w:rsidRPr="00073CFE">
              <w:rPr>
                <w:b/>
                <w:color w:val="000000" w:themeColor="text1"/>
                <w:sz w:val="18"/>
              </w:rPr>
              <w:t>ostatní</w:t>
            </w:r>
          </w:p>
        </w:tc>
      </w:tr>
      <w:tr w:rsidR="00073CFE" w:rsidRPr="00073CFE" w14:paraId="02FB8EAE" w14:textId="77777777" w:rsidTr="00073CFE">
        <w:trPr>
          <w:gridBefore w:val="1"/>
          <w:wBefore w:w="75" w:type="dxa"/>
          <w:cantSplit/>
          <w:trHeight w:val="70"/>
        </w:trPr>
        <w:tc>
          <w:tcPr>
            <w:tcW w:w="3347" w:type="dxa"/>
            <w:gridSpan w:val="4"/>
            <w:shd w:val="clear" w:color="auto" w:fill="F7CAAC"/>
          </w:tcPr>
          <w:p w14:paraId="7CD6AA25"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4"/>
            <w:shd w:val="clear" w:color="auto" w:fill="F7CAAC"/>
          </w:tcPr>
          <w:p w14:paraId="524A4866" w14:textId="77777777" w:rsidR="0035386B" w:rsidRPr="00073CFE" w:rsidRDefault="0035386B" w:rsidP="0035386B">
            <w:pPr>
              <w:jc w:val="both"/>
              <w:rPr>
                <w:color w:val="000000" w:themeColor="text1"/>
              </w:rPr>
            </w:pPr>
            <w:r w:rsidRPr="00073CFE">
              <w:rPr>
                <w:b/>
                <w:color w:val="000000" w:themeColor="text1"/>
              </w:rPr>
              <w:t>Rok udělení hodnosti</w:t>
            </w:r>
          </w:p>
        </w:tc>
        <w:tc>
          <w:tcPr>
            <w:tcW w:w="2413" w:type="dxa"/>
            <w:gridSpan w:val="8"/>
            <w:tcBorders>
              <w:right w:val="single" w:sz="12" w:space="0" w:color="auto"/>
            </w:tcBorders>
            <w:shd w:val="clear" w:color="auto" w:fill="F7CAAC"/>
          </w:tcPr>
          <w:p w14:paraId="06C84DBF"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gridSpan w:val="4"/>
            <w:vMerge w:val="restart"/>
            <w:tcBorders>
              <w:left w:val="single" w:sz="12" w:space="0" w:color="auto"/>
            </w:tcBorders>
          </w:tcPr>
          <w:p w14:paraId="4D5B3FF3" w14:textId="77777777" w:rsidR="0035386B" w:rsidRPr="00073CFE" w:rsidRDefault="0035386B" w:rsidP="0035386B">
            <w:pPr>
              <w:jc w:val="both"/>
              <w:rPr>
                <w:b/>
                <w:color w:val="000000" w:themeColor="text1"/>
              </w:rPr>
            </w:pPr>
            <w:r w:rsidRPr="00073CFE">
              <w:rPr>
                <w:b/>
                <w:color w:val="000000" w:themeColor="text1"/>
              </w:rPr>
              <w:t>0</w:t>
            </w:r>
          </w:p>
        </w:tc>
        <w:tc>
          <w:tcPr>
            <w:tcW w:w="693" w:type="dxa"/>
            <w:gridSpan w:val="2"/>
            <w:vMerge w:val="restart"/>
          </w:tcPr>
          <w:p w14:paraId="40B12385" w14:textId="77777777" w:rsidR="0035386B" w:rsidRPr="00073CFE" w:rsidRDefault="0035386B" w:rsidP="0035386B">
            <w:pPr>
              <w:jc w:val="both"/>
              <w:rPr>
                <w:b/>
                <w:color w:val="000000" w:themeColor="text1"/>
              </w:rPr>
            </w:pPr>
            <w:r w:rsidRPr="00073CFE">
              <w:rPr>
                <w:b/>
                <w:color w:val="000000" w:themeColor="text1"/>
              </w:rPr>
              <w:t>1</w:t>
            </w:r>
          </w:p>
        </w:tc>
        <w:tc>
          <w:tcPr>
            <w:tcW w:w="694" w:type="dxa"/>
            <w:gridSpan w:val="2"/>
            <w:vMerge w:val="restart"/>
          </w:tcPr>
          <w:p w14:paraId="66AC81C7" w14:textId="77777777" w:rsidR="0035386B" w:rsidRPr="00073CFE" w:rsidRDefault="0035386B" w:rsidP="0035386B">
            <w:pPr>
              <w:jc w:val="both"/>
              <w:rPr>
                <w:b/>
                <w:color w:val="000000" w:themeColor="text1"/>
              </w:rPr>
            </w:pPr>
            <w:r w:rsidRPr="00073CFE">
              <w:rPr>
                <w:b/>
                <w:color w:val="000000" w:themeColor="text1"/>
              </w:rPr>
              <w:t>0</w:t>
            </w:r>
          </w:p>
        </w:tc>
      </w:tr>
      <w:tr w:rsidR="00073CFE" w:rsidRPr="00073CFE" w14:paraId="0E3D74CB" w14:textId="77777777" w:rsidTr="00073CFE">
        <w:trPr>
          <w:gridBefore w:val="1"/>
          <w:wBefore w:w="75" w:type="dxa"/>
          <w:trHeight w:val="205"/>
        </w:trPr>
        <w:tc>
          <w:tcPr>
            <w:tcW w:w="3347" w:type="dxa"/>
            <w:gridSpan w:val="4"/>
          </w:tcPr>
          <w:p w14:paraId="079D6575" w14:textId="77777777" w:rsidR="0035386B" w:rsidRPr="00073CFE" w:rsidRDefault="0035386B" w:rsidP="0035386B">
            <w:pPr>
              <w:jc w:val="both"/>
              <w:rPr>
                <w:color w:val="000000" w:themeColor="text1"/>
              </w:rPr>
            </w:pPr>
          </w:p>
        </w:tc>
        <w:tc>
          <w:tcPr>
            <w:tcW w:w="2245" w:type="dxa"/>
            <w:gridSpan w:val="4"/>
          </w:tcPr>
          <w:p w14:paraId="3C49EE7B" w14:textId="77777777" w:rsidR="0035386B" w:rsidRPr="00073CFE" w:rsidRDefault="0035386B" w:rsidP="0035386B">
            <w:pPr>
              <w:jc w:val="both"/>
              <w:rPr>
                <w:color w:val="000000" w:themeColor="text1"/>
              </w:rPr>
            </w:pPr>
          </w:p>
        </w:tc>
        <w:tc>
          <w:tcPr>
            <w:tcW w:w="2413" w:type="dxa"/>
            <w:gridSpan w:val="8"/>
            <w:tcBorders>
              <w:right w:val="single" w:sz="12" w:space="0" w:color="auto"/>
            </w:tcBorders>
          </w:tcPr>
          <w:p w14:paraId="7B4EBF42" w14:textId="77777777" w:rsidR="0035386B" w:rsidRPr="00073CFE" w:rsidRDefault="0035386B" w:rsidP="0035386B">
            <w:pPr>
              <w:jc w:val="both"/>
              <w:rPr>
                <w:color w:val="000000" w:themeColor="text1"/>
              </w:rPr>
            </w:pPr>
          </w:p>
        </w:tc>
        <w:tc>
          <w:tcPr>
            <w:tcW w:w="632" w:type="dxa"/>
            <w:gridSpan w:val="4"/>
            <w:vMerge/>
            <w:tcBorders>
              <w:left w:val="single" w:sz="12" w:space="0" w:color="auto"/>
            </w:tcBorders>
            <w:vAlign w:val="center"/>
          </w:tcPr>
          <w:p w14:paraId="170C4F0D" w14:textId="77777777" w:rsidR="0035386B" w:rsidRPr="00073CFE" w:rsidRDefault="0035386B" w:rsidP="0035386B">
            <w:pPr>
              <w:rPr>
                <w:b/>
                <w:color w:val="000000" w:themeColor="text1"/>
              </w:rPr>
            </w:pPr>
          </w:p>
        </w:tc>
        <w:tc>
          <w:tcPr>
            <w:tcW w:w="693" w:type="dxa"/>
            <w:gridSpan w:val="2"/>
            <w:vMerge/>
            <w:vAlign w:val="center"/>
          </w:tcPr>
          <w:p w14:paraId="4E4153CE" w14:textId="77777777" w:rsidR="0035386B" w:rsidRPr="00073CFE" w:rsidRDefault="0035386B" w:rsidP="0035386B">
            <w:pPr>
              <w:rPr>
                <w:b/>
                <w:color w:val="000000" w:themeColor="text1"/>
              </w:rPr>
            </w:pPr>
          </w:p>
        </w:tc>
        <w:tc>
          <w:tcPr>
            <w:tcW w:w="694" w:type="dxa"/>
            <w:gridSpan w:val="2"/>
            <w:vMerge/>
            <w:vAlign w:val="center"/>
          </w:tcPr>
          <w:p w14:paraId="3B38D483" w14:textId="77777777" w:rsidR="0035386B" w:rsidRPr="00073CFE" w:rsidRDefault="0035386B" w:rsidP="0035386B">
            <w:pPr>
              <w:rPr>
                <w:b/>
                <w:color w:val="000000" w:themeColor="text1"/>
              </w:rPr>
            </w:pPr>
          </w:p>
        </w:tc>
      </w:tr>
      <w:tr w:rsidR="00073CFE" w:rsidRPr="00073CFE" w14:paraId="793513C4" w14:textId="77777777" w:rsidTr="00073CFE">
        <w:trPr>
          <w:gridBefore w:val="1"/>
          <w:wBefore w:w="75" w:type="dxa"/>
        </w:trPr>
        <w:tc>
          <w:tcPr>
            <w:tcW w:w="10024" w:type="dxa"/>
            <w:gridSpan w:val="24"/>
            <w:shd w:val="clear" w:color="auto" w:fill="F7CAAC"/>
          </w:tcPr>
          <w:p w14:paraId="66B642FF"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16D01A8B" w14:textId="77777777" w:rsidTr="00073CFE">
        <w:trPr>
          <w:gridBefore w:val="1"/>
          <w:wBefore w:w="75" w:type="dxa"/>
          <w:trHeight w:val="2347"/>
        </w:trPr>
        <w:tc>
          <w:tcPr>
            <w:tcW w:w="10024" w:type="dxa"/>
            <w:gridSpan w:val="24"/>
          </w:tcPr>
          <w:p w14:paraId="04442BF6" w14:textId="77777777" w:rsidR="0035386B" w:rsidRPr="00073CFE" w:rsidRDefault="0035386B" w:rsidP="0035386B">
            <w:pPr>
              <w:jc w:val="both"/>
              <w:rPr>
                <w:color w:val="000000" w:themeColor="text1"/>
                <w:shd w:val="clear" w:color="auto" w:fill="FFFFFF"/>
              </w:rPr>
            </w:pPr>
            <w:r w:rsidRPr="00073CFE">
              <w:rPr>
                <w:caps/>
                <w:color w:val="000000" w:themeColor="text1"/>
                <w:shd w:val="clear" w:color="auto" w:fill="FFFFFF"/>
              </w:rPr>
              <w:t>Slinták, K., Briš, P., Jurigová</w:t>
            </w:r>
            <w:r w:rsidRPr="00073CFE">
              <w:rPr>
                <w:color w:val="000000" w:themeColor="text1"/>
                <w:shd w:val="clear" w:color="auto" w:fill="FFFFFF"/>
              </w:rPr>
              <w:t>, Z. INNOVATIVE COMPANY: A STORY OF LINET. </w:t>
            </w:r>
            <w:r w:rsidRPr="00073CFE">
              <w:rPr>
                <w:i/>
                <w:iCs/>
                <w:color w:val="000000" w:themeColor="text1"/>
                <w:shd w:val="clear" w:color="auto" w:fill="FFFFFF"/>
              </w:rPr>
              <w:t>Journal of Security &amp; Sustainability Issues</w:t>
            </w:r>
            <w:r w:rsidRPr="00073CFE">
              <w:rPr>
                <w:color w:val="000000" w:themeColor="text1"/>
                <w:shd w:val="clear" w:color="auto" w:fill="FFFFFF"/>
              </w:rPr>
              <w:t xml:space="preserve">, 2018, Volume </w:t>
            </w:r>
            <w:r w:rsidRPr="00073CFE">
              <w:rPr>
                <w:iCs/>
                <w:color w:val="000000" w:themeColor="text1"/>
                <w:shd w:val="clear" w:color="auto" w:fill="FFFFFF"/>
              </w:rPr>
              <w:t xml:space="preserve">7, Issue </w:t>
            </w:r>
            <w:r w:rsidRPr="00073CFE">
              <w:rPr>
                <w:color w:val="000000" w:themeColor="text1"/>
                <w:shd w:val="clear" w:color="auto" w:fill="FFFFFF"/>
              </w:rPr>
              <w:t>3.</w:t>
            </w:r>
            <w:r w:rsidRPr="00073CFE">
              <w:rPr>
                <w:color w:val="000000" w:themeColor="text1"/>
              </w:rPr>
              <w:t xml:space="preserve"> </w:t>
            </w:r>
            <w:r w:rsidRPr="00073CFE">
              <w:rPr>
                <w:color w:val="000000" w:themeColor="text1"/>
                <w:shd w:val="clear" w:color="auto" w:fill="FFFFFF"/>
              </w:rPr>
              <w:t xml:space="preserve">ISSN 2029-7025. DOI: </w:t>
            </w:r>
            <w:hyperlink r:id="rId52" w:history="1">
              <w:r w:rsidRPr="00073CFE">
                <w:rPr>
                  <w:rStyle w:val="Hypertextovodkaz"/>
                  <w:color w:val="000000" w:themeColor="text1"/>
                  <w:shd w:val="clear" w:color="auto" w:fill="FFFFFF"/>
                </w:rPr>
                <w:t>http://doi.org/10.9770/jssi.2018.7.3</w:t>
              </w:r>
            </w:hyperlink>
            <w:r w:rsidRPr="00073CFE">
              <w:rPr>
                <w:color w:val="000000" w:themeColor="text1"/>
                <w:shd w:val="clear" w:color="auto" w:fill="FFFFFF"/>
              </w:rPr>
              <w:t>. (90%)</w:t>
            </w:r>
          </w:p>
          <w:p w14:paraId="46572341" w14:textId="77777777" w:rsidR="0035386B" w:rsidRPr="00073CFE" w:rsidRDefault="0035386B" w:rsidP="0035386B">
            <w:pPr>
              <w:jc w:val="both"/>
              <w:rPr>
                <w:color w:val="000000" w:themeColor="text1"/>
              </w:rPr>
            </w:pPr>
            <w:r w:rsidRPr="00073CFE">
              <w:rPr>
                <w:color w:val="000000" w:themeColor="text1"/>
              </w:rPr>
              <w:t xml:space="preserve">SLINTÁK, K., TUČKOVÁ, Z. Citizen Corporation as a form of social enterprise. </w:t>
            </w:r>
            <w:r w:rsidRPr="00073CFE">
              <w:rPr>
                <w:i/>
                <w:color w:val="000000" w:themeColor="text1"/>
              </w:rPr>
              <w:t>Economic Annals-XXI</w:t>
            </w:r>
            <w:r w:rsidRPr="00073CFE">
              <w:rPr>
                <w:color w:val="000000" w:themeColor="text1"/>
              </w:rPr>
              <w:t xml:space="preserve">. 2017, Volume 162, Issue 11-12, pp. 62-67. ISSN 1728-6220. </w:t>
            </w:r>
            <w:r w:rsidRPr="00073CFE">
              <w:rPr>
                <w:bCs/>
                <w:color w:val="000000" w:themeColor="text1"/>
              </w:rPr>
              <w:t>DOI:</w:t>
            </w:r>
            <w:r w:rsidRPr="00073CFE">
              <w:rPr>
                <w:b/>
                <w:bCs/>
                <w:color w:val="000000" w:themeColor="text1"/>
              </w:rPr>
              <w:t> </w:t>
            </w:r>
            <w:hyperlink r:id="rId53" w:history="1">
              <w:r w:rsidRPr="00073CFE">
                <w:rPr>
                  <w:rStyle w:val="Hypertextovodkaz"/>
                  <w:color w:val="000000" w:themeColor="text1"/>
                </w:rPr>
                <w:t>https://doi.org/10.21003/ea.V162-13</w:t>
              </w:r>
            </w:hyperlink>
            <w:r w:rsidRPr="00073CFE">
              <w:rPr>
                <w:rStyle w:val="Hypertextovodkaz"/>
                <w:color w:val="000000" w:themeColor="text1"/>
              </w:rPr>
              <w:t xml:space="preserve"> (50%).</w:t>
            </w:r>
          </w:p>
          <w:p w14:paraId="17F058DF" w14:textId="77777777" w:rsidR="0035386B" w:rsidRPr="00073CFE" w:rsidRDefault="0035386B" w:rsidP="0035386B">
            <w:pPr>
              <w:jc w:val="both"/>
              <w:rPr>
                <w:color w:val="000000" w:themeColor="text1"/>
              </w:rPr>
            </w:pPr>
            <w:r w:rsidRPr="00073CFE">
              <w:rPr>
                <w:color w:val="000000" w:themeColor="text1"/>
              </w:rPr>
              <w:t xml:space="preserve">SLINTÁK, K. Mechanistic, or Biotic Organizations: Research of Organizational Principles Towards Sustainability of Social Systems. </w:t>
            </w:r>
            <w:r w:rsidRPr="00073CFE">
              <w:rPr>
                <w:i/>
                <w:color w:val="000000" w:themeColor="text1"/>
              </w:rPr>
              <w:t>Journal of Security &amp; Sustainability Issues.</w:t>
            </w:r>
            <w:r w:rsidRPr="00073CFE">
              <w:rPr>
                <w:color w:val="000000" w:themeColor="text1"/>
              </w:rPr>
              <w:t xml:space="preserve"> 2017, Volume 7, Issue 1. ISSN 2029-7017. </w:t>
            </w:r>
            <w:hyperlink r:id="rId54" w:history="1">
              <w:r w:rsidRPr="00073CFE">
                <w:rPr>
                  <w:rStyle w:val="Hypertextovodkaz"/>
                  <w:color w:val="000000" w:themeColor="text1"/>
                </w:rPr>
                <w:t>http://dx.doi.org/10.9770/jssi.2017.6.1(8)</w:t>
              </w:r>
            </w:hyperlink>
            <w:r w:rsidRPr="00073CFE">
              <w:rPr>
                <w:rStyle w:val="Hypertextovodkaz"/>
                <w:color w:val="000000" w:themeColor="text1"/>
              </w:rPr>
              <w:t>.</w:t>
            </w:r>
          </w:p>
          <w:p w14:paraId="7A8E17D5" w14:textId="77777777" w:rsidR="0035386B" w:rsidRPr="00073CFE" w:rsidRDefault="0035386B" w:rsidP="0035386B">
            <w:pPr>
              <w:jc w:val="both"/>
              <w:rPr>
                <w:color w:val="000000" w:themeColor="text1"/>
              </w:rPr>
            </w:pPr>
            <w:r w:rsidRPr="00073CFE">
              <w:rPr>
                <w:color w:val="000000" w:themeColor="text1"/>
              </w:rPr>
              <w:t xml:space="preserve">SLINTÁK, K., ZÁVODNÁ, S., L. Finding sense in new reality: from the epoch of machines to the age of uncertainty. </w:t>
            </w:r>
            <w:r w:rsidRPr="00073CFE">
              <w:rPr>
                <w:i/>
                <w:color w:val="000000" w:themeColor="text1"/>
              </w:rPr>
              <w:t>Human Systems Management</w:t>
            </w:r>
            <w:r w:rsidRPr="00073CFE">
              <w:rPr>
                <w:color w:val="000000" w:themeColor="text1"/>
              </w:rPr>
              <w:t>. 2016. Volume 35, Issue 2, pp. 83-92. DOI: 10.3233/HSM-150856 (90%).</w:t>
            </w:r>
          </w:p>
          <w:p w14:paraId="383548C1" w14:textId="77777777" w:rsidR="0035386B" w:rsidRPr="00073CFE" w:rsidRDefault="0035386B" w:rsidP="0035386B">
            <w:pPr>
              <w:jc w:val="both"/>
              <w:rPr>
                <w:color w:val="000000" w:themeColor="text1"/>
              </w:rPr>
            </w:pPr>
            <w:r w:rsidRPr="00073CFE">
              <w:rPr>
                <w:color w:val="000000" w:themeColor="text1"/>
              </w:rPr>
              <w:t xml:space="preserve">SLINTÁK, K. Proces formování poslání na základě hlubšího pochopení firemního účelu. </w:t>
            </w:r>
            <w:r w:rsidRPr="00073CFE">
              <w:rPr>
                <w:i/>
                <w:color w:val="000000" w:themeColor="text1"/>
              </w:rPr>
              <w:t>Scientific Papers of the University of Pardubice</w:t>
            </w:r>
            <w:r w:rsidRPr="00073CFE">
              <w:rPr>
                <w:color w:val="000000" w:themeColor="text1"/>
              </w:rPr>
              <w:t xml:space="preserve">. Series D, 2016, Volume 23, Issue 38, s. 129-141. ISSN 1804-8048. </w:t>
            </w:r>
            <w:hyperlink r:id="rId55" w:history="1">
              <w:r w:rsidRPr="00073CFE">
                <w:rPr>
                  <w:rStyle w:val="Hypertextovodkaz"/>
                  <w:color w:val="000000" w:themeColor="text1"/>
                </w:rPr>
                <w:t>http://hdl.handle.net/10195/66842</w:t>
              </w:r>
            </w:hyperlink>
          </w:p>
          <w:p w14:paraId="6F34F00C" w14:textId="77777777" w:rsidR="0035386B" w:rsidRPr="00073CFE" w:rsidRDefault="0035386B" w:rsidP="0035386B">
            <w:pPr>
              <w:jc w:val="both"/>
              <w:rPr>
                <w:color w:val="000000" w:themeColor="text1"/>
              </w:rPr>
            </w:pPr>
            <w:r w:rsidRPr="00073CFE">
              <w:rPr>
                <w:i/>
                <w:color w:val="000000" w:themeColor="text1"/>
              </w:rPr>
              <w:t xml:space="preserve">Přehled projektové činnosti: </w:t>
            </w:r>
          </w:p>
          <w:p w14:paraId="5CE9F7B1" w14:textId="77777777" w:rsidR="0035386B" w:rsidRPr="00073CFE" w:rsidRDefault="0035386B" w:rsidP="0035386B">
            <w:pPr>
              <w:jc w:val="both"/>
              <w:rPr>
                <w:color w:val="000000" w:themeColor="text1"/>
              </w:rPr>
            </w:pPr>
            <w:r w:rsidRPr="00073CFE">
              <w:rPr>
                <w:color w:val="000000" w:themeColor="text1"/>
              </w:rPr>
              <w:t>Norway grants. NF-CZ07-ICP-4-4642015, Building a research team in the field of social economy as sources of sustainable economic growth of post-industrial European regions 2016 (člen řešitelského týmu).</w:t>
            </w:r>
          </w:p>
        </w:tc>
      </w:tr>
      <w:tr w:rsidR="00073CFE" w:rsidRPr="00073CFE" w14:paraId="64EC2103" w14:textId="77777777" w:rsidTr="00073CFE">
        <w:trPr>
          <w:gridBefore w:val="1"/>
          <w:wBefore w:w="75" w:type="dxa"/>
          <w:trHeight w:val="218"/>
        </w:trPr>
        <w:tc>
          <w:tcPr>
            <w:tcW w:w="10024" w:type="dxa"/>
            <w:gridSpan w:val="24"/>
            <w:shd w:val="clear" w:color="auto" w:fill="F7CAAC"/>
          </w:tcPr>
          <w:p w14:paraId="489706C9" w14:textId="77777777" w:rsidR="0035386B" w:rsidRPr="00073CFE" w:rsidRDefault="0035386B" w:rsidP="0035386B">
            <w:pPr>
              <w:rPr>
                <w:b/>
                <w:color w:val="000000" w:themeColor="text1"/>
              </w:rPr>
            </w:pPr>
            <w:r w:rsidRPr="00073CFE">
              <w:rPr>
                <w:b/>
                <w:color w:val="000000" w:themeColor="text1"/>
              </w:rPr>
              <w:t>Působení v zahraničí</w:t>
            </w:r>
          </w:p>
        </w:tc>
      </w:tr>
      <w:tr w:rsidR="00073CFE" w:rsidRPr="00073CFE" w14:paraId="1C9F3824" w14:textId="77777777" w:rsidTr="00073CFE">
        <w:trPr>
          <w:gridBefore w:val="1"/>
          <w:wBefore w:w="75" w:type="dxa"/>
          <w:trHeight w:val="68"/>
        </w:trPr>
        <w:tc>
          <w:tcPr>
            <w:tcW w:w="10024" w:type="dxa"/>
            <w:gridSpan w:val="24"/>
          </w:tcPr>
          <w:p w14:paraId="51BB61AE" w14:textId="77777777" w:rsidR="0035386B" w:rsidRPr="00073CFE" w:rsidRDefault="0035386B" w:rsidP="0035386B">
            <w:pPr>
              <w:rPr>
                <w:b/>
                <w:color w:val="000000" w:themeColor="text1"/>
              </w:rPr>
            </w:pPr>
          </w:p>
        </w:tc>
      </w:tr>
      <w:tr w:rsidR="00073CFE" w:rsidRPr="00073CFE" w14:paraId="4C869186" w14:textId="77777777" w:rsidTr="00073CFE">
        <w:trPr>
          <w:gridBefore w:val="1"/>
          <w:wBefore w:w="75" w:type="dxa"/>
          <w:cantSplit/>
          <w:trHeight w:val="60"/>
        </w:trPr>
        <w:tc>
          <w:tcPr>
            <w:tcW w:w="2518" w:type="dxa"/>
            <w:gridSpan w:val="2"/>
            <w:shd w:val="clear" w:color="auto" w:fill="F7CAAC"/>
          </w:tcPr>
          <w:p w14:paraId="23396E15"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701" w:type="dxa"/>
            <w:gridSpan w:val="11"/>
          </w:tcPr>
          <w:p w14:paraId="6D40ED86" w14:textId="77777777" w:rsidR="0035386B" w:rsidRPr="00073CFE" w:rsidRDefault="0035386B" w:rsidP="0035386B">
            <w:pPr>
              <w:jc w:val="both"/>
              <w:rPr>
                <w:color w:val="000000" w:themeColor="text1"/>
              </w:rPr>
            </w:pPr>
          </w:p>
        </w:tc>
        <w:tc>
          <w:tcPr>
            <w:tcW w:w="786" w:type="dxa"/>
            <w:gridSpan w:val="3"/>
            <w:shd w:val="clear" w:color="auto" w:fill="F7CAAC"/>
          </w:tcPr>
          <w:p w14:paraId="6EE51BF9"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8"/>
          </w:tcPr>
          <w:p w14:paraId="666F07AE" w14:textId="77777777" w:rsidR="0035386B" w:rsidRPr="00073CFE" w:rsidRDefault="0035386B" w:rsidP="0035386B">
            <w:pPr>
              <w:jc w:val="both"/>
              <w:rPr>
                <w:color w:val="000000" w:themeColor="text1"/>
              </w:rPr>
            </w:pPr>
          </w:p>
        </w:tc>
      </w:tr>
    </w:tbl>
    <w:p w14:paraId="6189B06C" w14:textId="77777777" w:rsidR="00447F6C" w:rsidRPr="00073CFE" w:rsidRDefault="00447F6C">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073CFE" w14:paraId="52A940CB" w14:textId="77777777" w:rsidTr="00E449E6">
        <w:tc>
          <w:tcPr>
            <w:tcW w:w="9859" w:type="dxa"/>
            <w:gridSpan w:val="11"/>
            <w:tcBorders>
              <w:bottom w:val="double" w:sz="4" w:space="0" w:color="auto"/>
            </w:tcBorders>
            <w:shd w:val="clear" w:color="auto" w:fill="BDD6EE"/>
          </w:tcPr>
          <w:p w14:paraId="7A420AE7" w14:textId="77777777" w:rsidR="00E449E6" w:rsidRPr="00073CFE" w:rsidRDefault="00E449E6" w:rsidP="00E449E6">
            <w:pPr>
              <w:jc w:val="both"/>
              <w:rPr>
                <w:b/>
                <w:color w:val="000000" w:themeColor="text1"/>
                <w:sz w:val="28"/>
              </w:rPr>
            </w:pPr>
            <w:r w:rsidRPr="00073CFE">
              <w:rPr>
                <w:b/>
                <w:color w:val="000000" w:themeColor="text1"/>
                <w:sz w:val="28"/>
              </w:rPr>
              <w:t>C-I – Personální zabezpečení</w:t>
            </w:r>
          </w:p>
        </w:tc>
      </w:tr>
      <w:tr w:rsidR="00E449E6" w:rsidRPr="00073CFE" w14:paraId="18CF8609" w14:textId="77777777" w:rsidTr="00E449E6">
        <w:tc>
          <w:tcPr>
            <w:tcW w:w="2518" w:type="dxa"/>
            <w:tcBorders>
              <w:top w:val="double" w:sz="4" w:space="0" w:color="auto"/>
            </w:tcBorders>
            <w:shd w:val="clear" w:color="auto" w:fill="F7CAAC"/>
          </w:tcPr>
          <w:p w14:paraId="422795C5" w14:textId="77777777" w:rsidR="00E449E6" w:rsidRPr="00073CFE" w:rsidRDefault="00E449E6" w:rsidP="00E449E6">
            <w:pPr>
              <w:jc w:val="both"/>
              <w:rPr>
                <w:b/>
                <w:color w:val="000000" w:themeColor="text1"/>
              </w:rPr>
            </w:pPr>
            <w:r w:rsidRPr="00073CFE">
              <w:rPr>
                <w:b/>
                <w:color w:val="000000" w:themeColor="text1"/>
              </w:rPr>
              <w:t>Vysoká škola</w:t>
            </w:r>
          </w:p>
        </w:tc>
        <w:tc>
          <w:tcPr>
            <w:tcW w:w="7341" w:type="dxa"/>
            <w:gridSpan w:val="10"/>
          </w:tcPr>
          <w:p w14:paraId="03A9813C" w14:textId="77777777" w:rsidR="00E449E6" w:rsidRPr="00073CFE" w:rsidRDefault="00E449E6" w:rsidP="00E449E6">
            <w:pPr>
              <w:jc w:val="both"/>
              <w:rPr>
                <w:color w:val="000000" w:themeColor="text1"/>
              </w:rPr>
            </w:pPr>
            <w:r w:rsidRPr="00073CFE">
              <w:rPr>
                <w:color w:val="000000" w:themeColor="text1"/>
              </w:rPr>
              <w:t>Univerzita Tomáše Bati ve Zlíně</w:t>
            </w:r>
          </w:p>
        </w:tc>
      </w:tr>
      <w:tr w:rsidR="00E449E6" w:rsidRPr="00073CFE" w14:paraId="1A493CBE" w14:textId="77777777" w:rsidTr="00E449E6">
        <w:tc>
          <w:tcPr>
            <w:tcW w:w="2518" w:type="dxa"/>
            <w:shd w:val="clear" w:color="auto" w:fill="F7CAAC"/>
          </w:tcPr>
          <w:p w14:paraId="6C55B353" w14:textId="77777777" w:rsidR="00E449E6" w:rsidRPr="00073CFE" w:rsidRDefault="00E449E6" w:rsidP="00E449E6">
            <w:pPr>
              <w:jc w:val="both"/>
              <w:rPr>
                <w:b/>
                <w:color w:val="000000" w:themeColor="text1"/>
              </w:rPr>
            </w:pPr>
            <w:r w:rsidRPr="00073CFE">
              <w:rPr>
                <w:b/>
                <w:color w:val="000000" w:themeColor="text1"/>
              </w:rPr>
              <w:t>Součást vysoké školy</w:t>
            </w:r>
          </w:p>
        </w:tc>
        <w:tc>
          <w:tcPr>
            <w:tcW w:w="7341" w:type="dxa"/>
            <w:gridSpan w:val="10"/>
          </w:tcPr>
          <w:p w14:paraId="2ECD6FDD" w14:textId="77777777" w:rsidR="00E449E6" w:rsidRPr="00073CFE" w:rsidRDefault="00E449E6" w:rsidP="00E449E6">
            <w:pPr>
              <w:jc w:val="both"/>
              <w:rPr>
                <w:color w:val="000000" w:themeColor="text1"/>
              </w:rPr>
            </w:pPr>
            <w:r w:rsidRPr="00073CFE">
              <w:rPr>
                <w:color w:val="000000" w:themeColor="text1"/>
              </w:rPr>
              <w:t>Fakulta managementu a ekonomiky</w:t>
            </w:r>
          </w:p>
        </w:tc>
      </w:tr>
      <w:tr w:rsidR="0035386B" w:rsidRPr="00073CFE" w14:paraId="0E708C4C" w14:textId="77777777" w:rsidTr="00E449E6">
        <w:tc>
          <w:tcPr>
            <w:tcW w:w="2518" w:type="dxa"/>
            <w:shd w:val="clear" w:color="auto" w:fill="F7CAAC"/>
          </w:tcPr>
          <w:p w14:paraId="06ABF522"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0DE7BDFF"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05F9AA5F" w14:textId="77777777" w:rsidTr="00E449E6">
        <w:tc>
          <w:tcPr>
            <w:tcW w:w="2518" w:type="dxa"/>
            <w:shd w:val="clear" w:color="auto" w:fill="F7CAAC"/>
          </w:tcPr>
          <w:p w14:paraId="0EC2FCFB"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696FD397" w14:textId="77777777" w:rsidR="0035386B" w:rsidRPr="00073CFE" w:rsidRDefault="0035386B" w:rsidP="0035386B">
            <w:pPr>
              <w:jc w:val="both"/>
              <w:rPr>
                <w:color w:val="000000" w:themeColor="text1"/>
              </w:rPr>
            </w:pPr>
            <w:r w:rsidRPr="00073CFE">
              <w:rPr>
                <w:color w:val="000000" w:themeColor="text1"/>
              </w:rPr>
              <w:t>Jena ŠVARCOVÁ</w:t>
            </w:r>
          </w:p>
        </w:tc>
        <w:tc>
          <w:tcPr>
            <w:tcW w:w="709" w:type="dxa"/>
            <w:shd w:val="clear" w:color="auto" w:fill="F7CAAC"/>
          </w:tcPr>
          <w:p w14:paraId="021540B8"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046085CD" w14:textId="77777777" w:rsidR="0035386B" w:rsidRPr="00073CFE" w:rsidRDefault="0035386B" w:rsidP="0035386B">
            <w:pPr>
              <w:jc w:val="both"/>
              <w:rPr>
                <w:color w:val="000000" w:themeColor="text1"/>
              </w:rPr>
            </w:pPr>
            <w:r w:rsidRPr="00073CFE">
              <w:rPr>
                <w:color w:val="000000" w:themeColor="text1"/>
              </w:rPr>
              <w:t>doc. Ing., Ph.D.</w:t>
            </w:r>
          </w:p>
        </w:tc>
      </w:tr>
      <w:tr w:rsidR="0035386B" w:rsidRPr="00073CFE" w14:paraId="77C158A7" w14:textId="77777777" w:rsidTr="00E449E6">
        <w:tc>
          <w:tcPr>
            <w:tcW w:w="2518" w:type="dxa"/>
            <w:shd w:val="clear" w:color="auto" w:fill="F7CAAC"/>
          </w:tcPr>
          <w:p w14:paraId="5609BF04"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4EF1D618" w14:textId="77777777" w:rsidR="0035386B" w:rsidRPr="00073CFE" w:rsidRDefault="0035386B" w:rsidP="0035386B">
            <w:pPr>
              <w:jc w:val="both"/>
              <w:rPr>
                <w:color w:val="000000" w:themeColor="text1"/>
              </w:rPr>
            </w:pPr>
            <w:r w:rsidRPr="00073CFE">
              <w:rPr>
                <w:color w:val="000000" w:themeColor="text1"/>
              </w:rPr>
              <w:t>1963</w:t>
            </w:r>
          </w:p>
        </w:tc>
        <w:tc>
          <w:tcPr>
            <w:tcW w:w="1721" w:type="dxa"/>
            <w:shd w:val="clear" w:color="auto" w:fill="F7CAAC"/>
          </w:tcPr>
          <w:p w14:paraId="2EAF4145"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1467B2C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69427DC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6DFC39C"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16017B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1E7B3588"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AF73815" w14:textId="77777777" w:rsidTr="00E449E6">
        <w:tc>
          <w:tcPr>
            <w:tcW w:w="5068" w:type="dxa"/>
            <w:gridSpan w:val="3"/>
            <w:shd w:val="clear" w:color="auto" w:fill="F7CAAC"/>
          </w:tcPr>
          <w:p w14:paraId="4F72EBF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06D4235A"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135CF06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F7EE4BF"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721A6AF8"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7A86A866"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F60D7CC" w14:textId="77777777" w:rsidTr="00E449E6">
        <w:tc>
          <w:tcPr>
            <w:tcW w:w="6060" w:type="dxa"/>
            <w:gridSpan w:val="5"/>
            <w:shd w:val="clear" w:color="auto" w:fill="F7CAAC"/>
          </w:tcPr>
          <w:p w14:paraId="192F4E2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46D6F84D"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400087A7"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D81E98D" w14:textId="77777777" w:rsidTr="00E449E6">
        <w:tc>
          <w:tcPr>
            <w:tcW w:w="6060" w:type="dxa"/>
            <w:gridSpan w:val="5"/>
          </w:tcPr>
          <w:p w14:paraId="7143ADE9" w14:textId="77777777" w:rsidR="0035386B" w:rsidRPr="00073CFE" w:rsidRDefault="0035386B" w:rsidP="0035386B">
            <w:pPr>
              <w:jc w:val="both"/>
              <w:rPr>
                <w:color w:val="000000" w:themeColor="text1"/>
              </w:rPr>
            </w:pPr>
          </w:p>
        </w:tc>
        <w:tc>
          <w:tcPr>
            <w:tcW w:w="1703" w:type="dxa"/>
            <w:gridSpan w:val="2"/>
          </w:tcPr>
          <w:p w14:paraId="4C73A6C6" w14:textId="77777777" w:rsidR="0035386B" w:rsidRPr="00073CFE" w:rsidRDefault="0035386B" w:rsidP="0035386B">
            <w:pPr>
              <w:jc w:val="both"/>
              <w:rPr>
                <w:color w:val="000000" w:themeColor="text1"/>
              </w:rPr>
            </w:pPr>
          </w:p>
        </w:tc>
        <w:tc>
          <w:tcPr>
            <w:tcW w:w="2096" w:type="dxa"/>
            <w:gridSpan w:val="4"/>
          </w:tcPr>
          <w:p w14:paraId="0BD1DFC3" w14:textId="77777777" w:rsidR="0035386B" w:rsidRPr="00073CFE" w:rsidRDefault="0035386B" w:rsidP="0035386B">
            <w:pPr>
              <w:jc w:val="both"/>
              <w:rPr>
                <w:color w:val="000000" w:themeColor="text1"/>
              </w:rPr>
            </w:pPr>
          </w:p>
        </w:tc>
      </w:tr>
      <w:tr w:rsidR="0035386B" w:rsidRPr="00073CFE" w14:paraId="55C966E4" w14:textId="77777777" w:rsidTr="00E449E6">
        <w:tc>
          <w:tcPr>
            <w:tcW w:w="9859" w:type="dxa"/>
            <w:gridSpan w:val="11"/>
            <w:shd w:val="clear" w:color="auto" w:fill="F7CAAC"/>
          </w:tcPr>
          <w:p w14:paraId="4BE9720E"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1AF17F6B" w14:textId="77777777" w:rsidTr="00E449E6">
        <w:trPr>
          <w:trHeight w:val="232"/>
        </w:trPr>
        <w:tc>
          <w:tcPr>
            <w:tcW w:w="9859" w:type="dxa"/>
            <w:gridSpan w:val="11"/>
            <w:tcBorders>
              <w:top w:val="nil"/>
            </w:tcBorders>
          </w:tcPr>
          <w:p w14:paraId="2A7D1092" w14:textId="77777777" w:rsidR="0035386B" w:rsidRPr="00073CFE" w:rsidRDefault="0035386B" w:rsidP="0035386B">
            <w:pPr>
              <w:jc w:val="both"/>
              <w:rPr>
                <w:color w:val="000000" w:themeColor="text1"/>
              </w:rPr>
            </w:pPr>
            <w:r w:rsidRPr="00073CFE">
              <w:rPr>
                <w:color w:val="000000" w:themeColor="text1"/>
              </w:rPr>
              <w:t>Macroeconomics II - garant, přednášející (100%)</w:t>
            </w:r>
          </w:p>
        </w:tc>
      </w:tr>
      <w:tr w:rsidR="0035386B" w:rsidRPr="00073CFE" w14:paraId="6BCC6B43" w14:textId="77777777" w:rsidTr="00E449E6">
        <w:tc>
          <w:tcPr>
            <w:tcW w:w="9859" w:type="dxa"/>
            <w:gridSpan w:val="11"/>
            <w:shd w:val="clear" w:color="auto" w:fill="F7CAAC"/>
          </w:tcPr>
          <w:p w14:paraId="3DB1DF33"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71C9A67D" w14:textId="77777777" w:rsidTr="00E449E6">
        <w:trPr>
          <w:trHeight w:val="594"/>
        </w:trPr>
        <w:tc>
          <w:tcPr>
            <w:tcW w:w="9859" w:type="dxa"/>
            <w:gridSpan w:val="11"/>
          </w:tcPr>
          <w:p w14:paraId="1C3BCAF9" w14:textId="77777777" w:rsidR="0035386B" w:rsidRPr="00073CFE" w:rsidRDefault="0035386B" w:rsidP="0035386B">
            <w:pPr>
              <w:jc w:val="both"/>
              <w:rPr>
                <w:color w:val="000000" w:themeColor="text1"/>
              </w:rPr>
            </w:pPr>
            <w:r w:rsidRPr="00073CFE">
              <w:rPr>
                <w:b/>
                <w:color w:val="000000" w:themeColor="text1"/>
              </w:rPr>
              <w:t>1981-1985:</w:t>
            </w:r>
            <w:r w:rsidRPr="00073CFE">
              <w:rPr>
                <w:color w:val="000000" w:themeColor="text1"/>
              </w:rPr>
              <w:tab/>
              <w:t>VŠB Ostrava, ekonomická fakulta obor systémové inženýrství (</w:t>
            </w:r>
            <w:r w:rsidRPr="00073CFE">
              <w:rPr>
                <w:b/>
                <w:color w:val="000000" w:themeColor="text1"/>
              </w:rPr>
              <w:t>Ing.</w:t>
            </w:r>
            <w:r w:rsidRPr="00073CFE">
              <w:rPr>
                <w:color w:val="000000" w:themeColor="text1"/>
              </w:rPr>
              <w:t>)</w:t>
            </w:r>
          </w:p>
          <w:p w14:paraId="3CE68002" w14:textId="77777777" w:rsidR="0035386B" w:rsidRPr="00073CFE" w:rsidRDefault="0035386B" w:rsidP="0035386B">
            <w:pPr>
              <w:jc w:val="both"/>
              <w:rPr>
                <w:color w:val="000000" w:themeColor="text1"/>
              </w:rPr>
            </w:pPr>
            <w:r w:rsidRPr="00073CFE">
              <w:rPr>
                <w:b/>
                <w:color w:val="000000" w:themeColor="text1"/>
              </w:rPr>
              <w:t>2001-2005:</w:t>
            </w:r>
            <w:r w:rsidRPr="00073CFE">
              <w:rPr>
                <w:color w:val="000000" w:themeColor="text1"/>
              </w:rPr>
              <w:tab/>
              <w:t xml:space="preserve">UTB ve Zlíně, Fakulta managementu a ekonomiky, obor „Ekonomika a management podniku“ </w:t>
            </w:r>
            <w:r w:rsidRPr="00073CFE">
              <w:rPr>
                <w:b/>
                <w:color w:val="000000" w:themeColor="text1"/>
              </w:rPr>
              <w:t>(Ph.D.)</w:t>
            </w:r>
          </w:p>
        </w:tc>
      </w:tr>
      <w:tr w:rsidR="0035386B" w:rsidRPr="00073CFE" w14:paraId="3A09F7E8" w14:textId="77777777" w:rsidTr="00E449E6">
        <w:tc>
          <w:tcPr>
            <w:tcW w:w="9859" w:type="dxa"/>
            <w:gridSpan w:val="11"/>
            <w:shd w:val="clear" w:color="auto" w:fill="F7CAAC"/>
          </w:tcPr>
          <w:p w14:paraId="6004FA7A"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40BB339F" w14:textId="77777777" w:rsidTr="00E449E6">
        <w:trPr>
          <w:trHeight w:val="461"/>
        </w:trPr>
        <w:tc>
          <w:tcPr>
            <w:tcW w:w="9859" w:type="dxa"/>
            <w:gridSpan w:val="11"/>
          </w:tcPr>
          <w:p w14:paraId="2B78541A" w14:textId="77777777" w:rsidR="0035386B" w:rsidRPr="00073CFE" w:rsidRDefault="0035386B" w:rsidP="0035386B">
            <w:pPr>
              <w:jc w:val="both"/>
              <w:rPr>
                <w:color w:val="000000" w:themeColor="text1"/>
              </w:rPr>
            </w:pPr>
            <w:r w:rsidRPr="00073CFE">
              <w:rPr>
                <w:b/>
                <w:color w:val="000000" w:themeColor="text1"/>
              </w:rPr>
              <w:t>1985 - 1994</w:t>
            </w:r>
            <w:r w:rsidRPr="00073CFE">
              <w:rPr>
                <w:color w:val="000000" w:themeColor="text1"/>
              </w:rPr>
              <w:tab/>
              <w:t>ZPS a.s. Zlín, odborný referent</w:t>
            </w:r>
          </w:p>
          <w:p w14:paraId="423F3499" w14:textId="77777777" w:rsidR="0035386B" w:rsidRPr="00073CFE" w:rsidRDefault="0035386B" w:rsidP="0035386B">
            <w:pPr>
              <w:jc w:val="both"/>
              <w:rPr>
                <w:color w:val="000000" w:themeColor="text1"/>
              </w:rPr>
            </w:pPr>
            <w:r w:rsidRPr="00073CFE">
              <w:rPr>
                <w:b/>
                <w:color w:val="000000" w:themeColor="text1"/>
              </w:rPr>
              <w:t>1992 - dosud</w:t>
            </w:r>
            <w:r w:rsidRPr="00073CFE">
              <w:rPr>
                <w:color w:val="000000" w:themeColor="text1"/>
              </w:rPr>
              <w:tab/>
              <w:t xml:space="preserve">majitelka nakladatelství odborné literatury </w:t>
            </w:r>
          </w:p>
          <w:p w14:paraId="0DD1B28B" w14:textId="77777777" w:rsidR="0035386B" w:rsidRPr="00073CFE" w:rsidRDefault="0035386B" w:rsidP="0035386B">
            <w:pPr>
              <w:jc w:val="both"/>
              <w:rPr>
                <w:color w:val="000000" w:themeColor="text1"/>
              </w:rPr>
            </w:pPr>
            <w:r w:rsidRPr="00073CFE">
              <w:rPr>
                <w:b/>
                <w:color w:val="000000" w:themeColor="text1"/>
              </w:rPr>
              <w:t>1999 - dosud</w:t>
            </w:r>
            <w:r w:rsidRPr="00073CFE">
              <w:rPr>
                <w:color w:val="000000" w:themeColor="text1"/>
              </w:rPr>
              <w:tab/>
              <w:t>UTB ve Zlíně, Fakulta managementu a ekonomiky, odborná asistentka, od r. 2010 docentka</w:t>
            </w:r>
          </w:p>
        </w:tc>
      </w:tr>
      <w:tr w:rsidR="0035386B" w:rsidRPr="00073CFE" w14:paraId="7C87B7F8" w14:textId="77777777" w:rsidTr="00E449E6">
        <w:trPr>
          <w:trHeight w:val="250"/>
        </w:trPr>
        <w:tc>
          <w:tcPr>
            <w:tcW w:w="9859" w:type="dxa"/>
            <w:gridSpan w:val="11"/>
            <w:shd w:val="clear" w:color="auto" w:fill="F7CAAC"/>
          </w:tcPr>
          <w:p w14:paraId="68B82C48"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96A70AF" w14:textId="77777777" w:rsidTr="00E449E6">
        <w:trPr>
          <w:trHeight w:val="65"/>
        </w:trPr>
        <w:tc>
          <w:tcPr>
            <w:tcW w:w="9859" w:type="dxa"/>
            <w:gridSpan w:val="11"/>
          </w:tcPr>
          <w:p w14:paraId="7DA9A1EC" w14:textId="77777777" w:rsidR="0035386B" w:rsidRPr="00073CFE" w:rsidRDefault="0035386B" w:rsidP="0035386B">
            <w:pPr>
              <w:jc w:val="both"/>
              <w:rPr>
                <w:color w:val="000000" w:themeColor="text1"/>
              </w:rPr>
            </w:pPr>
            <w:r w:rsidRPr="00073CFE">
              <w:rPr>
                <w:color w:val="000000" w:themeColor="text1"/>
              </w:rPr>
              <w:t>Počet vedených bakalářských prací – 30</w:t>
            </w:r>
          </w:p>
          <w:p w14:paraId="6FB5CC40" w14:textId="77777777" w:rsidR="0035386B" w:rsidRPr="00073CFE" w:rsidRDefault="0035386B" w:rsidP="0035386B">
            <w:pPr>
              <w:jc w:val="both"/>
              <w:rPr>
                <w:color w:val="000000" w:themeColor="text1"/>
              </w:rPr>
            </w:pPr>
            <w:r w:rsidRPr="00073CFE">
              <w:rPr>
                <w:color w:val="000000" w:themeColor="text1"/>
              </w:rPr>
              <w:t>Počet vedených diplomových prací – 5</w:t>
            </w:r>
          </w:p>
          <w:p w14:paraId="2C699449" w14:textId="77777777" w:rsidR="0035386B" w:rsidRPr="00073CFE" w:rsidRDefault="0035386B" w:rsidP="0035386B">
            <w:pPr>
              <w:jc w:val="both"/>
              <w:rPr>
                <w:color w:val="000000" w:themeColor="text1"/>
              </w:rPr>
            </w:pPr>
            <w:r w:rsidRPr="00073CFE">
              <w:rPr>
                <w:color w:val="000000" w:themeColor="text1"/>
              </w:rPr>
              <w:t xml:space="preserve">Počet vedených disertačních prací – 1 </w:t>
            </w:r>
          </w:p>
        </w:tc>
      </w:tr>
      <w:tr w:rsidR="0035386B" w:rsidRPr="00073CFE" w14:paraId="55E5D13A" w14:textId="77777777" w:rsidTr="00E449E6">
        <w:trPr>
          <w:cantSplit/>
        </w:trPr>
        <w:tc>
          <w:tcPr>
            <w:tcW w:w="3347" w:type="dxa"/>
            <w:gridSpan w:val="2"/>
            <w:tcBorders>
              <w:top w:val="single" w:sz="12" w:space="0" w:color="auto"/>
            </w:tcBorders>
            <w:shd w:val="clear" w:color="auto" w:fill="F7CAAC"/>
          </w:tcPr>
          <w:p w14:paraId="3371E44F"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33507268"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041D31A"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684C65AF"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1FDE81F4" w14:textId="77777777" w:rsidTr="00E449E6">
        <w:trPr>
          <w:cantSplit/>
        </w:trPr>
        <w:tc>
          <w:tcPr>
            <w:tcW w:w="3347" w:type="dxa"/>
            <w:gridSpan w:val="2"/>
          </w:tcPr>
          <w:p w14:paraId="6C987210" w14:textId="77777777" w:rsidR="0035386B" w:rsidRPr="00073CFE" w:rsidRDefault="0035386B" w:rsidP="0035386B">
            <w:pPr>
              <w:jc w:val="both"/>
              <w:rPr>
                <w:color w:val="000000" w:themeColor="text1"/>
              </w:rPr>
            </w:pPr>
            <w:r w:rsidRPr="00073CFE">
              <w:rPr>
                <w:color w:val="000000" w:themeColor="text1"/>
              </w:rPr>
              <w:t>Management a ekonomika podniku</w:t>
            </w:r>
          </w:p>
        </w:tc>
        <w:tc>
          <w:tcPr>
            <w:tcW w:w="2245" w:type="dxa"/>
            <w:gridSpan w:val="2"/>
          </w:tcPr>
          <w:p w14:paraId="2F5CC168" w14:textId="77777777" w:rsidR="0035386B" w:rsidRPr="00073CFE" w:rsidRDefault="0035386B" w:rsidP="0035386B">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14747459"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tcBorders>
              <w:left w:val="single" w:sz="12" w:space="0" w:color="auto"/>
            </w:tcBorders>
            <w:shd w:val="clear" w:color="auto" w:fill="F7CAAC"/>
          </w:tcPr>
          <w:p w14:paraId="52A02B56"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65AB5423"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78C7B102"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6532B8A2" w14:textId="77777777" w:rsidTr="00E449E6">
        <w:trPr>
          <w:cantSplit/>
          <w:trHeight w:val="70"/>
        </w:trPr>
        <w:tc>
          <w:tcPr>
            <w:tcW w:w="3347" w:type="dxa"/>
            <w:gridSpan w:val="2"/>
            <w:shd w:val="clear" w:color="auto" w:fill="F7CAAC"/>
          </w:tcPr>
          <w:p w14:paraId="362C3A98"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59D0A199"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33D45641"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73FDD620" w14:textId="77777777" w:rsidR="0035386B" w:rsidRPr="00073CFE" w:rsidRDefault="0035386B" w:rsidP="0035386B">
            <w:pPr>
              <w:jc w:val="both"/>
              <w:rPr>
                <w:b/>
                <w:color w:val="000000" w:themeColor="text1"/>
              </w:rPr>
            </w:pPr>
            <w:r w:rsidRPr="00073CFE">
              <w:rPr>
                <w:b/>
                <w:color w:val="000000" w:themeColor="text1"/>
              </w:rPr>
              <w:t>2</w:t>
            </w:r>
          </w:p>
        </w:tc>
        <w:tc>
          <w:tcPr>
            <w:tcW w:w="693" w:type="dxa"/>
            <w:vMerge w:val="restart"/>
          </w:tcPr>
          <w:p w14:paraId="6C0C73A5" w14:textId="77777777" w:rsidR="0035386B" w:rsidRPr="00073CFE" w:rsidRDefault="0035386B" w:rsidP="0035386B">
            <w:pPr>
              <w:jc w:val="both"/>
              <w:rPr>
                <w:b/>
                <w:color w:val="000000" w:themeColor="text1"/>
              </w:rPr>
            </w:pPr>
            <w:r w:rsidRPr="00073CFE">
              <w:rPr>
                <w:b/>
                <w:color w:val="000000" w:themeColor="text1"/>
              </w:rPr>
              <w:t>7</w:t>
            </w:r>
          </w:p>
        </w:tc>
        <w:tc>
          <w:tcPr>
            <w:tcW w:w="694" w:type="dxa"/>
            <w:vMerge w:val="restart"/>
          </w:tcPr>
          <w:p w14:paraId="34BD820B" w14:textId="77777777" w:rsidR="0035386B" w:rsidRPr="00073CFE" w:rsidRDefault="0035386B" w:rsidP="0035386B">
            <w:pPr>
              <w:jc w:val="both"/>
              <w:rPr>
                <w:b/>
                <w:color w:val="000000" w:themeColor="text1"/>
              </w:rPr>
            </w:pPr>
            <w:r w:rsidRPr="00073CFE">
              <w:rPr>
                <w:b/>
                <w:color w:val="000000" w:themeColor="text1"/>
              </w:rPr>
              <w:t>98</w:t>
            </w:r>
          </w:p>
        </w:tc>
      </w:tr>
      <w:tr w:rsidR="0035386B" w:rsidRPr="00073CFE" w14:paraId="3CC0F107" w14:textId="77777777" w:rsidTr="00E449E6">
        <w:trPr>
          <w:trHeight w:val="205"/>
        </w:trPr>
        <w:tc>
          <w:tcPr>
            <w:tcW w:w="3347" w:type="dxa"/>
            <w:gridSpan w:val="2"/>
          </w:tcPr>
          <w:p w14:paraId="65E21A7B" w14:textId="77777777" w:rsidR="0035386B" w:rsidRPr="00073CFE" w:rsidRDefault="0035386B" w:rsidP="0035386B">
            <w:pPr>
              <w:jc w:val="both"/>
              <w:rPr>
                <w:color w:val="000000" w:themeColor="text1"/>
              </w:rPr>
            </w:pPr>
          </w:p>
        </w:tc>
        <w:tc>
          <w:tcPr>
            <w:tcW w:w="2245" w:type="dxa"/>
            <w:gridSpan w:val="2"/>
          </w:tcPr>
          <w:p w14:paraId="2E1ED5A6"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FF70988"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7335AA81" w14:textId="77777777" w:rsidR="0035386B" w:rsidRPr="00073CFE" w:rsidRDefault="0035386B" w:rsidP="0035386B">
            <w:pPr>
              <w:rPr>
                <w:b/>
                <w:color w:val="000000" w:themeColor="text1"/>
              </w:rPr>
            </w:pPr>
          </w:p>
        </w:tc>
        <w:tc>
          <w:tcPr>
            <w:tcW w:w="693" w:type="dxa"/>
            <w:vMerge/>
            <w:vAlign w:val="center"/>
          </w:tcPr>
          <w:p w14:paraId="6CDAF9B1" w14:textId="77777777" w:rsidR="0035386B" w:rsidRPr="00073CFE" w:rsidRDefault="0035386B" w:rsidP="0035386B">
            <w:pPr>
              <w:rPr>
                <w:b/>
                <w:color w:val="000000" w:themeColor="text1"/>
              </w:rPr>
            </w:pPr>
          </w:p>
        </w:tc>
        <w:tc>
          <w:tcPr>
            <w:tcW w:w="694" w:type="dxa"/>
            <w:vMerge/>
            <w:vAlign w:val="center"/>
          </w:tcPr>
          <w:p w14:paraId="27A9EB9F" w14:textId="77777777" w:rsidR="0035386B" w:rsidRPr="00073CFE" w:rsidRDefault="0035386B" w:rsidP="0035386B">
            <w:pPr>
              <w:rPr>
                <w:b/>
                <w:color w:val="000000" w:themeColor="text1"/>
              </w:rPr>
            </w:pPr>
          </w:p>
        </w:tc>
      </w:tr>
      <w:tr w:rsidR="0035386B" w:rsidRPr="00073CFE" w14:paraId="7362EC05" w14:textId="77777777" w:rsidTr="00E449E6">
        <w:tc>
          <w:tcPr>
            <w:tcW w:w="9859" w:type="dxa"/>
            <w:gridSpan w:val="11"/>
            <w:shd w:val="clear" w:color="auto" w:fill="F7CAAC"/>
          </w:tcPr>
          <w:p w14:paraId="50EB7135"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1F4A155F" w14:textId="77777777" w:rsidTr="00E449E6">
        <w:trPr>
          <w:trHeight w:val="566"/>
        </w:trPr>
        <w:tc>
          <w:tcPr>
            <w:tcW w:w="9859" w:type="dxa"/>
            <w:gridSpan w:val="11"/>
          </w:tcPr>
          <w:p w14:paraId="35057FFE"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ŠVARCOVÁ, J., POVOLNÁ, L. Research and Development Contribution to the Czech Industry Branch Growth. In </w:t>
            </w:r>
            <w:r w:rsidRPr="00073CFE">
              <w:rPr>
                <w:rFonts w:ascii="Times New Roman" w:hAnsi="Times New Roman"/>
                <w:i/>
                <w:color w:val="000000" w:themeColor="text1"/>
                <w:sz w:val="20"/>
                <w:szCs w:val="20"/>
              </w:rPr>
              <w:t>Proceedings of the 43rd International Academic Conference.</w:t>
            </w:r>
            <w:r w:rsidRPr="00073CFE">
              <w:rPr>
                <w:rFonts w:ascii="Times New Roman" w:hAnsi="Times New Roman"/>
                <w:color w:val="000000" w:themeColor="text1"/>
                <w:sz w:val="20"/>
                <w:szCs w:val="20"/>
              </w:rPr>
              <w:t xml:space="preserve"> Lisabon: International Institute of Social and Economic Sciences, 2018, pp. 250-261. ISBN 978-80-87927-79-3 (80%).</w:t>
            </w:r>
          </w:p>
          <w:p w14:paraId="2F0BF6A3"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POVOLNÁ, L., ŠVARCOVÁ, J.. The macroeconomic context of investments in the field of machine tools in the Czech Republic</w:t>
            </w:r>
            <w:r w:rsidRPr="00073CFE">
              <w:rPr>
                <w:rFonts w:ascii="Times New Roman" w:hAnsi="Times New Roman"/>
                <w:i/>
                <w:color w:val="000000" w:themeColor="text1"/>
                <w:sz w:val="20"/>
                <w:szCs w:val="20"/>
              </w:rPr>
              <w:t>. Journal of Competitiveness</w:t>
            </w:r>
            <w:r w:rsidRPr="00073CFE">
              <w:rPr>
                <w:rFonts w:ascii="Times New Roman" w:hAnsi="Times New Roman"/>
                <w:color w:val="000000" w:themeColor="text1"/>
                <w:sz w:val="20"/>
                <w:szCs w:val="20"/>
              </w:rPr>
              <w:t xml:space="preserve">. 2017, vol. 9, iss. 2, s. 110-122. ISSN 1804-171X. Dostupné z: </w:t>
            </w:r>
          </w:p>
          <w:p w14:paraId="79018A00" w14:textId="77777777" w:rsidR="0035386B" w:rsidRPr="00073CFE" w:rsidRDefault="00A37F1D" w:rsidP="0035386B">
            <w:pPr>
              <w:pStyle w:val="Prosttext"/>
              <w:jc w:val="both"/>
              <w:rPr>
                <w:rFonts w:ascii="Times New Roman" w:hAnsi="Times New Roman"/>
                <w:color w:val="000000" w:themeColor="text1"/>
                <w:sz w:val="20"/>
                <w:szCs w:val="20"/>
              </w:rPr>
            </w:pPr>
            <w:hyperlink r:id="rId56" w:history="1">
              <w:r w:rsidR="0035386B" w:rsidRPr="00073CFE">
                <w:rPr>
                  <w:rStyle w:val="Hypertextovodkaz"/>
                  <w:rFonts w:ascii="Times New Roman" w:hAnsi="Times New Roman"/>
                  <w:color w:val="000000" w:themeColor="text1"/>
                  <w:sz w:val="20"/>
                  <w:szCs w:val="20"/>
                </w:rPr>
                <w:t>https://search.proquest.com/docview/1916720788?pq-origsite=gscholar</w:t>
              </w:r>
            </w:hyperlink>
            <w:r w:rsidR="0035386B" w:rsidRPr="00073CFE">
              <w:rPr>
                <w:rFonts w:ascii="Times New Roman" w:hAnsi="Times New Roman"/>
                <w:color w:val="000000" w:themeColor="text1"/>
                <w:sz w:val="20"/>
                <w:szCs w:val="20"/>
              </w:rPr>
              <w:t xml:space="preserve"> (20%).</w:t>
            </w:r>
          </w:p>
          <w:p w14:paraId="4B182A72"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ŠVARCOVÁ, J. Macroeconomic consequences of contemporary career planning of university students in the Czech Republic. </w:t>
            </w:r>
            <w:r w:rsidRPr="00073CFE">
              <w:rPr>
                <w:rFonts w:ascii="Times New Roman" w:hAnsi="Times New Roman"/>
                <w:i/>
                <w:color w:val="000000" w:themeColor="text1"/>
                <w:sz w:val="20"/>
                <w:szCs w:val="20"/>
              </w:rPr>
              <w:t>International Journal of Interdisciplinary Social and Community Studies</w:t>
            </w:r>
            <w:r w:rsidRPr="00073CFE">
              <w:rPr>
                <w:rFonts w:ascii="Times New Roman" w:hAnsi="Times New Roman"/>
                <w:color w:val="000000" w:themeColor="text1"/>
                <w:sz w:val="20"/>
                <w:szCs w:val="20"/>
              </w:rPr>
              <w:t xml:space="preserve">. 2016, vol. 11, iss. 1, s. 31-42. ISSN 2324-7576. Dostupné z: </w:t>
            </w:r>
            <w:hyperlink r:id="rId57" w:history="1">
              <w:r w:rsidRPr="00073CFE">
                <w:rPr>
                  <w:rStyle w:val="Hypertextovodkaz"/>
                  <w:rFonts w:ascii="Times New Roman" w:hAnsi="Times New Roman"/>
                  <w:color w:val="000000" w:themeColor="text1"/>
                  <w:sz w:val="20"/>
                  <w:szCs w:val="20"/>
                </w:rPr>
                <w:t>https://cgscholar.com/bookstore/works/macroeconomic-consequences-of-contemporary-career-planning-of-university-students-in-the-czech-republic-vol-11-issue-1-2016-b3d9534a-18d1-427c-9716-920dc58ecfba</w:t>
              </w:r>
            </w:hyperlink>
            <w:r w:rsidRPr="00073CFE">
              <w:rPr>
                <w:rFonts w:ascii="Times New Roman" w:hAnsi="Times New Roman"/>
                <w:color w:val="000000" w:themeColor="text1"/>
                <w:sz w:val="20"/>
                <w:szCs w:val="20"/>
              </w:rPr>
              <w:t>.</w:t>
            </w:r>
          </w:p>
          <w:p w14:paraId="79212869"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ŠVARCOVÁ, J., HORÁKOVÁ, M. The Macroeconomic View of the Unemployment of University Graduates in the Czech Republic</w:t>
            </w:r>
            <w:r w:rsidRPr="00073CFE">
              <w:rPr>
                <w:rFonts w:ascii="Times New Roman" w:hAnsi="Times New Roman"/>
                <w:i/>
                <w:color w:val="000000" w:themeColor="text1"/>
                <w:sz w:val="20"/>
                <w:szCs w:val="20"/>
              </w:rPr>
              <w:t>. International Journal of Business and Management</w:t>
            </w:r>
            <w:r w:rsidRPr="00073CFE">
              <w:rPr>
                <w:rFonts w:ascii="Times New Roman" w:hAnsi="Times New Roman"/>
                <w:color w:val="000000" w:themeColor="text1"/>
                <w:sz w:val="20"/>
                <w:szCs w:val="20"/>
              </w:rPr>
              <w:t>, 2015, roč. III., č. 1, s. 106-118. ISSN 2336-2197 (50%).</w:t>
            </w:r>
          </w:p>
          <w:p w14:paraId="08182B8D" w14:textId="77777777" w:rsidR="0035386B" w:rsidRPr="00073CFE" w:rsidRDefault="0035386B" w:rsidP="0035386B">
            <w:pPr>
              <w:pStyle w:val="Prosttext"/>
              <w:jc w:val="both"/>
              <w:rPr>
                <w:rFonts w:ascii="Times New Roman" w:hAnsi="Times New Roman"/>
                <w:color w:val="000000" w:themeColor="text1"/>
                <w:sz w:val="20"/>
                <w:szCs w:val="20"/>
              </w:rPr>
            </w:pPr>
            <w:r w:rsidRPr="005C7768">
              <w:rPr>
                <w:rFonts w:ascii="Times New Roman" w:hAnsi="Times New Roman"/>
                <w:color w:val="000000" w:themeColor="text1"/>
                <w:sz w:val="20"/>
                <w:szCs w:val="20"/>
              </w:rPr>
              <w:t xml:space="preserve">ŠVARCOVÁ, J., GABRHEL, V. Educational Mobility and Educational Aspirations of High School Students in the Czech Republic. </w:t>
            </w:r>
            <w:r w:rsidRPr="005C7768">
              <w:rPr>
                <w:rFonts w:ascii="Times New Roman" w:hAnsi="Times New Roman"/>
                <w:i/>
                <w:color w:val="000000" w:themeColor="text1"/>
                <w:sz w:val="20"/>
                <w:szCs w:val="20"/>
              </w:rPr>
              <w:t>The International Journal of Interdisciplinary Educational Studies</w:t>
            </w:r>
            <w:r w:rsidRPr="005C7768">
              <w:rPr>
                <w:rFonts w:ascii="Times New Roman" w:hAnsi="Times New Roman"/>
                <w:color w:val="000000" w:themeColor="text1"/>
                <w:sz w:val="20"/>
                <w:szCs w:val="20"/>
              </w:rPr>
              <w:t>. 2014, vol. 8, iss.2, s. 1-12. doi:10.18848/2327-011X/CGP/v08i02/59376 (50%).</w:t>
            </w:r>
          </w:p>
          <w:p w14:paraId="224B66D0" w14:textId="77777777" w:rsidR="0035386B" w:rsidRPr="00073CFE" w:rsidRDefault="0035386B" w:rsidP="0035386B">
            <w:pPr>
              <w:jc w:val="both"/>
              <w:rPr>
                <w:color w:val="000000" w:themeColor="text1"/>
              </w:rPr>
            </w:pPr>
            <w:r w:rsidRPr="00073CFE">
              <w:rPr>
                <w:i/>
                <w:color w:val="000000" w:themeColor="text1"/>
              </w:rPr>
              <w:t xml:space="preserve">Přehled projektové činnosti: </w:t>
            </w:r>
          </w:p>
          <w:p w14:paraId="41B401F2" w14:textId="77777777" w:rsidR="0035386B" w:rsidRPr="00073CFE" w:rsidRDefault="0035386B" w:rsidP="0035386B">
            <w:pPr>
              <w:tabs>
                <w:tab w:val="left" w:pos="709"/>
              </w:tabs>
              <w:jc w:val="both"/>
              <w:rPr>
                <w:color w:val="000000" w:themeColor="text1"/>
              </w:rPr>
            </w:pPr>
            <w:r w:rsidRPr="00073CFE">
              <w:rPr>
                <w:color w:val="000000" w:themeColor="text1"/>
              </w:rPr>
              <w:t>TA ČR TD010129 Výkonový potenciál pracovníků 50+ a specifické formy řízení lidských zdrojů podniku 2012-2013 (člen řešitelského týmu).</w:t>
            </w:r>
          </w:p>
          <w:p w14:paraId="31BB6639" w14:textId="77777777" w:rsidR="0035386B" w:rsidRPr="00073CFE" w:rsidRDefault="0035386B" w:rsidP="0035386B">
            <w:pPr>
              <w:tabs>
                <w:tab w:val="left" w:pos="473"/>
                <w:tab w:val="left" w:pos="8844"/>
                <w:tab w:val="left" w:pos="9066"/>
              </w:tabs>
              <w:jc w:val="both"/>
              <w:rPr>
                <w:color w:val="000000" w:themeColor="text1"/>
              </w:rPr>
            </w:pPr>
            <w:r w:rsidRPr="00073CFE">
              <w:rPr>
                <w:color w:val="000000" w:themeColor="text1"/>
              </w:rPr>
              <w:t>GA ČR P407/12/0821 Vytvoření českého nástroje pro měření akademických tacitních znalostí 2012-2014 (člen řešitelského týmu).</w:t>
            </w:r>
          </w:p>
          <w:p w14:paraId="7D4D7338" w14:textId="77777777" w:rsidR="0035386B" w:rsidRPr="00073CFE" w:rsidRDefault="0035386B" w:rsidP="0035386B">
            <w:pPr>
              <w:jc w:val="both"/>
              <w:rPr>
                <w:b/>
                <w:color w:val="000000" w:themeColor="text1"/>
              </w:rPr>
            </w:pPr>
            <w:r w:rsidRPr="00073CFE">
              <w:rPr>
                <w:color w:val="000000" w:themeColor="text1"/>
                <w:szCs w:val="22"/>
              </w:rPr>
              <w:t xml:space="preserve">GA ČR 406/08/0459 </w:t>
            </w:r>
            <w:r w:rsidRPr="00073CFE">
              <w:rPr>
                <w:color w:val="000000" w:themeColor="text1"/>
              </w:rPr>
              <w:t>Rozvoj tacitních znalostí manažerů 2008-2010 (člen řešitelského týmu).</w:t>
            </w:r>
          </w:p>
        </w:tc>
      </w:tr>
      <w:tr w:rsidR="0035386B" w:rsidRPr="00073CFE" w14:paraId="61438A07" w14:textId="77777777" w:rsidTr="00E449E6">
        <w:trPr>
          <w:trHeight w:val="218"/>
        </w:trPr>
        <w:tc>
          <w:tcPr>
            <w:tcW w:w="9859" w:type="dxa"/>
            <w:gridSpan w:val="11"/>
            <w:shd w:val="clear" w:color="auto" w:fill="F7CAAC"/>
          </w:tcPr>
          <w:p w14:paraId="782291E2"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34403AB8" w14:textId="77777777" w:rsidTr="00E449E6">
        <w:trPr>
          <w:trHeight w:val="174"/>
        </w:trPr>
        <w:tc>
          <w:tcPr>
            <w:tcW w:w="9859" w:type="dxa"/>
            <w:gridSpan w:val="11"/>
          </w:tcPr>
          <w:p w14:paraId="7713235A" w14:textId="77777777" w:rsidR="0035386B" w:rsidRPr="00073CFE" w:rsidRDefault="0035386B" w:rsidP="0035386B">
            <w:pPr>
              <w:rPr>
                <w:b/>
                <w:color w:val="000000" w:themeColor="text1"/>
              </w:rPr>
            </w:pPr>
          </w:p>
        </w:tc>
      </w:tr>
      <w:tr w:rsidR="0035386B" w:rsidRPr="00073CFE" w14:paraId="58D86028" w14:textId="77777777" w:rsidTr="00E449E6">
        <w:trPr>
          <w:cantSplit/>
          <w:trHeight w:val="56"/>
        </w:trPr>
        <w:tc>
          <w:tcPr>
            <w:tcW w:w="2518" w:type="dxa"/>
            <w:shd w:val="clear" w:color="auto" w:fill="F7CAAC"/>
          </w:tcPr>
          <w:p w14:paraId="1F19649C"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2C357E41" w14:textId="77777777" w:rsidR="0035386B" w:rsidRPr="00073CFE" w:rsidRDefault="0035386B" w:rsidP="0035386B">
            <w:pPr>
              <w:jc w:val="both"/>
              <w:rPr>
                <w:color w:val="000000" w:themeColor="text1"/>
              </w:rPr>
            </w:pPr>
          </w:p>
        </w:tc>
        <w:tc>
          <w:tcPr>
            <w:tcW w:w="786" w:type="dxa"/>
            <w:gridSpan w:val="2"/>
            <w:shd w:val="clear" w:color="auto" w:fill="F7CAAC"/>
          </w:tcPr>
          <w:p w14:paraId="1B394554"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7F256674" w14:textId="77777777" w:rsidR="0035386B" w:rsidRPr="00073CFE" w:rsidRDefault="0035386B" w:rsidP="0035386B">
            <w:pPr>
              <w:jc w:val="both"/>
              <w:rPr>
                <w:color w:val="000000" w:themeColor="text1"/>
              </w:rPr>
            </w:pPr>
          </w:p>
        </w:tc>
      </w:tr>
    </w:tbl>
    <w:p w14:paraId="7FEDCDA5" w14:textId="77777777" w:rsidR="00447F6C" w:rsidRPr="00073CFE" w:rsidRDefault="00447F6C">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073CFE" w14:paraId="0896EB91" w14:textId="77777777" w:rsidTr="00E449E6">
        <w:tc>
          <w:tcPr>
            <w:tcW w:w="9859" w:type="dxa"/>
            <w:gridSpan w:val="11"/>
            <w:tcBorders>
              <w:bottom w:val="double" w:sz="4" w:space="0" w:color="auto"/>
            </w:tcBorders>
            <w:shd w:val="clear" w:color="auto" w:fill="BDD6EE"/>
          </w:tcPr>
          <w:p w14:paraId="60F74174" w14:textId="77777777" w:rsidR="00E449E6" w:rsidRPr="00073CFE" w:rsidRDefault="00E449E6" w:rsidP="00E449E6">
            <w:pPr>
              <w:jc w:val="both"/>
              <w:rPr>
                <w:b/>
                <w:color w:val="000000" w:themeColor="text1"/>
                <w:sz w:val="28"/>
              </w:rPr>
            </w:pPr>
            <w:r w:rsidRPr="00073CFE">
              <w:rPr>
                <w:b/>
                <w:color w:val="000000" w:themeColor="text1"/>
                <w:sz w:val="28"/>
              </w:rPr>
              <w:t>C-I – Personální zabezpečení</w:t>
            </w:r>
          </w:p>
        </w:tc>
      </w:tr>
      <w:tr w:rsidR="00E449E6" w:rsidRPr="00073CFE" w14:paraId="277242CA" w14:textId="77777777" w:rsidTr="00E449E6">
        <w:tc>
          <w:tcPr>
            <w:tcW w:w="2518" w:type="dxa"/>
            <w:tcBorders>
              <w:top w:val="double" w:sz="4" w:space="0" w:color="auto"/>
            </w:tcBorders>
            <w:shd w:val="clear" w:color="auto" w:fill="F7CAAC"/>
          </w:tcPr>
          <w:p w14:paraId="20D7C6C9" w14:textId="77777777" w:rsidR="00E449E6" w:rsidRPr="00073CFE" w:rsidRDefault="00E449E6" w:rsidP="00E449E6">
            <w:pPr>
              <w:jc w:val="both"/>
              <w:rPr>
                <w:b/>
                <w:color w:val="000000" w:themeColor="text1"/>
              </w:rPr>
            </w:pPr>
            <w:r w:rsidRPr="00073CFE">
              <w:rPr>
                <w:b/>
                <w:color w:val="000000" w:themeColor="text1"/>
              </w:rPr>
              <w:t>Vysoká škola</w:t>
            </w:r>
          </w:p>
        </w:tc>
        <w:tc>
          <w:tcPr>
            <w:tcW w:w="7341" w:type="dxa"/>
            <w:gridSpan w:val="10"/>
          </w:tcPr>
          <w:p w14:paraId="10F1CDD6" w14:textId="77777777" w:rsidR="00E449E6" w:rsidRPr="00073CFE" w:rsidRDefault="00E449E6" w:rsidP="00E449E6">
            <w:pPr>
              <w:jc w:val="both"/>
              <w:rPr>
                <w:color w:val="000000" w:themeColor="text1"/>
              </w:rPr>
            </w:pPr>
            <w:r w:rsidRPr="00073CFE">
              <w:rPr>
                <w:color w:val="000000" w:themeColor="text1"/>
              </w:rPr>
              <w:t>Univerzita Tomáše Bati ve Zlíně</w:t>
            </w:r>
          </w:p>
        </w:tc>
      </w:tr>
      <w:tr w:rsidR="00E449E6" w:rsidRPr="00073CFE" w14:paraId="0D5B4F11" w14:textId="77777777" w:rsidTr="00E449E6">
        <w:tc>
          <w:tcPr>
            <w:tcW w:w="2518" w:type="dxa"/>
            <w:shd w:val="clear" w:color="auto" w:fill="F7CAAC"/>
          </w:tcPr>
          <w:p w14:paraId="65791420" w14:textId="77777777" w:rsidR="00E449E6" w:rsidRPr="00073CFE" w:rsidRDefault="00E449E6" w:rsidP="00E449E6">
            <w:pPr>
              <w:jc w:val="both"/>
              <w:rPr>
                <w:b/>
                <w:color w:val="000000" w:themeColor="text1"/>
              </w:rPr>
            </w:pPr>
            <w:r w:rsidRPr="00073CFE">
              <w:rPr>
                <w:b/>
                <w:color w:val="000000" w:themeColor="text1"/>
              </w:rPr>
              <w:t>Součást vysoké školy</w:t>
            </w:r>
          </w:p>
        </w:tc>
        <w:tc>
          <w:tcPr>
            <w:tcW w:w="7341" w:type="dxa"/>
            <w:gridSpan w:val="10"/>
          </w:tcPr>
          <w:p w14:paraId="7105FA2C" w14:textId="77777777" w:rsidR="00E449E6" w:rsidRPr="00073CFE" w:rsidRDefault="00E449E6" w:rsidP="00E449E6">
            <w:pPr>
              <w:jc w:val="both"/>
              <w:rPr>
                <w:color w:val="000000" w:themeColor="text1"/>
              </w:rPr>
            </w:pPr>
            <w:r w:rsidRPr="00073CFE">
              <w:rPr>
                <w:color w:val="000000" w:themeColor="text1"/>
              </w:rPr>
              <w:t>Fakulta managementu a ekonomiky</w:t>
            </w:r>
          </w:p>
        </w:tc>
      </w:tr>
      <w:tr w:rsidR="0035386B" w:rsidRPr="00073CFE" w14:paraId="0DD8CF08" w14:textId="77777777" w:rsidTr="00E449E6">
        <w:tc>
          <w:tcPr>
            <w:tcW w:w="2518" w:type="dxa"/>
            <w:shd w:val="clear" w:color="auto" w:fill="F7CAAC"/>
          </w:tcPr>
          <w:p w14:paraId="02F4F401"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0A418004"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221EB10E" w14:textId="77777777" w:rsidTr="00E449E6">
        <w:tc>
          <w:tcPr>
            <w:tcW w:w="2518" w:type="dxa"/>
            <w:shd w:val="clear" w:color="auto" w:fill="F7CAAC"/>
          </w:tcPr>
          <w:p w14:paraId="518B2B81"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6310DB00" w14:textId="77777777" w:rsidR="0035386B" w:rsidRPr="00073CFE" w:rsidRDefault="0035386B" w:rsidP="0035386B">
            <w:pPr>
              <w:jc w:val="both"/>
              <w:rPr>
                <w:color w:val="000000" w:themeColor="text1"/>
              </w:rPr>
            </w:pPr>
            <w:r w:rsidRPr="00073CFE">
              <w:rPr>
                <w:color w:val="000000" w:themeColor="text1"/>
              </w:rPr>
              <w:t>Lucie TOMANCOVÁ</w:t>
            </w:r>
          </w:p>
        </w:tc>
        <w:tc>
          <w:tcPr>
            <w:tcW w:w="709" w:type="dxa"/>
            <w:shd w:val="clear" w:color="auto" w:fill="F7CAAC"/>
          </w:tcPr>
          <w:p w14:paraId="18AE7D26"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7903CEBA"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7D67CCB3" w14:textId="77777777" w:rsidTr="00E449E6">
        <w:tc>
          <w:tcPr>
            <w:tcW w:w="2518" w:type="dxa"/>
            <w:shd w:val="clear" w:color="auto" w:fill="F7CAAC"/>
          </w:tcPr>
          <w:p w14:paraId="0E7B26C1"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258A643A" w14:textId="77777777" w:rsidR="0035386B" w:rsidRPr="00073CFE" w:rsidRDefault="0035386B" w:rsidP="0035386B">
            <w:pPr>
              <w:jc w:val="both"/>
              <w:rPr>
                <w:color w:val="000000" w:themeColor="text1"/>
              </w:rPr>
            </w:pPr>
            <w:r w:rsidRPr="00073CFE">
              <w:rPr>
                <w:color w:val="000000" w:themeColor="text1"/>
              </w:rPr>
              <w:t>1981</w:t>
            </w:r>
          </w:p>
        </w:tc>
        <w:tc>
          <w:tcPr>
            <w:tcW w:w="1721" w:type="dxa"/>
            <w:shd w:val="clear" w:color="auto" w:fill="F7CAAC"/>
          </w:tcPr>
          <w:p w14:paraId="4933BBB1"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0B45F1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2B12E35"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2465ED9"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0B1A27F"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79B3AFAF"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1A57905" w14:textId="77777777" w:rsidTr="00E449E6">
        <w:tc>
          <w:tcPr>
            <w:tcW w:w="5068" w:type="dxa"/>
            <w:gridSpan w:val="3"/>
            <w:shd w:val="clear" w:color="auto" w:fill="F7CAAC"/>
          </w:tcPr>
          <w:p w14:paraId="1224E03F"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2BBB960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567816EF"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5814C117"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2F406945"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551354B5"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8A4AE49" w14:textId="77777777" w:rsidTr="00E449E6">
        <w:tc>
          <w:tcPr>
            <w:tcW w:w="6060" w:type="dxa"/>
            <w:gridSpan w:val="5"/>
            <w:shd w:val="clear" w:color="auto" w:fill="F7CAAC"/>
          </w:tcPr>
          <w:p w14:paraId="2420A9C8"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41E25E4"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63A05333"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3CCC4AD1" w14:textId="77777777" w:rsidTr="00E449E6">
        <w:tc>
          <w:tcPr>
            <w:tcW w:w="6060" w:type="dxa"/>
            <w:gridSpan w:val="5"/>
          </w:tcPr>
          <w:p w14:paraId="00BEE96F" w14:textId="77777777" w:rsidR="0035386B" w:rsidRPr="00073CFE" w:rsidRDefault="0035386B" w:rsidP="0035386B">
            <w:pPr>
              <w:jc w:val="both"/>
              <w:rPr>
                <w:color w:val="000000" w:themeColor="text1"/>
              </w:rPr>
            </w:pPr>
          </w:p>
        </w:tc>
        <w:tc>
          <w:tcPr>
            <w:tcW w:w="1703" w:type="dxa"/>
            <w:gridSpan w:val="2"/>
          </w:tcPr>
          <w:p w14:paraId="370E02AB" w14:textId="77777777" w:rsidR="0035386B" w:rsidRPr="00073CFE" w:rsidRDefault="0035386B" w:rsidP="0035386B">
            <w:pPr>
              <w:jc w:val="both"/>
              <w:rPr>
                <w:color w:val="000000" w:themeColor="text1"/>
              </w:rPr>
            </w:pPr>
          </w:p>
        </w:tc>
        <w:tc>
          <w:tcPr>
            <w:tcW w:w="2096" w:type="dxa"/>
            <w:gridSpan w:val="4"/>
          </w:tcPr>
          <w:p w14:paraId="2F892E91" w14:textId="77777777" w:rsidR="0035386B" w:rsidRPr="00073CFE" w:rsidRDefault="0035386B" w:rsidP="0035386B">
            <w:pPr>
              <w:jc w:val="both"/>
              <w:rPr>
                <w:color w:val="000000" w:themeColor="text1"/>
              </w:rPr>
            </w:pPr>
          </w:p>
        </w:tc>
      </w:tr>
      <w:tr w:rsidR="0035386B" w:rsidRPr="00073CFE" w14:paraId="4AD42A14" w14:textId="77777777" w:rsidTr="00E449E6">
        <w:tc>
          <w:tcPr>
            <w:tcW w:w="9859" w:type="dxa"/>
            <w:gridSpan w:val="11"/>
            <w:shd w:val="clear" w:color="auto" w:fill="F7CAAC"/>
          </w:tcPr>
          <w:p w14:paraId="045EFB1D"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7886ECD5" w14:textId="77777777" w:rsidTr="00E449E6">
        <w:trPr>
          <w:trHeight w:val="480"/>
        </w:trPr>
        <w:tc>
          <w:tcPr>
            <w:tcW w:w="9859" w:type="dxa"/>
            <w:gridSpan w:val="11"/>
            <w:tcBorders>
              <w:top w:val="nil"/>
            </w:tcBorders>
          </w:tcPr>
          <w:p w14:paraId="485F10FD" w14:textId="77777777" w:rsidR="0035386B" w:rsidRPr="00073CFE" w:rsidRDefault="0035386B" w:rsidP="0035386B">
            <w:pPr>
              <w:jc w:val="both"/>
              <w:rPr>
                <w:color w:val="000000" w:themeColor="text1"/>
              </w:rPr>
            </w:pPr>
            <w:r w:rsidRPr="00073CFE">
              <w:rPr>
                <w:color w:val="000000" w:themeColor="text1"/>
              </w:rPr>
              <w:t>Business Ethics – garant, přednášející (100%)</w:t>
            </w:r>
          </w:p>
          <w:p w14:paraId="021B9DF2" w14:textId="77777777" w:rsidR="0035386B" w:rsidRPr="00073CFE" w:rsidRDefault="0035386B" w:rsidP="006F1D38">
            <w:pPr>
              <w:jc w:val="both"/>
              <w:rPr>
                <w:color w:val="000000" w:themeColor="text1"/>
              </w:rPr>
            </w:pPr>
          </w:p>
        </w:tc>
      </w:tr>
      <w:tr w:rsidR="0035386B" w:rsidRPr="00073CFE" w14:paraId="73EFD0ED" w14:textId="77777777" w:rsidTr="00E449E6">
        <w:tc>
          <w:tcPr>
            <w:tcW w:w="9859" w:type="dxa"/>
            <w:gridSpan w:val="11"/>
            <w:shd w:val="clear" w:color="auto" w:fill="F7CAAC"/>
          </w:tcPr>
          <w:p w14:paraId="6B388FC1"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D946A38" w14:textId="77777777" w:rsidTr="00E449E6">
        <w:trPr>
          <w:trHeight w:val="731"/>
        </w:trPr>
        <w:tc>
          <w:tcPr>
            <w:tcW w:w="9859" w:type="dxa"/>
            <w:gridSpan w:val="11"/>
          </w:tcPr>
          <w:p w14:paraId="522F1101" w14:textId="77777777" w:rsidR="0035386B" w:rsidRPr="00073CFE" w:rsidRDefault="0035386B" w:rsidP="0035386B">
            <w:pPr>
              <w:pStyle w:val="Tab"/>
              <w:rPr>
                <w:color w:val="000000" w:themeColor="text1"/>
                <w:sz w:val="18"/>
              </w:rPr>
            </w:pPr>
            <w:r w:rsidRPr="00073CFE">
              <w:rPr>
                <w:b/>
                <w:color w:val="000000" w:themeColor="text1"/>
              </w:rPr>
              <w:t>2006-2011:</w:t>
            </w:r>
            <w:r w:rsidRPr="00073CFE">
              <w:rPr>
                <w:color w:val="000000" w:themeColor="text1"/>
              </w:rPr>
              <w:tab/>
              <w:t>UTB ve Zlíně, FaME, program Ekonomika a management, obor Management a ekonomika (</w:t>
            </w:r>
            <w:r w:rsidRPr="00073CFE">
              <w:rPr>
                <w:b/>
                <w:color w:val="000000" w:themeColor="text1"/>
              </w:rPr>
              <w:t>Ph.D</w:t>
            </w:r>
            <w:r w:rsidRPr="00073CFE">
              <w:rPr>
                <w:color w:val="000000" w:themeColor="text1"/>
              </w:rPr>
              <w:t>.)</w:t>
            </w:r>
          </w:p>
          <w:p w14:paraId="72AC2568" w14:textId="77777777" w:rsidR="0035386B" w:rsidRPr="00073CFE" w:rsidRDefault="0035386B" w:rsidP="0035386B">
            <w:pPr>
              <w:pStyle w:val="Tab"/>
              <w:rPr>
                <w:color w:val="000000" w:themeColor="text1"/>
              </w:rPr>
            </w:pPr>
            <w:r w:rsidRPr="00073CFE">
              <w:rPr>
                <w:b/>
                <w:color w:val="000000" w:themeColor="text1"/>
              </w:rPr>
              <w:t>2004-2006:</w:t>
            </w:r>
            <w:r w:rsidRPr="00073CFE">
              <w:rPr>
                <w:color w:val="000000" w:themeColor="text1"/>
              </w:rPr>
              <w:tab/>
              <w:t>UTB ve Zlíně, FaME, program Hospodářská politika a správa, obor Finance (</w:t>
            </w:r>
            <w:r w:rsidRPr="00073CFE">
              <w:rPr>
                <w:b/>
                <w:color w:val="000000" w:themeColor="text1"/>
              </w:rPr>
              <w:t>Ing.)</w:t>
            </w:r>
          </w:p>
          <w:p w14:paraId="51240303" w14:textId="77777777" w:rsidR="0035386B" w:rsidRPr="00073CFE" w:rsidRDefault="0035386B" w:rsidP="0035386B">
            <w:pPr>
              <w:pStyle w:val="Tab"/>
              <w:rPr>
                <w:b/>
                <w:color w:val="000000" w:themeColor="text1"/>
              </w:rPr>
            </w:pPr>
            <w:r w:rsidRPr="00073CFE">
              <w:rPr>
                <w:b/>
                <w:color w:val="000000" w:themeColor="text1"/>
              </w:rPr>
              <w:t>2001-2004:</w:t>
            </w:r>
            <w:r w:rsidRPr="00073CFE">
              <w:rPr>
                <w:color w:val="000000" w:themeColor="text1"/>
              </w:rPr>
              <w:tab/>
              <w:t>UTB ve Zlíně, FaME, program Ekonomika a management, obor Management a ekonomika (</w:t>
            </w:r>
            <w:r w:rsidRPr="00073CFE">
              <w:rPr>
                <w:b/>
                <w:color w:val="000000" w:themeColor="text1"/>
              </w:rPr>
              <w:t>Bc.)</w:t>
            </w:r>
          </w:p>
        </w:tc>
      </w:tr>
      <w:tr w:rsidR="0035386B" w:rsidRPr="00073CFE" w14:paraId="50CA77B5" w14:textId="77777777" w:rsidTr="00E449E6">
        <w:tc>
          <w:tcPr>
            <w:tcW w:w="9859" w:type="dxa"/>
            <w:gridSpan w:val="11"/>
            <w:shd w:val="clear" w:color="auto" w:fill="F7CAAC"/>
          </w:tcPr>
          <w:p w14:paraId="71BBE844"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59503EC7" w14:textId="77777777" w:rsidTr="00E449E6">
        <w:trPr>
          <w:trHeight w:val="457"/>
        </w:trPr>
        <w:tc>
          <w:tcPr>
            <w:tcW w:w="9859" w:type="dxa"/>
            <w:gridSpan w:val="11"/>
          </w:tcPr>
          <w:p w14:paraId="025F301A" w14:textId="77777777" w:rsidR="0035386B" w:rsidRPr="00073CFE" w:rsidRDefault="0035386B" w:rsidP="0035386B">
            <w:pPr>
              <w:ind w:left="1134" w:hanging="1134"/>
              <w:rPr>
                <w:color w:val="000000" w:themeColor="text1"/>
              </w:rPr>
            </w:pPr>
            <w:r w:rsidRPr="00073CFE">
              <w:rPr>
                <w:color w:val="000000" w:themeColor="text1"/>
              </w:rPr>
              <w:t>9/2009 – dosud: UTB ve Zlíně, Fakulta managementu a ekonomiky: – akademický pracovník (odborný asistent)</w:t>
            </w:r>
          </w:p>
          <w:p w14:paraId="18C504A7" w14:textId="77777777" w:rsidR="0035386B" w:rsidRPr="00073CFE" w:rsidRDefault="0035386B" w:rsidP="0035386B">
            <w:pPr>
              <w:ind w:left="1134" w:hanging="1134"/>
              <w:rPr>
                <w:color w:val="000000" w:themeColor="text1"/>
              </w:rPr>
            </w:pPr>
            <w:r w:rsidRPr="00073CFE">
              <w:rPr>
                <w:color w:val="000000" w:themeColor="text1"/>
              </w:rPr>
              <w:t>5/2007 – 2/2016:</w:t>
            </w:r>
            <w:r w:rsidRPr="00073CFE">
              <w:rPr>
                <w:color w:val="000000" w:themeColor="text1"/>
              </w:rPr>
              <w:tab/>
              <w:t>UTB ve Zlíně, Fakulta managementu a ekonomiky: – projektový manažer</w:t>
            </w:r>
          </w:p>
        </w:tc>
      </w:tr>
      <w:tr w:rsidR="0035386B" w:rsidRPr="00073CFE" w14:paraId="72F764F2" w14:textId="77777777" w:rsidTr="00E449E6">
        <w:trPr>
          <w:trHeight w:val="250"/>
        </w:trPr>
        <w:tc>
          <w:tcPr>
            <w:tcW w:w="9859" w:type="dxa"/>
            <w:gridSpan w:val="11"/>
            <w:shd w:val="clear" w:color="auto" w:fill="F7CAAC"/>
          </w:tcPr>
          <w:p w14:paraId="76854D67"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48BFD86C" w14:textId="77777777" w:rsidTr="00E449E6">
        <w:trPr>
          <w:trHeight w:val="443"/>
        </w:trPr>
        <w:tc>
          <w:tcPr>
            <w:tcW w:w="9859" w:type="dxa"/>
            <w:gridSpan w:val="11"/>
          </w:tcPr>
          <w:p w14:paraId="17E893EC"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31 </w:t>
            </w:r>
          </w:p>
          <w:p w14:paraId="507F8FE3" w14:textId="77777777" w:rsidR="0035386B" w:rsidRPr="00073CFE" w:rsidRDefault="0035386B" w:rsidP="0035386B">
            <w:pPr>
              <w:jc w:val="both"/>
              <w:rPr>
                <w:color w:val="000000" w:themeColor="text1"/>
              </w:rPr>
            </w:pPr>
            <w:r w:rsidRPr="00073CFE">
              <w:rPr>
                <w:color w:val="000000" w:themeColor="text1"/>
              </w:rPr>
              <w:t>Počet vedených diplomových prací – 18</w:t>
            </w:r>
          </w:p>
        </w:tc>
      </w:tr>
      <w:tr w:rsidR="0035386B" w:rsidRPr="00073CFE" w14:paraId="070F4EA1" w14:textId="77777777" w:rsidTr="00E449E6">
        <w:trPr>
          <w:cantSplit/>
        </w:trPr>
        <w:tc>
          <w:tcPr>
            <w:tcW w:w="3347" w:type="dxa"/>
            <w:gridSpan w:val="2"/>
            <w:tcBorders>
              <w:top w:val="single" w:sz="12" w:space="0" w:color="auto"/>
            </w:tcBorders>
            <w:shd w:val="clear" w:color="auto" w:fill="F7CAAC"/>
          </w:tcPr>
          <w:p w14:paraId="02DE82BA"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2D49C4BB"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020D0565"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894946F"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1AE4C5E5" w14:textId="77777777" w:rsidTr="00E449E6">
        <w:trPr>
          <w:cantSplit/>
        </w:trPr>
        <w:tc>
          <w:tcPr>
            <w:tcW w:w="3347" w:type="dxa"/>
            <w:gridSpan w:val="2"/>
          </w:tcPr>
          <w:p w14:paraId="71483AF8" w14:textId="77777777" w:rsidR="0035386B" w:rsidRPr="00073CFE" w:rsidRDefault="0035386B" w:rsidP="0035386B">
            <w:pPr>
              <w:jc w:val="both"/>
              <w:rPr>
                <w:color w:val="000000" w:themeColor="text1"/>
              </w:rPr>
            </w:pPr>
          </w:p>
        </w:tc>
        <w:tc>
          <w:tcPr>
            <w:tcW w:w="2245" w:type="dxa"/>
            <w:gridSpan w:val="2"/>
          </w:tcPr>
          <w:p w14:paraId="7B0B3D0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7931C00F"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04A20367"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566934F3"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1D212067"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6F1523E0" w14:textId="77777777" w:rsidTr="00E449E6">
        <w:trPr>
          <w:cantSplit/>
          <w:trHeight w:val="70"/>
        </w:trPr>
        <w:tc>
          <w:tcPr>
            <w:tcW w:w="3347" w:type="dxa"/>
            <w:gridSpan w:val="2"/>
            <w:shd w:val="clear" w:color="auto" w:fill="F7CAAC"/>
          </w:tcPr>
          <w:p w14:paraId="558897B0"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74302F4C"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77937A2E"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FC33569" w14:textId="77777777" w:rsidR="0035386B" w:rsidRPr="00073CFE" w:rsidRDefault="0035386B" w:rsidP="0035386B">
            <w:pPr>
              <w:jc w:val="both"/>
              <w:rPr>
                <w:b/>
                <w:color w:val="000000" w:themeColor="text1"/>
              </w:rPr>
            </w:pPr>
            <w:r w:rsidRPr="00073CFE">
              <w:rPr>
                <w:b/>
                <w:color w:val="000000" w:themeColor="text1"/>
              </w:rPr>
              <w:t>0</w:t>
            </w:r>
          </w:p>
        </w:tc>
        <w:tc>
          <w:tcPr>
            <w:tcW w:w="693" w:type="dxa"/>
            <w:vMerge w:val="restart"/>
          </w:tcPr>
          <w:p w14:paraId="2EE50358" w14:textId="77777777" w:rsidR="0035386B" w:rsidRPr="00073CFE" w:rsidRDefault="0035386B" w:rsidP="0035386B">
            <w:pPr>
              <w:jc w:val="both"/>
              <w:rPr>
                <w:b/>
                <w:color w:val="000000" w:themeColor="text1"/>
              </w:rPr>
            </w:pPr>
            <w:r w:rsidRPr="00073CFE">
              <w:rPr>
                <w:b/>
                <w:color w:val="000000" w:themeColor="text1"/>
              </w:rPr>
              <w:t>1</w:t>
            </w:r>
          </w:p>
        </w:tc>
        <w:tc>
          <w:tcPr>
            <w:tcW w:w="694" w:type="dxa"/>
            <w:vMerge w:val="restart"/>
          </w:tcPr>
          <w:p w14:paraId="22BE06BC" w14:textId="77777777" w:rsidR="0035386B" w:rsidRPr="00073CFE" w:rsidRDefault="0035386B" w:rsidP="0035386B">
            <w:pPr>
              <w:jc w:val="both"/>
              <w:rPr>
                <w:b/>
                <w:color w:val="000000" w:themeColor="text1"/>
              </w:rPr>
            </w:pPr>
            <w:r w:rsidRPr="00073CFE">
              <w:rPr>
                <w:b/>
                <w:color w:val="000000" w:themeColor="text1"/>
              </w:rPr>
              <w:t>14</w:t>
            </w:r>
          </w:p>
        </w:tc>
      </w:tr>
      <w:tr w:rsidR="0035386B" w:rsidRPr="00073CFE" w14:paraId="5660EFDE" w14:textId="77777777" w:rsidTr="00E449E6">
        <w:trPr>
          <w:trHeight w:val="205"/>
        </w:trPr>
        <w:tc>
          <w:tcPr>
            <w:tcW w:w="3347" w:type="dxa"/>
            <w:gridSpan w:val="2"/>
          </w:tcPr>
          <w:p w14:paraId="190E3074" w14:textId="77777777" w:rsidR="0035386B" w:rsidRPr="00073CFE" w:rsidRDefault="0035386B" w:rsidP="0035386B">
            <w:pPr>
              <w:jc w:val="both"/>
              <w:rPr>
                <w:color w:val="000000" w:themeColor="text1"/>
              </w:rPr>
            </w:pPr>
          </w:p>
        </w:tc>
        <w:tc>
          <w:tcPr>
            <w:tcW w:w="2245" w:type="dxa"/>
            <w:gridSpan w:val="2"/>
          </w:tcPr>
          <w:p w14:paraId="50659128"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37E7C27"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066DCF18" w14:textId="77777777" w:rsidR="0035386B" w:rsidRPr="00073CFE" w:rsidRDefault="0035386B" w:rsidP="0035386B">
            <w:pPr>
              <w:rPr>
                <w:b/>
                <w:color w:val="000000" w:themeColor="text1"/>
              </w:rPr>
            </w:pPr>
          </w:p>
        </w:tc>
        <w:tc>
          <w:tcPr>
            <w:tcW w:w="693" w:type="dxa"/>
            <w:vMerge/>
            <w:vAlign w:val="center"/>
          </w:tcPr>
          <w:p w14:paraId="3DAE86EA" w14:textId="77777777" w:rsidR="0035386B" w:rsidRPr="00073CFE" w:rsidRDefault="0035386B" w:rsidP="0035386B">
            <w:pPr>
              <w:rPr>
                <w:b/>
                <w:color w:val="000000" w:themeColor="text1"/>
              </w:rPr>
            </w:pPr>
          </w:p>
        </w:tc>
        <w:tc>
          <w:tcPr>
            <w:tcW w:w="694" w:type="dxa"/>
            <w:vMerge/>
            <w:vAlign w:val="center"/>
          </w:tcPr>
          <w:p w14:paraId="6B7A8583" w14:textId="77777777" w:rsidR="0035386B" w:rsidRPr="00073CFE" w:rsidRDefault="0035386B" w:rsidP="0035386B">
            <w:pPr>
              <w:rPr>
                <w:b/>
                <w:color w:val="000000" w:themeColor="text1"/>
              </w:rPr>
            </w:pPr>
          </w:p>
        </w:tc>
      </w:tr>
      <w:tr w:rsidR="0035386B" w:rsidRPr="00073CFE" w14:paraId="0AEDEB87" w14:textId="77777777" w:rsidTr="00E449E6">
        <w:tc>
          <w:tcPr>
            <w:tcW w:w="9859" w:type="dxa"/>
            <w:gridSpan w:val="11"/>
            <w:shd w:val="clear" w:color="auto" w:fill="F7CAAC"/>
          </w:tcPr>
          <w:p w14:paraId="5FDF0C76"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2433D93B" w14:textId="77777777" w:rsidTr="00E449E6">
        <w:trPr>
          <w:trHeight w:val="567"/>
        </w:trPr>
        <w:tc>
          <w:tcPr>
            <w:tcW w:w="9859" w:type="dxa"/>
            <w:gridSpan w:val="11"/>
          </w:tcPr>
          <w:p w14:paraId="647159A8" w14:textId="77777777" w:rsidR="0035386B" w:rsidRPr="00073CFE" w:rsidRDefault="0035386B" w:rsidP="0035386B">
            <w:pPr>
              <w:jc w:val="both"/>
              <w:rPr>
                <w:color w:val="000000" w:themeColor="text1"/>
              </w:rPr>
            </w:pPr>
            <w:r w:rsidRPr="00073CFE">
              <w:rPr>
                <w:color w:val="000000" w:themeColor="text1"/>
              </w:rPr>
              <w:t xml:space="preserve">MATOŠKOVÁ, J., MACUROVÁ, L., TOMANCOVÁ, L. A link between knowledge sharing and managers’ characteristics. </w:t>
            </w:r>
            <w:r w:rsidRPr="00073CFE">
              <w:rPr>
                <w:i/>
                <w:color w:val="000000" w:themeColor="text1"/>
              </w:rPr>
              <w:t>Leadership and Organization Development Journal.</w:t>
            </w:r>
            <w:r w:rsidRPr="00073CFE">
              <w:rPr>
                <w:color w:val="000000" w:themeColor="text1"/>
              </w:rPr>
              <w:t xml:space="preserve"> 2018, roč. 39, č. 8, s. 1024-1036. ISSN 0143-7739. (5%)</w:t>
            </w:r>
          </w:p>
          <w:p w14:paraId="6B896409" w14:textId="77777777" w:rsidR="0035386B" w:rsidRPr="00073CFE" w:rsidRDefault="0035386B" w:rsidP="0035386B">
            <w:pPr>
              <w:jc w:val="both"/>
              <w:rPr>
                <w:color w:val="000000" w:themeColor="text1"/>
              </w:rPr>
            </w:pPr>
            <w:r w:rsidRPr="00073CFE">
              <w:rPr>
                <w:color w:val="000000" w:themeColor="text1"/>
              </w:rPr>
              <w:t xml:space="preserve">TOMANCOVÁ, L., DYTRT, Z. Managerial Ethics - A Tool for Social Crises. </w:t>
            </w:r>
            <w:r w:rsidRPr="00073CFE">
              <w:rPr>
                <w:i/>
                <w:color w:val="000000" w:themeColor="text1"/>
              </w:rPr>
              <w:t>Economics World.</w:t>
            </w:r>
            <w:r w:rsidRPr="00073CFE">
              <w:rPr>
                <w:color w:val="000000" w:themeColor="text1"/>
              </w:rPr>
              <w:t xml:space="preserve"> 2018, roč. 6, č. 5, s. 390-400. ISSN 2328-7144. (50%)</w:t>
            </w:r>
          </w:p>
          <w:p w14:paraId="10CF9D97" w14:textId="77777777" w:rsidR="0035386B" w:rsidRPr="00073CFE" w:rsidRDefault="0035386B" w:rsidP="0035386B">
            <w:pPr>
              <w:jc w:val="both"/>
              <w:rPr>
                <w:color w:val="000000" w:themeColor="text1"/>
              </w:rPr>
            </w:pPr>
            <w:r w:rsidRPr="00073CFE">
              <w:rPr>
                <w:color w:val="000000" w:themeColor="text1"/>
              </w:rPr>
              <w:t xml:space="preserve">TOMANCOVÁ, L. Cesta k manažerské etice. In </w:t>
            </w:r>
            <w:r w:rsidRPr="00073CFE">
              <w:rPr>
                <w:i/>
                <w:color w:val="000000" w:themeColor="text1"/>
              </w:rPr>
              <w:t>Management v nových podmínkách – Kvalitativní management – konzumerismus</w:t>
            </w:r>
            <w:r w:rsidRPr="00073CFE">
              <w:rPr>
                <w:color w:val="000000" w:themeColor="text1"/>
              </w:rPr>
              <w:t>. Hradec Králové: Prion, s.r.o. 2017, s. 72-77. ISBN 978-80-87157-20-6.</w:t>
            </w:r>
          </w:p>
          <w:p w14:paraId="07DD6820" w14:textId="77777777" w:rsidR="0035386B" w:rsidRPr="00073CFE" w:rsidRDefault="0035386B" w:rsidP="0035386B">
            <w:pPr>
              <w:jc w:val="both"/>
              <w:rPr>
                <w:color w:val="000000" w:themeColor="text1"/>
              </w:rPr>
            </w:pPr>
            <w:r w:rsidRPr="00E90B76">
              <w:rPr>
                <w:color w:val="000000" w:themeColor="text1"/>
              </w:rPr>
              <w:t xml:space="preserve">TOMANCOVÁ, L. Ženy v managementu. In </w:t>
            </w:r>
            <w:r w:rsidRPr="00E90B76">
              <w:rPr>
                <w:i/>
                <w:color w:val="000000" w:themeColor="text1"/>
              </w:rPr>
              <w:t>Kvalitativní management – leadership – návrat do inovační společnosti</w:t>
            </w:r>
            <w:r w:rsidRPr="00E90B76">
              <w:rPr>
                <w:color w:val="000000" w:themeColor="text1"/>
              </w:rPr>
              <w:t>. Žilina: GEORG, 2014, s. 66-79. ISBN 978-80-8154-085-1.</w:t>
            </w:r>
          </w:p>
          <w:p w14:paraId="09970074" w14:textId="77777777" w:rsidR="00B63719" w:rsidRPr="000B1C23" w:rsidRDefault="00B63719" w:rsidP="00B63719">
            <w:pPr>
              <w:jc w:val="both"/>
              <w:rPr>
                <w:ins w:id="1534" w:author="Bronislava Neubauerová" w:date="2020-08-25T13:38:00Z"/>
                <w:i/>
                <w:iCs/>
              </w:rPr>
            </w:pPr>
            <w:ins w:id="1535" w:author="Bronislava Neubauerová" w:date="2020-08-25T13:38:00Z">
              <w:r w:rsidRPr="000B1C23">
                <w:rPr>
                  <w:i/>
                  <w:iCs/>
                </w:rPr>
                <w:t>Přehled projektové činnosti:</w:t>
              </w:r>
            </w:ins>
          </w:p>
          <w:p w14:paraId="00F91938" w14:textId="77777777" w:rsidR="00B63719" w:rsidRDefault="00B63719" w:rsidP="00B63719">
            <w:pPr>
              <w:jc w:val="both"/>
              <w:rPr>
                <w:ins w:id="1536" w:author="Bronislava Neubauerová" w:date="2020-08-25T13:38:00Z"/>
              </w:rPr>
            </w:pPr>
            <w:ins w:id="1537" w:author="Bronislava Neubauerová" w:date="2020-08-25T13:38:00Z">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ins>
          </w:p>
          <w:p w14:paraId="53F044ED" w14:textId="77777777" w:rsidR="0035386B" w:rsidRPr="00073CFE" w:rsidRDefault="0035386B" w:rsidP="0035386B">
            <w:pPr>
              <w:jc w:val="both"/>
              <w:rPr>
                <w:color w:val="000000" w:themeColor="text1"/>
              </w:rPr>
            </w:pPr>
          </w:p>
          <w:p w14:paraId="439125DE" w14:textId="77777777" w:rsidR="0035386B" w:rsidRPr="00073CFE" w:rsidRDefault="0035386B" w:rsidP="0035386B">
            <w:pPr>
              <w:jc w:val="both"/>
              <w:rPr>
                <w:color w:val="000000" w:themeColor="text1"/>
              </w:rPr>
            </w:pPr>
          </w:p>
          <w:p w14:paraId="32669376" w14:textId="77777777" w:rsidR="0035386B" w:rsidRPr="00073CFE" w:rsidRDefault="0035386B" w:rsidP="0035386B">
            <w:pPr>
              <w:jc w:val="both"/>
              <w:rPr>
                <w:color w:val="000000" w:themeColor="text1"/>
                <w:sz w:val="18"/>
              </w:rPr>
            </w:pPr>
          </w:p>
        </w:tc>
      </w:tr>
      <w:tr w:rsidR="0035386B" w:rsidRPr="00073CFE" w14:paraId="411B4BCA" w14:textId="77777777" w:rsidTr="00E449E6">
        <w:trPr>
          <w:trHeight w:val="218"/>
        </w:trPr>
        <w:tc>
          <w:tcPr>
            <w:tcW w:w="9859" w:type="dxa"/>
            <w:gridSpan w:val="11"/>
            <w:shd w:val="clear" w:color="auto" w:fill="F7CAAC"/>
          </w:tcPr>
          <w:p w14:paraId="74216B38"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18D351A4" w14:textId="77777777" w:rsidTr="00E449E6">
        <w:trPr>
          <w:trHeight w:val="70"/>
        </w:trPr>
        <w:tc>
          <w:tcPr>
            <w:tcW w:w="9859" w:type="dxa"/>
            <w:gridSpan w:val="11"/>
          </w:tcPr>
          <w:p w14:paraId="4F375561" w14:textId="77777777" w:rsidR="0035386B" w:rsidRPr="00073CFE" w:rsidRDefault="0035386B" w:rsidP="0035386B">
            <w:pPr>
              <w:rPr>
                <w:b/>
                <w:color w:val="000000" w:themeColor="text1"/>
              </w:rPr>
            </w:pPr>
          </w:p>
        </w:tc>
      </w:tr>
      <w:tr w:rsidR="0035386B" w:rsidRPr="00073CFE" w14:paraId="6565AD3C" w14:textId="77777777" w:rsidTr="00E449E6">
        <w:trPr>
          <w:cantSplit/>
          <w:trHeight w:val="233"/>
        </w:trPr>
        <w:tc>
          <w:tcPr>
            <w:tcW w:w="2518" w:type="dxa"/>
            <w:shd w:val="clear" w:color="auto" w:fill="F7CAAC"/>
          </w:tcPr>
          <w:p w14:paraId="7DEFCD87"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73ACA2C9" w14:textId="77777777" w:rsidR="0035386B" w:rsidRPr="00073CFE" w:rsidRDefault="0035386B" w:rsidP="0035386B">
            <w:pPr>
              <w:jc w:val="both"/>
              <w:rPr>
                <w:color w:val="000000" w:themeColor="text1"/>
              </w:rPr>
            </w:pPr>
          </w:p>
        </w:tc>
        <w:tc>
          <w:tcPr>
            <w:tcW w:w="786" w:type="dxa"/>
            <w:gridSpan w:val="2"/>
            <w:shd w:val="clear" w:color="auto" w:fill="F7CAAC"/>
          </w:tcPr>
          <w:p w14:paraId="40EDE4D7"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170F4A2" w14:textId="77777777" w:rsidR="0035386B" w:rsidRPr="00073CFE" w:rsidRDefault="0035386B" w:rsidP="0035386B">
            <w:pPr>
              <w:jc w:val="both"/>
              <w:rPr>
                <w:color w:val="000000" w:themeColor="text1"/>
              </w:rPr>
            </w:pPr>
          </w:p>
        </w:tc>
      </w:tr>
    </w:tbl>
    <w:p w14:paraId="08B3D475" w14:textId="77777777" w:rsidR="00D16877" w:rsidRPr="00073CFE" w:rsidRDefault="00D16877">
      <w:pPr>
        <w:spacing w:after="160" w:line="259" w:lineRule="auto"/>
        <w:rPr>
          <w:color w:val="000000" w:themeColor="text1"/>
        </w:rPr>
      </w:pPr>
    </w:p>
    <w:p w14:paraId="75EA3C88" w14:textId="77777777" w:rsidR="00D16877" w:rsidRPr="00073CFE" w:rsidRDefault="00D16877">
      <w:pPr>
        <w:spacing w:after="160" w:line="259" w:lineRule="auto"/>
        <w:rPr>
          <w:color w:val="000000" w:themeColor="text1"/>
        </w:rPr>
      </w:pPr>
    </w:p>
    <w:p w14:paraId="362117CE" w14:textId="77777777" w:rsidR="00D16877" w:rsidRPr="00073CFE" w:rsidRDefault="00D16877">
      <w:pPr>
        <w:spacing w:after="160" w:line="259" w:lineRule="auto"/>
        <w:rPr>
          <w:color w:val="000000" w:themeColor="text1"/>
        </w:rPr>
      </w:pPr>
    </w:p>
    <w:p w14:paraId="2E9B10FB" w14:textId="77777777" w:rsidR="00D16877" w:rsidRPr="00073CFE" w:rsidRDefault="00D16877">
      <w:pPr>
        <w:spacing w:after="160" w:line="259" w:lineRule="auto"/>
        <w:rPr>
          <w:color w:val="000000" w:themeColor="text1"/>
        </w:rPr>
      </w:pPr>
    </w:p>
    <w:p w14:paraId="0DE72A2E" w14:textId="77777777" w:rsidR="00D16877" w:rsidRPr="00073CFE" w:rsidRDefault="00D16877">
      <w:pPr>
        <w:spacing w:after="160" w:line="259" w:lineRule="auto"/>
        <w:rPr>
          <w:color w:val="000000" w:themeColor="text1"/>
        </w:rPr>
      </w:pPr>
    </w:p>
    <w:p w14:paraId="7849D4A4" w14:textId="77777777" w:rsidR="006F1D38" w:rsidRPr="00073CFE" w:rsidRDefault="006F1D38">
      <w:pPr>
        <w:spacing w:after="160" w:line="259" w:lineRule="auto"/>
        <w:rPr>
          <w:color w:val="000000" w:themeColor="text1"/>
        </w:rPr>
      </w:pPr>
    </w:p>
    <w:p w14:paraId="436F7EAE" w14:textId="77777777" w:rsidR="006F1D38" w:rsidRPr="00073CFE" w:rsidRDefault="006F1D38">
      <w:pPr>
        <w:spacing w:after="160" w:line="259" w:lineRule="auto"/>
        <w:rPr>
          <w:color w:val="000000" w:themeColor="text1"/>
        </w:rPr>
      </w:pPr>
    </w:p>
    <w:p w14:paraId="275BB0A7" w14:textId="77777777" w:rsidR="00D16877" w:rsidRPr="00073CFE" w:rsidRDefault="00D16877">
      <w:pPr>
        <w:spacing w:after="160" w:line="259" w:lineRule="auto"/>
        <w:rPr>
          <w:color w:val="000000" w:themeColor="text1"/>
        </w:rPr>
      </w:pP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D16877" w:rsidRPr="00073CFE" w14:paraId="7EEA7E93" w14:textId="77777777" w:rsidTr="00D16877">
        <w:tc>
          <w:tcPr>
            <w:tcW w:w="9860" w:type="dxa"/>
            <w:gridSpan w:val="11"/>
            <w:tcBorders>
              <w:bottom w:val="double" w:sz="4" w:space="0" w:color="auto"/>
            </w:tcBorders>
            <w:shd w:val="clear" w:color="auto" w:fill="BDD6EE"/>
          </w:tcPr>
          <w:p w14:paraId="0394CF89" w14:textId="77777777" w:rsidR="00D16877" w:rsidRPr="00073CFE" w:rsidRDefault="00D16877" w:rsidP="00D16877">
            <w:pPr>
              <w:jc w:val="both"/>
              <w:rPr>
                <w:b/>
                <w:color w:val="000000" w:themeColor="text1"/>
                <w:sz w:val="28"/>
              </w:rPr>
            </w:pPr>
            <w:r w:rsidRPr="00073CFE">
              <w:rPr>
                <w:b/>
                <w:color w:val="000000" w:themeColor="text1"/>
                <w:sz w:val="28"/>
              </w:rPr>
              <w:t>C-I – Personální zabezpečení</w:t>
            </w:r>
          </w:p>
        </w:tc>
      </w:tr>
      <w:tr w:rsidR="00D16877" w:rsidRPr="00073CFE" w14:paraId="17CBE709" w14:textId="77777777" w:rsidTr="00D16877">
        <w:tc>
          <w:tcPr>
            <w:tcW w:w="2517" w:type="dxa"/>
            <w:tcBorders>
              <w:top w:val="double" w:sz="4" w:space="0" w:color="auto"/>
            </w:tcBorders>
            <w:shd w:val="clear" w:color="auto" w:fill="F7CAAC"/>
          </w:tcPr>
          <w:p w14:paraId="0506DC5F" w14:textId="77777777" w:rsidR="00D16877" w:rsidRPr="00073CFE" w:rsidRDefault="00D16877" w:rsidP="00D16877">
            <w:pPr>
              <w:jc w:val="both"/>
              <w:rPr>
                <w:b/>
                <w:color w:val="000000" w:themeColor="text1"/>
              </w:rPr>
            </w:pPr>
            <w:r w:rsidRPr="00073CFE">
              <w:rPr>
                <w:b/>
                <w:color w:val="000000" w:themeColor="text1"/>
              </w:rPr>
              <w:t>Vysoká škola</w:t>
            </w:r>
          </w:p>
        </w:tc>
        <w:tc>
          <w:tcPr>
            <w:tcW w:w="7343" w:type="dxa"/>
            <w:gridSpan w:val="10"/>
          </w:tcPr>
          <w:p w14:paraId="7340CB80" w14:textId="77777777" w:rsidR="00D16877" w:rsidRPr="00073CFE" w:rsidRDefault="00D16877" w:rsidP="00D16877">
            <w:pPr>
              <w:jc w:val="both"/>
              <w:rPr>
                <w:color w:val="000000" w:themeColor="text1"/>
              </w:rPr>
            </w:pPr>
            <w:r w:rsidRPr="00073CFE">
              <w:rPr>
                <w:color w:val="000000" w:themeColor="text1"/>
              </w:rPr>
              <w:t>Univerzita Tomáše Bati ve Zlíně</w:t>
            </w:r>
          </w:p>
        </w:tc>
      </w:tr>
      <w:tr w:rsidR="00D16877" w:rsidRPr="00073CFE" w14:paraId="313E71DA" w14:textId="77777777" w:rsidTr="00D16877">
        <w:tc>
          <w:tcPr>
            <w:tcW w:w="2517" w:type="dxa"/>
            <w:shd w:val="clear" w:color="auto" w:fill="F7CAAC"/>
          </w:tcPr>
          <w:p w14:paraId="046B0FBA" w14:textId="77777777" w:rsidR="00D16877" w:rsidRPr="00073CFE" w:rsidRDefault="00D16877" w:rsidP="00D16877">
            <w:pPr>
              <w:jc w:val="both"/>
              <w:rPr>
                <w:b/>
                <w:color w:val="000000" w:themeColor="text1"/>
              </w:rPr>
            </w:pPr>
            <w:r w:rsidRPr="00073CFE">
              <w:rPr>
                <w:b/>
                <w:color w:val="000000" w:themeColor="text1"/>
              </w:rPr>
              <w:t>Součást vysoké školy</w:t>
            </w:r>
          </w:p>
        </w:tc>
        <w:tc>
          <w:tcPr>
            <w:tcW w:w="7343" w:type="dxa"/>
            <w:gridSpan w:val="10"/>
          </w:tcPr>
          <w:p w14:paraId="1A4702AD" w14:textId="77777777" w:rsidR="00D16877" w:rsidRPr="00073CFE" w:rsidRDefault="00D16877" w:rsidP="00D16877">
            <w:pPr>
              <w:jc w:val="both"/>
              <w:rPr>
                <w:color w:val="000000" w:themeColor="text1"/>
              </w:rPr>
            </w:pPr>
            <w:r w:rsidRPr="00073CFE">
              <w:rPr>
                <w:color w:val="000000" w:themeColor="text1"/>
              </w:rPr>
              <w:t>Fakulta managementu a ekonomiky</w:t>
            </w:r>
          </w:p>
        </w:tc>
      </w:tr>
      <w:tr w:rsidR="00D16877" w:rsidRPr="00073CFE" w14:paraId="64F936E3" w14:textId="77777777" w:rsidTr="00D16877">
        <w:tc>
          <w:tcPr>
            <w:tcW w:w="2517" w:type="dxa"/>
            <w:shd w:val="clear" w:color="auto" w:fill="F7CAAC"/>
          </w:tcPr>
          <w:p w14:paraId="43A28B37" w14:textId="77777777" w:rsidR="00D16877" w:rsidRPr="00073CFE" w:rsidRDefault="00D16877" w:rsidP="00D16877">
            <w:pPr>
              <w:jc w:val="both"/>
              <w:rPr>
                <w:b/>
                <w:color w:val="000000" w:themeColor="text1"/>
              </w:rPr>
            </w:pPr>
            <w:r w:rsidRPr="00073CFE">
              <w:rPr>
                <w:b/>
                <w:color w:val="000000" w:themeColor="text1"/>
              </w:rPr>
              <w:t>Název studijního programu</w:t>
            </w:r>
          </w:p>
        </w:tc>
        <w:tc>
          <w:tcPr>
            <w:tcW w:w="7343" w:type="dxa"/>
            <w:gridSpan w:val="10"/>
          </w:tcPr>
          <w:p w14:paraId="4DC3A0B6" w14:textId="77777777" w:rsidR="00D16877" w:rsidRPr="00073CFE" w:rsidRDefault="00447A33" w:rsidP="00D16877">
            <w:pPr>
              <w:jc w:val="both"/>
              <w:rPr>
                <w:color w:val="000000" w:themeColor="text1"/>
              </w:rPr>
            </w:pPr>
            <w:r w:rsidRPr="00073CFE">
              <w:rPr>
                <w:color w:val="000000" w:themeColor="text1"/>
              </w:rPr>
              <w:t>Finance</w:t>
            </w:r>
          </w:p>
        </w:tc>
      </w:tr>
      <w:tr w:rsidR="00D16877" w:rsidRPr="00073CFE" w14:paraId="58448E25" w14:textId="77777777" w:rsidTr="00D16877">
        <w:tc>
          <w:tcPr>
            <w:tcW w:w="2517" w:type="dxa"/>
            <w:shd w:val="clear" w:color="auto" w:fill="F7CAAC"/>
          </w:tcPr>
          <w:p w14:paraId="47BB9B53" w14:textId="77777777" w:rsidR="00D16877" w:rsidRPr="00073CFE" w:rsidRDefault="00D16877" w:rsidP="00D16877">
            <w:pPr>
              <w:jc w:val="both"/>
              <w:rPr>
                <w:b/>
                <w:color w:val="000000" w:themeColor="text1"/>
              </w:rPr>
            </w:pPr>
            <w:r w:rsidRPr="00073CFE">
              <w:rPr>
                <w:b/>
                <w:color w:val="000000" w:themeColor="text1"/>
              </w:rPr>
              <w:t>Jméno a příjmení</w:t>
            </w:r>
          </w:p>
        </w:tc>
        <w:tc>
          <w:tcPr>
            <w:tcW w:w="4536" w:type="dxa"/>
            <w:gridSpan w:val="5"/>
          </w:tcPr>
          <w:p w14:paraId="03429879" w14:textId="77777777" w:rsidR="00D16877" w:rsidRPr="00073CFE" w:rsidRDefault="00D16877" w:rsidP="00D16877">
            <w:pPr>
              <w:jc w:val="both"/>
              <w:rPr>
                <w:color w:val="000000" w:themeColor="text1"/>
              </w:rPr>
            </w:pPr>
            <w:r w:rsidRPr="00073CFE">
              <w:rPr>
                <w:color w:val="000000" w:themeColor="text1"/>
              </w:rPr>
              <w:t>Jana VYCHYTILOVÁ</w:t>
            </w:r>
          </w:p>
        </w:tc>
        <w:tc>
          <w:tcPr>
            <w:tcW w:w="711" w:type="dxa"/>
            <w:shd w:val="clear" w:color="auto" w:fill="F7CAAC"/>
          </w:tcPr>
          <w:p w14:paraId="2CDFFADA" w14:textId="77777777" w:rsidR="00D16877" w:rsidRPr="00073CFE" w:rsidRDefault="00D16877" w:rsidP="00D16877">
            <w:pPr>
              <w:jc w:val="both"/>
              <w:rPr>
                <w:b/>
                <w:color w:val="000000" w:themeColor="text1"/>
              </w:rPr>
            </w:pPr>
            <w:r w:rsidRPr="00073CFE">
              <w:rPr>
                <w:b/>
                <w:color w:val="000000" w:themeColor="text1"/>
              </w:rPr>
              <w:t>Tituly</w:t>
            </w:r>
          </w:p>
        </w:tc>
        <w:tc>
          <w:tcPr>
            <w:tcW w:w="2096" w:type="dxa"/>
            <w:gridSpan w:val="4"/>
          </w:tcPr>
          <w:p w14:paraId="27A74D13" w14:textId="77777777" w:rsidR="00D16877" w:rsidRPr="00073CFE" w:rsidRDefault="00D16877" w:rsidP="00D16877">
            <w:pPr>
              <w:jc w:val="both"/>
              <w:rPr>
                <w:color w:val="000000" w:themeColor="text1"/>
              </w:rPr>
            </w:pPr>
            <w:r w:rsidRPr="00073CFE">
              <w:rPr>
                <w:color w:val="000000" w:themeColor="text1"/>
              </w:rPr>
              <w:t>Ing., Ph.D.</w:t>
            </w:r>
          </w:p>
        </w:tc>
      </w:tr>
      <w:tr w:rsidR="00D16877" w:rsidRPr="00073CFE" w14:paraId="372480AA" w14:textId="77777777" w:rsidTr="00D16877">
        <w:tc>
          <w:tcPr>
            <w:tcW w:w="2517" w:type="dxa"/>
            <w:shd w:val="clear" w:color="auto" w:fill="F7CAAC"/>
          </w:tcPr>
          <w:p w14:paraId="590DFCC7" w14:textId="77777777" w:rsidR="00D16877" w:rsidRPr="00073CFE" w:rsidRDefault="00D16877" w:rsidP="00D16877">
            <w:pPr>
              <w:jc w:val="both"/>
              <w:rPr>
                <w:b/>
                <w:color w:val="000000" w:themeColor="text1"/>
              </w:rPr>
            </w:pPr>
            <w:r w:rsidRPr="00073CFE">
              <w:rPr>
                <w:b/>
                <w:color w:val="000000" w:themeColor="text1"/>
              </w:rPr>
              <w:t>Rok narození</w:t>
            </w:r>
          </w:p>
        </w:tc>
        <w:tc>
          <w:tcPr>
            <w:tcW w:w="829" w:type="dxa"/>
          </w:tcPr>
          <w:p w14:paraId="08A7483F" w14:textId="77777777" w:rsidR="00D16877" w:rsidRPr="00073CFE" w:rsidRDefault="00D16877" w:rsidP="00D16877">
            <w:pPr>
              <w:jc w:val="both"/>
              <w:rPr>
                <w:color w:val="000000" w:themeColor="text1"/>
              </w:rPr>
            </w:pPr>
            <w:r w:rsidRPr="00073CFE">
              <w:rPr>
                <w:color w:val="000000" w:themeColor="text1"/>
              </w:rPr>
              <w:t>1985</w:t>
            </w:r>
          </w:p>
        </w:tc>
        <w:tc>
          <w:tcPr>
            <w:tcW w:w="1721" w:type="dxa"/>
            <w:shd w:val="clear" w:color="auto" w:fill="F7CAAC"/>
          </w:tcPr>
          <w:p w14:paraId="148B4639" w14:textId="77777777" w:rsidR="00D16877" w:rsidRPr="00073CFE" w:rsidRDefault="00D16877" w:rsidP="00D16877">
            <w:pPr>
              <w:jc w:val="both"/>
              <w:rPr>
                <w:b/>
                <w:color w:val="000000" w:themeColor="text1"/>
              </w:rPr>
            </w:pPr>
            <w:r w:rsidRPr="00073CFE">
              <w:rPr>
                <w:b/>
                <w:color w:val="000000" w:themeColor="text1"/>
              </w:rPr>
              <w:t>typ vztahu k VŠ</w:t>
            </w:r>
          </w:p>
        </w:tc>
        <w:tc>
          <w:tcPr>
            <w:tcW w:w="992" w:type="dxa"/>
            <w:gridSpan w:val="2"/>
          </w:tcPr>
          <w:p w14:paraId="3E11A810" w14:textId="77777777" w:rsidR="00D16877" w:rsidRPr="00073CFE" w:rsidRDefault="00D16877" w:rsidP="00D16877">
            <w:pPr>
              <w:jc w:val="both"/>
              <w:rPr>
                <w:color w:val="000000" w:themeColor="text1"/>
              </w:rPr>
            </w:pPr>
            <w:r w:rsidRPr="00073CFE">
              <w:rPr>
                <w:color w:val="000000" w:themeColor="text1"/>
              </w:rPr>
              <w:t>pp</w:t>
            </w:r>
          </w:p>
        </w:tc>
        <w:tc>
          <w:tcPr>
            <w:tcW w:w="994" w:type="dxa"/>
            <w:shd w:val="clear" w:color="auto" w:fill="F7CAAC"/>
          </w:tcPr>
          <w:p w14:paraId="46693FDC" w14:textId="77777777" w:rsidR="00D16877" w:rsidRPr="00073CFE" w:rsidRDefault="00D16877" w:rsidP="00D16877">
            <w:pPr>
              <w:jc w:val="both"/>
              <w:rPr>
                <w:b/>
                <w:color w:val="000000" w:themeColor="text1"/>
              </w:rPr>
            </w:pPr>
            <w:r w:rsidRPr="00073CFE">
              <w:rPr>
                <w:b/>
                <w:color w:val="000000" w:themeColor="text1"/>
              </w:rPr>
              <w:t>rozsah</w:t>
            </w:r>
          </w:p>
        </w:tc>
        <w:tc>
          <w:tcPr>
            <w:tcW w:w="711" w:type="dxa"/>
            <w:shd w:val="clear" w:color="auto" w:fill="auto"/>
          </w:tcPr>
          <w:p w14:paraId="4EC3B0CA" w14:textId="77777777" w:rsidR="00D16877" w:rsidRPr="00073CFE" w:rsidRDefault="00D16877" w:rsidP="00D16877">
            <w:pPr>
              <w:jc w:val="both"/>
              <w:rPr>
                <w:color w:val="000000" w:themeColor="text1"/>
              </w:rPr>
            </w:pPr>
            <w:r w:rsidRPr="00073CFE">
              <w:rPr>
                <w:color w:val="000000" w:themeColor="text1"/>
              </w:rPr>
              <w:t>40</w:t>
            </w:r>
          </w:p>
        </w:tc>
        <w:tc>
          <w:tcPr>
            <w:tcW w:w="709" w:type="dxa"/>
            <w:gridSpan w:val="2"/>
            <w:shd w:val="clear" w:color="auto" w:fill="F7CAAC"/>
          </w:tcPr>
          <w:p w14:paraId="4462155E" w14:textId="77777777" w:rsidR="00D16877" w:rsidRPr="00073CFE" w:rsidRDefault="00D16877" w:rsidP="00D16877">
            <w:pPr>
              <w:jc w:val="both"/>
              <w:rPr>
                <w:b/>
                <w:color w:val="000000" w:themeColor="text1"/>
              </w:rPr>
            </w:pPr>
            <w:r w:rsidRPr="00073CFE">
              <w:rPr>
                <w:b/>
                <w:color w:val="000000" w:themeColor="text1"/>
              </w:rPr>
              <w:t>do kdy</w:t>
            </w:r>
          </w:p>
        </w:tc>
        <w:tc>
          <w:tcPr>
            <w:tcW w:w="1387" w:type="dxa"/>
            <w:gridSpan w:val="2"/>
          </w:tcPr>
          <w:p w14:paraId="01DA84C7" w14:textId="77777777" w:rsidR="00D16877" w:rsidRPr="00073CFE" w:rsidRDefault="00D16877" w:rsidP="00D16877">
            <w:pPr>
              <w:jc w:val="both"/>
              <w:rPr>
                <w:color w:val="000000" w:themeColor="text1"/>
              </w:rPr>
            </w:pPr>
            <w:r w:rsidRPr="00073CFE">
              <w:rPr>
                <w:color w:val="000000" w:themeColor="text1"/>
              </w:rPr>
              <w:t>N</w:t>
            </w:r>
          </w:p>
        </w:tc>
      </w:tr>
      <w:tr w:rsidR="00D16877" w:rsidRPr="00073CFE" w14:paraId="5D4656C4" w14:textId="77777777" w:rsidTr="00D16877">
        <w:tc>
          <w:tcPr>
            <w:tcW w:w="5067" w:type="dxa"/>
            <w:gridSpan w:val="3"/>
            <w:shd w:val="clear" w:color="auto" w:fill="F7CAAC"/>
          </w:tcPr>
          <w:p w14:paraId="0E68C059" w14:textId="77777777" w:rsidR="00D16877" w:rsidRPr="00073CFE" w:rsidRDefault="00D16877" w:rsidP="00D16877">
            <w:pPr>
              <w:jc w:val="both"/>
              <w:rPr>
                <w:b/>
                <w:color w:val="000000" w:themeColor="text1"/>
              </w:rPr>
            </w:pPr>
            <w:r w:rsidRPr="00073CFE">
              <w:rPr>
                <w:b/>
                <w:color w:val="000000" w:themeColor="text1"/>
              </w:rPr>
              <w:t>Typ vztahu na součásti VŠ, která uskutečňuje st. program</w:t>
            </w:r>
          </w:p>
        </w:tc>
        <w:tc>
          <w:tcPr>
            <w:tcW w:w="992" w:type="dxa"/>
            <w:gridSpan w:val="2"/>
          </w:tcPr>
          <w:p w14:paraId="63A7BE7E" w14:textId="77777777" w:rsidR="00D16877" w:rsidRPr="00073CFE" w:rsidRDefault="00D16877" w:rsidP="00D16877">
            <w:pPr>
              <w:jc w:val="both"/>
              <w:rPr>
                <w:color w:val="000000" w:themeColor="text1"/>
              </w:rPr>
            </w:pPr>
            <w:r w:rsidRPr="00073CFE">
              <w:rPr>
                <w:color w:val="000000" w:themeColor="text1"/>
              </w:rPr>
              <w:t>pp</w:t>
            </w:r>
          </w:p>
        </w:tc>
        <w:tc>
          <w:tcPr>
            <w:tcW w:w="994" w:type="dxa"/>
            <w:shd w:val="clear" w:color="auto" w:fill="F7CAAC"/>
          </w:tcPr>
          <w:p w14:paraId="3543CF66" w14:textId="77777777" w:rsidR="00D16877" w:rsidRPr="00073CFE" w:rsidRDefault="00D16877" w:rsidP="00D16877">
            <w:pPr>
              <w:jc w:val="both"/>
              <w:rPr>
                <w:b/>
                <w:color w:val="000000" w:themeColor="text1"/>
              </w:rPr>
            </w:pPr>
            <w:r w:rsidRPr="00073CFE">
              <w:rPr>
                <w:b/>
                <w:color w:val="000000" w:themeColor="text1"/>
              </w:rPr>
              <w:t>rozsah</w:t>
            </w:r>
          </w:p>
        </w:tc>
        <w:tc>
          <w:tcPr>
            <w:tcW w:w="711" w:type="dxa"/>
            <w:shd w:val="clear" w:color="auto" w:fill="auto"/>
          </w:tcPr>
          <w:p w14:paraId="05785DEA" w14:textId="77777777" w:rsidR="00D16877" w:rsidRPr="00073CFE" w:rsidRDefault="00D16877" w:rsidP="00D16877">
            <w:pPr>
              <w:jc w:val="both"/>
              <w:rPr>
                <w:color w:val="000000" w:themeColor="text1"/>
                <w:lang w:val="en-US"/>
              </w:rPr>
            </w:pPr>
            <w:r w:rsidRPr="00073CFE">
              <w:rPr>
                <w:color w:val="000000" w:themeColor="text1"/>
              </w:rPr>
              <w:t>40</w:t>
            </w:r>
          </w:p>
        </w:tc>
        <w:tc>
          <w:tcPr>
            <w:tcW w:w="709" w:type="dxa"/>
            <w:gridSpan w:val="2"/>
            <w:shd w:val="clear" w:color="auto" w:fill="F7CAAC"/>
          </w:tcPr>
          <w:p w14:paraId="75B79606" w14:textId="77777777" w:rsidR="00D16877" w:rsidRPr="00073CFE" w:rsidRDefault="00D16877" w:rsidP="00D16877">
            <w:pPr>
              <w:jc w:val="both"/>
              <w:rPr>
                <w:b/>
                <w:color w:val="000000" w:themeColor="text1"/>
              </w:rPr>
            </w:pPr>
            <w:r w:rsidRPr="00073CFE">
              <w:rPr>
                <w:b/>
                <w:color w:val="000000" w:themeColor="text1"/>
              </w:rPr>
              <w:t>do kdy</w:t>
            </w:r>
          </w:p>
        </w:tc>
        <w:tc>
          <w:tcPr>
            <w:tcW w:w="1387" w:type="dxa"/>
            <w:gridSpan w:val="2"/>
          </w:tcPr>
          <w:p w14:paraId="1F0350FA" w14:textId="77777777" w:rsidR="00D16877" w:rsidRPr="00073CFE" w:rsidRDefault="00D16877" w:rsidP="00D16877">
            <w:pPr>
              <w:jc w:val="both"/>
              <w:rPr>
                <w:color w:val="000000" w:themeColor="text1"/>
              </w:rPr>
            </w:pPr>
            <w:r w:rsidRPr="00073CFE">
              <w:rPr>
                <w:color w:val="000000" w:themeColor="text1"/>
              </w:rPr>
              <w:t>N</w:t>
            </w:r>
          </w:p>
        </w:tc>
      </w:tr>
      <w:tr w:rsidR="00D16877" w:rsidRPr="00073CFE" w14:paraId="6E610AD5" w14:textId="77777777" w:rsidTr="00D16877">
        <w:tc>
          <w:tcPr>
            <w:tcW w:w="6059" w:type="dxa"/>
            <w:gridSpan w:val="5"/>
            <w:shd w:val="clear" w:color="auto" w:fill="F7CAAC"/>
          </w:tcPr>
          <w:p w14:paraId="6E7B9623" w14:textId="77777777" w:rsidR="00D16877" w:rsidRPr="00073CFE" w:rsidRDefault="00D16877" w:rsidP="00D16877">
            <w:pPr>
              <w:jc w:val="both"/>
              <w:rPr>
                <w:color w:val="000000" w:themeColor="text1"/>
              </w:rPr>
            </w:pPr>
            <w:r w:rsidRPr="00073CFE">
              <w:rPr>
                <w:b/>
                <w:color w:val="000000" w:themeColor="text1"/>
              </w:rPr>
              <w:t>Další současná působení jako akademický pracovník na jiných VŠ</w:t>
            </w:r>
          </w:p>
        </w:tc>
        <w:tc>
          <w:tcPr>
            <w:tcW w:w="1705" w:type="dxa"/>
            <w:gridSpan w:val="2"/>
            <w:shd w:val="clear" w:color="auto" w:fill="F7CAAC"/>
          </w:tcPr>
          <w:p w14:paraId="163B9D00" w14:textId="77777777" w:rsidR="00D16877" w:rsidRPr="00073CFE" w:rsidRDefault="00D16877" w:rsidP="00D16877">
            <w:pPr>
              <w:jc w:val="both"/>
              <w:rPr>
                <w:b/>
                <w:color w:val="000000" w:themeColor="text1"/>
              </w:rPr>
            </w:pPr>
            <w:r w:rsidRPr="00073CFE">
              <w:rPr>
                <w:b/>
                <w:color w:val="000000" w:themeColor="text1"/>
              </w:rPr>
              <w:t>typ prac. vztahu</w:t>
            </w:r>
          </w:p>
        </w:tc>
        <w:tc>
          <w:tcPr>
            <w:tcW w:w="2096" w:type="dxa"/>
            <w:gridSpan w:val="4"/>
            <w:shd w:val="clear" w:color="auto" w:fill="F7CAAC"/>
          </w:tcPr>
          <w:p w14:paraId="0802CC37" w14:textId="77777777" w:rsidR="00D16877" w:rsidRPr="00073CFE" w:rsidRDefault="00D16877" w:rsidP="00D16877">
            <w:pPr>
              <w:jc w:val="both"/>
              <w:rPr>
                <w:b/>
                <w:color w:val="000000" w:themeColor="text1"/>
              </w:rPr>
            </w:pPr>
            <w:r w:rsidRPr="00073CFE">
              <w:rPr>
                <w:b/>
                <w:color w:val="000000" w:themeColor="text1"/>
              </w:rPr>
              <w:t>Rozsah</w:t>
            </w:r>
          </w:p>
        </w:tc>
      </w:tr>
      <w:tr w:rsidR="00D16877" w:rsidRPr="00073CFE" w14:paraId="31635632" w14:textId="77777777" w:rsidTr="00D16877">
        <w:tc>
          <w:tcPr>
            <w:tcW w:w="6059" w:type="dxa"/>
            <w:gridSpan w:val="5"/>
          </w:tcPr>
          <w:p w14:paraId="1BE977B4" w14:textId="77777777" w:rsidR="00D16877" w:rsidRPr="00073CFE" w:rsidRDefault="00D16877" w:rsidP="00D16877">
            <w:pPr>
              <w:jc w:val="both"/>
              <w:rPr>
                <w:color w:val="000000" w:themeColor="text1"/>
              </w:rPr>
            </w:pPr>
          </w:p>
        </w:tc>
        <w:tc>
          <w:tcPr>
            <w:tcW w:w="1705" w:type="dxa"/>
            <w:gridSpan w:val="2"/>
          </w:tcPr>
          <w:p w14:paraId="66A204A3" w14:textId="77777777" w:rsidR="00D16877" w:rsidRPr="00073CFE" w:rsidRDefault="00D16877" w:rsidP="00D16877">
            <w:pPr>
              <w:jc w:val="both"/>
              <w:rPr>
                <w:color w:val="000000" w:themeColor="text1"/>
              </w:rPr>
            </w:pPr>
          </w:p>
        </w:tc>
        <w:tc>
          <w:tcPr>
            <w:tcW w:w="2096" w:type="dxa"/>
            <w:gridSpan w:val="4"/>
          </w:tcPr>
          <w:p w14:paraId="7098CFA8" w14:textId="77777777" w:rsidR="00D16877" w:rsidRPr="00073CFE" w:rsidRDefault="00D16877" w:rsidP="00D16877">
            <w:pPr>
              <w:jc w:val="both"/>
              <w:rPr>
                <w:color w:val="000000" w:themeColor="text1"/>
              </w:rPr>
            </w:pPr>
          </w:p>
        </w:tc>
      </w:tr>
      <w:tr w:rsidR="00D16877" w:rsidRPr="00073CFE" w14:paraId="3AD2DA81" w14:textId="77777777" w:rsidTr="00D16877">
        <w:tc>
          <w:tcPr>
            <w:tcW w:w="9860" w:type="dxa"/>
            <w:gridSpan w:val="11"/>
            <w:shd w:val="clear" w:color="auto" w:fill="F7CAAC"/>
          </w:tcPr>
          <w:p w14:paraId="4AEE80DF" w14:textId="77777777" w:rsidR="00D16877" w:rsidRPr="00073CFE" w:rsidRDefault="00D16877" w:rsidP="00D16877">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47A33" w:rsidRPr="00073CFE" w14:paraId="7CA9D2C8" w14:textId="77777777" w:rsidTr="00D16877">
        <w:trPr>
          <w:trHeight w:val="200"/>
        </w:trPr>
        <w:tc>
          <w:tcPr>
            <w:tcW w:w="9860" w:type="dxa"/>
            <w:gridSpan w:val="11"/>
            <w:tcBorders>
              <w:top w:val="nil"/>
            </w:tcBorders>
          </w:tcPr>
          <w:p w14:paraId="46156B7E" w14:textId="77777777" w:rsidR="00440049" w:rsidRPr="00073CFE" w:rsidRDefault="00440049" w:rsidP="00447A33">
            <w:pPr>
              <w:jc w:val="both"/>
              <w:rPr>
                <w:color w:val="000000" w:themeColor="text1"/>
              </w:rPr>
            </w:pPr>
            <w:r w:rsidRPr="00073CFE">
              <w:rPr>
                <w:color w:val="000000" w:themeColor="text1"/>
              </w:rPr>
              <w:t>Portfolio Management – garant, přednášející (100%)</w:t>
            </w:r>
          </w:p>
          <w:p w14:paraId="3EC99871" w14:textId="77777777" w:rsidR="00440049" w:rsidRPr="00073CFE" w:rsidRDefault="00440049" w:rsidP="00447A33">
            <w:pPr>
              <w:jc w:val="both"/>
              <w:rPr>
                <w:color w:val="000000" w:themeColor="text1"/>
              </w:rPr>
            </w:pPr>
            <w:r w:rsidRPr="00073CFE">
              <w:rPr>
                <w:color w:val="000000" w:themeColor="text1"/>
              </w:rPr>
              <w:t>Behavioral Finance – garant, přednášející (100%)</w:t>
            </w:r>
          </w:p>
          <w:p w14:paraId="56E9EE75" w14:textId="77777777" w:rsidR="00440049" w:rsidRPr="00073CFE" w:rsidRDefault="00440049" w:rsidP="00447A33">
            <w:pPr>
              <w:jc w:val="both"/>
              <w:rPr>
                <w:color w:val="000000" w:themeColor="text1"/>
              </w:rPr>
            </w:pPr>
            <w:r w:rsidRPr="00073CFE">
              <w:rPr>
                <w:color w:val="000000" w:themeColor="text1"/>
              </w:rPr>
              <w:t>International Finance – garant, přednášející (100%)</w:t>
            </w:r>
          </w:p>
          <w:p w14:paraId="676DDC50" w14:textId="77777777" w:rsidR="00440049" w:rsidRPr="00073CFE" w:rsidRDefault="00440049" w:rsidP="00447A33">
            <w:pPr>
              <w:jc w:val="both"/>
              <w:rPr>
                <w:color w:val="000000" w:themeColor="text1"/>
              </w:rPr>
            </w:pPr>
            <w:r w:rsidRPr="00073CFE">
              <w:rPr>
                <w:color w:val="000000" w:themeColor="text1"/>
              </w:rPr>
              <w:t>Financial Lab – vedení seminářů (70 %)</w:t>
            </w:r>
          </w:p>
        </w:tc>
      </w:tr>
      <w:tr w:rsidR="00447A33" w:rsidRPr="00073CFE" w14:paraId="4BABD037" w14:textId="77777777" w:rsidTr="00D16877">
        <w:tc>
          <w:tcPr>
            <w:tcW w:w="9860" w:type="dxa"/>
            <w:gridSpan w:val="11"/>
            <w:shd w:val="clear" w:color="auto" w:fill="F7CAAC"/>
          </w:tcPr>
          <w:p w14:paraId="1A084E2D" w14:textId="77777777" w:rsidR="00447A33" w:rsidRPr="00073CFE" w:rsidRDefault="00447A33" w:rsidP="00447A33">
            <w:pPr>
              <w:jc w:val="both"/>
              <w:rPr>
                <w:color w:val="000000" w:themeColor="text1"/>
              </w:rPr>
            </w:pPr>
            <w:r w:rsidRPr="00073CFE">
              <w:rPr>
                <w:b/>
                <w:color w:val="000000" w:themeColor="text1"/>
              </w:rPr>
              <w:t xml:space="preserve">Údaje o vzdělání na VŠ </w:t>
            </w:r>
          </w:p>
        </w:tc>
      </w:tr>
      <w:tr w:rsidR="00447A33" w:rsidRPr="00073CFE" w14:paraId="1736904A" w14:textId="77777777" w:rsidTr="00D16877">
        <w:trPr>
          <w:trHeight w:val="1316"/>
        </w:trPr>
        <w:tc>
          <w:tcPr>
            <w:tcW w:w="9860" w:type="dxa"/>
            <w:gridSpan w:val="11"/>
          </w:tcPr>
          <w:p w14:paraId="195FACD8" w14:textId="77777777" w:rsidR="00447A33" w:rsidRPr="00073CFE" w:rsidRDefault="00447A33" w:rsidP="00447A33">
            <w:pPr>
              <w:tabs>
                <w:tab w:val="left" w:pos="1097"/>
              </w:tabs>
              <w:autoSpaceDE w:val="0"/>
              <w:autoSpaceDN w:val="0"/>
              <w:adjustRightInd w:val="0"/>
              <w:ind w:left="1097" w:hanging="1097"/>
              <w:rPr>
                <w:color w:val="000000" w:themeColor="text1"/>
                <w:szCs w:val="24"/>
              </w:rPr>
            </w:pPr>
            <w:r w:rsidRPr="00073CFE">
              <w:rPr>
                <w:b/>
                <w:bCs/>
                <w:color w:val="000000" w:themeColor="text1"/>
                <w:szCs w:val="24"/>
              </w:rPr>
              <w:t xml:space="preserve">2009 – 2014: </w:t>
            </w:r>
            <w:r w:rsidRPr="00073CFE">
              <w:rPr>
                <w:color w:val="000000" w:themeColor="text1"/>
                <w:szCs w:val="24"/>
              </w:rPr>
              <w:t>Univerzita Tomáše Bati ve Zlíně, Fakulta managementu a ekonomiky, studijní program Hospodářská politika a správa, studijní obor Finance (</w:t>
            </w:r>
            <w:r w:rsidRPr="00073CFE">
              <w:rPr>
                <w:b/>
                <w:color w:val="000000" w:themeColor="text1"/>
                <w:szCs w:val="24"/>
              </w:rPr>
              <w:t>Ph.D.</w:t>
            </w:r>
            <w:r w:rsidRPr="00073CFE">
              <w:rPr>
                <w:color w:val="000000" w:themeColor="text1"/>
                <w:szCs w:val="24"/>
              </w:rPr>
              <w:t>)</w:t>
            </w:r>
          </w:p>
          <w:p w14:paraId="06768C4D" w14:textId="77777777" w:rsidR="00447A33" w:rsidRPr="00073CFE" w:rsidRDefault="00447A33" w:rsidP="00447A33">
            <w:pPr>
              <w:tabs>
                <w:tab w:val="left" w:pos="1097"/>
              </w:tabs>
              <w:autoSpaceDE w:val="0"/>
              <w:autoSpaceDN w:val="0"/>
              <w:adjustRightInd w:val="0"/>
              <w:ind w:left="1097" w:hanging="1097"/>
              <w:rPr>
                <w:color w:val="000000" w:themeColor="text1"/>
                <w:szCs w:val="24"/>
              </w:rPr>
            </w:pPr>
            <w:r w:rsidRPr="00073CFE">
              <w:rPr>
                <w:b/>
                <w:bCs/>
                <w:color w:val="000000" w:themeColor="text1"/>
                <w:szCs w:val="24"/>
              </w:rPr>
              <w:t xml:space="preserve">2007 – 2009: </w:t>
            </w:r>
            <w:r w:rsidRPr="00073CFE">
              <w:rPr>
                <w:color w:val="000000" w:themeColor="text1"/>
                <w:szCs w:val="24"/>
              </w:rPr>
              <w:t>Univerzita Tomáš Bati ve Zlíně, Fakulta managementu a ekonomiky, program Hospodářská politika a správa, studijní obor Finance (</w:t>
            </w:r>
            <w:r w:rsidRPr="00073CFE">
              <w:rPr>
                <w:b/>
                <w:color w:val="000000" w:themeColor="text1"/>
                <w:szCs w:val="24"/>
              </w:rPr>
              <w:t>Ing.</w:t>
            </w:r>
            <w:r w:rsidRPr="00073CFE">
              <w:rPr>
                <w:color w:val="000000" w:themeColor="text1"/>
                <w:szCs w:val="24"/>
              </w:rPr>
              <w:t>)</w:t>
            </w:r>
          </w:p>
          <w:p w14:paraId="0CF1116F" w14:textId="77777777" w:rsidR="00447A33" w:rsidRPr="00073CFE" w:rsidRDefault="00447A33" w:rsidP="00447A33">
            <w:pPr>
              <w:tabs>
                <w:tab w:val="left" w:pos="1097"/>
              </w:tabs>
              <w:autoSpaceDE w:val="0"/>
              <w:autoSpaceDN w:val="0"/>
              <w:adjustRightInd w:val="0"/>
              <w:ind w:left="1097" w:hanging="1097"/>
              <w:rPr>
                <w:color w:val="000000" w:themeColor="text1"/>
                <w:szCs w:val="24"/>
              </w:rPr>
            </w:pPr>
            <w:r w:rsidRPr="00073CFE">
              <w:rPr>
                <w:b/>
                <w:bCs/>
                <w:color w:val="000000" w:themeColor="text1"/>
                <w:szCs w:val="24"/>
              </w:rPr>
              <w:t xml:space="preserve">2004 – 2007: </w:t>
            </w:r>
            <w:r w:rsidRPr="00073CFE">
              <w:rPr>
                <w:color w:val="000000" w:themeColor="text1"/>
                <w:szCs w:val="24"/>
              </w:rPr>
              <w:t>Univerzita Tomáše Bati ve Zlíně, Fakulta managementu a ekonomiky, studijní program Ekonomika a management, studijní obor Management a ekonomika (</w:t>
            </w:r>
            <w:r w:rsidRPr="00073CFE">
              <w:rPr>
                <w:b/>
                <w:color w:val="000000" w:themeColor="text1"/>
                <w:szCs w:val="24"/>
              </w:rPr>
              <w:t>Bc.</w:t>
            </w:r>
            <w:r w:rsidRPr="00073CFE">
              <w:rPr>
                <w:color w:val="000000" w:themeColor="text1"/>
                <w:szCs w:val="24"/>
              </w:rPr>
              <w:t>)</w:t>
            </w:r>
          </w:p>
        </w:tc>
      </w:tr>
      <w:tr w:rsidR="00447A33" w:rsidRPr="00073CFE" w14:paraId="6FA80D26" w14:textId="77777777" w:rsidTr="00D16877">
        <w:tc>
          <w:tcPr>
            <w:tcW w:w="9860" w:type="dxa"/>
            <w:gridSpan w:val="11"/>
            <w:shd w:val="clear" w:color="auto" w:fill="F7CAAC"/>
          </w:tcPr>
          <w:p w14:paraId="234A2CDE" w14:textId="77777777" w:rsidR="00447A33" w:rsidRPr="00073CFE" w:rsidRDefault="00447A33" w:rsidP="00447A33">
            <w:pPr>
              <w:jc w:val="both"/>
              <w:rPr>
                <w:b/>
                <w:color w:val="000000" w:themeColor="text1"/>
              </w:rPr>
            </w:pPr>
            <w:r w:rsidRPr="00073CFE">
              <w:rPr>
                <w:b/>
                <w:color w:val="000000" w:themeColor="text1"/>
              </w:rPr>
              <w:t>Údaje o odborném působení od absolvování VŠ</w:t>
            </w:r>
          </w:p>
        </w:tc>
      </w:tr>
      <w:tr w:rsidR="00447A33" w:rsidRPr="00073CFE" w14:paraId="734692F5" w14:textId="77777777" w:rsidTr="00D16877">
        <w:trPr>
          <w:trHeight w:val="1090"/>
        </w:trPr>
        <w:tc>
          <w:tcPr>
            <w:tcW w:w="9860" w:type="dxa"/>
            <w:gridSpan w:val="11"/>
          </w:tcPr>
          <w:p w14:paraId="1D0D561B" w14:textId="77777777" w:rsidR="00447A33" w:rsidRPr="00073CFE" w:rsidRDefault="00447A33" w:rsidP="00447A33">
            <w:pPr>
              <w:tabs>
                <w:tab w:val="num" w:pos="1494"/>
                <w:tab w:val="left" w:pos="2127"/>
              </w:tabs>
              <w:autoSpaceDE w:val="0"/>
              <w:autoSpaceDN w:val="0"/>
              <w:adjustRightInd w:val="0"/>
              <w:rPr>
                <w:color w:val="000000" w:themeColor="text1"/>
                <w:szCs w:val="24"/>
              </w:rPr>
            </w:pPr>
            <w:r w:rsidRPr="00073CFE">
              <w:rPr>
                <w:b/>
                <w:bCs/>
                <w:color w:val="000000" w:themeColor="text1"/>
                <w:szCs w:val="24"/>
              </w:rPr>
              <w:t xml:space="preserve">06/2009 - 12/2012: </w:t>
            </w:r>
            <w:r w:rsidRPr="00073CFE">
              <w:rPr>
                <w:bCs/>
                <w:iCs/>
                <w:color w:val="000000" w:themeColor="text1"/>
                <w:szCs w:val="24"/>
              </w:rPr>
              <w:t xml:space="preserve">RM-SYSTÉM, česká burza cenných papírů a.s. pracovník jednající se zákazníky, jehož činnost </w:t>
            </w:r>
            <w:r w:rsidRPr="00073CFE">
              <w:rPr>
                <w:bCs/>
                <w:iCs/>
                <w:color w:val="000000" w:themeColor="text1"/>
                <w:szCs w:val="24"/>
              </w:rPr>
              <w:br/>
              <w:t xml:space="preserve">                                zahrnuje deriváty (držitel makléřského osvědčení)</w:t>
            </w:r>
          </w:p>
          <w:p w14:paraId="23AD017B" w14:textId="77777777" w:rsidR="00447A33" w:rsidRPr="00073CFE" w:rsidRDefault="00447A33" w:rsidP="00447A33">
            <w:pPr>
              <w:tabs>
                <w:tab w:val="left" w:pos="2127"/>
              </w:tabs>
              <w:autoSpaceDE w:val="0"/>
              <w:autoSpaceDN w:val="0"/>
              <w:adjustRightInd w:val="0"/>
              <w:rPr>
                <w:bCs/>
                <w:iCs/>
                <w:color w:val="000000" w:themeColor="text1"/>
                <w:szCs w:val="24"/>
              </w:rPr>
            </w:pPr>
            <w:r w:rsidRPr="00073CFE">
              <w:rPr>
                <w:b/>
                <w:bCs/>
                <w:iCs/>
                <w:color w:val="000000" w:themeColor="text1"/>
                <w:szCs w:val="24"/>
              </w:rPr>
              <w:t>06/2009 – 10/2015:</w:t>
            </w:r>
            <w:r w:rsidRPr="00073CFE">
              <w:rPr>
                <w:bCs/>
                <w:iCs/>
                <w:color w:val="000000" w:themeColor="text1"/>
                <w:szCs w:val="24"/>
              </w:rPr>
              <w:t xml:space="preserve"> RM-S Finance, s.r.o. zast. spol. Fio banka, a.s. na základě mandátní smlouvy, klientský pracovník </w:t>
            </w:r>
            <w:r w:rsidRPr="00073CFE">
              <w:rPr>
                <w:bCs/>
                <w:iCs/>
                <w:color w:val="000000" w:themeColor="text1"/>
                <w:szCs w:val="24"/>
              </w:rPr>
              <w:br/>
              <w:t xml:space="preserve">                                pro retail&amp;corporate, od 2012 zástupkyně za reklamace pro oblast „Jižní Morava“</w:t>
            </w:r>
          </w:p>
          <w:p w14:paraId="3F1EA3F3" w14:textId="77777777" w:rsidR="00447A33" w:rsidRPr="00073CFE" w:rsidRDefault="00447A33" w:rsidP="00447A33">
            <w:pPr>
              <w:tabs>
                <w:tab w:val="left" w:pos="2127"/>
              </w:tabs>
              <w:autoSpaceDE w:val="0"/>
              <w:autoSpaceDN w:val="0"/>
              <w:adjustRightInd w:val="0"/>
              <w:rPr>
                <w:color w:val="000000" w:themeColor="text1"/>
                <w:szCs w:val="24"/>
              </w:rPr>
            </w:pPr>
            <w:r w:rsidRPr="00073CFE">
              <w:rPr>
                <w:b/>
                <w:bCs/>
                <w:iCs/>
                <w:color w:val="000000" w:themeColor="text1"/>
                <w:szCs w:val="24"/>
              </w:rPr>
              <w:t xml:space="preserve">02/2015 – 12/2015: </w:t>
            </w:r>
            <w:r w:rsidRPr="00073CFE">
              <w:rPr>
                <w:bCs/>
                <w:iCs/>
                <w:color w:val="000000" w:themeColor="text1"/>
                <w:szCs w:val="24"/>
              </w:rPr>
              <w:t xml:space="preserve">UTB ve Zlíně, Fakulta managementu a ekonomiky, Centrum aplikovaného ekonomického výzkumu </w:t>
            </w:r>
            <w:r w:rsidRPr="00073CFE">
              <w:rPr>
                <w:bCs/>
                <w:iCs/>
                <w:color w:val="000000" w:themeColor="text1"/>
                <w:szCs w:val="24"/>
              </w:rPr>
              <w:br/>
              <w:t xml:space="preserve">                                (CAEV), </w:t>
            </w:r>
            <w:r w:rsidRPr="00073CFE">
              <w:rPr>
                <w:color w:val="000000" w:themeColor="text1"/>
                <w:szCs w:val="24"/>
              </w:rPr>
              <w:t>vědecko-výzkumný pracovník, postdoktorand</w:t>
            </w:r>
          </w:p>
          <w:p w14:paraId="15847A12" w14:textId="77777777" w:rsidR="00447A33" w:rsidRPr="00073CFE" w:rsidRDefault="00447A33" w:rsidP="00447A33">
            <w:pPr>
              <w:tabs>
                <w:tab w:val="left" w:pos="2127"/>
              </w:tabs>
              <w:autoSpaceDE w:val="0"/>
              <w:autoSpaceDN w:val="0"/>
              <w:adjustRightInd w:val="0"/>
              <w:rPr>
                <w:bCs/>
                <w:iCs/>
                <w:color w:val="000000" w:themeColor="text1"/>
                <w:szCs w:val="24"/>
              </w:rPr>
            </w:pPr>
            <w:r w:rsidRPr="00073CFE">
              <w:rPr>
                <w:b/>
                <w:bCs/>
                <w:iCs/>
                <w:color w:val="000000" w:themeColor="text1"/>
                <w:szCs w:val="24"/>
              </w:rPr>
              <w:t xml:space="preserve">01/2016 – dosud:   </w:t>
            </w:r>
            <w:r w:rsidRPr="00073CFE">
              <w:rPr>
                <w:bCs/>
                <w:iCs/>
                <w:color w:val="000000" w:themeColor="text1"/>
                <w:szCs w:val="24"/>
              </w:rPr>
              <w:t xml:space="preserve">UTB ve Zlíně, Fakulta managementu a ekonomiky, Ústav financí a účetnictví, akademický </w:t>
            </w:r>
            <w:r w:rsidRPr="00073CFE">
              <w:rPr>
                <w:bCs/>
                <w:iCs/>
                <w:color w:val="000000" w:themeColor="text1"/>
                <w:szCs w:val="24"/>
              </w:rPr>
              <w:br/>
              <w:t xml:space="preserve">                               pracovník</w:t>
            </w:r>
          </w:p>
          <w:p w14:paraId="164BC162" w14:textId="77777777" w:rsidR="00447A33" w:rsidRPr="00073CFE" w:rsidRDefault="00440049" w:rsidP="00440049">
            <w:pPr>
              <w:pStyle w:val="Odstavecseseznamem"/>
              <w:tabs>
                <w:tab w:val="left" w:pos="2127"/>
              </w:tabs>
              <w:autoSpaceDE w:val="0"/>
              <w:autoSpaceDN w:val="0"/>
              <w:adjustRightInd w:val="0"/>
              <w:spacing w:after="0" w:line="240" w:lineRule="auto"/>
              <w:ind w:left="245"/>
              <w:jc w:val="both"/>
              <w:rPr>
                <w:color w:val="000000" w:themeColor="text1"/>
              </w:rPr>
            </w:pPr>
            <w:r w:rsidRPr="00073CFE">
              <w:rPr>
                <w:rFonts w:ascii="Times New Roman" w:hAnsi="Times New Roman"/>
                <w:color w:val="000000" w:themeColor="text1"/>
                <w:sz w:val="20"/>
                <w:szCs w:val="20"/>
              </w:rPr>
              <w:t xml:space="preserve">                          </w:t>
            </w:r>
            <w:r w:rsidR="00447A33" w:rsidRPr="00073CFE">
              <w:rPr>
                <w:rFonts w:ascii="Times New Roman" w:hAnsi="Times New Roman"/>
                <w:color w:val="000000" w:themeColor="text1"/>
                <w:sz w:val="20"/>
                <w:szCs w:val="20"/>
              </w:rPr>
              <w:t>Spolupráce se CFA Institute, CFA IRC fakultní advisor od 08/2015</w:t>
            </w:r>
          </w:p>
        </w:tc>
      </w:tr>
      <w:tr w:rsidR="00447A33" w:rsidRPr="00073CFE" w14:paraId="64FA1D2C" w14:textId="77777777" w:rsidTr="00D16877">
        <w:trPr>
          <w:trHeight w:val="250"/>
        </w:trPr>
        <w:tc>
          <w:tcPr>
            <w:tcW w:w="9860" w:type="dxa"/>
            <w:gridSpan w:val="11"/>
            <w:shd w:val="clear" w:color="auto" w:fill="F7CAAC"/>
          </w:tcPr>
          <w:p w14:paraId="7580B058" w14:textId="77777777" w:rsidR="00447A33" w:rsidRPr="00073CFE" w:rsidRDefault="00447A33" w:rsidP="00447A33">
            <w:pPr>
              <w:jc w:val="both"/>
              <w:rPr>
                <w:color w:val="000000" w:themeColor="text1"/>
              </w:rPr>
            </w:pPr>
            <w:r w:rsidRPr="00073CFE">
              <w:rPr>
                <w:b/>
                <w:color w:val="000000" w:themeColor="text1"/>
              </w:rPr>
              <w:t>Zkušenosti s vedením kvalifikačních a rigorózních prací</w:t>
            </w:r>
          </w:p>
        </w:tc>
      </w:tr>
      <w:tr w:rsidR="00447A33" w:rsidRPr="00073CFE" w14:paraId="36D01E3E" w14:textId="77777777" w:rsidTr="00D16877">
        <w:trPr>
          <w:trHeight w:val="160"/>
        </w:trPr>
        <w:tc>
          <w:tcPr>
            <w:tcW w:w="9860" w:type="dxa"/>
            <w:gridSpan w:val="11"/>
          </w:tcPr>
          <w:p w14:paraId="6A3E0EE7" w14:textId="77777777" w:rsidR="00447A33" w:rsidRPr="00073CFE" w:rsidRDefault="00447A33" w:rsidP="00447A33">
            <w:pPr>
              <w:jc w:val="both"/>
              <w:rPr>
                <w:color w:val="000000" w:themeColor="text1"/>
              </w:rPr>
            </w:pPr>
            <w:r w:rsidRPr="00073CFE">
              <w:rPr>
                <w:color w:val="000000" w:themeColor="text1"/>
              </w:rPr>
              <w:t xml:space="preserve">Počet vedených bakalářských prací – 6 </w:t>
            </w:r>
          </w:p>
          <w:p w14:paraId="69CE9FAA" w14:textId="77777777" w:rsidR="00447A33" w:rsidRPr="00073CFE" w:rsidRDefault="00447A33" w:rsidP="00447A33">
            <w:pPr>
              <w:jc w:val="both"/>
              <w:rPr>
                <w:color w:val="000000" w:themeColor="text1"/>
              </w:rPr>
            </w:pPr>
            <w:r w:rsidRPr="00073CFE">
              <w:rPr>
                <w:color w:val="000000" w:themeColor="text1"/>
              </w:rPr>
              <w:t>Počet vedených diplomových prací – 14</w:t>
            </w:r>
          </w:p>
        </w:tc>
      </w:tr>
      <w:tr w:rsidR="00447A33" w:rsidRPr="00073CFE" w14:paraId="7A55E51A" w14:textId="77777777" w:rsidTr="00D16877">
        <w:trPr>
          <w:cantSplit/>
        </w:trPr>
        <w:tc>
          <w:tcPr>
            <w:tcW w:w="3346" w:type="dxa"/>
            <w:gridSpan w:val="2"/>
            <w:tcBorders>
              <w:top w:val="single" w:sz="12" w:space="0" w:color="auto"/>
            </w:tcBorders>
            <w:shd w:val="clear" w:color="auto" w:fill="F7CAAC"/>
          </w:tcPr>
          <w:p w14:paraId="6924F00F" w14:textId="77777777" w:rsidR="00447A33" w:rsidRPr="00073CFE" w:rsidRDefault="00447A33" w:rsidP="00447A33">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491A70DA" w14:textId="77777777" w:rsidR="00447A33" w:rsidRPr="00073CFE" w:rsidRDefault="00447A33" w:rsidP="00447A33">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6682946" w14:textId="77777777" w:rsidR="00447A33" w:rsidRPr="00073CFE" w:rsidRDefault="00447A33" w:rsidP="00447A33">
            <w:pPr>
              <w:jc w:val="both"/>
              <w:rPr>
                <w:color w:val="000000" w:themeColor="text1"/>
              </w:rPr>
            </w:pPr>
            <w:r w:rsidRPr="00073CFE">
              <w:rPr>
                <w:b/>
                <w:color w:val="000000" w:themeColor="text1"/>
              </w:rPr>
              <w:t>Řízení konáno na VŠ</w:t>
            </w:r>
          </w:p>
        </w:tc>
        <w:tc>
          <w:tcPr>
            <w:tcW w:w="2021" w:type="dxa"/>
            <w:gridSpan w:val="3"/>
            <w:tcBorders>
              <w:top w:val="single" w:sz="12" w:space="0" w:color="auto"/>
              <w:left w:val="single" w:sz="12" w:space="0" w:color="auto"/>
            </w:tcBorders>
            <w:shd w:val="clear" w:color="auto" w:fill="F7CAAC"/>
          </w:tcPr>
          <w:p w14:paraId="3504203F" w14:textId="77777777" w:rsidR="00447A33" w:rsidRPr="00073CFE" w:rsidRDefault="00447A33" w:rsidP="00447A33">
            <w:pPr>
              <w:jc w:val="both"/>
              <w:rPr>
                <w:b/>
                <w:color w:val="000000" w:themeColor="text1"/>
              </w:rPr>
            </w:pPr>
            <w:r w:rsidRPr="00073CFE">
              <w:rPr>
                <w:b/>
                <w:color w:val="000000" w:themeColor="text1"/>
              </w:rPr>
              <w:t>Ohlasy publikací</w:t>
            </w:r>
          </w:p>
        </w:tc>
      </w:tr>
      <w:tr w:rsidR="00447A33" w:rsidRPr="00073CFE" w14:paraId="583A6E56" w14:textId="77777777" w:rsidTr="00D16877">
        <w:trPr>
          <w:cantSplit/>
        </w:trPr>
        <w:tc>
          <w:tcPr>
            <w:tcW w:w="3346" w:type="dxa"/>
            <w:gridSpan w:val="2"/>
          </w:tcPr>
          <w:p w14:paraId="4C431CF1" w14:textId="77777777" w:rsidR="00447A33" w:rsidRPr="00073CFE" w:rsidRDefault="00447A33" w:rsidP="00447A33">
            <w:pPr>
              <w:jc w:val="both"/>
              <w:rPr>
                <w:color w:val="000000" w:themeColor="text1"/>
              </w:rPr>
            </w:pPr>
          </w:p>
        </w:tc>
        <w:tc>
          <w:tcPr>
            <w:tcW w:w="2245" w:type="dxa"/>
            <w:gridSpan w:val="2"/>
          </w:tcPr>
          <w:p w14:paraId="45BA2530" w14:textId="77777777" w:rsidR="00447A33" w:rsidRPr="00073CFE" w:rsidRDefault="00447A33" w:rsidP="00447A33">
            <w:pPr>
              <w:jc w:val="both"/>
              <w:rPr>
                <w:color w:val="000000" w:themeColor="text1"/>
              </w:rPr>
            </w:pPr>
          </w:p>
        </w:tc>
        <w:tc>
          <w:tcPr>
            <w:tcW w:w="2248" w:type="dxa"/>
            <w:gridSpan w:val="4"/>
            <w:tcBorders>
              <w:right w:val="single" w:sz="12" w:space="0" w:color="auto"/>
            </w:tcBorders>
          </w:tcPr>
          <w:p w14:paraId="113181E6" w14:textId="77777777" w:rsidR="00447A33" w:rsidRPr="00073CFE" w:rsidRDefault="00447A33" w:rsidP="00447A33">
            <w:pPr>
              <w:jc w:val="both"/>
              <w:rPr>
                <w:color w:val="000000" w:themeColor="text1"/>
              </w:rPr>
            </w:pPr>
          </w:p>
        </w:tc>
        <w:tc>
          <w:tcPr>
            <w:tcW w:w="634" w:type="dxa"/>
            <w:tcBorders>
              <w:left w:val="single" w:sz="12" w:space="0" w:color="auto"/>
            </w:tcBorders>
            <w:shd w:val="clear" w:color="auto" w:fill="F7CAAC"/>
          </w:tcPr>
          <w:p w14:paraId="335117C4" w14:textId="77777777" w:rsidR="00447A33" w:rsidRPr="00073CFE" w:rsidRDefault="00447A33" w:rsidP="00447A33">
            <w:pPr>
              <w:jc w:val="both"/>
              <w:rPr>
                <w:color w:val="000000" w:themeColor="text1"/>
              </w:rPr>
            </w:pPr>
            <w:r w:rsidRPr="00073CFE">
              <w:rPr>
                <w:b/>
                <w:color w:val="000000" w:themeColor="text1"/>
              </w:rPr>
              <w:t>WOS</w:t>
            </w:r>
          </w:p>
        </w:tc>
        <w:tc>
          <w:tcPr>
            <w:tcW w:w="693" w:type="dxa"/>
            <w:shd w:val="clear" w:color="auto" w:fill="F7CAAC"/>
          </w:tcPr>
          <w:p w14:paraId="4909916B" w14:textId="77777777" w:rsidR="00447A33" w:rsidRPr="00073CFE" w:rsidRDefault="00447A33" w:rsidP="00447A33">
            <w:pPr>
              <w:jc w:val="both"/>
              <w:rPr>
                <w:color w:val="000000" w:themeColor="text1"/>
                <w:sz w:val="18"/>
              </w:rPr>
            </w:pPr>
            <w:r w:rsidRPr="00073CFE">
              <w:rPr>
                <w:b/>
                <w:color w:val="000000" w:themeColor="text1"/>
                <w:sz w:val="18"/>
              </w:rPr>
              <w:t>Scopus</w:t>
            </w:r>
          </w:p>
        </w:tc>
        <w:tc>
          <w:tcPr>
            <w:tcW w:w="694" w:type="dxa"/>
            <w:shd w:val="clear" w:color="auto" w:fill="F7CAAC"/>
          </w:tcPr>
          <w:p w14:paraId="0F1CA033" w14:textId="77777777" w:rsidR="00447A33" w:rsidRPr="00073CFE" w:rsidRDefault="00447A33" w:rsidP="00447A33">
            <w:pPr>
              <w:jc w:val="both"/>
              <w:rPr>
                <w:color w:val="000000" w:themeColor="text1"/>
                <w:sz w:val="17"/>
                <w:szCs w:val="17"/>
              </w:rPr>
            </w:pPr>
            <w:r w:rsidRPr="00073CFE">
              <w:rPr>
                <w:b/>
                <w:color w:val="000000" w:themeColor="text1"/>
                <w:sz w:val="17"/>
                <w:szCs w:val="17"/>
              </w:rPr>
              <w:t>Ostatní</w:t>
            </w:r>
          </w:p>
        </w:tc>
      </w:tr>
      <w:tr w:rsidR="00447A33" w:rsidRPr="00073CFE" w14:paraId="78611146" w14:textId="77777777" w:rsidTr="00D16877">
        <w:trPr>
          <w:cantSplit/>
          <w:trHeight w:val="70"/>
        </w:trPr>
        <w:tc>
          <w:tcPr>
            <w:tcW w:w="3346" w:type="dxa"/>
            <w:gridSpan w:val="2"/>
            <w:shd w:val="clear" w:color="auto" w:fill="F7CAAC"/>
          </w:tcPr>
          <w:p w14:paraId="54A7C0B8" w14:textId="77777777" w:rsidR="00447A33" w:rsidRPr="00073CFE" w:rsidRDefault="00447A33" w:rsidP="00447A33">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429926C3" w14:textId="77777777" w:rsidR="00447A33" w:rsidRPr="00073CFE" w:rsidRDefault="00447A33" w:rsidP="00447A33">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0870F177" w14:textId="77777777" w:rsidR="00447A33" w:rsidRPr="00073CFE" w:rsidRDefault="00447A33" w:rsidP="00447A33">
            <w:pPr>
              <w:jc w:val="both"/>
              <w:rPr>
                <w:color w:val="000000" w:themeColor="text1"/>
              </w:rPr>
            </w:pPr>
            <w:r w:rsidRPr="00073CFE">
              <w:rPr>
                <w:b/>
                <w:color w:val="000000" w:themeColor="text1"/>
              </w:rPr>
              <w:t>Řízení konáno na VŠ</w:t>
            </w:r>
          </w:p>
        </w:tc>
        <w:tc>
          <w:tcPr>
            <w:tcW w:w="634" w:type="dxa"/>
            <w:vMerge w:val="restart"/>
            <w:tcBorders>
              <w:left w:val="single" w:sz="12" w:space="0" w:color="auto"/>
            </w:tcBorders>
          </w:tcPr>
          <w:p w14:paraId="6FEC27E9" w14:textId="77777777" w:rsidR="00447A33" w:rsidRPr="00097C16" w:rsidRDefault="00097C16" w:rsidP="00447A33">
            <w:pPr>
              <w:jc w:val="both"/>
              <w:rPr>
                <w:color w:val="000000" w:themeColor="text1"/>
              </w:rPr>
            </w:pPr>
            <w:r w:rsidRPr="00097C16">
              <w:rPr>
                <w:color w:val="000000" w:themeColor="text1"/>
              </w:rPr>
              <w:t>8</w:t>
            </w:r>
          </w:p>
        </w:tc>
        <w:tc>
          <w:tcPr>
            <w:tcW w:w="693" w:type="dxa"/>
            <w:vMerge w:val="restart"/>
          </w:tcPr>
          <w:p w14:paraId="51C41300" w14:textId="77777777" w:rsidR="00447A33" w:rsidRPr="00097C16" w:rsidRDefault="00097C16" w:rsidP="00447A33">
            <w:pPr>
              <w:jc w:val="both"/>
              <w:rPr>
                <w:color w:val="000000" w:themeColor="text1"/>
              </w:rPr>
            </w:pPr>
            <w:r w:rsidRPr="00097C16">
              <w:rPr>
                <w:color w:val="000000" w:themeColor="text1"/>
              </w:rPr>
              <w:t>1</w:t>
            </w:r>
          </w:p>
        </w:tc>
        <w:tc>
          <w:tcPr>
            <w:tcW w:w="694" w:type="dxa"/>
            <w:vMerge w:val="restart"/>
          </w:tcPr>
          <w:p w14:paraId="6A19BC7E" w14:textId="77777777" w:rsidR="00447A33" w:rsidRPr="00097C16" w:rsidRDefault="00097C16" w:rsidP="00447A33">
            <w:pPr>
              <w:jc w:val="both"/>
              <w:rPr>
                <w:color w:val="000000" w:themeColor="text1"/>
              </w:rPr>
            </w:pPr>
            <w:r w:rsidRPr="00097C16">
              <w:rPr>
                <w:color w:val="000000" w:themeColor="text1"/>
              </w:rPr>
              <w:t>14</w:t>
            </w:r>
          </w:p>
        </w:tc>
      </w:tr>
      <w:tr w:rsidR="00447A33" w:rsidRPr="00073CFE" w14:paraId="3A0BA646" w14:textId="77777777" w:rsidTr="00D16877">
        <w:trPr>
          <w:trHeight w:val="205"/>
        </w:trPr>
        <w:tc>
          <w:tcPr>
            <w:tcW w:w="3346" w:type="dxa"/>
            <w:gridSpan w:val="2"/>
          </w:tcPr>
          <w:p w14:paraId="3EE0B306" w14:textId="77777777" w:rsidR="00447A33" w:rsidRPr="00073CFE" w:rsidRDefault="00447A33" w:rsidP="00447A33">
            <w:pPr>
              <w:jc w:val="both"/>
              <w:rPr>
                <w:color w:val="000000" w:themeColor="text1"/>
              </w:rPr>
            </w:pPr>
          </w:p>
        </w:tc>
        <w:tc>
          <w:tcPr>
            <w:tcW w:w="2245" w:type="dxa"/>
            <w:gridSpan w:val="2"/>
          </w:tcPr>
          <w:p w14:paraId="4D40CC1D" w14:textId="77777777" w:rsidR="00447A33" w:rsidRPr="00073CFE" w:rsidRDefault="00447A33" w:rsidP="00447A33">
            <w:pPr>
              <w:jc w:val="both"/>
              <w:rPr>
                <w:color w:val="000000" w:themeColor="text1"/>
              </w:rPr>
            </w:pPr>
          </w:p>
        </w:tc>
        <w:tc>
          <w:tcPr>
            <w:tcW w:w="2248" w:type="dxa"/>
            <w:gridSpan w:val="4"/>
            <w:tcBorders>
              <w:right w:val="single" w:sz="12" w:space="0" w:color="auto"/>
            </w:tcBorders>
          </w:tcPr>
          <w:p w14:paraId="49E353B2" w14:textId="77777777" w:rsidR="00447A33" w:rsidRPr="00073CFE" w:rsidRDefault="00447A33" w:rsidP="00447A33">
            <w:pPr>
              <w:jc w:val="both"/>
              <w:rPr>
                <w:color w:val="000000" w:themeColor="text1"/>
              </w:rPr>
            </w:pPr>
          </w:p>
        </w:tc>
        <w:tc>
          <w:tcPr>
            <w:tcW w:w="634" w:type="dxa"/>
            <w:vMerge/>
            <w:tcBorders>
              <w:left w:val="single" w:sz="12" w:space="0" w:color="auto"/>
            </w:tcBorders>
            <w:vAlign w:val="center"/>
          </w:tcPr>
          <w:p w14:paraId="310EA15E" w14:textId="77777777" w:rsidR="00447A33" w:rsidRPr="00073CFE" w:rsidRDefault="00447A33" w:rsidP="00447A33">
            <w:pPr>
              <w:rPr>
                <w:b/>
                <w:color w:val="000000" w:themeColor="text1"/>
              </w:rPr>
            </w:pPr>
          </w:p>
        </w:tc>
        <w:tc>
          <w:tcPr>
            <w:tcW w:w="693" w:type="dxa"/>
            <w:vMerge/>
            <w:vAlign w:val="center"/>
          </w:tcPr>
          <w:p w14:paraId="1951547D" w14:textId="77777777" w:rsidR="00447A33" w:rsidRPr="00073CFE" w:rsidRDefault="00447A33" w:rsidP="00447A33">
            <w:pPr>
              <w:rPr>
                <w:b/>
                <w:color w:val="000000" w:themeColor="text1"/>
              </w:rPr>
            </w:pPr>
          </w:p>
        </w:tc>
        <w:tc>
          <w:tcPr>
            <w:tcW w:w="694" w:type="dxa"/>
            <w:vMerge/>
            <w:vAlign w:val="center"/>
          </w:tcPr>
          <w:p w14:paraId="602301DF" w14:textId="77777777" w:rsidR="00447A33" w:rsidRPr="00073CFE" w:rsidRDefault="00447A33" w:rsidP="00447A33">
            <w:pPr>
              <w:rPr>
                <w:b/>
                <w:color w:val="000000" w:themeColor="text1"/>
              </w:rPr>
            </w:pPr>
          </w:p>
        </w:tc>
      </w:tr>
      <w:tr w:rsidR="00447A33" w:rsidRPr="00073CFE" w14:paraId="6D54FA96" w14:textId="77777777" w:rsidTr="00D16877">
        <w:tc>
          <w:tcPr>
            <w:tcW w:w="9860" w:type="dxa"/>
            <w:gridSpan w:val="11"/>
            <w:shd w:val="clear" w:color="auto" w:fill="F7CAAC"/>
          </w:tcPr>
          <w:p w14:paraId="6BF6923C" w14:textId="77777777" w:rsidR="00447A33" w:rsidRPr="00073CFE" w:rsidRDefault="00447A33" w:rsidP="00447A33">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47A33" w:rsidRPr="00073CFE" w14:paraId="71CB21AC" w14:textId="77777777" w:rsidTr="00D16877">
        <w:trPr>
          <w:trHeight w:val="850"/>
        </w:trPr>
        <w:tc>
          <w:tcPr>
            <w:tcW w:w="9860" w:type="dxa"/>
            <w:gridSpan w:val="11"/>
          </w:tcPr>
          <w:p w14:paraId="701E30D2" w14:textId="77777777" w:rsidR="00C0288F" w:rsidRPr="00073CFE" w:rsidRDefault="00C0288F" w:rsidP="00C0288F">
            <w:pPr>
              <w:jc w:val="both"/>
              <w:rPr>
                <w:color w:val="000000" w:themeColor="text1"/>
              </w:rPr>
            </w:pPr>
            <w:r w:rsidRPr="00073CFE">
              <w:rPr>
                <w:color w:val="000000" w:themeColor="text1"/>
              </w:rPr>
              <w:t xml:space="preserve">VYCHYTILOVÁ, J., PAVELKOVÁ, D., PHAM, H. URBÁNEK, T.  Macroeconomic Factors Explaining Stock Volatility: Multi-country empirical evidence from the auto industry. </w:t>
            </w:r>
            <w:r w:rsidRPr="00073CFE">
              <w:rPr>
                <w:i/>
                <w:iCs/>
                <w:color w:val="000000" w:themeColor="text1"/>
              </w:rPr>
              <w:t>Economic Research-Ekonomska Istraživanja</w:t>
            </w:r>
            <w:r w:rsidR="00440049" w:rsidRPr="00073CFE">
              <w:rPr>
                <w:color w:val="000000" w:themeColor="text1"/>
              </w:rPr>
              <w:t>,</w:t>
            </w:r>
            <w:r w:rsidRPr="00073CFE">
              <w:rPr>
                <w:color w:val="000000" w:themeColor="text1"/>
              </w:rPr>
              <w:t xml:space="preserve"> 2019, 32(1):  3327-3341. </w:t>
            </w:r>
            <w:hyperlink r:id="rId58" w:history="1">
              <w:r w:rsidRPr="00073CFE">
                <w:rPr>
                  <w:color w:val="000000" w:themeColor="text1"/>
                </w:rPr>
                <w:t>doi: 10.1080/1331677X.2019.1661003</w:t>
              </w:r>
            </w:hyperlink>
            <w:r w:rsidRPr="00073CFE">
              <w:rPr>
                <w:color w:val="000000" w:themeColor="text1"/>
              </w:rPr>
              <w:t xml:space="preserve"> (75%)</w:t>
            </w:r>
          </w:p>
          <w:p w14:paraId="5143CA85" w14:textId="77777777" w:rsidR="00447A33" w:rsidRPr="00073CFE" w:rsidRDefault="00447A33" w:rsidP="00447A33">
            <w:pPr>
              <w:jc w:val="both"/>
              <w:rPr>
                <w:color w:val="000000" w:themeColor="text1"/>
              </w:rPr>
            </w:pPr>
            <w:r w:rsidRPr="00073CFE">
              <w:rPr>
                <w:color w:val="000000" w:themeColor="text1"/>
              </w:rPr>
              <w:t>PAVELKOVÁ, D., HOMOLKA, L., VYCHYTILOVÁ, J., NGO, BACH, L. T., DEHNING, B. Passenger Car Sales Projections: Measuring the Accuracy of a Sales Forecasting Model. </w:t>
            </w:r>
            <w:r w:rsidRPr="00073CFE">
              <w:rPr>
                <w:i/>
                <w:iCs/>
                <w:color w:val="000000" w:themeColor="text1"/>
              </w:rPr>
              <w:t>Journal of Economics</w:t>
            </w:r>
            <w:r w:rsidRPr="00073CFE">
              <w:rPr>
                <w:color w:val="000000" w:themeColor="text1"/>
              </w:rPr>
              <w:t>. 2018, 66(3), s.227-249. (15%)</w:t>
            </w:r>
          </w:p>
          <w:p w14:paraId="30BD2F40" w14:textId="77777777" w:rsidR="00447A33" w:rsidRPr="00073CFE" w:rsidRDefault="00447A33" w:rsidP="00447A33">
            <w:pPr>
              <w:jc w:val="both"/>
              <w:rPr>
                <w:i/>
                <w:iCs/>
                <w:color w:val="000000" w:themeColor="text1"/>
              </w:rPr>
            </w:pPr>
            <w:r w:rsidRPr="00073CFE">
              <w:rPr>
                <w:color w:val="000000" w:themeColor="text1"/>
              </w:rPr>
              <w:t>VYCHYTILOVÁ, J. Stock market development beyond the GFC: The case of V4 countries. </w:t>
            </w:r>
            <w:r w:rsidRPr="00073CFE">
              <w:rPr>
                <w:i/>
                <w:iCs/>
                <w:color w:val="000000" w:themeColor="text1"/>
              </w:rPr>
              <w:t xml:space="preserve">Journal of Competitiveness. 2018, 10 (2), s. 149-163. </w:t>
            </w:r>
            <w:r w:rsidRPr="00073CFE">
              <w:rPr>
                <w:color w:val="000000" w:themeColor="text1"/>
              </w:rPr>
              <w:t>(100%)</w:t>
            </w:r>
          </w:p>
          <w:p w14:paraId="64CA8968" w14:textId="77777777" w:rsidR="00C0288F" w:rsidRPr="00073CFE" w:rsidRDefault="00C0288F" w:rsidP="00C0288F">
            <w:pPr>
              <w:jc w:val="both"/>
              <w:rPr>
                <w:color w:val="000000" w:themeColor="text1"/>
              </w:rPr>
            </w:pPr>
            <w:r w:rsidRPr="00073CFE">
              <w:rPr>
                <w:color w:val="000000" w:themeColor="text1"/>
              </w:rPr>
              <w:t xml:space="preserve">VYCHYTILOVA, J., KOLMAN, K. Automobile industry: recent development in car production of the Czech market. In </w:t>
            </w:r>
            <w:r w:rsidRPr="00073CFE">
              <w:rPr>
                <w:i/>
                <w:iCs/>
                <w:color w:val="000000" w:themeColor="text1"/>
              </w:rPr>
              <w:t>Proceedings of ICFE 2016 –The 3rd International Conference on Finance and Economics</w:t>
            </w:r>
            <w:r w:rsidRPr="00073CFE">
              <w:rPr>
                <w:color w:val="000000" w:themeColor="text1"/>
              </w:rPr>
              <w:t>. Ton Duc Thang University, Ho Chi Minh City, Vietnam, 2016, s. 775-790 (70%).</w:t>
            </w:r>
          </w:p>
          <w:p w14:paraId="49064ED8" w14:textId="77777777" w:rsidR="00C0288F" w:rsidRPr="00073CFE" w:rsidRDefault="00C0288F" w:rsidP="00447A33">
            <w:pPr>
              <w:jc w:val="both"/>
              <w:rPr>
                <w:color w:val="000000" w:themeColor="text1"/>
              </w:rPr>
            </w:pPr>
            <w:r w:rsidRPr="00073CFE">
              <w:rPr>
                <w:color w:val="000000" w:themeColor="text1"/>
              </w:rPr>
              <w:t xml:space="preserve">VYCHYTILOVÁ, J. Linkages among U.S. Treasury Bond Yields, Commodity Futures and Stock Market Implied Volatility: New Nonparametric Evidence. </w:t>
            </w:r>
            <w:r w:rsidRPr="00073CFE">
              <w:rPr>
                <w:i/>
                <w:iCs/>
                <w:color w:val="000000" w:themeColor="text1"/>
              </w:rPr>
              <w:t>Journal of Competitiveness</w:t>
            </w:r>
            <w:r w:rsidRPr="00073CFE">
              <w:rPr>
                <w:color w:val="000000" w:themeColor="text1"/>
              </w:rPr>
              <w:t>. 2015, 7(3): 143-158. ISSN 1804-1728. doi: doi:10.7441/joc.2015.03.10.</w:t>
            </w:r>
            <w:r w:rsidR="00440049" w:rsidRPr="00073CFE">
              <w:rPr>
                <w:color w:val="000000" w:themeColor="text1"/>
              </w:rPr>
              <w:t xml:space="preserve"> (100%)</w:t>
            </w:r>
          </w:p>
          <w:p w14:paraId="120B9C2C" w14:textId="77777777" w:rsidR="00447A33" w:rsidRPr="00073CFE" w:rsidRDefault="00447A33" w:rsidP="00447A33">
            <w:pPr>
              <w:jc w:val="both"/>
              <w:rPr>
                <w:color w:val="000000" w:themeColor="text1"/>
              </w:rPr>
            </w:pPr>
            <w:r w:rsidRPr="00073CFE">
              <w:rPr>
                <w:color w:val="000000" w:themeColor="text1"/>
              </w:rPr>
              <w:t>Přehled projektové činnosti:</w:t>
            </w:r>
          </w:p>
          <w:p w14:paraId="62730672" w14:textId="77777777" w:rsidR="00447A33" w:rsidRPr="00073CFE" w:rsidRDefault="00C0288F" w:rsidP="00C0288F">
            <w:pPr>
              <w:jc w:val="both"/>
              <w:rPr>
                <w:color w:val="000000" w:themeColor="text1"/>
              </w:rPr>
            </w:pPr>
            <w:r w:rsidRPr="00073CFE">
              <w:rPr>
                <w:color w:val="000000" w:themeColor="text1"/>
              </w:rPr>
              <w:t>GA</w:t>
            </w:r>
            <w:r w:rsidR="00447A33" w:rsidRPr="00073CFE">
              <w:rPr>
                <w:color w:val="000000" w:themeColor="text1"/>
              </w:rPr>
              <w:t>ČR 16-25536S Metodika tvorby modelu predikce sektorové a podnikové výkonnosti v makroekonomických souvislostech. Řešeno: 1.1.2016 – 31.12.2018 (člen řešitelského týmu); poskytovatel Grantová agentura České republiky (GAČR)</w:t>
            </w:r>
          </w:p>
        </w:tc>
      </w:tr>
      <w:tr w:rsidR="00447A33" w:rsidRPr="00073CFE" w14:paraId="25A0E989" w14:textId="77777777" w:rsidTr="00D16877">
        <w:trPr>
          <w:trHeight w:val="218"/>
        </w:trPr>
        <w:tc>
          <w:tcPr>
            <w:tcW w:w="9860" w:type="dxa"/>
            <w:gridSpan w:val="11"/>
            <w:shd w:val="clear" w:color="auto" w:fill="F7CAAC"/>
          </w:tcPr>
          <w:p w14:paraId="18D7B0A8" w14:textId="77777777" w:rsidR="00447A33" w:rsidRPr="00073CFE" w:rsidRDefault="00447A33" w:rsidP="00447A33">
            <w:pPr>
              <w:rPr>
                <w:b/>
                <w:color w:val="000000" w:themeColor="text1"/>
              </w:rPr>
            </w:pPr>
            <w:r w:rsidRPr="00073CFE">
              <w:rPr>
                <w:b/>
                <w:color w:val="000000" w:themeColor="text1"/>
              </w:rPr>
              <w:t>Působení v zahraničí</w:t>
            </w:r>
          </w:p>
        </w:tc>
      </w:tr>
      <w:tr w:rsidR="00447A33" w:rsidRPr="00073CFE" w14:paraId="15E4646E" w14:textId="77777777" w:rsidTr="00D16877">
        <w:trPr>
          <w:trHeight w:val="218"/>
        </w:trPr>
        <w:tc>
          <w:tcPr>
            <w:tcW w:w="9860" w:type="dxa"/>
            <w:gridSpan w:val="11"/>
            <w:shd w:val="clear" w:color="auto" w:fill="auto"/>
          </w:tcPr>
          <w:p w14:paraId="292BF1B5" w14:textId="77777777" w:rsidR="00447A33" w:rsidRPr="00073CFE" w:rsidRDefault="00447A33" w:rsidP="00447A33">
            <w:pPr>
              <w:rPr>
                <w:b/>
                <w:color w:val="000000" w:themeColor="text1"/>
              </w:rPr>
            </w:pPr>
          </w:p>
        </w:tc>
      </w:tr>
      <w:tr w:rsidR="00447A33" w:rsidRPr="00073CFE" w14:paraId="00336C48" w14:textId="77777777" w:rsidTr="00D16877">
        <w:trPr>
          <w:cantSplit/>
          <w:trHeight w:val="92"/>
        </w:trPr>
        <w:tc>
          <w:tcPr>
            <w:tcW w:w="2517" w:type="dxa"/>
            <w:shd w:val="clear" w:color="auto" w:fill="F7CAAC"/>
          </w:tcPr>
          <w:p w14:paraId="75ED81DC" w14:textId="77777777" w:rsidR="00447A33" w:rsidRPr="00073CFE" w:rsidRDefault="00447A33" w:rsidP="00447A33">
            <w:pPr>
              <w:jc w:val="both"/>
              <w:rPr>
                <w:b/>
                <w:color w:val="000000" w:themeColor="text1"/>
              </w:rPr>
            </w:pPr>
            <w:r w:rsidRPr="00073CFE">
              <w:rPr>
                <w:b/>
                <w:color w:val="000000" w:themeColor="text1"/>
              </w:rPr>
              <w:t xml:space="preserve">Podpis </w:t>
            </w:r>
          </w:p>
        </w:tc>
        <w:tc>
          <w:tcPr>
            <w:tcW w:w="4536" w:type="dxa"/>
            <w:gridSpan w:val="5"/>
          </w:tcPr>
          <w:p w14:paraId="339BD414" w14:textId="77777777" w:rsidR="00447A33" w:rsidRPr="00073CFE" w:rsidRDefault="00447A33" w:rsidP="00447A33">
            <w:pPr>
              <w:jc w:val="both"/>
              <w:rPr>
                <w:color w:val="000000" w:themeColor="text1"/>
              </w:rPr>
            </w:pPr>
          </w:p>
        </w:tc>
        <w:tc>
          <w:tcPr>
            <w:tcW w:w="786" w:type="dxa"/>
            <w:gridSpan w:val="2"/>
            <w:shd w:val="clear" w:color="auto" w:fill="F7CAAC"/>
          </w:tcPr>
          <w:p w14:paraId="7C23C02E" w14:textId="77777777" w:rsidR="00447A33" w:rsidRPr="00073CFE" w:rsidRDefault="00447A33" w:rsidP="00447A33">
            <w:pPr>
              <w:jc w:val="both"/>
              <w:rPr>
                <w:color w:val="000000" w:themeColor="text1"/>
              </w:rPr>
            </w:pPr>
            <w:r w:rsidRPr="00073CFE">
              <w:rPr>
                <w:b/>
                <w:color w:val="000000" w:themeColor="text1"/>
              </w:rPr>
              <w:t>datum</w:t>
            </w:r>
          </w:p>
        </w:tc>
        <w:tc>
          <w:tcPr>
            <w:tcW w:w="2021" w:type="dxa"/>
            <w:gridSpan w:val="3"/>
          </w:tcPr>
          <w:p w14:paraId="02909867" w14:textId="77777777" w:rsidR="00447A33" w:rsidRPr="00073CFE" w:rsidRDefault="00447A33" w:rsidP="00447A33">
            <w:pPr>
              <w:jc w:val="both"/>
              <w:rPr>
                <w:color w:val="000000" w:themeColor="text1"/>
              </w:rPr>
            </w:pPr>
          </w:p>
        </w:tc>
      </w:tr>
    </w:tbl>
    <w:p w14:paraId="4FCDB6DD" w14:textId="77777777" w:rsidR="00D16877" w:rsidRPr="00073CFE" w:rsidRDefault="00D16877" w:rsidP="00D16877">
      <w:pPr>
        <w:spacing w:after="160" w:line="259" w:lineRule="auto"/>
        <w:rPr>
          <w:color w:val="000000" w:themeColor="text1"/>
        </w:rPr>
      </w:pPr>
    </w:p>
    <w:p w14:paraId="21ED094F" w14:textId="77777777" w:rsidR="00447F6C" w:rsidRPr="00073CFE" w:rsidRDefault="00447F6C">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A33" w:rsidRPr="00073CFE" w14:paraId="72F84EF9" w14:textId="77777777" w:rsidTr="008E5429">
        <w:tc>
          <w:tcPr>
            <w:tcW w:w="9859" w:type="dxa"/>
            <w:gridSpan w:val="11"/>
            <w:tcBorders>
              <w:bottom w:val="double" w:sz="4" w:space="0" w:color="auto"/>
            </w:tcBorders>
            <w:shd w:val="clear" w:color="auto" w:fill="BDD6EE"/>
          </w:tcPr>
          <w:p w14:paraId="1D8ADACB" w14:textId="77777777" w:rsidR="00447A33" w:rsidRPr="00073CFE" w:rsidRDefault="00447A33" w:rsidP="008E5429">
            <w:pPr>
              <w:jc w:val="both"/>
              <w:rPr>
                <w:b/>
                <w:color w:val="000000" w:themeColor="text1"/>
                <w:sz w:val="28"/>
              </w:rPr>
            </w:pPr>
            <w:r w:rsidRPr="00073CFE">
              <w:rPr>
                <w:b/>
                <w:color w:val="000000" w:themeColor="text1"/>
                <w:sz w:val="28"/>
              </w:rPr>
              <w:t>C-I – Personální zabezpečení</w:t>
            </w:r>
          </w:p>
        </w:tc>
      </w:tr>
      <w:tr w:rsidR="00447A33" w:rsidRPr="00073CFE" w14:paraId="4F84F3A1" w14:textId="77777777" w:rsidTr="008E5429">
        <w:tc>
          <w:tcPr>
            <w:tcW w:w="2518" w:type="dxa"/>
            <w:tcBorders>
              <w:top w:val="double" w:sz="4" w:space="0" w:color="auto"/>
            </w:tcBorders>
            <w:shd w:val="clear" w:color="auto" w:fill="F7CAAC"/>
          </w:tcPr>
          <w:p w14:paraId="3AFA8D42" w14:textId="77777777" w:rsidR="00447A33" w:rsidRPr="00073CFE" w:rsidRDefault="00447A33" w:rsidP="008E5429">
            <w:pPr>
              <w:jc w:val="both"/>
              <w:rPr>
                <w:b/>
                <w:color w:val="000000" w:themeColor="text1"/>
              </w:rPr>
            </w:pPr>
            <w:r w:rsidRPr="00073CFE">
              <w:rPr>
                <w:b/>
                <w:color w:val="000000" w:themeColor="text1"/>
              </w:rPr>
              <w:t>Vysoká škola</w:t>
            </w:r>
          </w:p>
        </w:tc>
        <w:tc>
          <w:tcPr>
            <w:tcW w:w="7341" w:type="dxa"/>
            <w:gridSpan w:val="10"/>
          </w:tcPr>
          <w:p w14:paraId="3909FEE9" w14:textId="77777777" w:rsidR="00447A33" w:rsidRPr="00073CFE" w:rsidRDefault="00447A33" w:rsidP="008E5429">
            <w:pPr>
              <w:jc w:val="both"/>
              <w:rPr>
                <w:color w:val="000000" w:themeColor="text1"/>
              </w:rPr>
            </w:pPr>
            <w:r w:rsidRPr="00073CFE">
              <w:rPr>
                <w:color w:val="000000" w:themeColor="text1"/>
              </w:rPr>
              <w:t>Univerzita Tomáše Bati ve Zlíně</w:t>
            </w:r>
          </w:p>
        </w:tc>
      </w:tr>
      <w:tr w:rsidR="00447A33" w:rsidRPr="00073CFE" w14:paraId="5A3FC22D" w14:textId="77777777" w:rsidTr="008E5429">
        <w:tc>
          <w:tcPr>
            <w:tcW w:w="2518" w:type="dxa"/>
            <w:shd w:val="clear" w:color="auto" w:fill="F7CAAC"/>
          </w:tcPr>
          <w:p w14:paraId="3A83502A" w14:textId="77777777" w:rsidR="00447A33" w:rsidRPr="00073CFE" w:rsidRDefault="00447A33" w:rsidP="008E5429">
            <w:pPr>
              <w:jc w:val="both"/>
              <w:rPr>
                <w:b/>
                <w:color w:val="000000" w:themeColor="text1"/>
              </w:rPr>
            </w:pPr>
            <w:r w:rsidRPr="00073CFE">
              <w:rPr>
                <w:b/>
                <w:color w:val="000000" w:themeColor="text1"/>
              </w:rPr>
              <w:t>Součást vysoké školy</w:t>
            </w:r>
          </w:p>
        </w:tc>
        <w:tc>
          <w:tcPr>
            <w:tcW w:w="7341" w:type="dxa"/>
            <w:gridSpan w:val="10"/>
          </w:tcPr>
          <w:p w14:paraId="5AA72B94" w14:textId="77777777" w:rsidR="00447A33" w:rsidRPr="00073CFE" w:rsidRDefault="00447A33" w:rsidP="008E5429">
            <w:pPr>
              <w:jc w:val="both"/>
              <w:rPr>
                <w:color w:val="000000" w:themeColor="text1"/>
              </w:rPr>
            </w:pPr>
            <w:r w:rsidRPr="00073CFE">
              <w:rPr>
                <w:color w:val="000000" w:themeColor="text1"/>
              </w:rPr>
              <w:t>Fakulta managementu a ekonomiky</w:t>
            </w:r>
          </w:p>
        </w:tc>
      </w:tr>
      <w:tr w:rsidR="00447A33" w:rsidRPr="00073CFE" w14:paraId="2708DF3F" w14:textId="77777777" w:rsidTr="008E5429">
        <w:tc>
          <w:tcPr>
            <w:tcW w:w="2518" w:type="dxa"/>
            <w:shd w:val="clear" w:color="auto" w:fill="F7CAAC"/>
          </w:tcPr>
          <w:p w14:paraId="5B092A63" w14:textId="77777777" w:rsidR="00447A33" w:rsidRPr="00073CFE" w:rsidRDefault="00447A33" w:rsidP="008E5429">
            <w:pPr>
              <w:jc w:val="both"/>
              <w:rPr>
                <w:b/>
                <w:color w:val="000000" w:themeColor="text1"/>
              </w:rPr>
            </w:pPr>
            <w:r w:rsidRPr="00073CFE">
              <w:rPr>
                <w:b/>
                <w:color w:val="000000" w:themeColor="text1"/>
              </w:rPr>
              <w:t>Název studijního programu</w:t>
            </w:r>
          </w:p>
        </w:tc>
        <w:tc>
          <w:tcPr>
            <w:tcW w:w="7341" w:type="dxa"/>
            <w:gridSpan w:val="10"/>
          </w:tcPr>
          <w:p w14:paraId="09AC0357" w14:textId="77777777" w:rsidR="00447A33" w:rsidRPr="00073CFE" w:rsidRDefault="00447A33" w:rsidP="008E5429">
            <w:pPr>
              <w:jc w:val="both"/>
              <w:rPr>
                <w:color w:val="000000" w:themeColor="text1"/>
              </w:rPr>
            </w:pPr>
            <w:r w:rsidRPr="00073CFE">
              <w:rPr>
                <w:color w:val="000000" w:themeColor="text1"/>
              </w:rPr>
              <w:t>Finance</w:t>
            </w:r>
          </w:p>
        </w:tc>
      </w:tr>
      <w:tr w:rsidR="00447A33" w:rsidRPr="00073CFE" w14:paraId="1B12A982" w14:textId="77777777" w:rsidTr="008E5429">
        <w:tc>
          <w:tcPr>
            <w:tcW w:w="2518" w:type="dxa"/>
            <w:shd w:val="clear" w:color="auto" w:fill="F7CAAC"/>
          </w:tcPr>
          <w:p w14:paraId="1A694809" w14:textId="77777777" w:rsidR="00447A33" w:rsidRPr="00073CFE" w:rsidRDefault="00447A33" w:rsidP="008E5429">
            <w:pPr>
              <w:jc w:val="both"/>
              <w:rPr>
                <w:b/>
                <w:color w:val="000000" w:themeColor="text1"/>
              </w:rPr>
            </w:pPr>
            <w:r w:rsidRPr="00073CFE">
              <w:rPr>
                <w:b/>
                <w:color w:val="000000" w:themeColor="text1"/>
              </w:rPr>
              <w:t>Jméno a příjmení</w:t>
            </w:r>
          </w:p>
        </w:tc>
        <w:tc>
          <w:tcPr>
            <w:tcW w:w="4536" w:type="dxa"/>
            <w:gridSpan w:val="5"/>
          </w:tcPr>
          <w:p w14:paraId="53FD3412" w14:textId="77777777" w:rsidR="00447A33" w:rsidRPr="00073CFE" w:rsidRDefault="00447A33" w:rsidP="008E5429">
            <w:pPr>
              <w:jc w:val="both"/>
              <w:rPr>
                <w:color w:val="000000" w:themeColor="text1"/>
              </w:rPr>
            </w:pPr>
            <w:r w:rsidRPr="00073CFE">
              <w:rPr>
                <w:color w:val="000000" w:themeColor="text1"/>
              </w:rPr>
              <w:t>Roman ZÁMEČNÍK</w:t>
            </w:r>
          </w:p>
        </w:tc>
        <w:tc>
          <w:tcPr>
            <w:tcW w:w="709" w:type="dxa"/>
            <w:shd w:val="clear" w:color="auto" w:fill="F7CAAC"/>
          </w:tcPr>
          <w:p w14:paraId="33C37639" w14:textId="77777777" w:rsidR="00447A33" w:rsidRPr="00073CFE" w:rsidRDefault="00447A33" w:rsidP="008E5429">
            <w:pPr>
              <w:jc w:val="both"/>
              <w:rPr>
                <w:b/>
                <w:color w:val="000000" w:themeColor="text1"/>
              </w:rPr>
            </w:pPr>
            <w:r w:rsidRPr="00073CFE">
              <w:rPr>
                <w:b/>
                <w:color w:val="000000" w:themeColor="text1"/>
              </w:rPr>
              <w:t>Tituly</w:t>
            </w:r>
          </w:p>
        </w:tc>
        <w:tc>
          <w:tcPr>
            <w:tcW w:w="2096" w:type="dxa"/>
            <w:gridSpan w:val="4"/>
          </w:tcPr>
          <w:p w14:paraId="6C9B40D2" w14:textId="77777777" w:rsidR="00447A33" w:rsidRPr="00073CFE" w:rsidRDefault="00447A33" w:rsidP="008E5429">
            <w:pPr>
              <w:jc w:val="both"/>
              <w:rPr>
                <w:color w:val="000000" w:themeColor="text1"/>
              </w:rPr>
            </w:pPr>
            <w:r w:rsidRPr="00073CFE">
              <w:rPr>
                <w:color w:val="000000" w:themeColor="text1"/>
              </w:rPr>
              <w:t>doc. Ing., Ph.D.</w:t>
            </w:r>
          </w:p>
        </w:tc>
      </w:tr>
      <w:tr w:rsidR="00447A33" w:rsidRPr="00073CFE" w14:paraId="725C60EA" w14:textId="77777777" w:rsidTr="008E5429">
        <w:tc>
          <w:tcPr>
            <w:tcW w:w="2518" w:type="dxa"/>
            <w:shd w:val="clear" w:color="auto" w:fill="F7CAAC"/>
          </w:tcPr>
          <w:p w14:paraId="35FDA563" w14:textId="77777777" w:rsidR="00447A33" w:rsidRPr="00073CFE" w:rsidRDefault="00447A33" w:rsidP="008E5429">
            <w:pPr>
              <w:jc w:val="both"/>
              <w:rPr>
                <w:b/>
                <w:color w:val="000000" w:themeColor="text1"/>
              </w:rPr>
            </w:pPr>
            <w:r w:rsidRPr="00073CFE">
              <w:rPr>
                <w:b/>
                <w:color w:val="000000" w:themeColor="text1"/>
              </w:rPr>
              <w:t>Rok narození</w:t>
            </w:r>
          </w:p>
        </w:tc>
        <w:tc>
          <w:tcPr>
            <w:tcW w:w="829" w:type="dxa"/>
          </w:tcPr>
          <w:p w14:paraId="5EBE938A" w14:textId="77777777" w:rsidR="00447A33" w:rsidRPr="00073CFE" w:rsidRDefault="00447A33" w:rsidP="008E5429">
            <w:pPr>
              <w:jc w:val="both"/>
              <w:rPr>
                <w:color w:val="000000" w:themeColor="text1"/>
              </w:rPr>
            </w:pPr>
            <w:r w:rsidRPr="00073CFE">
              <w:rPr>
                <w:color w:val="000000" w:themeColor="text1"/>
              </w:rPr>
              <w:t>1972</w:t>
            </w:r>
          </w:p>
        </w:tc>
        <w:tc>
          <w:tcPr>
            <w:tcW w:w="1721" w:type="dxa"/>
            <w:shd w:val="clear" w:color="auto" w:fill="F7CAAC"/>
          </w:tcPr>
          <w:p w14:paraId="502F0766" w14:textId="77777777" w:rsidR="00447A33" w:rsidRPr="00073CFE" w:rsidRDefault="00447A33" w:rsidP="008E5429">
            <w:pPr>
              <w:jc w:val="both"/>
              <w:rPr>
                <w:b/>
                <w:color w:val="000000" w:themeColor="text1"/>
              </w:rPr>
            </w:pPr>
            <w:r w:rsidRPr="00073CFE">
              <w:rPr>
                <w:b/>
                <w:color w:val="000000" w:themeColor="text1"/>
              </w:rPr>
              <w:t>typ vztahu k VŠ</w:t>
            </w:r>
          </w:p>
        </w:tc>
        <w:tc>
          <w:tcPr>
            <w:tcW w:w="992" w:type="dxa"/>
            <w:gridSpan w:val="2"/>
          </w:tcPr>
          <w:p w14:paraId="373BADF8" w14:textId="77777777" w:rsidR="00447A33" w:rsidRPr="00073CFE" w:rsidRDefault="00447A33" w:rsidP="008E5429">
            <w:pPr>
              <w:jc w:val="both"/>
              <w:rPr>
                <w:color w:val="000000" w:themeColor="text1"/>
              </w:rPr>
            </w:pPr>
            <w:r w:rsidRPr="00073CFE">
              <w:rPr>
                <w:color w:val="000000" w:themeColor="text1"/>
              </w:rPr>
              <w:t xml:space="preserve">pp </w:t>
            </w:r>
          </w:p>
        </w:tc>
        <w:tc>
          <w:tcPr>
            <w:tcW w:w="994" w:type="dxa"/>
            <w:shd w:val="clear" w:color="auto" w:fill="F7CAAC"/>
          </w:tcPr>
          <w:p w14:paraId="078DDBBD" w14:textId="77777777" w:rsidR="00447A33" w:rsidRPr="00073CFE" w:rsidRDefault="00447A33" w:rsidP="008E5429">
            <w:pPr>
              <w:jc w:val="both"/>
              <w:rPr>
                <w:b/>
                <w:color w:val="000000" w:themeColor="text1"/>
              </w:rPr>
            </w:pPr>
            <w:r w:rsidRPr="00073CFE">
              <w:rPr>
                <w:b/>
                <w:color w:val="000000" w:themeColor="text1"/>
              </w:rPr>
              <w:t>rozsah</w:t>
            </w:r>
          </w:p>
        </w:tc>
        <w:tc>
          <w:tcPr>
            <w:tcW w:w="709" w:type="dxa"/>
          </w:tcPr>
          <w:p w14:paraId="68339090" w14:textId="77777777" w:rsidR="00447A33" w:rsidRPr="00073CFE" w:rsidRDefault="00447A33" w:rsidP="008E5429">
            <w:pPr>
              <w:jc w:val="both"/>
              <w:rPr>
                <w:color w:val="000000" w:themeColor="text1"/>
              </w:rPr>
            </w:pPr>
            <w:r w:rsidRPr="00073CFE">
              <w:rPr>
                <w:color w:val="000000" w:themeColor="text1"/>
              </w:rPr>
              <w:t>20</w:t>
            </w:r>
          </w:p>
        </w:tc>
        <w:tc>
          <w:tcPr>
            <w:tcW w:w="709" w:type="dxa"/>
            <w:gridSpan w:val="2"/>
            <w:shd w:val="clear" w:color="auto" w:fill="F7CAAC"/>
          </w:tcPr>
          <w:p w14:paraId="1D3DD947" w14:textId="77777777" w:rsidR="00447A33" w:rsidRPr="00073CFE" w:rsidRDefault="00447A33" w:rsidP="008E5429">
            <w:pPr>
              <w:jc w:val="both"/>
              <w:rPr>
                <w:b/>
                <w:color w:val="000000" w:themeColor="text1"/>
              </w:rPr>
            </w:pPr>
            <w:r w:rsidRPr="00073CFE">
              <w:rPr>
                <w:b/>
                <w:color w:val="000000" w:themeColor="text1"/>
              </w:rPr>
              <w:t>do kdy</w:t>
            </w:r>
          </w:p>
        </w:tc>
        <w:tc>
          <w:tcPr>
            <w:tcW w:w="1387" w:type="dxa"/>
            <w:gridSpan w:val="2"/>
          </w:tcPr>
          <w:p w14:paraId="68C54106" w14:textId="77777777" w:rsidR="00447A33" w:rsidRPr="00073CFE" w:rsidRDefault="00447A33" w:rsidP="008E5429">
            <w:pPr>
              <w:jc w:val="both"/>
              <w:rPr>
                <w:color w:val="000000" w:themeColor="text1"/>
              </w:rPr>
            </w:pPr>
            <w:r w:rsidRPr="00073CFE">
              <w:rPr>
                <w:color w:val="000000" w:themeColor="text1"/>
              </w:rPr>
              <w:t>N</w:t>
            </w:r>
          </w:p>
        </w:tc>
      </w:tr>
      <w:tr w:rsidR="00447A33" w:rsidRPr="00073CFE" w14:paraId="5BB3FFA1" w14:textId="77777777" w:rsidTr="008E5429">
        <w:tc>
          <w:tcPr>
            <w:tcW w:w="5068" w:type="dxa"/>
            <w:gridSpan w:val="3"/>
            <w:shd w:val="clear" w:color="auto" w:fill="F7CAAC"/>
          </w:tcPr>
          <w:p w14:paraId="5CFED3C3" w14:textId="77777777" w:rsidR="00447A33" w:rsidRPr="00073CFE" w:rsidRDefault="00447A33" w:rsidP="008E5429">
            <w:pPr>
              <w:jc w:val="both"/>
              <w:rPr>
                <w:b/>
                <w:color w:val="000000" w:themeColor="text1"/>
              </w:rPr>
            </w:pPr>
            <w:r w:rsidRPr="00073CFE">
              <w:rPr>
                <w:b/>
                <w:color w:val="000000" w:themeColor="text1"/>
              </w:rPr>
              <w:t>Typ vztahu na součásti VŠ, která uskutečňuje st. program</w:t>
            </w:r>
          </w:p>
        </w:tc>
        <w:tc>
          <w:tcPr>
            <w:tcW w:w="992" w:type="dxa"/>
            <w:gridSpan w:val="2"/>
          </w:tcPr>
          <w:p w14:paraId="370EC944" w14:textId="77777777" w:rsidR="00447A33" w:rsidRPr="00073CFE" w:rsidRDefault="00447A33" w:rsidP="008E5429">
            <w:pPr>
              <w:jc w:val="both"/>
              <w:rPr>
                <w:color w:val="000000" w:themeColor="text1"/>
              </w:rPr>
            </w:pPr>
            <w:r w:rsidRPr="00073CFE">
              <w:rPr>
                <w:color w:val="000000" w:themeColor="text1"/>
              </w:rPr>
              <w:t>pp</w:t>
            </w:r>
          </w:p>
        </w:tc>
        <w:tc>
          <w:tcPr>
            <w:tcW w:w="994" w:type="dxa"/>
            <w:shd w:val="clear" w:color="auto" w:fill="F7CAAC"/>
          </w:tcPr>
          <w:p w14:paraId="4D4BFEFC" w14:textId="77777777" w:rsidR="00447A33" w:rsidRPr="00073CFE" w:rsidRDefault="00447A33" w:rsidP="008E5429">
            <w:pPr>
              <w:jc w:val="both"/>
              <w:rPr>
                <w:b/>
                <w:color w:val="000000" w:themeColor="text1"/>
              </w:rPr>
            </w:pPr>
            <w:r w:rsidRPr="00073CFE">
              <w:rPr>
                <w:b/>
                <w:color w:val="000000" w:themeColor="text1"/>
              </w:rPr>
              <w:t>rozsah</w:t>
            </w:r>
          </w:p>
        </w:tc>
        <w:tc>
          <w:tcPr>
            <w:tcW w:w="709" w:type="dxa"/>
          </w:tcPr>
          <w:p w14:paraId="7781D5BF" w14:textId="77777777" w:rsidR="00447A33" w:rsidRPr="00073CFE" w:rsidRDefault="00447A33" w:rsidP="008E5429">
            <w:pPr>
              <w:jc w:val="both"/>
              <w:rPr>
                <w:color w:val="000000" w:themeColor="text1"/>
              </w:rPr>
            </w:pPr>
            <w:r w:rsidRPr="00073CFE">
              <w:rPr>
                <w:color w:val="000000" w:themeColor="text1"/>
              </w:rPr>
              <w:t>20</w:t>
            </w:r>
          </w:p>
        </w:tc>
        <w:tc>
          <w:tcPr>
            <w:tcW w:w="709" w:type="dxa"/>
            <w:gridSpan w:val="2"/>
            <w:shd w:val="clear" w:color="auto" w:fill="F7CAAC"/>
          </w:tcPr>
          <w:p w14:paraId="4AF1F62C" w14:textId="77777777" w:rsidR="00447A33" w:rsidRPr="00073CFE" w:rsidRDefault="00447A33" w:rsidP="008E5429">
            <w:pPr>
              <w:jc w:val="both"/>
              <w:rPr>
                <w:b/>
                <w:color w:val="000000" w:themeColor="text1"/>
              </w:rPr>
            </w:pPr>
            <w:r w:rsidRPr="00073CFE">
              <w:rPr>
                <w:b/>
                <w:color w:val="000000" w:themeColor="text1"/>
              </w:rPr>
              <w:t>do kdy</w:t>
            </w:r>
          </w:p>
        </w:tc>
        <w:tc>
          <w:tcPr>
            <w:tcW w:w="1387" w:type="dxa"/>
            <w:gridSpan w:val="2"/>
          </w:tcPr>
          <w:p w14:paraId="3F7DE481" w14:textId="77777777" w:rsidR="00447A33" w:rsidRPr="00073CFE" w:rsidRDefault="00447A33" w:rsidP="008E5429">
            <w:pPr>
              <w:jc w:val="both"/>
              <w:rPr>
                <w:color w:val="000000" w:themeColor="text1"/>
              </w:rPr>
            </w:pPr>
            <w:r w:rsidRPr="00073CFE">
              <w:rPr>
                <w:color w:val="000000" w:themeColor="text1"/>
              </w:rPr>
              <w:t>N</w:t>
            </w:r>
          </w:p>
        </w:tc>
      </w:tr>
      <w:tr w:rsidR="00447A33" w:rsidRPr="00073CFE" w14:paraId="6C1E7185" w14:textId="77777777" w:rsidTr="008E5429">
        <w:tc>
          <w:tcPr>
            <w:tcW w:w="6060" w:type="dxa"/>
            <w:gridSpan w:val="5"/>
            <w:shd w:val="clear" w:color="auto" w:fill="F7CAAC"/>
          </w:tcPr>
          <w:p w14:paraId="2362AA5E" w14:textId="77777777" w:rsidR="00447A33" w:rsidRPr="00073CFE" w:rsidRDefault="00447A33" w:rsidP="008E5429">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B2E9AB0" w14:textId="77777777" w:rsidR="00447A33" w:rsidRPr="00073CFE" w:rsidRDefault="00447A33" w:rsidP="008E5429">
            <w:pPr>
              <w:jc w:val="both"/>
              <w:rPr>
                <w:b/>
                <w:color w:val="000000" w:themeColor="text1"/>
              </w:rPr>
            </w:pPr>
            <w:r w:rsidRPr="00073CFE">
              <w:rPr>
                <w:b/>
                <w:color w:val="000000" w:themeColor="text1"/>
              </w:rPr>
              <w:t>typ prac. vztahu</w:t>
            </w:r>
          </w:p>
        </w:tc>
        <w:tc>
          <w:tcPr>
            <w:tcW w:w="2096" w:type="dxa"/>
            <w:gridSpan w:val="4"/>
            <w:shd w:val="clear" w:color="auto" w:fill="F7CAAC"/>
          </w:tcPr>
          <w:p w14:paraId="65F110CD" w14:textId="77777777" w:rsidR="00447A33" w:rsidRPr="00073CFE" w:rsidRDefault="00447A33" w:rsidP="008E5429">
            <w:pPr>
              <w:jc w:val="both"/>
              <w:rPr>
                <w:b/>
                <w:color w:val="000000" w:themeColor="text1"/>
              </w:rPr>
            </w:pPr>
            <w:r w:rsidRPr="00073CFE">
              <w:rPr>
                <w:b/>
                <w:color w:val="000000" w:themeColor="text1"/>
              </w:rPr>
              <w:t>rozsah</w:t>
            </w:r>
          </w:p>
        </w:tc>
      </w:tr>
      <w:tr w:rsidR="00447A33" w:rsidRPr="00073CFE" w14:paraId="4081F3CF" w14:textId="77777777" w:rsidTr="008E5429">
        <w:tc>
          <w:tcPr>
            <w:tcW w:w="6060" w:type="dxa"/>
            <w:gridSpan w:val="5"/>
          </w:tcPr>
          <w:p w14:paraId="66F5EE7B" w14:textId="77777777" w:rsidR="00447A33" w:rsidRPr="00073CFE" w:rsidRDefault="00447A33" w:rsidP="008E5429">
            <w:pPr>
              <w:jc w:val="both"/>
              <w:rPr>
                <w:color w:val="000000" w:themeColor="text1"/>
              </w:rPr>
            </w:pPr>
            <w:r w:rsidRPr="00073CFE">
              <w:rPr>
                <w:color w:val="000000" w:themeColor="text1"/>
              </w:rPr>
              <w:t>AKADEMIE STING, o.p.s., vysoká škola v Brně</w:t>
            </w:r>
          </w:p>
        </w:tc>
        <w:tc>
          <w:tcPr>
            <w:tcW w:w="1703" w:type="dxa"/>
            <w:gridSpan w:val="2"/>
          </w:tcPr>
          <w:p w14:paraId="03CAC592" w14:textId="77777777" w:rsidR="00447A33" w:rsidRPr="00073CFE" w:rsidRDefault="00447A33" w:rsidP="008E5429">
            <w:pPr>
              <w:jc w:val="both"/>
              <w:rPr>
                <w:color w:val="000000" w:themeColor="text1"/>
              </w:rPr>
            </w:pPr>
            <w:r w:rsidRPr="00073CFE">
              <w:rPr>
                <w:color w:val="000000" w:themeColor="text1"/>
              </w:rPr>
              <w:t>pp</w:t>
            </w:r>
          </w:p>
        </w:tc>
        <w:tc>
          <w:tcPr>
            <w:tcW w:w="2096" w:type="dxa"/>
            <w:gridSpan w:val="4"/>
          </w:tcPr>
          <w:p w14:paraId="150A2033" w14:textId="77777777" w:rsidR="00447A33" w:rsidRPr="00073CFE" w:rsidRDefault="00447A33" w:rsidP="008E5429">
            <w:pPr>
              <w:jc w:val="both"/>
              <w:rPr>
                <w:color w:val="000000" w:themeColor="text1"/>
              </w:rPr>
            </w:pPr>
            <w:r w:rsidRPr="00073CFE">
              <w:rPr>
                <w:color w:val="000000" w:themeColor="text1"/>
              </w:rPr>
              <w:t>40</w:t>
            </w:r>
          </w:p>
        </w:tc>
      </w:tr>
      <w:tr w:rsidR="00447A33" w:rsidRPr="00073CFE" w14:paraId="3AA911DA" w14:textId="77777777" w:rsidTr="008E5429">
        <w:tc>
          <w:tcPr>
            <w:tcW w:w="6060" w:type="dxa"/>
            <w:gridSpan w:val="5"/>
          </w:tcPr>
          <w:p w14:paraId="54731747" w14:textId="77777777" w:rsidR="00447A33" w:rsidRPr="00073CFE" w:rsidRDefault="00447A33" w:rsidP="008E5429">
            <w:pPr>
              <w:jc w:val="both"/>
              <w:rPr>
                <w:color w:val="000000" w:themeColor="text1"/>
              </w:rPr>
            </w:pPr>
          </w:p>
        </w:tc>
        <w:tc>
          <w:tcPr>
            <w:tcW w:w="1703" w:type="dxa"/>
            <w:gridSpan w:val="2"/>
          </w:tcPr>
          <w:p w14:paraId="5E50D8C8" w14:textId="77777777" w:rsidR="00447A33" w:rsidRPr="00073CFE" w:rsidRDefault="00447A33" w:rsidP="008E5429">
            <w:pPr>
              <w:jc w:val="both"/>
              <w:rPr>
                <w:color w:val="000000" w:themeColor="text1"/>
              </w:rPr>
            </w:pPr>
          </w:p>
        </w:tc>
        <w:tc>
          <w:tcPr>
            <w:tcW w:w="2096" w:type="dxa"/>
            <w:gridSpan w:val="4"/>
          </w:tcPr>
          <w:p w14:paraId="5E995043" w14:textId="77777777" w:rsidR="00447A33" w:rsidRPr="00073CFE" w:rsidRDefault="00447A33" w:rsidP="008E5429">
            <w:pPr>
              <w:jc w:val="both"/>
              <w:rPr>
                <w:color w:val="000000" w:themeColor="text1"/>
              </w:rPr>
            </w:pPr>
          </w:p>
        </w:tc>
      </w:tr>
      <w:tr w:rsidR="00447A33" w:rsidRPr="00073CFE" w14:paraId="2C0F6761" w14:textId="77777777" w:rsidTr="008E5429">
        <w:tc>
          <w:tcPr>
            <w:tcW w:w="6060" w:type="dxa"/>
            <w:gridSpan w:val="5"/>
          </w:tcPr>
          <w:p w14:paraId="031EA72C" w14:textId="77777777" w:rsidR="00447A33" w:rsidRPr="00073CFE" w:rsidRDefault="00447A33" w:rsidP="008E5429">
            <w:pPr>
              <w:jc w:val="both"/>
              <w:rPr>
                <w:color w:val="000000" w:themeColor="text1"/>
              </w:rPr>
            </w:pPr>
          </w:p>
        </w:tc>
        <w:tc>
          <w:tcPr>
            <w:tcW w:w="1703" w:type="dxa"/>
            <w:gridSpan w:val="2"/>
          </w:tcPr>
          <w:p w14:paraId="4A0007B1" w14:textId="77777777" w:rsidR="00447A33" w:rsidRPr="00073CFE" w:rsidRDefault="00447A33" w:rsidP="008E5429">
            <w:pPr>
              <w:jc w:val="both"/>
              <w:rPr>
                <w:color w:val="000000" w:themeColor="text1"/>
              </w:rPr>
            </w:pPr>
          </w:p>
        </w:tc>
        <w:tc>
          <w:tcPr>
            <w:tcW w:w="2096" w:type="dxa"/>
            <w:gridSpan w:val="4"/>
          </w:tcPr>
          <w:p w14:paraId="7E3400CB" w14:textId="77777777" w:rsidR="00447A33" w:rsidRPr="00073CFE" w:rsidRDefault="00447A33" w:rsidP="008E5429">
            <w:pPr>
              <w:jc w:val="both"/>
              <w:rPr>
                <w:color w:val="000000" w:themeColor="text1"/>
              </w:rPr>
            </w:pPr>
          </w:p>
        </w:tc>
      </w:tr>
      <w:tr w:rsidR="00447A33" w:rsidRPr="00073CFE" w14:paraId="7F7F83FA" w14:textId="77777777" w:rsidTr="008E5429">
        <w:tc>
          <w:tcPr>
            <w:tcW w:w="6060" w:type="dxa"/>
            <w:gridSpan w:val="5"/>
          </w:tcPr>
          <w:p w14:paraId="65FDC2FC" w14:textId="77777777" w:rsidR="00447A33" w:rsidRPr="00073CFE" w:rsidRDefault="00447A33" w:rsidP="008E5429">
            <w:pPr>
              <w:jc w:val="both"/>
              <w:rPr>
                <w:color w:val="000000" w:themeColor="text1"/>
              </w:rPr>
            </w:pPr>
          </w:p>
        </w:tc>
        <w:tc>
          <w:tcPr>
            <w:tcW w:w="1703" w:type="dxa"/>
            <w:gridSpan w:val="2"/>
          </w:tcPr>
          <w:p w14:paraId="532E3A14" w14:textId="77777777" w:rsidR="00447A33" w:rsidRPr="00073CFE" w:rsidRDefault="00447A33" w:rsidP="008E5429">
            <w:pPr>
              <w:jc w:val="both"/>
              <w:rPr>
                <w:color w:val="000000" w:themeColor="text1"/>
              </w:rPr>
            </w:pPr>
          </w:p>
        </w:tc>
        <w:tc>
          <w:tcPr>
            <w:tcW w:w="2096" w:type="dxa"/>
            <w:gridSpan w:val="4"/>
          </w:tcPr>
          <w:p w14:paraId="2F76E6C3" w14:textId="77777777" w:rsidR="00447A33" w:rsidRPr="00073CFE" w:rsidRDefault="00447A33" w:rsidP="008E5429">
            <w:pPr>
              <w:jc w:val="both"/>
              <w:rPr>
                <w:color w:val="000000" w:themeColor="text1"/>
              </w:rPr>
            </w:pPr>
          </w:p>
        </w:tc>
      </w:tr>
      <w:tr w:rsidR="00447A33" w:rsidRPr="00073CFE" w14:paraId="7723BF70" w14:textId="77777777" w:rsidTr="008E5429">
        <w:tc>
          <w:tcPr>
            <w:tcW w:w="9859" w:type="dxa"/>
            <w:gridSpan w:val="11"/>
            <w:shd w:val="clear" w:color="auto" w:fill="F7CAAC"/>
          </w:tcPr>
          <w:p w14:paraId="59F7166A" w14:textId="77777777" w:rsidR="00447A33" w:rsidRPr="00073CFE" w:rsidRDefault="00447A33" w:rsidP="008E5429">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47A33" w:rsidRPr="00073CFE" w14:paraId="5190B278" w14:textId="77777777" w:rsidTr="008E5429">
        <w:trPr>
          <w:trHeight w:val="466"/>
        </w:trPr>
        <w:tc>
          <w:tcPr>
            <w:tcW w:w="9859" w:type="dxa"/>
            <w:gridSpan w:val="11"/>
            <w:tcBorders>
              <w:top w:val="nil"/>
            </w:tcBorders>
          </w:tcPr>
          <w:p w14:paraId="31743136" w14:textId="77777777" w:rsidR="00447A33" w:rsidRPr="00073CFE" w:rsidRDefault="00D301F0" w:rsidP="00447A33">
            <w:pPr>
              <w:jc w:val="both"/>
              <w:rPr>
                <w:color w:val="000000" w:themeColor="text1"/>
              </w:rPr>
            </w:pPr>
            <w:r w:rsidRPr="00073CFE">
              <w:rPr>
                <w:color w:val="000000" w:themeColor="text1"/>
              </w:rPr>
              <w:t xml:space="preserve">Controlling (AJ) –přednášející (40%)   </w:t>
            </w:r>
            <w:r w:rsidR="00447A33" w:rsidRPr="00073CFE">
              <w:rPr>
                <w:color w:val="000000" w:themeColor="text1"/>
              </w:rPr>
              <w:t xml:space="preserve">   </w:t>
            </w:r>
          </w:p>
        </w:tc>
      </w:tr>
      <w:tr w:rsidR="00447A33" w:rsidRPr="00073CFE" w14:paraId="335F493B" w14:textId="77777777" w:rsidTr="008E5429">
        <w:tc>
          <w:tcPr>
            <w:tcW w:w="9859" w:type="dxa"/>
            <w:gridSpan w:val="11"/>
            <w:shd w:val="clear" w:color="auto" w:fill="F7CAAC"/>
          </w:tcPr>
          <w:p w14:paraId="371B74DE" w14:textId="77777777" w:rsidR="00447A33" w:rsidRPr="00073CFE" w:rsidRDefault="00447A33" w:rsidP="008E5429">
            <w:pPr>
              <w:jc w:val="both"/>
              <w:rPr>
                <w:color w:val="000000" w:themeColor="text1"/>
              </w:rPr>
            </w:pPr>
            <w:r w:rsidRPr="00073CFE">
              <w:rPr>
                <w:b/>
                <w:color w:val="000000" w:themeColor="text1"/>
              </w:rPr>
              <w:t xml:space="preserve">Údaje o vzdělání na VŠ </w:t>
            </w:r>
          </w:p>
        </w:tc>
      </w:tr>
      <w:tr w:rsidR="00447A33" w:rsidRPr="00073CFE" w14:paraId="14D6624B" w14:textId="77777777" w:rsidTr="008E5429">
        <w:trPr>
          <w:trHeight w:val="603"/>
        </w:trPr>
        <w:tc>
          <w:tcPr>
            <w:tcW w:w="9859" w:type="dxa"/>
            <w:gridSpan w:val="11"/>
          </w:tcPr>
          <w:p w14:paraId="69893B71" w14:textId="77777777" w:rsidR="00447A33" w:rsidRPr="00073CFE" w:rsidRDefault="00447A33" w:rsidP="008E5429">
            <w:pPr>
              <w:tabs>
                <w:tab w:val="left" w:pos="1418"/>
              </w:tabs>
              <w:autoSpaceDE w:val="0"/>
              <w:autoSpaceDN w:val="0"/>
              <w:adjustRightInd w:val="0"/>
              <w:ind w:left="1416" w:hanging="1416"/>
              <w:rPr>
                <w:color w:val="000000" w:themeColor="text1"/>
              </w:rPr>
            </w:pPr>
            <w:r w:rsidRPr="00073CFE">
              <w:rPr>
                <w:b/>
                <w:bCs/>
                <w:color w:val="000000" w:themeColor="text1"/>
              </w:rPr>
              <w:t xml:space="preserve">1997 – 2000: </w:t>
            </w:r>
            <w:r w:rsidRPr="00073CFE">
              <w:rPr>
                <w:bCs/>
                <w:color w:val="000000" w:themeColor="text1"/>
              </w:rPr>
              <w:t>Technická univerzita vo Zvoleně</w:t>
            </w:r>
            <w:r w:rsidRPr="00073CFE">
              <w:rPr>
                <w:color w:val="000000" w:themeColor="text1"/>
              </w:rPr>
              <w:t>, Drevárska fakulta, obor Ekonomika obchodu a průmyslu (</w:t>
            </w:r>
            <w:r w:rsidRPr="00073CFE">
              <w:rPr>
                <w:b/>
                <w:color w:val="000000" w:themeColor="text1"/>
              </w:rPr>
              <w:t>PhD.</w:t>
            </w:r>
            <w:r w:rsidRPr="00073CFE">
              <w:rPr>
                <w:color w:val="000000" w:themeColor="text1"/>
              </w:rPr>
              <w:t>)</w:t>
            </w:r>
          </w:p>
          <w:p w14:paraId="50BA442D" w14:textId="77777777" w:rsidR="00447A33" w:rsidRPr="00073CFE" w:rsidRDefault="00447A33" w:rsidP="008E5429">
            <w:pPr>
              <w:tabs>
                <w:tab w:val="left" w:pos="1418"/>
              </w:tabs>
              <w:autoSpaceDE w:val="0"/>
              <w:autoSpaceDN w:val="0"/>
              <w:adjustRightInd w:val="0"/>
              <w:ind w:left="1418" w:hanging="1418"/>
              <w:rPr>
                <w:b/>
                <w:color w:val="000000" w:themeColor="text1"/>
              </w:rPr>
            </w:pPr>
            <w:r w:rsidRPr="00073CFE">
              <w:rPr>
                <w:b/>
                <w:bCs/>
                <w:color w:val="000000" w:themeColor="text1"/>
              </w:rPr>
              <w:t xml:space="preserve">1993 – 1997: </w:t>
            </w:r>
            <w:r w:rsidRPr="00073CFE">
              <w:rPr>
                <w:bCs/>
                <w:color w:val="000000" w:themeColor="text1"/>
              </w:rPr>
              <w:t>Technická univerzita vo Zvoleně</w:t>
            </w:r>
            <w:r w:rsidRPr="00073CFE">
              <w:rPr>
                <w:color w:val="000000" w:themeColor="text1"/>
              </w:rPr>
              <w:t>, Drevárska fakulta, obor Podnikatelské řízení (</w:t>
            </w:r>
            <w:r w:rsidRPr="00073CFE">
              <w:rPr>
                <w:b/>
                <w:color w:val="000000" w:themeColor="text1"/>
              </w:rPr>
              <w:t>Ing.</w:t>
            </w:r>
            <w:r w:rsidRPr="00073CFE">
              <w:rPr>
                <w:color w:val="000000" w:themeColor="text1"/>
              </w:rPr>
              <w:t xml:space="preserve">)     </w:t>
            </w:r>
          </w:p>
        </w:tc>
      </w:tr>
      <w:tr w:rsidR="00447A33" w:rsidRPr="00073CFE" w14:paraId="4349D44F" w14:textId="77777777" w:rsidTr="008E5429">
        <w:tc>
          <w:tcPr>
            <w:tcW w:w="9859" w:type="dxa"/>
            <w:gridSpan w:val="11"/>
            <w:shd w:val="clear" w:color="auto" w:fill="F7CAAC"/>
          </w:tcPr>
          <w:p w14:paraId="7F8598F4" w14:textId="77777777" w:rsidR="00447A33" w:rsidRPr="00073CFE" w:rsidRDefault="00447A33" w:rsidP="008E5429">
            <w:pPr>
              <w:jc w:val="both"/>
              <w:rPr>
                <w:b/>
                <w:color w:val="000000" w:themeColor="text1"/>
              </w:rPr>
            </w:pPr>
            <w:r w:rsidRPr="00073CFE">
              <w:rPr>
                <w:b/>
                <w:color w:val="000000" w:themeColor="text1"/>
              </w:rPr>
              <w:t>Údaje o odborném působení od absolvování VŠ</w:t>
            </w:r>
          </w:p>
        </w:tc>
      </w:tr>
      <w:tr w:rsidR="00447A33" w:rsidRPr="00073CFE" w14:paraId="7B89FA07" w14:textId="77777777" w:rsidTr="008E5429">
        <w:trPr>
          <w:trHeight w:val="945"/>
        </w:trPr>
        <w:tc>
          <w:tcPr>
            <w:tcW w:w="9859" w:type="dxa"/>
            <w:gridSpan w:val="11"/>
          </w:tcPr>
          <w:p w14:paraId="0262A45C" w14:textId="77777777" w:rsidR="00447A33" w:rsidRPr="00073CFE" w:rsidRDefault="00447A33" w:rsidP="00896B4C">
            <w:pPr>
              <w:numPr>
                <w:ilvl w:val="1"/>
                <w:numId w:val="57"/>
              </w:numPr>
              <w:jc w:val="both"/>
              <w:rPr>
                <w:color w:val="000000" w:themeColor="text1"/>
              </w:rPr>
            </w:pPr>
            <w:r w:rsidRPr="00073CFE">
              <w:rPr>
                <w:color w:val="000000" w:themeColor="text1"/>
              </w:rPr>
              <w:t xml:space="preserve">     FORSCHNER, s.r.o. Uherské Hradiště, Obor praxe: Controlling, vedoucí odd. controllingu</w:t>
            </w:r>
          </w:p>
          <w:p w14:paraId="1D47FFBE" w14:textId="77777777" w:rsidR="00447A33" w:rsidRPr="00073CFE" w:rsidRDefault="00447A33" w:rsidP="008E5429">
            <w:pPr>
              <w:tabs>
                <w:tab w:val="left" w:pos="2127"/>
              </w:tabs>
              <w:autoSpaceDE w:val="0"/>
              <w:autoSpaceDN w:val="0"/>
              <w:adjustRightInd w:val="0"/>
              <w:rPr>
                <w:color w:val="000000" w:themeColor="text1"/>
              </w:rPr>
            </w:pPr>
            <w:r w:rsidRPr="00073CFE">
              <w:rPr>
                <w:b/>
                <w:color w:val="000000" w:themeColor="text1"/>
              </w:rPr>
              <w:t>2001-dosud</w:t>
            </w:r>
            <w:r w:rsidRPr="00073CFE">
              <w:rPr>
                <w:color w:val="000000" w:themeColor="text1"/>
              </w:rPr>
              <w:t xml:space="preserve">       UTB ve Zlíně, Fakulta managementu a ekonomiky, akademický pracovník</w:t>
            </w:r>
          </w:p>
          <w:p w14:paraId="6E2AD6D8" w14:textId="77777777" w:rsidR="00447A33" w:rsidRPr="00073CFE" w:rsidRDefault="00447A33" w:rsidP="008E5429">
            <w:pPr>
              <w:jc w:val="both"/>
              <w:rPr>
                <w:b/>
                <w:color w:val="000000" w:themeColor="text1"/>
              </w:rPr>
            </w:pPr>
            <w:r w:rsidRPr="00073CFE">
              <w:rPr>
                <w:b/>
                <w:color w:val="000000" w:themeColor="text1"/>
              </w:rPr>
              <w:t xml:space="preserve">2014 - dosud     </w:t>
            </w:r>
            <w:r w:rsidRPr="00073CFE">
              <w:rPr>
                <w:color w:val="000000" w:themeColor="text1"/>
              </w:rPr>
              <w:t xml:space="preserve">AKADEMIE STING, o.p.s., vysoká škola v Brně, akademický pracovník, prorektor pro vzdělávací  </w:t>
            </w:r>
          </w:p>
          <w:p w14:paraId="7C80FD7F" w14:textId="77777777" w:rsidR="00447A33" w:rsidRPr="00073CFE" w:rsidRDefault="00447A33" w:rsidP="008E5429">
            <w:pPr>
              <w:tabs>
                <w:tab w:val="left" w:pos="1245"/>
              </w:tabs>
              <w:rPr>
                <w:color w:val="000000" w:themeColor="text1"/>
              </w:rPr>
            </w:pPr>
            <w:r w:rsidRPr="00073CFE">
              <w:rPr>
                <w:color w:val="000000" w:themeColor="text1"/>
              </w:rPr>
              <w:tab/>
              <w:t xml:space="preserve">  činnost</w:t>
            </w:r>
          </w:p>
        </w:tc>
      </w:tr>
      <w:tr w:rsidR="00447A33" w:rsidRPr="00073CFE" w14:paraId="67242071" w14:textId="77777777" w:rsidTr="008E5429">
        <w:trPr>
          <w:trHeight w:val="250"/>
        </w:trPr>
        <w:tc>
          <w:tcPr>
            <w:tcW w:w="9859" w:type="dxa"/>
            <w:gridSpan w:val="11"/>
            <w:shd w:val="clear" w:color="auto" w:fill="F7CAAC"/>
          </w:tcPr>
          <w:p w14:paraId="7749D959" w14:textId="77777777" w:rsidR="00447A33" w:rsidRPr="00073CFE" w:rsidRDefault="00447A33" w:rsidP="008E5429">
            <w:pPr>
              <w:jc w:val="both"/>
              <w:rPr>
                <w:color w:val="000000" w:themeColor="text1"/>
              </w:rPr>
            </w:pPr>
            <w:r w:rsidRPr="00073CFE">
              <w:rPr>
                <w:b/>
                <w:color w:val="000000" w:themeColor="text1"/>
              </w:rPr>
              <w:t>Zkušenosti s vedením kvalifikačních a rigorózních prací</w:t>
            </w:r>
          </w:p>
        </w:tc>
      </w:tr>
      <w:tr w:rsidR="00447A33" w:rsidRPr="00073CFE" w14:paraId="6FF8294E" w14:textId="77777777" w:rsidTr="008E5429">
        <w:trPr>
          <w:trHeight w:val="437"/>
        </w:trPr>
        <w:tc>
          <w:tcPr>
            <w:tcW w:w="9859" w:type="dxa"/>
            <w:gridSpan w:val="11"/>
          </w:tcPr>
          <w:p w14:paraId="6FFD8BA7" w14:textId="77777777" w:rsidR="00447A33" w:rsidRPr="00073CFE" w:rsidRDefault="00447A33" w:rsidP="008E5429">
            <w:pPr>
              <w:jc w:val="both"/>
              <w:rPr>
                <w:color w:val="000000" w:themeColor="text1"/>
              </w:rPr>
            </w:pPr>
            <w:r w:rsidRPr="00073CFE">
              <w:rPr>
                <w:color w:val="000000" w:themeColor="text1"/>
              </w:rPr>
              <w:t>Počet vedených bakalářských prací – 78</w:t>
            </w:r>
          </w:p>
          <w:p w14:paraId="6CE3887E" w14:textId="77777777" w:rsidR="00447A33" w:rsidRPr="00073CFE" w:rsidRDefault="00447A33" w:rsidP="008E5429">
            <w:pPr>
              <w:jc w:val="both"/>
              <w:rPr>
                <w:color w:val="000000" w:themeColor="text1"/>
              </w:rPr>
            </w:pPr>
            <w:r w:rsidRPr="00073CFE">
              <w:rPr>
                <w:color w:val="000000" w:themeColor="text1"/>
              </w:rPr>
              <w:t>Počet vedených diplomových prací – 105</w:t>
            </w:r>
          </w:p>
        </w:tc>
      </w:tr>
      <w:tr w:rsidR="00447A33" w:rsidRPr="00073CFE" w14:paraId="5A3B3DD0" w14:textId="77777777" w:rsidTr="008E5429">
        <w:trPr>
          <w:cantSplit/>
        </w:trPr>
        <w:tc>
          <w:tcPr>
            <w:tcW w:w="3347" w:type="dxa"/>
            <w:gridSpan w:val="2"/>
            <w:tcBorders>
              <w:top w:val="single" w:sz="12" w:space="0" w:color="auto"/>
            </w:tcBorders>
            <w:shd w:val="clear" w:color="auto" w:fill="F7CAAC"/>
          </w:tcPr>
          <w:p w14:paraId="1E5585F5" w14:textId="77777777" w:rsidR="00447A33" w:rsidRPr="00073CFE" w:rsidRDefault="00447A33" w:rsidP="008E5429">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200BBC7" w14:textId="77777777" w:rsidR="00447A33" w:rsidRPr="00073CFE" w:rsidRDefault="00447A33" w:rsidP="008E5429">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0130AED8" w14:textId="77777777" w:rsidR="00447A33" w:rsidRPr="00073CFE" w:rsidRDefault="00447A33" w:rsidP="008E5429">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3B03703" w14:textId="77777777" w:rsidR="00447A33" w:rsidRPr="00073CFE" w:rsidRDefault="00447A33" w:rsidP="008E5429">
            <w:pPr>
              <w:jc w:val="both"/>
              <w:rPr>
                <w:b/>
                <w:color w:val="000000" w:themeColor="text1"/>
              </w:rPr>
            </w:pPr>
            <w:r w:rsidRPr="00073CFE">
              <w:rPr>
                <w:b/>
                <w:color w:val="000000" w:themeColor="text1"/>
              </w:rPr>
              <w:t>Ohlasy publikací</w:t>
            </w:r>
          </w:p>
        </w:tc>
      </w:tr>
      <w:tr w:rsidR="00447A33" w:rsidRPr="00073CFE" w14:paraId="1B222CF2" w14:textId="77777777" w:rsidTr="008E5429">
        <w:trPr>
          <w:cantSplit/>
        </w:trPr>
        <w:tc>
          <w:tcPr>
            <w:tcW w:w="3347" w:type="dxa"/>
            <w:gridSpan w:val="2"/>
          </w:tcPr>
          <w:p w14:paraId="2DBF440F" w14:textId="77777777" w:rsidR="00447A33" w:rsidRPr="00073CFE" w:rsidRDefault="00447A33" w:rsidP="008E5429">
            <w:pPr>
              <w:jc w:val="both"/>
              <w:rPr>
                <w:color w:val="000000" w:themeColor="text1"/>
              </w:rPr>
            </w:pPr>
            <w:r w:rsidRPr="00073CFE">
              <w:rPr>
                <w:color w:val="000000" w:themeColor="text1"/>
              </w:rPr>
              <w:t xml:space="preserve">Management a ekonomika podniku  </w:t>
            </w:r>
          </w:p>
        </w:tc>
        <w:tc>
          <w:tcPr>
            <w:tcW w:w="2245" w:type="dxa"/>
            <w:gridSpan w:val="2"/>
          </w:tcPr>
          <w:p w14:paraId="1DA2B1B8" w14:textId="77777777" w:rsidR="00447A33" w:rsidRPr="00073CFE" w:rsidRDefault="00447A33" w:rsidP="008E5429">
            <w:pPr>
              <w:jc w:val="both"/>
              <w:rPr>
                <w:color w:val="000000" w:themeColor="text1"/>
              </w:rPr>
            </w:pPr>
            <w:r w:rsidRPr="00073CFE">
              <w:rPr>
                <w:color w:val="000000" w:themeColor="text1"/>
              </w:rPr>
              <w:t>2008</w:t>
            </w:r>
          </w:p>
        </w:tc>
        <w:tc>
          <w:tcPr>
            <w:tcW w:w="2248" w:type="dxa"/>
            <w:gridSpan w:val="4"/>
            <w:tcBorders>
              <w:right w:val="single" w:sz="12" w:space="0" w:color="auto"/>
            </w:tcBorders>
          </w:tcPr>
          <w:p w14:paraId="05889127" w14:textId="77777777" w:rsidR="00447A33" w:rsidRPr="00073CFE" w:rsidRDefault="00447A33" w:rsidP="008E5429">
            <w:pPr>
              <w:jc w:val="both"/>
              <w:rPr>
                <w:color w:val="000000" w:themeColor="text1"/>
              </w:rPr>
            </w:pPr>
            <w:r w:rsidRPr="00073CFE">
              <w:rPr>
                <w:color w:val="000000" w:themeColor="text1"/>
              </w:rPr>
              <w:t>UTB ve Zlíně</w:t>
            </w:r>
          </w:p>
        </w:tc>
        <w:tc>
          <w:tcPr>
            <w:tcW w:w="632" w:type="dxa"/>
            <w:tcBorders>
              <w:left w:val="single" w:sz="12" w:space="0" w:color="auto"/>
            </w:tcBorders>
            <w:shd w:val="clear" w:color="auto" w:fill="F7CAAC"/>
          </w:tcPr>
          <w:p w14:paraId="63352636" w14:textId="77777777" w:rsidR="00447A33" w:rsidRPr="00073CFE" w:rsidRDefault="00447A33" w:rsidP="008E5429">
            <w:pPr>
              <w:jc w:val="both"/>
              <w:rPr>
                <w:color w:val="000000" w:themeColor="text1"/>
              </w:rPr>
            </w:pPr>
            <w:r w:rsidRPr="00073CFE">
              <w:rPr>
                <w:b/>
                <w:color w:val="000000" w:themeColor="text1"/>
              </w:rPr>
              <w:t>WOS</w:t>
            </w:r>
          </w:p>
        </w:tc>
        <w:tc>
          <w:tcPr>
            <w:tcW w:w="693" w:type="dxa"/>
            <w:shd w:val="clear" w:color="auto" w:fill="F7CAAC"/>
          </w:tcPr>
          <w:p w14:paraId="0907C36E" w14:textId="77777777" w:rsidR="00447A33" w:rsidRPr="00073CFE" w:rsidRDefault="00447A33" w:rsidP="008E5429">
            <w:pPr>
              <w:jc w:val="both"/>
              <w:rPr>
                <w:color w:val="000000" w:themeColor="text1"/>
                <w:sz w:val="18"/>
              </w:rPr>
            </w:pPr>
            <w:r w:rsidRPr="00073CFE">
              <w:rPr>
                <w:b/>
                <w:color w:val="000000" w:themeColor="text1"/>
                <w:sz w:val="18"/>
              </w:rPr>
              <w:t>Scopus</w:t>
            </w:r>
          </w:p>
        </w:tc>
        <w:tc>
          <w:tcPr>
            <w:tcW w:w="694" w:type="dxa"/>
            <w:shd w:val="clear" w:color="auto" w:fill="F7CAAC"/>
          </w:tcPr>
          <w:p w14:paraId="09E11653" w14:textId="77777777" w:rsidR="00447A33" w:rsidRPr="00073CFE" w:rsidRDefault="00447A33" w:rsidP="008E5429">
            <w:pPr>
              <w:jc w:val="both"/>
              <w:rPr>
                <w:color w:val="000000" w:themeColor="text1"/>
              </w:rPr>
            </w:pPr>
            <w:r w:rsidRPr="00073CFE">
              <w:rPr>
                <w:b/>
                <w:color w:val="000000" w:themeColor="text1"/>
                <w:sz w:val="18"/>
              </w:rPr>
              <w:t>ostatní</w:t>
            </w:r>
          </w:p>
        </w:tc>
      </w:tr>
      <w:tr w:rsidR="00447A33" w:rsidRPr="00073CFE" w14:paraId="7BDC9E00" w14:textId="77777777" w:rsidTr="008E5429">
        <w:trPr>
          <w:cantSplit/>
          <w:trHeight w:val="70"/>
        </w:trPr>
        <w:tc>
          <w:tcPr>
            <w:tcW w:w="3347" w:type="dxa"/>
            <w:gridSpan w:val="2"/>
            <w:shd w:val="clear" w:color="auto" w:fill="F7CAAC"/>
          </w:tcPr>
          <w:p w14:paraId="0922FBA3" w14:textId="77777777" w:rsidR="00447A33" w:rsidRPr="00073CFE" w:rsidRDefault="00447A33" w:rsidP="008E5429">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E1C46C7" w14:textId="77777777" w:rsidR="00447A33" w:rsidRPr="00073CFE" w:rsidRDefault="00447A33" w:rsidP="008E5429">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3DD3FA5D" w14:textId="77777777" w:rsidR="00447A33" w:rsidRPr="00073CFE" w:rsidRDefault="00447A33" w:rsidP="008E5429">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083892DC" w14:textId="77777777" w:rsidR="00447A33" w:rsidRPr="00073CFE" w:rsidRDefault="00447A33" w:rsidP="008E5429">
            <w:pPr>
              <w:jc w:val="both"/>
              <w:rPr>
                <w:b/>
                <w:color w:val="000000" w:themeColor="text1"/>
              </w:rPr>
            </w:pPr>
            <w:r w:rsidRPr="00073CFE">
              <w:rPr>
                <w:b/>
                <w:color w:val="000000" w:themeColor="text1"/>
              </w:rPr>
              <w:t>22</w:t>
            </w:r>
          </w:p>
        </w:tc>
        <w:tc>
          <w:tcPr>
            <w:tcW w:w="693" w:type="dxa"/>
            <w:vMerge w:val="restart"/>
          </w:tcPr>
          <w:p w14:paraId="7D66C9ED" w14:textId="77777777" w:rsidR="00447A33" w:rsidRPr="00073CFE" w:rsidRDefault="00447A33" w:rsidP="008E5429">
            <w:pPr>
              <w:jc w:val="both"/>
              <w:rPr>
                <w:b/>
                <w:color w:val="000000" w:themeColor="text1"/>
              </w:rPr>
            </w:pPr>
            <w:r w:rsidRPr="00073CFE">
              <w:rPr>
                <w:b/>
                <w:color w:val="000000" w:themeColor="text1"/>
              </w:rPr>
              <w:t>8</w:t>
            </w:r>
          </w:p>
        </w:tc>
        <w:tc>
          <w:tcPr>
            <w:tcW w:w="694" w:type="dxa"/>
            <w:vMerge w:val="restart"/>
          </w:tcPr>
          <w:p w14:paraId="6B5D784A" w14:textId="77777777" w:rsidR="00447A33" w:rsidRPr="00073CFE" w:rsidRDefault="00447A33" w:rsidP="008E5429">
            <w:pPr>
              <w:jc w:val="both"/>
              <w:rPr>
                <w:b/>
                <w:color w:val="000000" w:themeColor="text1"/>
              </w:rPr>
            </w:pPr>
            <w:r w:rsidRPr="00073CFE">
              <w:rPr>
                <w:b/>
                <w:color w:val="000000" w:themeColor="text1"/>
              </w:rPr>
              <w:t>120</w:t>
            </w:r>
          </w:p>
        </w:tc>
      </w:tr>
      <w:tr w:rsidR="00447A33" w:rsidRPr="00073CFE" w14:paraId="05DDBEB3" w14:textId="77777777" w:rsidTr="008E5429">
        <w:trPr>
          <w:trHeight w:val="205"/>
        </w:trPr>
        <w:tc>
          <w:tcPr>
            <w:tcW w:w="3347" w:type="dxa"/>
            <w:gridSpan w:val="2"/>
          </w:tcPr>
          <w:p w14:paraId="59A64E39" w14:textId="77777777" w:rsidR="00447A33" w:rsidRPr="00073CFE" w:rsidRDefault="00447A33" w:rsidP="008E5429">
            <w:pPr>
              <w:jc w:val="both"/>
              <w:rPr>
                <w:color w:val="000000" w:themeColor="text1"/>
              </w:rPr>
            </w:pPr>
          </w:p>
        </w:tc>
        <w:tc>
          <w:tcPr>
            <w:tcW w:w="2245" w:type="dxa"/>
            <w:gridSpan w:val="2"/>
          </w:tcPr>
          <w:p w14:paraId="5C13D405" w14:textId="77777777" w:rsidR="00447A33" w:rsidRPr="00073CFE" w:rsidRDefault="00447A33" w:rsidP="008E5429">
            <w:pPr>
              <w:jc w:val="both"/>
              <w:rPr>
                <w:color w:val="000000" w:themeColor="text1"/>
              </w:rPr>
            </w:pPr>
          </w:p>
        </w:tc>
        <w:tc>
          <w:tcPr>
            <w:tcW w:w="2248" w:type="dxa"/>
            <w:gridSpan w:val="4"/>
            <w:tcBorders>
              <w:right w:val="single" w:sz="12" w:space="0" w:color="auto"/>
            </w:tcBorders>
          </w:tcPr>
          <w:p w14:paraId="7FB9B28F" w14:textId="77777777" w:rsidR="00447A33" w:rsidRPr="00073CFE" w:rsidRDefault="00447A33" w:rsidP="008E5429">
            <w:pPr>
              <w:jc w:val="both"/>
              <w:rPr>
                <w:color w:val="000000" w:themeColor="text1"/>
              </w:rPr>
            </w:pPr>
          </w:p>
        </w:tc>
        <w:tc>
          <w:tcPr>
            <w:tcW w:w="632" w:type="dxa"/>
            <w:vMerge/>
            <w:tcBorders>
              <w:left w:val="single" w:sz="12" w:space="0" w:color="auto"/>
            </w:tcBorders>
            <w:vAlign w:val="center"/>
          </w:tcPr>
          <w:p w14:paraId="120403A0" w14:textId="77777777" w:rsidR="00447A33" w:rsidRPr="00073CFE" w:rsidRDefault="00447A33" w:rsidP="008E5429">
            <w:pPr>
              <w:rPr>
                <w:b/>
                <w:color w:val="000000" w:themeColor="text1"/>
              </w:rPr>
            </w:pPr>
          </w:p>
        </w:tc>
        <w:tc>
          <w:tcPr>
            <w:tcW w:w="693" w:type="dxa"/>
            <w:vMerge/>
            <w:vAlign w:val="center"/>
          </w:tcPr>
          <w:p w14:paraId="3F0BC55A" w14:textId="77777777" w:rsidR="00447A33" w:rsidRPr="00073CFE" w:rsidRDefault="00447A33" w:rsidP="008E5429">
            <w:pPr>
              <w:rPr>
                <w:b/>
                <w:color w:val="000000" w:themeColor="text1"/>
              </w:rPr>
            </w:pPr>
          </w:p>
        </w:tc>
        <w:tc>
          <w:tcPr>
            <w:tcW w:w="694" w:type="dxa"/>
            <w:vMerge/>
            <w:vAlign w:val="center"/>
          </w:tcPr>
          <w:p w14:paraId="419ED853" w14:textId="77777777" w:rsidR="00447A33" w:rsidRPr="00073CFE" w:rsidRDefault="00447A33" w:rsidP="008E5429">
            <w:pPr>
              <w:rPr>
                <w:b/>
                <w:color w:val="000000" w:themeColor="text1"/>
              </w:rPr>
            </w:pPr>
          </w:p>
        </w:tc>
      </w:tr>
      <w:tr w:rsidR="00447A33" w:rsidRPr="00073CFE" w14:paraId="6792301D" w14:textId="77777777" w:rsidTr="008E5429">
        <w:tc>
          <w:tcPr>
            <w:tcW w:w="9859" w:type="dxa"/>
            <w:gridSpan w:val="11"/>
            <w:shd w:val="clear" w:color="auto" w:fill="F7CAAC"/>
          </w:tcPr>
          <w:p w14:paraId="26E984A3" w14:textId="77777777" w:rsidR="00447A33" w:rsidRPr="00073CFE" w:rsidRDefault="00447A33" w:rsidP="008E5429">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47A33" w:rsidRPr="00073CFE" w14:paraId="75DB7018" w14:textId="77777777" w:rsidTr="008E5429">
        <w:trPr>
          <w:trHeight w:val="2347"/>
        </w:trPr>
        <w:tc>
          <w:tcPr>
            <w:tcW w:w="9859" w:type="dxa"/>
            <w:gridSpan w:val="11"/>
          </w:tcPr>
          <w:p w14:paraId="6E4CACA3" w14:textId="77777777" w:rsidR="00097C16" w:rsidRDefault="00097C16" w:rsidP="00097C16">
            <w:pPr>
              <w:jc w:val="both"/>
            </w:pPr>
            <w:r>
              <w:t xml:space="preserve">ZÁMEČNÍK, Roman, RAJNOHA, Rastislav. PERFORMANCE MEASUREMENT: THE EVIDENCE FROM CZECH AND SLOVAK ENTERPRISES. </w:t>
            </w:r>
            <w:r>
              <w:rPr>
                <w:i/>
                <w:iCs/>
              </w:rPr>
              <w:t>Acta Sting</w:t>
            </w:r>
            <w:r>
              <w:t xml:space="preserve">, 2018, roč. 2018, č. 2/2018, s. 90-109. ISSN 1805-6873. (50%) </w:t>
            </w:r>
          </w:p>
          <w:p w14:paraId="0E87DCD5" w14:textId="77777777" w:rsidR="00097C16" w:rsidRDefault="00097C16" w:rsidP="00097C16">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 </w:t>
            </w:r>
          </w:p>
          <w:p w14:paraId="0D2F9559" w14:textId="77777777" w:rsidR="00097C16" w:rsidRDefault="00097C16" w:rsidP="00097C16">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7581331F" w14:textId="77777777" w:rsidR="00097C16" w:rsidRDefault="00097C16" w:rsidP="00097C16">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78932A83" w14:textId="77777777" w:rsidR="00097C16" w:rsidRDefault="00097C16" w:rsidP="00097C16">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40D2E657" w14:textId="77777777" w:rsidR="00447A33" w:rsidRPr="00073CFE" w:rsidRDefault="00447A33" w:rsidP="008E5429">
            <w:pPr>
              <w:jc w:val="both"/>
              <w:rPr>
                <w:color w:val="000000" w:themeColor="text1"/>
              </w:rPr>
            </w:pPr>
          </w:p>
        </w:tc>
      </w:tr>
      <w:tr w:rsidR="00447A33" w:rsidRPr="00073CFE" w14:paraId="7EFC5759" w14:textId="77777777" w:rsidTr="008E5429">
        <w:trPr>
          <w:trHeight w:val="218"/>
        </w:trPr>
        <w:tc>
          <w:tcPr>
            <w:tcW w:w="9859" w:type="dxa"/>
            <w:gridSpan w:val="11"/>
            <w:shd w:val="clear" w:color="auto" w:fill="F7CAAC"/>
          </w:tcPr>
          <w:p w14:paraId="7E683669" w14:textId="77777777" w:rsidR="00447A33" w:rsidRPr="00073CFE" w:rsidRDefault="00447A33" w:rsidP="008E5429">
            <w:pPr>
              <w:rPr>
                <w:b/>
                <w:color w:val="000000" w:themeColor="text1"/>
              </w:rPr>
            </w:pPr>
            <w:r w:rsidRPr="00073CFE">
              <w:rPr>
                <w:b/>
                <w:color w:val="000000" w:themeColor="text1"/>
              </w:rPr>
              <w:t>Působení v zahraničí</w:t>
            </w:r>
          </w:p>
        </w:tc>
      </w:tr>
      <w:tr w:rsidR="00447A33" w:rsidRPr="00073CFE" w14:paraId="43148612" w14:textId="77777777" w:rsidTr="008E5429">
        <w:trPr>
          <w:trHeight w:val="146"/>
        </w:trPr>
        <w:tc>
          <w:tcPr>
            <w:tcW w:w="9859" w:type="dxa"/>
            <w:gridSpan w:val="11"/>
          </w:tcPr>
          <w:p w14:paraId="31AFDF41" w14:textId="77777777" w:rsidR="00447A33" w:rsidRPr="00073CFE" w:rsidRDefault="00447A33" w:rsidP="008E5429">
            <w:pPr>
              <w:rPr>
                <w:b/>
                <w:color w:val="000000" w:themeColor="text1"/>
              </w:rPr>
            </w:pPr>
          </w:p>
        </w:tc>
      </w:tr>
      <w:tr w:rsidR="00447A33" w:rsidRPr="00073CFE" w14:paraId="1B0D0BEC" w14:textId="77777777" w:rsidTr="008E5429">
        <w:trPr>
          <w:cantSplit/>
          <w:trHeight w:val="178"/>
        </w:trPr>
        <w:tc>
          <w:tcPr>
            <w:tcW w:w="2518" w:type="dxa"/>
            <w:shd w:val="clear" w:color="auto" w:fill="F7CAAC"/>
          </w:tcPr>
          <w:p w14:paraId="056848FE" w14:textId="77777777" w:rsidR="00447A33" w:rsidRPr="00073CFE" w:rsidRDefault="00447A33" w:rsidP="008E5429">
            <w:pPr>
              <w:jc w:val="both"/>
              <w:rPr>
                <w:b/>
                <w:color w:val="000000" w:themeColor="text1"/>
              </w:rPr>
            </w:pPr>
            <w:r w:rsidRPr="00073CFE">
              <w:rPr>
                <w:b/>
                <w:color w:val="000000" w:themeColor="text1"/>
              </w:rPr>
              <w:t xml:space="preserve">Podpis </w:t>
            </w:r>
          </w:p>
        </w:tc>
        <w:tc>
          <w:tcPr>
            <w:tcW w:w="4536" w:type="dxa"/>
            <w:gridSpan w:val="5"/>
          </w:tcPr>
          <w:p w14:paraId="0CC4F3B2" w14:textId="77777777" w:rsidR="00447A33" w:rsidRPr="00073CFE" w:rsidRDefault="00447A33" w:rsidP="008E5429">
            <w:pPr>
              <w:jc w:val="both"/>
              <w:rPr>
                <w:color w:val="000000" w:themeColor="text1"/>
              </w:rPr>
            </w:pPr>
          </w:p>
        </w:tc>
        <w:tc>
          <w:tcPr>
            <w:tcW w:w="786" w:type="dxa"/>
            <w:gridSpan w:val="2"/>
            <w:shd w:val="clear" w:color="auto" w:fill="F7CAAC"/>
          </w:tcPr>
          <w:p w14:paraId="7AC5A8B6" w14:textId="77777777" w:rsidR="00447A33" w:rsidRPr="00073CFE" w:rsidRDefault="00447A33" w:rsidP="008E5429">
            <w:pPr>
              <w:jc w:val="both"/>
              <w:rPr>
                <w:color w:val="000000" w:themeColor="text1"/>
              </w:rPr>
            </w:pPr>
            <w:r w:rsidRPr="00073CFE">
              <w:rPr>
                <w:b/>
                <w:color w:val="000000" w:themeColor="text1"/>
              </w:rPr>
              <w:t>datum</w:t>
            </w:r>
          </w:p>
        </w:tc>
        <w:tc>
          <w:tcPr>
            <w:tcW w:w="2019" w:type="dxa"/>
            <w:gridSpan w:val="3"/>
          </w:tcPr>
          <w:p w14:paraId="0BE63F0A" w14:textId="77777777" w:rsidR="00447A33" w:rsidRPr="00073CFE" w:rsidRDefault="00447A33" w:rsidP="008E5429">
            <w:pPr>
              <w:jc w:val="both"/>
              <w:rPr>
                <w:color w:val="000000" w:themeColor="text1"/>
              </w:rPr>
            </w:pPr>
          </w:p>
        </w:tc>
      </w:tr>
    </w:tbl>
    <w:p w14:paraId="5E8F136E" w14:textId="77777777" w:rsidR="00447A33" w:rsidRPr="00073CFE" w:rsidRDefault="00447A33" w:rsidP="00447A33">
      <w:pPr>
        <w:spacing w:after="160" w:line="259" w:lineRule="auto"/>
        <w:rPr>
          <w:color w:val="000000" w:themeColor="text1"/>
        </w:rPr>
      </w:pPr>
    </w:p>
    <w:p w14:paraId="31E953BB" w14:textId="77777777" w:rsidR="00EB7A23" w:rsidRPr="00073CFE" w:rsidRDefault="00EB7A23" w:rsidP="00447A33">
      <w:pPr>
        <w:spacing w:after="160" w:line="259" w:lineRule="auto"/>
        <w:rPr>
          <w:color w:val="000000" w:themeColor="text1"/>
        </w:rPr>
      </w:pPr>
    </w:p>
    <w:p w14:paraId="5F3DEE92" w14:textId="77777777" w:rsidR="003D443D" w:rsidRDefault="003D443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B7A23" w:rsidRPr="00073CFE" w14:paraId="316A71A7" w14:textId="77777777" w:rsidTr="00C35AF6">
        <w:tc>
          <w:tcPr>
            <w:tcW w:w="9859" w:type="dxa"/>
            <w:gridSpan w:val="11"/>
            <w:tcBorders>
              <w:bottom w:val="double" w:sz="4" w:space="0" w:color="auto"/>
            </w:tcBorders>
            <w:shd w:val="clear" w:color="auto" w:fill="BDD6EE"/>
          </w:tcPr>
          <w:p w14:paraId="65F6355F" w14:textId="77777777" w:rsidR="00EB7A23" w:rsidRPr="00073CFE" w:rsidRDefault="00EB7A23" w:rsidP="00C35AF6">
            <w:pPr>
              <w:jc w:val="both"/>
              <w:rPr>
                <w:b/>
                <w:color w:val="000000" w:themeColor="text1"/>
                <w:sz w:val="28"/>
              </w:rPr>
            </w:pPr>
            <w:r w:rsidRPr="00073CFE">
              <w:rPr>
                <w:b/>
                <w:color w:val="000000" w:themeColor="text1"/>
                <w:sz w:val="28"/>
              </w:rPr>
              <w:t>C-I – Personální zabezpečení</w:t>
            </w:r>
          </w:p>
        </w:tc>
      </w:tr>
      <w:tr w:rsidR="00EB7A23" w:rsidRPr="00073CFE" w14:paraId="1E4F3788" w14:textId="77777777" w:rsidTr="00C35AF6">
        <w:tc>
          <w:tcPr>
            <w:tcW w:w="2518" w:type="dxa"/>
            <w:tcBorders>
              <w:top w:val="double" w:sz="4" w:space="0" w:color="auto"/>
            </w:tcBorders>
            <w:shd w:val="clear" w:color="auto" w:fill="F7CAAC"/>
          </w:tcPr>
          <w:p w14:paraId="5B96DBF9" w14:textId="77777777" w:rsidR="00EB7A23" w:rsidRPr="00073CFE" w:rsidRDefault="00EB7A23" w:rsidP="00C35AF6">
            <w:pPr>
              <w:jc w:val="both"/>
              <w:rPr>
                <w:b/>
                <w:color w:val="000000" w:themeColor="text1"/>
              </w:rPr>
            </w:pPr>
            <w:r w:rsidRPr="00073CFE">
              <w:rPr>
                <w:b/>
                <w:color w:val="000000" w:themeColor="text1"/>
              </w:rPr>
              <w:t>Vysoká škola</w:t>
            </w:r>
          </w:p>
        </w:tc>
        <w:tc>
          <w:tcPr>
            <w:tcW w:w="7341" w:type="dxa"/>
            <w:gridSpan w:val="10"/>
          </w:tcPr>
          <w:p w14:paraId="4581C429" w14:textId="77777777" w:rsidR="00EB7A23" w:rsidRPr="00073CFE" w:rsidRDefault="00EB7A23" w:rsidP="00C35AF6">
            <w:pPr>
              <w:jc w:val="both"/>
              <w:rPr>
                <w:color w:val="000000" w:themeColor="text1"/>
              </w:rPr>
            </w:pPr>
            <w:r w:rsidRPr="00073CFE">
              <w:rPr>
                <w:color w:val="000000" w:themeColor="text1"/>
              </w:rPr>
              <w:t>Univerzita Tomáše Bati ve Zlíně</w:t>
            </w:r>
          </w:p>
        </w:tc>
      </w:tr>
      <w:tr w:rsidR="00EB7A23" w:rsidRPr="00073CFE" w14:paraId="41642640" w14:textId="77777777" w:rsidTr="00C35AF6">
        <w:tc>
          <w:tcPr>
            <w:tcW w:w="2518" w:type="dxa"/>
            <w:shd w:val="clear" w:color="auto" w:fill="F7CAAC"/>
          </w:tcPr>
          <w:p w14:paraId="60121FB1" w14:textId="77777777" w:rsidR="00EB7A23" w:rsidRPr="00073CFE" w:rsidRDefault="00EB7A23" w:rsidP="00C35AF6">
            <w:pPr>
              <w:jc w:val="both"/>
              <w:rPr>
                <w:b/>
                <w:color w:val="000000" w:themeColor="text1"/>
              </w:rPr>
            </w:pPr>
            <w:r w:rsidRPr="00073CFE">
              <w:rPr>
                <w:b/>
                <w:color w:val="000000" w:themeColor="text1"/>
              </w:rPr>
              <w:t>Součást vysoké školy</w:t>
            </w:r>
          </w:p>
        </w:tc>
        <w:tc>
          <w:tcPr>
            <w:tcW w:w="7341" w:type="dxa"/>
            <w:gridSpan w:val="10"/>
          </w:tcPr>
          <w:p w14:paraId="3256A77D" w14:textId="77777777" w:rsidR="00EB7A23" w:rsidRPr="00073CFE" w:rsidRDefault="00EB7A23" w:rsidP="00C35AF6">
            <w:pPr>
              <w:jc w:val="both"/>
              <w:rPr>
                <w:color w:val="000000" w:themeColor="text1"/>
              </w:rPr>
            </w:pPr>
            <w:r w:rsidRPr="00073CFE">
              <w:rPr>
                <w:color w:val="000000" w:themeColor="text1"/>
              </w:rPr>
              <w:t>Fakulta managementu a ekonomiky</w:t>
            </w:r>
          </w:p>
        </w:tc>
      </w:tr>
      <w:tr w:rsidR="00EB7A23" w:rsidRPr="00073CFE" w14:paraId="6BA3C67D" w14:textId="77777777" w:rsidTr="00C35AF6">
        <w:tc>
          <w:tcPr>
            <w:tcW w:w="2518" w:type="dxa"/>
            <w:shd w:val="clear" w:color="auto" w:fill="F7CAAC"/>
          </w:tcPr>
          <w:p w14:paraId="3A1C35CC" w14:textId="77777777" w:rsidR="00EB7A23" w:rsidRPr="00073CFE" w:rsidRDefault="00EB7A23" w:rsidP="00C35AF6">
            <w:pPr>
              <w:jc w:val="both"/>
              <w:rPr>
                <w:b/>
                <w:color w:val="000000" w:themeColor="text1"/>
              </w:rPr>
            </w:pPr>
            <w:r w:rsidRPr="00073CFE">
              <w:rPr>
                <w:b/>
                <w:color w:val="000000" w:themeColor="text1"/>
              </w:rPr>
              <w:t>Název studijního programu</w:t>
            </w:r>
          </w:p>
        </w:tc>
        <w:tc>
          <w:tcPr>
            <w:tcW w:w="7341" w:type="dxa"/>
            <w:gridSpan w:val="10"/>
          </w:tcPr>
          <w:p w14:paraId="6748B710" w14:textId="77777777" w:rsidR="00EB7A23" w:rsidRPr="00073CFE" w:rsidRDefault="00146C2F" w:rsidP="00C35AF6">
            <w:pPr>
              <w:jc w:val="both"/>
              <w:rPr>
                <w:color w:val="000000" w:themeColor="text1"/>
              </w:rPr>
            </w:pPr>
            <w:r w:rsidRPr="00073CFE">
              <w:rPr>
                <w:color w:val="000000" w:themeColor="text1"/>
              </w:rPr>
              <w:t>Finance</w:t>
            </w:r>
          </w:p>
        </w:tc>
      </w:tr>
      <w:tr w:rsidR="00EB7A23" w:rsidRPr="00073CFE" w14:paraId="34A1B0D4" w14:textId="77777777" w:rsidTr="00C35AF6">
        <w:tc>
          <w:tcPr>
            <w:tcW w:w="2518" w:type="dxa"/>
            <w:shd w:val="clear" w:color="auto" w:fill="F7CAAC"/>
          </w:tcPr>
          <w:p w14:paraId="050295E9" w14:textId="77777777" w:rsidR="00EB7A23" w:rsidRPr="00073CFE" w:rsidRDefault="00EB7A23" w:rsidP="00C35AF6">
            <w:pPr>
              <w:jc w:val="both"/>
              <w:rPr>
                <w:b/>
                <w:color w:val="000000" w:themeColor="text1"/>
              </w:rPr>
            </w:pPr>
            <w:r w:rsidRPr="00073CFE">
              <w:rPr>
                <w:b/>
                <w:color w:val="000000" w:themeColor="text1"/>
              </w:rPr>
              <w:t>Jméno a příjmení</w:t>
            </w:r>
          </w:p>
        </w:tc>
        <w:tc>
          <w:tcPr>
            <w:tcW w:w="4536" w:type="dxa"/>
            <w:gridSpan w:val="5"/>
          </w:tcPr>
          <w:p w14:paraId="4F3DBFB8" w14:textId="77777777" w:rsidR="00EB7A23" w:rsidRPr="00073CFE" w:rsidRDefault="00EB7A23" w:rsidP="00C35AF6">
            <w:pPr>
              <w:jc w:val="both"/>
              <w:rPr>
                <w:color w:val="000000" w:themeColor="text1"/>
              </w:rPr>
            </w:pPr>
            <w:r w:rsidRPr="00073CFE">
              <w:rPr>
                <w:color w:val="000000" w:themeColor="text1"/>
              </w:rPr>
              <w:t>Jiří ZICHA</w:t>
            </w:r>
          </w:p>
        </w:tc>
        <w:tc>
          <w:tcPr>
            <w:tcW w:w="709" w:type="dxa"/>
            <w:shd w:val="clear" w:color="auto" w:fill="F7CAAC"/>
          </w:tcPr>
          <w:p w14:paraId="0EF0D8E7" w14:textId="77777777" w:rsidR="00EB7A23" w:rsidRPr="00073CFE" w:rsidRDefault="00EB7A23" w:rsidP="00C35AF6">
            <w:pPr>
              <w:jc w:val="both"/>
              <w:rPr>
                <w:b/>
                <w:color w:val="000000" w:themeColor="text1"/>
              </w:rPr>
            </w:pPr>
            <w:r w:rsidRPr="00073CFE">
              <w:rPr>
                <w:b/>
                <w:color w:val="000000" w:themeColor="text1"/>
              </w:rPr>
              <w:t>Tituly</w:t>
            </w:r>
          </w:p>
        </w:tc>
        <w:tc>
          <w:tcPr>
            <w:tcW w:w="2096" w:type="dxa"/>
            <w:gridSpan w:val="4"/>
          </w:tcPr>
          <w:p w14:paraId="48BDCE57" w14:textId="77777777" w:rsidR="00EB7A23" w:rsidRPr="00073CFE" w:rsidRDefault="00EB7A23" w:rsidP="00C35AF6">
            <w:pPr>
              <w:jc w:val="both"/>
              <w:rPr>
                <w:color w:val="000000" w:themeColor="text1"/>
              </w:rPr>
            </w:pPr>
            <w:r w:rsidRPr="00073CFE">
              <w:rPr>
                <w:color w:val="000000" w:themeColor="text1"/>
              </w:rPr>
              <w:t>JUDr., Ph.D.</w:t>
            </w:r>
          </w:p>
        </w:tc>
      </w:tr>
      <w:tr w:rsidR="00EB7A23" w:rsidRPr="00073CFE" w14:paraId="3ADAB6AB" w14:textId="77777777" w:rsidTr="00C35AF6">
        <w:tc>
          <w:tcPr>
            <w:tcW w:w="2518" w:type="dxa"/>
            <w:shd w:val="clear" w:color="auto" w:fill="F7CAAC"/>
          </w:tcPr>
          <w:p w14:paraId="3A098AF6" w14:textId="77777777" w:rsidR="00EB7A23" w:rsidRPr="00073CFE" w:rsidRDefault="00EB7A23" w:rsidP="00C35AF6">
            <w:pPr>
              <w:jc w:val="both"/>
              <w:rPr>
                <w:b/>
                <w:color w:val="000000" w:themeColor="text1"/>
              </w:rPr>
            </w:pPr>
            <w:r w:rsidRPr="00073CFE">
              <w:rPr>
                <w:b/>
                <w:color w:val="000000" w:themeColor="text1"/>
              </w:rPr>
              <w:t>Rok narození</w:t>
            </w:r>
          </w:p>
        </w:tc>
        <w:tc>
          <w:tcPr>
            <w:tcW w:w="829" w:type="dxa"/>
          </w:tcPr>
          <w:p w14:paraId="1B24BFF5" w14:textId="77777777" w:rsidR="00EB7A23" w:rsidRPr="00073CFE" w:rsidRDefault="00EB7A23" w:rsidP="00C35AF6">
            <w:pPr>
              <w:jc w:val="both"/>
              <w:rPr>
                <w:color w:val="000000" w:themeColor="text1"/>
              </w:rPr>
            </w:pPr>
            <w:r w:rsidRPr="00073CFE">
              <w:rPr>
                <w:color w:val="000000" w:themeColor="text1"/>
              </w:rPr>
              <w:t>1977</w:t>
            </w:r>
          </w:p>
        </w:tc>
        <w:tc>
          <w:tcPr>
            <w:tcW w:w="1721" w:type="dxa"/>
            <w:shd w:val="clear" w:color="auto" w:fill="F7CAAC"/>
          </w:tcPr>
          <w:p w14:paraId="6BE4E382" w14:textId="77777777" w:rsidR="00EB7A23" w:rsidRPr="00073CFE" w:rsidRDefault="00EB7A23" w:rsidP="00C35AF6">
            <w:pPr>
              <w:jc w:val="both"/>
              <w:rPr>
                <w:b/>
                <w:color w:val="000000" w:themeColor="text1"/>
              </w:rPr>
            </w:pPr>
            <w:r w:rsidRPr="00073CFE">
              <w:rPr>
                <w:b/>
                <w:color w:val="000000" w:themeColor="text1"/>
              </w:rPr>
              <w:t>typ vztahu k VŠ</w:t>
            </w:r>
          </w:p>
        </w:tc>
        <w:tc>
          <w:tcPr>
            <w:tcW w:w="992" w:type="dxa"/>
            <w:gridSpan w:val="2"/>
          </w:tcPr>
          <w:p w14:paraId="46F8D355" w14:textId="77777777" w:rsidR="00EB7A23" w:rsidRPr="00073CFE" w:rsidRDefault="00EB7A23" w:rsidP="00C35AF6">
            <w:pPr>
              <w:jc w:val="both"/>
              <w:rPr>
                <w:color w:val="000000" w:themeColor="text1"/>
              </w:rPr>
            </w:pPr>
            <w:r w:rsidRPr="00073CFE">
              <w:rPr>
                <w:color w:val="000000" w:themeColor="text1"/>
              </w:rPr>
              <w:t>pp</w:t>
            </w:r>
          </w:p>
        </w:tc>
        <w:tc>
          <w:tcPr>
            <w:tcW w:w="994" w:type="dxa"/>
            <w:shd w:val="clear" w:color="auto" w:fill="F7CAAC"/>
          </w:tcPr>
          <w:p w14:paraId="52D04D4D" w14:textId="77777777" w:rsidR="00EB7A23" w:rsidRPr="00073CFE" w:rsidRDefault="00EB7A23" w:rsidP="00C35AF6">
            <w:pPr>
              <w:jc w:val="both"/>
              <w:rPr>
                <w:b/>
                <w:color w:val="000000" w:themeColor="text1"/>
              </w:rPr>
            </w:pPr>
            <w:r w:rsidRPr="00073CFE">
              <w:rPr>
                <w:b/>
                <w:color w:val="000000" w:themeColor="text1"/>
              </w:rPr>
              <w:t>rozsah</w:t>
            </w:r>
          </w:p>
        </w:tc>
        <w:tc>
          <w:tcPr>
            <w:tcW w:w="709" w:type="dxa"/>
          </w:tcPr>
          <w:p w14:paraId="1C32729E" w14:textId="77777777" w:rsidR="00EB7A23" w:rsidRPr="00073CFE" w:rsidRDefault="00EB7A23" w:rsidP="00C35AF6">
            <w:pPr>
              <w:jc w:val="both"/>
              <w:rPr>
                <w:color w:val="000000" w:themeColor="text1"/>
              </w:rPr>
            </w:pPr>
            <w:r w:rsidRPr="00073CFE">
              <w:rPr>
                <w:color w:val="000000" w:themeColor="text1"/>
              </w:rPr>
              <w:t>40</w:t>
            </w:r>
          </w:p>
        </w:tc>
        <w:tc>
          <w:tcPr>
            <w:tcW w:w="709" w:type="dxa"/>
            <w:gridSpan w:val="2"/>
            <w:shd w:val="clear" w:color="auto" w:fill="F7CAAC"/>
          </w:tcPr>
          <w:p w14:paraId="5663E399" w14:textId="77777777" w:rsidR="00EB7A23" w:rsidRPr="00073CFE" w:rsidRDefault="00EB7A23" w:rsidP="00C35AF6">
            <w:pPr>
              <w:jc w:val="both"/>
              <w:rPr>
                <w:b/>
                <w:color w:val="000000" w:themeColor="text1"/>
              </w:rPr>
            </w:pPr>
            <w:r w:rsidRPr="00073CFE">
              <w:rPr>
                <w:b/>
                <w:color w:val="000000" w:themeColor="text1"/>
              </w:rPr>
              <w:t>do kdy</w:t>
            </w:r>
          </w:p>
        </w:tc>
        <w:tc>
          <w:tcPr>
            <w:tcW w:w="1387" w:type="dxa"/>
            <w:gridSpan w:val="2"/>
          </w:tcPr>
          <w:p w14:paraId="511F5A5E" w14:textId="77777777" w:rsidR="00EB7A23" w:rsidRPr="00073CFE" w:rsidRDefault="00EB7A23" w:rsidP="00C35AF6">
            <w:pPr>
              <w:jc w:val="both"/>
              <w:rPr>
                <w:color w:val="000000" w:themeColor="text1"/>
              </w:rPr>
            </w:pPr>
            <w:r w:rsidRPr="00073CFE">
              <w:rPr>
                <w:color w:val="000000" w:themeColor="text1"/>
              </w:rPr>
              <w:t>N</w:t>
            </w:r>
          </w:p>
        </w:tc>
      </w:tr>
      <w:tr w:rsidR="00EB7A23" w:rsidRPr="00073CFE" w14:paraId="1CE3D04F" w14:textId="77777777" w:rsidTr="00C35AF6">
        <w:tc>
          <w:tcPr>
            <w:tcW w:w="5068" w:type="dxa"/>
            <w:gridSpan w:val="3"/>
            <w:shd w:val="clear" w:color="auto" w:fill="F7CAAC"/>
          </w:tcPr>
          <w:p w14:paraId="739E94E3" w14:textId="77777777" w:rsidR="00EB7A23" w:rsidRPr="00073CFE" w:rsidRDefault="00EB7A23" w:rsidP="00C35AF6">
            <w:pPr>
              <w:jc w:val="both"/>
              <w:rPr>
                <w:b/>
                <w:color w:val="000000" w:themeColor="text1"/>
              </w:rPr>
            </w:pPr>
            <w:r w:rsidRPr="00073CFE">
              <w:rPr>
                <w:b/>
                <w:color w:val="000000" w:themeColor="text1"/>
              </w:rPr>
              <w:t>Typ vztahu na součásti VŠ, která uskutečňuje st. program</w:t>
            </w:r>
          </w:p>
        </w:tc>
        <w:tc>
          <w:tcPr>
            <w:tcW w:w="992" w:type="dxa"/>
            <w:gridSpan w:val="2"/>
          </w:tcPr>
          <w:p w14:paraId="25C2AF58" w14:textId="77777777" w:rsidR="00EB7A23" w:rsidRPr="00073CFE" w:rsidRDefault="00EB7A23" w:rsidP="00C35AF6">
            <w:pPr>
              <w:jc w:val="both"/>
              <w:rPr>
                <w:color w:val="000000" w:themeColor="text1"/>
              </w:rPr>
            </w:pPr>
            <w:r w:rsidRPr="00073CFE">
              <w:rPr>
                <w:color w:val="000000" w:themeColor="text1"/>
              </w:rPr>
              <w:t>pp</w:t>
            </w:r>
          </w:p>
        </w:tc>
        <w:tc>
          <w:tcPr>
            <w:tcW w:w="994" w:type="dxa"/>
            <w:shd w:val="clear" w:color="auto" w:fill="F7CAAC"/>
          </w:tcPr>
          <w:p w14:paraId="38CD8595" w14:textId="77777777" w:rsidR="00EB7A23" w:rsidRPr="00073CFE" w:rsidRDefault="00EB7A23" w:rsidP="00C35AF6">
            <w:pPr>
              <w:jc w:val="both"/>
              <w:rPr>
                <w:b/>
                <w:color w:val="000000" w:themeColor="text1"/>
              </w:rPr>
            </w:pPr>
            <w:r w:rsidRPr="00073CFE">
              <w:rPr>
                <w:b/>
                <w:color w:val="000000" w:themeColor="text1"/>
              </w:rPr>
              <w:t>rozsah</w:t>
            </w:r>
          </w:p>
        </w:tc>
        <w:tc>
          <w:tcPr>
            <w:tcW w:w="709" w:type="dxa"/>
          </w:tcPr>
          <w:p w14:paraId="3F8A6AF6" w14:textId="77777777" w:rsidR="00EB7A23" w:rsidRPr="00073CFE" w:rsidRDefault="00EB7A23" w:rsidP="00C35AF6">
            <w:pPr>
              <w:jc w:val="both"/>
              <w:rPr>
                <w:color w:val="000000" w:themeColor="text1"/>
              </w:rPr>
            </w:pPr>
            <w:r w:rsidRPr="00073CFE">
              <w:rPr>
                <w:color w:val="000000" w:themeColor="text1"/>
              </w:rPr>
              <w:t>40</w:t>
            </w:r>
          </w:p>
        </w:tc>
        <w:tc>
          <w:tcPr>
            <w:tcW w:w="709" w:type="dxa"/>
            <w:gridSpan w:val="2"/>
            <w:shd w:val="clear" w:color="auto" w:fill="F7CAAC"/>
          </w:tcPr>
          <w:p w14:paraId="3C36444C" w14:textId="77777777" w:rsidR="00EB7A23" w:rsidRPr="00073CFE" w:rsidRDefault="00EB7A23" w:rsidP="00C35AF6">
            <w:pPr>
              <w:jc w:val="both"/>
              <w:rPr>
                <w:b/>
                <w:color w:val="000000" w:themeColor="text1"/>
              </w:rPr>
            </w:pPr>
            <w:r w:rsidRPr="00073CFE">
              <w:rPr>
                <w:b/>
                <w:color w:val="000000" w:themeColor="text1"/>
              </w:rPr>
              <w:t>do kdy</w:t>
            </w:r>
          </w:p>
        </w:tc>
        <w:tc>
          <w:tcPr>
            <w:tcW w:w="1387" w:type="dxa"/>
            <w:gridSpan w:val="2"/>
          </w:tcPr>
          <w:p w14:paraId="08E6E4CA" w14:textId="77777777" w:rsidR="00EB7A23" w:rsidRPr="00073CFE" w:rsidRDefault="00EB7A23" w:rsidP="00C35AF6">
            <w:pPr>
              <w:jc w:val="both"/>
              <w:rPr>
                <w:color w:val="000000" w:themeColor="text1"/>
              </w:rPr>
            </w:pPr>
            <w:r w:rsidRPr="00073CFE">
              <w:rPr>
                <w:color w:val="000000" w:themeColor="text1"/>
              </w:rPr>
              <w:t>N</w:t>
            </w:r>
          </w:p>
        </w:tc>
      </w:tr>
      <w:tr w:rsidR="00EB7A23" w:rsidRPr="00073CFE" w14:paraId="3821C548" w14:textId="77777777" w:rsidTr="00C35AF6">
        <w:tc>
          <w:tcPr>
            <w:tcW w:w="6060" w:type="dxa"/>
            <w:gridSpan w:val="5"/>
            <w:shd w:val="clear" w:color="auto" w:fill="F7CAAC"/>
          </w:tcPr>
          <w:p w14:paraId="6ABB1FA4" w14:textId="77777777" w:rsidR="00EB7A23" w:rsidRPr="00073CFE" w:rsidRDefault="00EB7A23" w:rsidP="00C35AF6">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7B9D895" w14:textId="77777777" w:rsidR="00EB7A23" w:rsidRPr="00073CFE" w:rsidRDefault="00EB7A23" w:rsidP="00C35AF6">
            <w:pPr>
              <w:jc w:val="both"/>
              <w:rPr>
                <w:b/>
                <w:color w:val="000000" w:themeColor="text1"/>
              </w:rPr>
            </w:pPr>
            <w:r w:rsidRPr="00073CFE">
              <w:rPr>
                <w:b/>
                <w:color w:val="000000" w:themeColor="text1"/>
              </w:rPr>
              <w:t>typ prac. vztahu</w:t>
            </w:r>
          </w:p>
        </w:tc>
        <w:tc>
          <w:tcPr>
            <w:tcW w:w="2096" w:type="dxa"/>
            <w:gridSpan w:val="4"/>
            <w:shd w:val="clear" w:color="auto" w:fill="F7CAAC"/>
          </w:tcPr>
          <w:p w14:paraId="1FB6853A" w14:textId="77777777" w:rsidR="00EB7A23" w:rsidRPr="00073CFE" w:rsidRDefault="00EB7A23" w:rsidP="00C35AF6">
            <w:pPr>
              <w:jc w:val="both"/>
              <w:rPr>
                <w:b/>
                <w:color w:val="000000" w:themeColor="text1"/>
              </w:rPr>
            </w:pPr>
            <w:r w:rsidRPr="00073CFE">
              <w:rPr>
                <w:b/>
                <w:color w:val="000000" w:themeColor="text1"/>
              </w:rPr>
              <w:t>rozsah</w:t>
            </w:r>
          </w:p>
        </w:tc>
      </w:tr>
      <w:tr w:rsidR="00EB7A23" w:rsidRPr="00073CFE" w14:paraId="0B559C91" w14:textId="77777777" w:rsidTr="00C35AF6">
        <w:tc>
          <w:tcPr>
            <w:tcW w:w="6060" w:type="dxa"/>
            <w:gridSpan w:val="5"/>
          </w:tcPr>
          <w:p w14:paraId="029A3260" w14:textId="77777777" w:rsidR="00EB7A23" w:rsidRPr="00073CFE" w:rsidRDefault="00EB7A23" w:rsidP="00C35AF6">
            <w:pPr>
              <w:jc w:val="both"/>
              <w:rPr>
                <w:color w:val="000000" w:themeColor="text1"/>
              </w:rPr>
            </w:pPr>
          </w:p>
        </w:tc>
        <w:tc>
          <w:tcPr>
            <w:tcW w:w="1703" w:type="dxa"/>
            <w:gridSpan w:val="2"/>
          </w:tcPr>
          <w:p w14:paraId="708B50D5" w14:textId="77777777" w:rsidR="00EB7A23" w:rsidRPr="00073CFE" w:rsidRDefault="00EB7A23" w:rsidP="00C35AF6">
            <w:pPr>
              <w:jc w:val="both"/>
              <w:rPr>
                <w:color w:val="000000" w:themeColor="text1"/>
              </w:rPr>
            </w:pPr>
          </w:p>
        </w:tc>
        <w:tc>
          <w:tcPr>
            <w:tcW w:w="2096" w:type="dxa"/>
            <w:gridSpan w:val="4"/>
          </w:tcPr>
          <w:p w14:paraId="2BA8F1EB" w14:textId="77777777" w:rsidR="00EB7A23" w:rsidRPr="00073CFE" w:rsidRDefault="00EB7A23" w:rsidP="00C35AF6">
            <w:pPr>
              <w:jc w:val="both"/>
              <w:rPr>
                <w:color w:val="000000" w:themeColor="text1"/>
              </w:rPr>
            </w:pPr>
          </w:p>
        </w:tc>
      </w:tr>
      <w:tr w:rsidR="00EB7A23" w:rsidRPr="00073CFE" w14:paraId="33D2908A" w14:textId="77777777" w:rsidTr="00C35AF6">
        <w:tc>
          <w:tcPr>
            <w:tcW w:w="6060" w:type="dxa"/>
            <w:gridSpan w:val="5"/>
          </w:tcPr>
          <w:p w14:paraId="6E641222" w14:textId="77777777" w:rsidR="00EB7A23" w:rsidRPr="00073CFE" w:rsidRDefault="00EB7A23" w:rsidP="00C35AF6">
            <w:pPr>
              <w:jc w:val="both"/>
              <w:rPr>
                <w:color w:val="000000" w:themeColor="text1"/>
              </w:rPr>
            </w:pPr>
          </w:p>
        </w:tc>
        <w:tc>
          <w:tcPr>
            <w:tcW w:w="1703" w:type="dxa"/>
            <w:gridSpan w:val="2"/>
          </w:tcPr>
          <w:p w14:paraId="101889AE" w14:textId="77777777" w:rsidR="00EB7A23" w:rsidRPr="00073CFE" w:rsidRDefault="00EB7A23" w:rsidP="00C35AF6">
            <w:pPr>
              <w:jc w:val="both"/>
              <w:rPr>
                <w:color w:val="000000" w:themeColor="text1"/>
              </w:rPr>
            </w:pPr>
          </w:p>
        </w:tc>
        <w:tc>
          <w:tcPr>
            <w:tcW w:w="2096" w:type="dxa"/>
            <w:gridSpan w:val="4"/>
          </w:tcPr>
          <w:p w14:paraId="18669E46" w14:textId="77777777" w:rsidR="00EB7A23" w:rsidRPr="00073CFE" w:rsidRDefault="00EB7A23" w:rsidP="00C35AF6">
            <w:pPr>
              <w:jc w:val="both"/>
              <w:rPr>
                <w:color w:val="000000" w:themeColor="text1"/>
              </w:rPr>
            </w:pPr>
          </w:p>
        </w:tc>
      </w:tr>
      <w:tr w:rsidR="00EB7A23" w:rsidRPr="00073CFE" w14:paraId="079157BF" w14:textId="77777777" w:rsidTr="00C35AF6">
        <w:tc>
          <w:tcPr>
            <w:tcW w:w="6060" w:type="dxa"/>
            <w:gridSpan w:val="5"/>
          </w:tcPr>
          <w:p w14:paraId="2FFFBEF2" w14:textId="77777777" w:rsidR="00EB7A23" w:rsidRPr="00073CFE" w:rsidRDefault="00EB7A23" w:rsidP="00C35AF6">
            <w:pPr>
              <w:jc w:val="both"/>
              <w:rPr>
                <w:color w:val="000000" w:themeColor="text1"/>
              </w:rPr>
            </w:pPr>
          </w:p>
        </w:tc>
        <w:tc>
          <w:tcPr>
            <w:tcW w:w="1703" w:type="dxa"/>
            <w:gridSpan w:val="2"/>
          </w:tcPr>
          <w:p w14:paraId="014D2854" w14:textId="77777777" w:rsidR="00EB7A23" w:rsidRPr="00073CFE" w:rsidRDefault="00EB7A23" w:rsidP="00C35AF6">
            <w:pPr>
              <w:jc w:val="both"/>
              <w:rPr>
                <w:color w:val="000000" w:themeColor="text1"/>
              </w:rPr>
            </w:pPr>
          </w:p>
        </w:tc>
        <w:tc>
          <w:tcPr>
            <w:tcW w:w="2096" w:type="dxa"/>
            <w:gridSpan w:val="4"/>
          </w:tcPr>
          <w:p w14:paraId="0810CCE6" w14:textId="77777777" w:rsidR="00EB7A23" w:rsidRPr="00073CFE" w:rsidRDefault="00EB7A23" w:rsidP="00C35AF6">
            <w:pPr>
              <w:jc w:val="both"/>
              <w:rPr>
                <w:color w:val="000000" w:themeColor="text1"/>
              </w:rPr>
            </w:pPr>
          </w:p>
        </w:tc>
      </w:tr>
      <w:tr w:rsidR="00EB7A23" w:rsidRPr="00073CFE" w14:paraId="66E2A693" w14:textId="77777777" w:rsidTr="00C35AF6">
        <w:tc>
          <w:tcPr>
            <w:tcW w:w="6060" w:type="dxa"/>
            <w:gridSpan w:val="5"/>
          </w:tcPr>
          <w:p w14:paraId="6DDFDE3D" w14:textId="77777777" w:rsidR="00EB7A23" w:rsidRPr="00073CFE" w:rsidRDefault="00EB7A23" w:rsidP="00C35AF6">
            <w:pPr>
              <w:jc w:val="both"/>
              <w:rPr>
                <w:color w:val="000000" w:themeColor="text1"/>
              </w:rPr>
            </w:pPr>
          </w:p>
        </w:tc>
        <w:tc>
          <w:tcPr>
            <w:tcW w:w="1703" w:type="dxa"/>
            <w:gridSpan w:val="2"/>
          </w:tcPr>
          <w:p w14:paraId="405DB3EC" w14:textId="77777777" w:rsidR="00EB7A23" w:rsidRPr="00073CFE" w:rsidRDefault="00EB7A23" w:rsidP="00C35AF6">
            <w:pPr>
              <w:jc w:val="both"/>
              <w:rPr>
                <w:color w:val="000000" w:themeColor="text1"/>
              </w:rPr>
            </w:pPr>
          </w:p>
        </w:tc>
        <w:tc>
          <w:tcPr>
            <w:tcW w:w="2096" w:type="dxa"/>
            <w:gridSpan w:val="4"/>
          </w:tcPr>
          <w:p w14:paraId="65CC3A3A" w14:textId="77777777" w:rsidR="00EB7A23" w:rsidRPr="00073CFE" w:rsidRDefault="00EB7A23" w:rsidP="00C35AF6">
            <w:pPr>
              <w:jc w:val="both"/>
              <w:rPr>
                <w:color w:val="000000" w:themeColor="text1"/>
              </w:rPr>
            </w:pPr>
          </w:p>
        </w:tc>
      </w:tr>
      <w:tr w:rsidR="00EB7A23" w:rsidRPr="00073CFE" w14:paraId="1BEC20B7" w14:textId="77777777" w:rsidTr="00C35AF6">
        <w:tc>
          <w:tcPr>
            <w:tcW w:w="9859" w:type="dxa"/>
            <w:gridSpan w:val="11"/>
            <w:shd w:val="clear" w:color="auto" w:fill="F7CAAC"/>
          </w:tcPr>
          <w:p w14:paraId="201D37A3" w14:textId="77777777" w:rsidR="00EB7A23" w:rsidRPr="00073CFE" w:rsidRDefault="00EB7A23" w:rsidP="00C35A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EB7A23" w:rsidRPr="00073CFE" w14:paraId="0D24AE86" w14:textId="77777777" w:rsidTr="00C35AF6">
        <w:trPr>
          <w:trHeight w:val="466"/>
        </w:trPr>
        <w:tc>
          <w:tcPr>
            <w:tcW w:w="9859" w:type="dxa"/>
            <w:gridSpan w:val="11"/>
            <w:tcBorders>
              <w:top w:val="nil"/>
            </w:tcBorders>
          </w:tcPr>
          <w:p w14:paraId="4CAFBE4F" w14:textId="77777777" w:rsidR="00EB7A23" w:rsidRPr="00073CFE" w:rsidRDefault="00EB7A23" w:rsidP="00C35AF6">
            <w:pPr>
              <w:jc w:val="both"/>
              <w:rPr>
                <w:color w:val="000000" w:themeColor="text1"/>
              </w:rPr>
            </w:pPr>
            <w:r w:rsidRPr="00073CFE">
              <w:rPr>
                <w:color w:val="000000" w:themeColor="text1"/>
                <w:shd w:val="clear" w:color="auto" w:fill="FFFFFF"/>
                <w:lang w:val="en-GB"/>
              </w:rPr>
              <w:t>Basic of Law</w:t>
            </w:r>
            <w:r w:rsidRPr="00073CFE">
              <w:rPr>
                <w:color w:val="000000" w:themeColor="text1"/>
              </w:rPr>
              <w:t xml:space="preserve"> – garant, přednášející (100%)</w:t>
            </w:r>
          </w:p>
        </w:tc>
      </w:tr>
      <w:tr w:rsidR="00EB7A23" w:rsidRPr="00073CFE" w14:paraId="0DF37EEE" w14:textId="77777777" w:rsidTr="00C35AF6">
        <w:tc>
          <w:tcPr>
            <w:tcW w:w="9859" w:type="dxa"/>
            <w:gridSpan w:val="11"/>
            <w:shd w:val="clear" w:color="auto" w:fill="F7CAAC"/>
          </w:tcPr>
          <w:p w14:paraId="53480BA4" w14:textId="77777777" w:rsidR="00EB7A23" w:rsidRPr="00073CFE" w:rsidRDefault="00EB7A23" w:rsidP="00C35AF6">
            <w:pPr>
              <w:jc w:val="both"/>
              <w:rPr>
                <w:color w:val="000000" w:themeColor="text1"/>
              </w:rPr>
            </w:pPr>
            <w:r w:rsidRPr="00073CFE">
              <w:rPr>
                <w:b/>
                <w:color w:val="000000" w:themeColor="text1"/>
              </w:rPr>
              <w:t xml:space="preserve">Údaje o vzdělání na VŠ </w:t>
            </w:r>
          </w:p>
        </w:tc>
      </w:tr>
      <w:tr w:rsidR="00EB7A23" w:rsidRPr="00073CFE" w14:paraId="24BEAB32" w14:textId="77777777" w:rsidTr="00C35AF6">
        <w:trPr>
          <w:trHeight w:val="1055"/>
        </w:trPr>
        <w:tc>
          <w:tcPr>
            <w:tcW w:w="9859" w:type="dxa"/>
            <w:gridSpan w:val="11"/>
          </w:tcPr>
          <w:p w14:paraId="51591699" w14:textId="77777777" w:rsidR="00EB7A23" w:rsidRPr="00073CFE" w:rsidRDefault="00EB7A23" w:rsidP="00C35AF6">
            <w:pPr>
              <w:jc w:val="both"/>
              <w:rPr>
                <w:b/>
                <w:color w:val="000000" w:themeColor="text1"/>
              </w:rPr>
            </w:pPr>
            <w:r w:rsidRPr="00073CFE">
              <w:rPr>
                <w:b/>
                <w:color w:val="000000" w:themeColor="text1"/>
              </w:rPr>
              <w:t xml:space="preserve">1996 - 2003: </w:t>
            </w:r>
            <w:r w:rsidRPr="00073CFE">
              <w:rPr>
                <w:color w:val="000000" w:themeColor="text1"/>
              </w:rPr>
              <w:t>Právnická fakulta Univerzity Karlovy, Praha - magisterský studijní program v oboru Právo (Mgr.)</w:t>
            </w:r>
            <w:r w:rsidRPr="00073CFE">
              <w:rPr>
                <w:b/>
                <w:color w:val="000000" w:themeColor="text1"/>
              </w:rPr>
              <w:t xml:space="preserve"> </w:t>
            </w:r>
          </w:p>
          <w:p w14:paraId="61C4D6E1" w14:textId="77777777" w:rsidR="00EB7A23" w:rsidRPr="00073CFE" w:rsidRDefault="00EB7A23" w:rsidP="00C35AF6">
            <w:pPr>
              <w:jc w:val="both"/>
              <w:rPr>
                <w:color w:val="000000" w:themeColor="text1"/>
              </w:rPr>
            </w:pPr>
            <w:r w:rsidRPr="00073CFE">
              <w:rPr>
                <w:b/>
                <w:color w:val="000000" w:themeColor="text1"/>
              </w:rPr>
              <w:t xml:space="preserve">2005: </w:t>
            </w:r>
            <w:r w:rsidRPr="00073CFE">
              <w:rPr>
                <w:color w:val="000000" w:themeColor="text1"/>
              </w:rPr>
              <w:t>Právnická fakulta Univerzity Karlovy, Praha - rigorózní zkouška v oboru Právo (JUDr.)</w:t>
            </w:r>
          </w:p>
          <w:p w14:paraId="577453C6" w14:textId="77777777" w:rsidR="00EB7A23" w:rsidRPr="00073CFE" w:rsidRDefault="00EB7A23" w:rsidP="00C35AF6">
            <w:pPr>
              <w:jc w:val="both"/>
              <w:rPr>
                <w:b/>
                <w:color w:val="000000" w:themeColor="text1"/>
              </w:rPr>
            </w:pPr>
            <w:r w:rsidRPr="00073CFE">
              <w:rPr>
                <w:b/>
                <w:color w:val="000000" w:themeColor="text1"/>
              </w:rPr>
              <w:t>2005 - 2010:</w:t>
            </w:r>
            <w:r w:rsidRPr="00073CFE">
              <w:rPr>
                <w:color w:val="000000" w:themeColor="text1"/>
              </w:rPr>
              <w:t xml:space="preserve"> Právnická fakulta Univerzity Karlovy, Praha - doktorský studijní program v oboru Teoretické právní vědy/Veřejné právo II (Ph.D.)</w:t>
            </w:r>
          </w:p>
        </w:tc>
      </w:tr>
      <w:tr w:rsidR="00EB7A23" w:rsidRPr="00073CFE" w14:paraId="294BF4D9" w14:textId="77777777" w:rsidTr="00C35AF6">
        <w:tc>
          <w:tcPr>
            <w:tcW w:w="9859" w:type="dxa"/>
            <w:gridSpan w:val="11"/>
            <w:shd w:val="clear" w:color="auto" w:fill="F7CAAC"/>
          </w:tcPr>
          <w:p w14:paraId="41BA75F4" w14:textId="77777777" w:rsidR="00EB7A23" w:rsidRPr="00073CFE" w:rsidRDefault="00EB7A23" w:rsidP="00C35AF6">
            <w:pPr>
              <w:jc w:val="both"/>
              <w:rPr>
                <w:b/>
                <w:color w:val="000000" w:themeColor="text1"/>
              </w:rPr>
            </w:pPr>
            <w:r w:rsidRPr="00073CFE">
              <w:rPr>
                <w:b/>
                <w:color w:val="000000" w:themeColor="text1"/>
              </w:rPr>
              <w:t>Údaje o odborném působení od absolvování VŠ</w:t>
            </w:r>
          </w:p>
        </w:tc>
      </w:tr>
      <w:tr w:rsidR="00EB7A23" w:rsidRPr="00073CFE" w14:paraId="6B451659" w14:textId="77777777" w:rsidTr="00C35AF6">
        <w:trPr>
          <w:trHeight w:val="565"/>
        </w:trPr>
        <w:tc>
          <w:tcPr>
            <w:tcW w:w="9859" w:type="dxa"/>
            <w:gridSpan w:val="11"/>
          </w:tcPr>
          <w:p w14:paraId="61FCEF30" w14:textId="77777777" w:rsidR="00EB7A23" w:rsidRPr="00073CFE" w:rsidRDefault="00EB7A23" w:rsidP="00C35AF6">
            <w:pPr>
              <w:jc w:val="both"/>
              <w:rPr>
                <w:color w:val="000000" w:themeColor="text1"/>
              </w:rPr>
            </w:pPr>
            <w:r w:rsidRPr="00073CFE">
              <w:rPr>
                <w:b/>
                <w:color w:val="000000" w:themeColor="text1"/>
              </w:rPr>
              <w:t>2003 - 2011:</w:t>
            </w:r>
            <w:r w:rsidRPr="00073CFE">
              <w:rPr>
                <w:color w:val="000000" w:themeColor="text1"/>
              </w:rPr>
              <w:t xml:space="preserve"> Ministerstvo životního prostředí, Odbor mezinárodní ochrany biodiverzity, Praha</w:t>
            </w:r>
          </w:p>
          <w:p w14:paraId="3F70F3C8" w14:textId="77777777" w:rsidR="00EB7A23" w:rsidRPr="00073CFE" w:rsidRDefault="00EB7A23" w:rsidP="00C35AF6">
            <w:pPr>
              <w:jc w:val="both"/>
              <w:rPr>
                <w:color w:val="000000" w:themeColor="text1"/>
              </w:rPr>
            </w:pPr>
            <w:r w:rsidRPr="00073CFE">
              <w:rPr>
                <w:b/>
                <w:color w:val="000000" w:themeColor="text1"/>
              </w:rPr>
              <w:t>2011 - dosud:</w:t>
            </w:r>
            <w:r w:rsidRPr="00073CFE">
              <w:rPr>
                <w:color w:val="000000" w:themeColor="text1"/>
              </w:rPr>
              <w:t xml:space="preserve"> Univerzita Tomáše Bati, Fakulta managementu a ekonomiky, Zlín </w:t>
            </w:r>
          </w:p>
        </w:tc>
      </w:tr>
      <w:tr w:rsidR="00EB7A23" w:rsidRPr="00073CFE" w14:paraId="7C1BF52D" w14:textId="77777777" w:rsidTr="00C35AF6">
        <w:trPr>
          <w:trHeight w:val="250"/>
        </w:trPr>
        <w:tc>
          <w:tcPr>
            <w:tcW w:w="9859" w:type="dxa"/>
            <w:gridSpan w:val="11"/>
            <w:shd w:val="clear" w:color="auto" w:fill="F7CAAC"/>
          </w:tcPr>
          <w:p w14:paraId="5477343D" w14:textId="77777777" w:rsidR="00EB7A23" w:rsidRPr="00073CFE" w:rsidRDefault="00EB7A23" w:rsidP="00C35AF6">
            <w:pPr>
              <w:jc w:val="both"/>
              <w:rPr>
                <w:color w:val="000000" w:themeColor="text1"/>
              </w:rPr>
            </w:pPr>
            <w:r w:rsidRPr="00073CFE">
              <w:rPr>
                <w:b/>
                <w:color w:val="000000" w:themeColor="text1"/>
              </w:rPr>
              <w:t>Zkušenosti s vedením kvalifikačních a rigorózních prací</w:t>
            </w:r>
          </w:p>
        </w:tc>
      </w:tr>
      <w:tr w:rsidR="00EB7A23" w:rsidRPr="00073CFE" w14:paraId="1D9E9941" w14:textId="77777777" w:rsidTr="00C35AF6">
        <w:trPr>
          <w:trHeight w:val="308"/>
        </w:trPr>
        <w:tc>
          <w:tcPr>
            <w:tcW w:w="9859" w:type="dxa"/>
            <w:gridSpan w:val="11"/>
          </w:tcPr>
          <w:p w14:paraId="5799CA90" w14:textId="77777777" w:rsidR="00EB7A23" w:rsidRPr="00073CFE" w:rsidRDefault="00EB7A23" w:rsidP="00C35AF6">
            <w:pPr>
              <w:jc w:val="both"/>
              <w:rPr>
                <w:color w:val="000000" w:themeColor="text1"/>
              </w:rPr>
            </w:pPr>
            <w:r w:rsidRPr="00073CFE">
              <w:rPr>
                <w:color w:val="000000" w:themeColor="text1"/>
              </w:rPr>
              <w:t xml:space="preserve">Počet vedených bakalářských prací – 12  </w:t>
            </w:r>
          </w:p>
          <w:p w14:paraId="41FCE309" w14:textId="77777777" w:rsidR="00EB7A23" w:rsidRPr="00073CFE" w:rsidRDefault="00EB7A23" w:rsidP="00C35AF6">
            <w:pPr>
              <w:jc w:val="both"/>
              <w:rPr>
                <w:color w:val="000000" w:themeColor="text1"/>
              </w:rPr>
            </w:pPr>
            <w:r w:rsidRPr="00073CFE">
              <w:rPr>
                <w:color w:val="000000" w:themeColor="text1"/>
              </w:rPr>
              <w:t>Počet vedených diplomových prací – 41</w:t>
            </w:r>
          </w:p>
        </w:tc>
      </w:tr>
      <w:tr w:rsidR="00EB7A23" w:rsidRPr="00073CFE" w14:paraId="67533320" w14:textId="77777777" w:rsidTr="00C35AF6">
        <w:trPr>
          <w:cantSplit/>
        </w:trPr>
        <w:tc>
          <w:tcPr>
            <w:tcW w:w="3347" w:type="dxa"/>
            <w:gridSpan w:val="2"/>
            <w:tcBorders>
              <w:top w:val="single" w:sz="12" w:space="0" w:color="auto"/>
            </w:tcBorders>
            <w:shd w:val="clear" w:color="auto" w:fill="F7CAAC"/>
          </w:tcPr>
          <w:p w14:paraId="686A02F1" w14:textId="77777777" w:rsidR="00EB7A23" w:rsidRPr="00073CFE" w:rsidRDefault="00EB7A23" w:rsidP="00C35AF6">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45FFB775" w14:textId="77777777" w:rsidR="00EB7A23" w:rsidRPr="00073CFE" w:rsidRDefault="00EB7A23" w:rsidP="00C35AF6">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7E2DF085" w14:textId="77777777" w:rsidR="00EB7A23" w:rsidRPr="00073CFE" w:rsidRDefault="00EB7A23" w:rsidP="00C35AF6">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3712989" w14:textId="77777777" w:rsidR="00EB7A23" w:rsidRPr="00073CFE" w:rsidRDefault="00EB7A23" w:rsidP="00C35AF6">
            <w:pPr>
              <w:jc w:val="both"/>
              <w:rPr>
                <w:b/>
                <w:color w:val="000000" w:themeColor="text1"/>
              </w:rPr>
            </w:pPr>
            <w:r w:rsidRPr="00073CFE">
              <w:rPr>
                <w:b/>
                <w:color w:val="000000" w:themeColor="text1"/>
              </w:rPr>
              <w:t>Ohlasy publikací</w:t>
            </w:r>
          </w:p>
        </w:tc>
      </w:tr>
      <w:tr w:rsidR="00EB7A23" w:rsidRPr="00073CFE" w14:paraId="1B446A92" w14:textId="77777777" w:rsidTr="00C35AF6">
        <w:trPr>
          <w:cantSplit/>
        </w:trPr>
        <w:tc>
          <w:tcPr>
            <w:tcW w:w="3347" w:type="dxa"/>
            <w:gridSpan w:val="2"/>
          </w:tcPr>
          <w:p w14:paraId="7DDD41F7" w14:textId="77777777" w:rsidR="00EB7A23" w:rsidRPr="00073CFE" w:rsidRDefault="00EB7A23" w:rsidP="00C35AF6">
            <w:pPr>
              <w:jc w:val="both"/>
              <w:rPr>
                <w:color w:val="000000" w:themeColor="text1"/>
              </w:rPr>
            </w:pPr>
          </w:p>
        </w:tc>
        <w:tc>
          <w:tcPr>
            <w:tcW w:w="2245" w:type="dxa"/>
            <w:gridSpan w:val="2"/>
          </w:tcPr>
          <w:p w14:paraId="2C389DCA" w14:textId="77777777" w:rsidR="00EB7A23" w:rsidRPr="00073CFE" w:rsidRDefault="00EB7A23" w:rsidP="00C35AF6">
            <w:pPr>
              <w:jc w:val="both"/>
              <w:rPr>
                <w:color w:val="000000" w:themeColor="text1"/>
              </w:rPr>
            </w:pPr>
          </w:p>
        </w:tc>
        <w:tc>
          <w:tcPr>
            <w:tcW w:w="2248" w:type="dxa"/>
            <w:gridSpan w:val="4"/>
            <w:tcBorders>
              <w:right w:val="single" w:sz="12" w:space="0" w:color="auto"/>
            </w:tcBorders>
          </w:tcPr>
          <w:p w14:paraId="130A0801" w14:textId="77777777" w:rsidR="00EB7A23" w:rsidRPr="00073CFE" w:rsidRDefault="00EB7A23" w:rsidP="00C35AF6">
            <w:pPr>
              <w:jc w:val="both"/>
              <w:rPr>
                <w:color w:val="000000" w:themeColor="text1"/>
              </w:rPr>
            </w:pPr>
          </w:p>
        </w:tc>
        <w:tc>
          <w:tcPr>
            <w:tcW w:w="632" w:type="dxa"/>
            <w:tcBorders>
              <w:left w:val="single" w:sz="12" w:space="0" w:color="auto"/>
            </w:tcBorders>
            <w:shd w:val="clear" w:color="auto" w:fill="F7CAAC"/>
          </w:tcPr>
          <w:p w14:paraId="02E1DBFE" w14:textId="77777777" w:rsidR="00EB7A23" w:rsidRPr="00073CFE" w:rsidRDefault="00EB7A23" w:rsidP="00C35AF6">
            <w:pPr>
              <w:jc w:val="both"/>
              <w:rPr>
                <w:color w:val="000000" w:themeColor="text1"/>
              </w:rPr>
            </w:pPr>
            <w:r w:rsidRPr="00073CFE">
              <w:rPr>
                <w:b/>
                <w:color w:val="000000" w:themeColor="text1"/>
              </w:rPr>
              <w:t>WOS</w:t>
            </w:r>
          </w:p>
        </w:tc>
        <w:tc>
          <w:tcPr>
            <w:tcW w:w="693" w:type="dxa"/>
            <w:shd w:val="clear" w:color="auto" w:fill="F7CAAC"/>
          </w:tcPr>
          <w:p w14:paraId="2DC159A5" w14:textId="77777777" w:rsidR="00EB7A23" w:rsidRPr="00073CFE" w:rsidRDefault="00EB7A23" w:rsidP="00C35AF6">
            <w:pPr>
              <w:jc w:val="both"/>
              <w:rPr>
                <w:color w:val="000000" w:themeColor="text1"/>
                <w:sz w:val="18"/>
              </w:rPr>
            </w:pPr>
            <w:r w:rsidRPr="00073CFE">
              <w:rPr>
                <w:b/>
                <w:color w:val="000000" w:themeColor="text1"/>
                <w:sz w:val="18"/>
              </w:rPr>
              <w:t>Scopus</w:t>
            </w:r>
          </w:p>
        </w:tc>
        <w:tc>
          <w:tcPr>
            <w:tcW w:w="694" w:type="dxa"/>
            <w:shd w:val="clear" w:color="auto" w:fill="F7CAAC"/>
          </w:tcPr>
          <w:p w14:paraId="6D98D586" w14:textId="77777777" w:rsidR="00EB7A23" w:rsidRPr="00073CFE" w:rsidRDefault="00EB7A23" w:rsidP="00C35AF6">
            <w:pPr>
              <w:jc w:val="both"/>
              <w:rPr>
                <w:color w:val="000000" w:themeColor="text1"/>
              </w:rPr>
            </w:pPr>
            <w:r w:rsidRPr="00073CFE">
              <w:rPr>
                <w:b/>
                <w:color w:val="000000" w:themeColor="text1"/>
                <w:sz w:val="18"/>
              </w:rPr>
              <w:t>ostatní</w:t>
            </w:r>
          </w:p>
        </w:tc>
      </w:tr>
      <w:tr w:rsidR="00EB7A23" w:rsidRPr="00073CFE" w14:paraId="13AF978F" w14:textId="77777777" w:rsidTr="00C35AF6">
        <w:trPr>
          <w:cantSplit/>
          <w:trHeight w:val="70"/>
        </w:trPr>
        <w:tc>
          <w:tcPr>
            <w:tcW w:w="3347" w:type="dxa"/>
            <w:gridSpan w:val="2"/>
            <w:shd w:val="clear" w:color="auto" w:fill="F7CAAC"/>
          </w:tcPr>
          <w:p w14:paraId="2AB9244E" w14:textId="77777777" w:rsidR="00EB7A23" w:rsidRPr="00073CFE" w:rsidRDefault="00EB7A23" w:rsidP="00C35AF6">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BB27FD5" w14:textId="77777777" w:rsidR="00EB7A23" w:rsidRPr="00073CFE" w:rsidRDefault="00EB7A23" w:rsidP="00C35AF6">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29DECA66" w14:textId="77777777" w:rsidR="00EB7A23" w:rsidRPr="00073CFE" w:rsidRDefault="00EB7A23" w:rsidP="00C35AF6">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307717C" w14:textId="77777777" w:rsidR="00EB7A23" w:rsidRPr="00073CFE" w:rsidRDefault="00EB7A23" w:rsidP="00C35AF6">
            <w:pPr>
              <w:jc w:val="both"/>
              <w:rPr>
                <w:b/>
                <w:color w:val="000000" w:themeColor="text1"/>
              </w:rPr>
            </w:pPr>
            <w:r w:rsidRPr="00073CFE">
              <w:rPr>
                <w:b/>
                <w:color w:val="000000" w:themeColor="text1"/>
              </w:rPr>
              <w:t>0</w:t>
            </w:r>
          </w:p>
        </w:tc>
        <w:tc>
          <w:tcPr>
            <w:tcW w:w="693" w:type="dxa"/>
            <w:vMerge w:val="restart"/>
          </w:tcPr>
          <w:p w14:paraId="2F99985C" w14:textId="77777777" w:rsidR="00EB7A23" w:rsidRPr="00073CFE" w:rsidRDefault="00EB7A23" w:rsidP="00C35AF6">
            <w:pPr>
              <w:jc w:val="both"/>
              <w:rPr>
                <w:b/>
                <w:color w:val="000000" w:themeColor="text1"/>
              </w:rPr>
            </w:pPr>
            <w:r w:rsidRPr="00073CFE">
              <w:rPr>
                <w:b/>
                <w:color w:val="000000" w:themeColor="text1"/>
              </w:rPr>
              <w:t>0</w:t>
            </w:r>
          </w:p>
        </w:tc>
        <w:tc>
          <w:tcPr>
            <w:tcW w:w="694" w:type="dxa"/>
            <w:vMerge w:val="restart"/>
          </w:tcPr>
          <w:p w14:paraId="3276D3FE" w14:textId="77777777" w:rsidR="00EB7A23" w:rsidRPr="00073CFE" w:rsidRDefault="00EB7A23" w:rsidP="00C35AF6">
            <w:pPr>
              <w:jc w:val="both"/>
              <w:rPr>
                <w:b/>
                <w:color w:val="000000" w:themeColor="text1"/>
              </w:rPr>
            </w:pPr>
            <w:r w:rsidRPr="00073CFE">
              <w:rPr>
                <w:b/>
                <w:color w:val="000000" w:themeColor="text1"/>
              </w:rPr>
              <w:t>0</w:t>
            </w:r>
          </w:p>
        </w:tc>
      </w:tr>
      <w:tr w:rsidR="00EB7A23" w:rsidRPr="00073CFE" w14:paraId="7E2C68EE" w14:textId="77777777" w:rsidTr="00C35AF6">
        <w:trPr>
          <w:trHeight w:val="205"/>
        </w:trPr>
        <w:tc>
          <w:tcPr>
            <w:tcW w:w="3347" w:type="dxa"/>
            <w:gridSpan w:val="2"/>
          </w:tcPr>
          <w:p w14:paraId="52560C16" w14:textId="77777777" w:rsidR="00EB7A23" w:rsidRPr="00073CFE" w:rsidRDefault="00EB7A23" w:rsidP="00C35AF6">
            <w:pPr>
              <w:jc w:val="both"/>
              <w:rPr>
                <w:color w:val="000000" w:themeColor="text1"/>
              </w:rPr>
            </w:pPr>
          </w:p>
        </w:tc>
        <w:tc>
          <w:tcPr>
            <w:tcW w:w="2245" w:type="dxa"/>
            <w:gridSpan w:val="2"/>
          </w:tcPr>
          <w:p w14:paraId="4A1A783D" w14:textId="77777777" w:rsidR="00EB7A23" w:rsidRPr="00073CFE" w:rsidRDefault="00EB7A23" w:rsidP="00C35AF6">
            <w:pPr>
              <w:jc w:val="both"/>
              <w:rPr>
                <w:color w:val="000000" w:themeColor="text1"/>
              </w:rPr>
            </w:pPr>
          </w:p>
        </w:tc>
        <w:tc>
          <w:tcPr>
            <w:tcW w:w="2248" w:type="dxa"/>
            <w:gridSpan w:val="4"/>
            <w:tcBorders>
              <w:right w:val="single" w:sz="12" w:space="0" w:color="auto"/>
            </w:tcBorders>
          </w:tcPr>
          <w:p w14:paraId="7483AA9A" w14:textId="77777777" w:rsidR="00EB7A23" w:rsidRPr="00073CFE" w:rsidRDefault="00EB7A23" w:rsidP="00C35AF6">
            <w:pPr>
              <w:jc w:val="both"/>
              <w:rPr>
                <w:color w:val="000000" w:themeColor="text1"/>
              </w:rPr>
            </w:pPr>
          </w:p>
        </w:tc>
        <w:tc>
          <w:tcPr>
            <w:tcW w:w="632" w:type="dxa"/>
            <w:vMerge/>
            <w:tcBorders>
              <w:left w:val="single" w:sz="12" w:space="0" w:color="auto"/>
            </w:tcBorders>
            <w:vAlign w:val="center"/>
          </w:tcPr>
          <w:p w14:paraId="7A34CC1B" w14:textId="77777777" w:rsidR="00EB7A23" w:rsidRPr="00073CFE" w:rsidRDefault="00EB7A23" w:rsidP="00C35AF6">
            <w:pPr>
              <w:rPr>
                <w:b/>
                <w:color w:val="000000" w:themeColor="text1"/>
              </w:rPr>
            </w:pPr>
          </w:p>
        </w:tc>
        <w:tc>
          <w:tcPr>
            <w:tcW w:w="693" w:type="dxa"/>
            <w:vMerge/>
            <w:vAlign w:val="center"/>
          </w:tcPr>
          <w:p w14:paraId="568712E1" w14:textId="77777777" w:rsidR="00EB7A23" w:rsidRPr="00073CFE" w:rsidRDefault="00EB7A23" w:rsidP="00C35AF6">
            <w:pPr>
              <w:rPr>
                <w:b/>
                <w:color w:val="000000" w:themeColor="text1"/>
              </w:rPr>
            </w:pPr>
          </w:p>
        </w:tc>
        <w:tc>
          <w:tcPr>
            <w:tcW w:w="694" w:type="dxa"/>
            <w:vMerge/>
            <w:vAlign w:val="center"/>
          </w:tcPr>
          <w:p w14:paraId="16EC314F" w14:textId="77777777" w:rsidR="00EB7A23" w:rsidRPr="00073CFE" w:rsidRDefault="00EB7A23" w:rsidP="00C35AF6">
            <w:pPr>
              <w:rPr>
                <w:b/>
                <w:color w:val="000000" w:themeColor="text1"/>
              </w:rPr>
            </w:pPr>
          </w:p>
        </w:tc>
      </w:tr>
      <w:tr w:rsidR="00EB7A23" w:rsidRPr="00073CFE" w14:paraId="25C4405F" w14:textId="77777777" w:rsidTr="00C35AF6">
        <w:tc>
          <w:tcPr>
            <w:tcW w:w="9859" w:type="dxa"/>
            <w:gridSpan w:val="11"/>
            <w:shd w:val="clear" w:color="auto" w:fill="F7CAAC"/>
          </w:tcPr>
          <w:p w14:paraId="08C26C5F" w14:textId="77777777" w:rsidR="00EB7A23" w:rsidRPr="00073CFE" w:rsidRDefault="00EB7A23" w:rsidP="00C35A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EB7A23" w:rsidRPr="00073CFE" w14:paraId="7F825E2A" w14:textId="77777777" w:rsidTr="00C35AF6">
        <w:trPr>
          <w:trHeight w:val="1109"/>
        </w:trPr>
        <w:tc>
          <w:tcPr>
            <w:tcW w:w="9859" w:type="dxa"/>
            <w:gridSpan w:val="11"/>
          </w:tcPr>
          <w:p w14:paraId="74E63767" w14:textId="77777777" w:rsidR="00EB7A23" w:rsidRPr="00073CFE" w:rsidRDefault="00EB7A23" w:rsidP="00C35AF6">
            <w:pPr>
              <w:jc w:val="both"/>
              <w:rPr>
                <w:color w:val="000000" w:themeColor="text1"/>
              </w:rPr>
            </w:pPr>
            <w:r w:rsidRPr="00073CFE">
              <w:rPr>
                <w:color w:val="000000" w:themeColor="text1"/>
              </w:rPr>
              <w:t xml:space="preserve">ZICHA, J., ROLFOVÁ, E. Aktuální vývoj právního rámce využívání genetických zdrojů. </w:t>
            </w:r>
            <w:r w:rsidRPr="00073CFE">
              <w:rPr>
                <w:i/>
                <w:color w:val="000000" w:themeColor="text1"/>
              </w:rPr>
              <w:t>České právo životního prostředí: Časopis České společnosti pro právo životního prostředí</w:t>
            </w:r>
            <w:r w:rsidRPr="00073CFE">
              <w:rPr>
                <w:color w:val="000000" w:themeColor="text1"/>
              </w:rPr>
              <w:t>. 2018, XVIII, 47, s. 11-18. ISSN 1213-5542. (80 %)</w:t>
            </w:r>
          </w:p>
          <w:p w14:paraId="3EE861C7" w14:textId="77777777" w:rsidR="00EB7A23" w:rsidRPr="00073CFE" w:rsidRDefault="00EB7A23" w:rsidP="00C35AF6">
            <w:pPr>
              <w:jc w:val="both"/>
              <w:rPr>
                <w:color w:val="000000" w:themeColor="text1"/>
              </w:rPr>
            </w:pPr>
            <w:r w:rsidRPr="00073CFE">
              <w:rPr>
                <w:color w:val="000000" w:themeColor="text1"/>
              </w:rPr>
              <w:t xml:space="preserve">ZICHA, J. Past, Present and Future of the Concept of Wilderness. In JANČÁŘOVÁ, I., DUDOVÁ, J. et al. </w:t>
            </w:r>
            <w:r w:rsidRPr="00073CFE">
              <w:rPr>
                <w:i/>
                <w:color w:val="000000" w:themeColor="text1"/>
              </w:rPr>
              <w:t>Sustainable Development and Conflicts of Interests in Nature Protection: In Czechia, Poland and Slovakia</w:t>
            </w:r>
            <w:r w:rsidRPr="00073CFE">
              <w:rPr>
                <w:color w:val="000000" w:themeColor="text1"/>
              </w:rPr>
              <w:t xml:space="preserve">. Brno: Masaryk University, Faculty of Law, 2017, p. 39-52. ISBN 978-80-210-8815-3. </w:t>
            </w:r>
          </w:p>
          <w:p w14:paraId="73FBF6C4" w14:textId="77777777" w:rsidR="00EB7A23" w:rsidRPr="00073CFE" w:rsidRDefault="00EB7A23" w:rsidP="00C35AF6">
            <w:pPr>
              <w:jc w:val="both"/>
              <w:rPr>
                <w:color w:val="000000" w:themeColor="text1"/>
                <w:lang w:val="en-GB"/>
              </w:rPr>
            </w:pPr>
            <w:r w:rsidRPr="00073CFE">
              <w:rPr>
                <w:color w:val="000000" w:themeColor="text1"/>
              </w:rPr>
              <w:t>KŘENOVÁ, Z., ZICHA, J</w:t>
            </w:r>
            <w:r w:rsidRPr="00073CFE">
              <w:rPr>
                <w:color w:val="000000" w:themeColor="text1"/>
                <w:lang w:val="en-GB"/>
              </w:rPr>
              <w:t xml:space="preserve">. Wilderness Protection in the Czech Republic. In BASTMEIJER, Kees et al. </w:t>
            </w:r>
            <w:r w:rsidRPr="00073CFE">
              <w:rPr>
                <w:i/>
                <w:color w:val="000000" w:themeColor="text1"/>
                <w:lang w:val="en-GB"/>
              </w:rPr>
              <w:t>Wilderness Protection in Europe: The Role of International, European and National Law</w:t>
            </w:r>
            <w:r w:rsidRPr="00073CFE">
              <w:rPr>
                <w:color w:val="000000" w:themeColor="text1"/>
                <w:lang w:val="en-GB"/>
              </w:rPr>
              <w:t>. Cambridge, United Kingdom: Cambridge University Press, 2016, pp. 269-286. ISBN 978-1-107-05789-0 (50 %).</w:t>
            </w:r>
          </w:p>
          <w:p w14:paraId="2436B77D" w14:textId="77777777" w:rsidR="00EB7A23" w:rsidRPr="00073CFE" w:rsidRDefault="00EB7A23" w:rsidP="00C35AF6">
            <w:pPr>
              <w:jc w:val="both"/>
              <w:rPr>
                <w:color w:val="000000" w:themeColor="text1"/>
              </w:rPr>
            </w:pPr>
            <w:r w:rsidRPr="00073CFE">
              <w:rPr>
                <w:color w:val="000000" w:themeColor="text1"/>
              </w:rPr>
              <w:t>ZICHA, J. Posuzování vlivů na životní prostředí v aktuální judikatuře Soudního dvora EU. In</w:t>
            </w:r>
            <w:r w:rsidRPr="00073CFE">
              <w:rPr>
                <w:i/>
                <w:color w:val="000000" w:themeColor="text1"/>
              </w:rPr>
              <w:t xml:space="preserve"> Posuzování vlivů záměrů a koncepcí na životní prostředí</w:t>
            </w:r>
            <w:r w:rsidRPr="00073CFE">
              <w:rPr>
                <w:color w:val="000000" w:themeColor="text1"/>
              </w:rPr>
              <w:t>. Brno: Masarykova univerzita, Právnická fakulta, 2016, s. 113-139. ISBN 978-80-210-8343-1.</w:t>
            </w:r>
          </w:p>
          <w:p w14:paraId="6229FAAB" w14:textId="77777777" w:rsidR="00EB7A23" w:rsidRPr="00073CFE" w:rsidRDefault="00EB7A23" w:rsidP="00C35AF6">
            <w:pPr>
              <w:jc w:val="both"/>
              <w:rPr>
                <w:color w:val="000000" w:themeColor="text1"/>
              </w:rPr>
            </w:pPr>
            <w:r w:rsidRPr="00073CFE">
              <w:rPr>
                <w:color w:val="000000" w:themeColor="text1"/>
              </w:rPr>
              <w:t xml:space="preserve">ZICHA, J. Právní rámec vlastnictví a využívání genetických zdrojů v Evropské unii a v České republice. In JANČÁŘOVÁ, I., HANÁK, J., PRŮCHOVÁ, I. a kol. </w:t>
            </w:r>
            <w:r w:rsidRPr="00073CFE">
              <w:rPr>
                <w:i/>
                <w:color w:val="000000" w:themeColor="text1"/>
              </w:rPr>
              <w:t>Vlastník a podnikatel při ochraně životního prostředí.</w:t>
            </w:r>
            <w:r w:rsidRPr="00073CFE">
              <w:rPr>
                <w:color w:val="000000" w:themeColor="text1"/>
              </w:rPr>
              <w:t xml:space="preserve"> Brno: Masarykova univerzita, Právnická fakulta, 2015. s. 329-355. ISBN 978-80-210-7951-9. </w:t>
            </w:r>
          </w:p>
        </w:tc>
      </w:tr>
      <w:tr w:rsidR="00EB7A23" w:rsidRPr="00073CFE" w14:paraId="4C975287" w14:textId="77777777" w:rsidTr="00C35AF6">
        <w:trPr>
          <w:trHeight w:val="218"/>
        </w:trPr>
        <w:tc>
          <w:tcPr>
            <w:tcW w:w="9859" w:type="dxa"/>
            <w:gridSpan w:val="11"/>
            <w:shd w:val="clear" w:color="auto" w:fill="F7CAAC"/>
          </w:tcPr>
          <w:p w14:paraId="47636E9D" w14:textId="77777777" w:rsidR="00EB7A23" w:rsidRPr="00073CFE" w:rsidRDefault="00EB7A23" w:rsidP="00C35AF6">
            <w:pPr>
              <w:rPr>
                <w:b/>
                <w:color w:val="000000" w:themeColor="text1"/>
              </w:rPr>
            </w:pPr>
            <w:r w:rsidRPr="00073CFE">
              <w:rPr>
                <w:b/>
                <w:color w:val="000000" w:themeColor="text1"/>
              </w:rPr>
              <w:t>Působení v zahraničí</w:t>
            </w:r>
          </w:p>
        </w:tc>
      </w:tr>
      <w:tr w:rsidR="00EB7A23" w:rsidRPr="00073CFE" w14:paraId="5765902C" w14:textId="77777777" w:rsidTr="00C35AF6">
        <w:trPr>
          <w:trHeight w:val="328"/>
        </w:trPr>
        <w:tc>
          <w:tcPr>
            <w:tcW w:w="9859" w:type="dxa"/>
            <w:gridSpan w:val="11"/>
          </w:tcPr>
          <w:p w14:paraId="6445E88C" w14:textId="77777777" w:rsidR="00EB7A23" w:rsidRPr="00073CFE" w:rsidRDefault="00EB7A23" w:rsidP="00C35AF6">
            <w:pPr>
              <w:jc w:val="both"/>
              <w:rPr>
                <w:color w:val="000000" w:themeColor="text1"/>
              </w:rPr>
            </w:pPr>
            <w:r w:rsidRPr="00073CFE">
              <w:rPr>
                <w:b/>
                <w:color w:val="000000" w:themeColor="text1"/>
              </w:rPr>
              <w:t>2005 - 2006:</w:t>
            </w:r>
            <w:r w:rsidRPr="00073CFE">
              <w:rPr>
                <w:color w:val="000000" w:themeColor="text1"/>
              </w:rPr>
              <w:t xml:space="preserve"> Evropská komise, Generální ředitelství Životní prostředí, Brusel, Belgie</w:t>
            </w:r>
          </w:p>
          <w:p w14:paraId="68F72517" w14:textId="77777777" w:rsidR="00EB7A23" w:rsidRPr="00073CFE" w:rsidRDefault="00EB7A23" w:rsidP="00C35AF6">
            <w:pPr>
              <w:jc w:val="both"/>
              <w:rPr>
                <w:color w:val="000000" w:themeColor="text1"/>
              </w:rPr>
            </w:pPr>
            <w:r w:rsidRPr="00073CFE">
              <w:rPr>
                <w:b/>
                <w:color w:val="000000" w:themeColor="text1"/>
              </w:rPr>
              <w:t>2008:</w:t>
            </w:r>
            <w:r w:rsidRPr="00073CFE">
              <w:rPr>
                <w:color w:val="000000" w:themeColor="text1"/>
              </w:rPr>
              <w:t xml:space="preserve"> Ministerstvo životního prostředí Švédska, Stockholm </w:t>
            </w:r>
          </w:p>
          <w:p w14:paraId="6C56C236" w14:textId="77777777" w:rsidR="00EB7A23" w:rsidRPr="00073CFE" w:rsidRDefault="00EB7A23" w:rsidP="00C35AF6">
            <w:pPr>
              <w:jc w:val="both"/>
              <w:rPr>
                <w:color w:val="000000" w:themeColor="text1"/>
              </w:rPr>
            </w:pPr>
            <w:r w:rsidRPr="00073CFE">
              <w:rPr>
                <w:b/>
                <w:color w:val="000000" w:themeColor="text1"/>
              </w:rPr>
              <w:t>2016:</w:t>
            </w:r>
            <w:r w:rsidRPr="00073CFE">
              <w:rPr>
                <w:color w:val="000000" w:themeColor="text1"/>
              </w:rPr>
              <w:t xml:space="preserve"> Ministerstvo životního prostředí a územního plánování Makedonie, Skopje </w:t>
            </w:r>
          </w:p>
        </w:tc>
      </w:tr>
      <w:tr w:rsidR="00EB7A23" w:rsidRPr="00073CFE" w14:paraId="1A0D43D9" w14:textId="77777777" w:rsidTr="00C35AF6">
        <w:trPr>
          <w:cantSplit/>
          <w:trHeight w:val="60"/>
        </w:trPr>
        <w:tc>
          <w:tcPr>
            <w:tcW w:w="2518" w:type="dxa"/>
            <w:shd w:val="clear" w:color="auto" w:fill="F7CAAC"/>
          </w:tcPr>
          <w:p w14:paraId="6E58B9E1" w14:textId="77777777" w:rsidR="00EB7A23" w:rsidRPr="00073CFE" w:rsidRDefault="00EB7A23" w:rsidP="00C35AF6">
            <w:pPr>
              <w:jc w:val="both"/>
              <w:rPr>
                <w:b/>
                <w:color w:val="000000" w:themeColor="text1"/>
              </w:rPr>
            </w:pPr>
            <w:r w:rsidRPr="00073CFE">
              <w:rPr>
                <w:b/>
                <w:color w:val="000000" w:themeColor="text1"/>
              </w:rPr>
              <w:t xml:space="preserve">Podpis </w:t>
            </w:r>
          </w:p>
        </w:tc>
        <w:tc>
          <w:tcPr>
            <w:tcW w:w="4536" w:type="dxa"/>
            <w:gridSpan w:val="5"/>
          </w:tcPr>
          <w:p w14:paraId="5CDFDB08" w14:textId="77777777" w:rsidR="00EB7A23" w:rsidRPr="00073CFE" w:rsidRDefault="00EB7A23" w:rsidP="00C35AF6">
            <w:pPr>
              <w:jc w:val="both"/>
              <w:rPr>
                <w:color w:val="000000" w:themeColor="text1"/>
              </w:rPr>
            </w:pPr>
          </w:p>
        </w:tc>
        <w:tc>
          <w:tcPr>
            <w:tcW w:w="786" w:type="dxa"/>
            <w:gridSpan w:val="2"/>
            <w:shd w:val="clear" w:color="auto" w:fill="F7CAAC"/>
          </w:tcPr>
          <w:p w14:paraId="12E2AA22" w14:textId="77777777" w:rsidR="00EB7A23" w:rsidRPr="00073CFE" w:rsidRDefault="00EB7A23" w:rsidP="00C35AF6">
            <w:pPr>
              <w:jc w:val="both"/>
              <w:rPr>
                <w:color w:val="000000" w:themeColor="text1"/>
              </w:rPr>
            </w:pPr>
            <w:r w:rsidRPr="00073CFE">
              <w:rPr>
                <w:b/>
                <w:color w:val="000000" w:themeColor="text1"/>
              </w:rPr>
              <w:t>datum</w:t>
            </w:r>
          </w:p>
        </w:tc>
        <w:tc>
          <w:tcPr>
            <w:tcW w:w="2019" w:type="dxa"/>
            <w:gridSpan w:val="3"/>
          </w:tcPr>
          <w:p w14:paraId="1CA5A73B" w14:textId="77777777" w:rsidR="00EB7A23" w:rsidRPr="00073CFE" w:rsidRDefault="00EB7A23" w:rsidP="00C35AF6">
            <w:pPr>
              <w:jc w:val="both"/>
              <w:rPr>
                <w:color w:val="000000" w:themeColor="text1"/>
              </w:rPr>
            </w:pPr>
          </w:p>
        </w:tc>
      </w:tr>
    </w:tbl>
    <w:p w14:paraId="09F0A544" w14:textId="77777777" w:rsidR="00EB7A23" w:rsidRPr="00073CFE" w:rsidRDefault="00EB7A23" w:rsidP="00447A33">
      <w:pPr>
        <w:spacing w:after="160" w:line="259" w:lineRule="auto"/>
        <w:rPr>
          <w:color w:val="000000" w:themeColor="text1"/>
        </w:rPr>
      </w:pPr>
    </w:p>
    <w:p w14:paraId="7000D57A" w14:textId="77777777" w:rsidR="008072F6" w:rsidRPr="00073CFE" w:rsidRDefault="008072F6">
      <w:pPr>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073CFE" w:rsidDel="00763607" w14:paraId="104A8BB5" w14:textId="5BE51B84" w:rsidTr="00E449E6">
        <w:trPr>
          <w:del w:id="1538" w:author="Bronislava Neubauerová" w:date="2020-08-25T13:38:00Z"/>
        </w:trPr>
        <w:tc>
          <w:tcPr>
            <w:tcW w:w="9859" w:type="dxa"/>
            <w:gridSpan w:val="11"/>
            <w:tcBorders>
              <w:bottom w:val="double" w:sz="4" w:space="0" w:color="auto"/>
            </w:tcBorders>
            <w:shd w:val="clear" w:color="auto" w:fill="BDD6EE"/>
          </w:tcPr>
          <w:p w14:paraId="6B0A96DD" w14:textId="5707A8D7" w:rsidR="00E449E6" w:rsidRPr="00073CFE" w:rsidDel="00763607" w:rsidRDefault="00E449E6" w:rsidP="00E449E6">
            <w:pPr>
              <w:jc w:val="both"/>
              <w:rPr>
                <w:del w:id="1539" w:author="Bronislava Neubauerová" w:date="2020-08-25T13:38:00Z"/>
                <w:b/>
                <w:color w:val="000000" w:themeColor="text1"/>
                <w:sz w:val="28"/>
              </w:rPr>
            </w:pPr>
            <w:del w:id="1540" w:author="Bronislava Neubauerová" w:date="2020-08-25T13:38:00Z">
              <w:r w:rsidRPr="00073CFE" w:rsidDel="00763607">
                <w:rPr>
                  <w:b/>
                  <w:color w:val="000000" w:themeColor="text1"/>
                  <w:sz w:val="28"/>
                </w:rPr>
                <w:delText>C-I – Personální zabezpečení</w:delText>
              </w:r>
            </w:del>
          </w:p>
        </w:tc>
      </w:tr>
      <w:tr w:rsidR="00E449E6" w:rsidRPr="00073CFE" w:rsidDel="00763607" w14:paraId="546B2E83" w14:textId="464645C2" w:rsidTr="00E449E6">
        <w:trPr>
          <w:del w:id="1541" w:author="Bronislava Neubauerová" w:date="2020-08-25T13:38:00Z"/>
        </w:trPr>
        <w:tc>
          <w:tcPr>
            <w:tcW w:w="2518" w:type="dxa"/>
            <w:tcBorders>
              <w:top w:val="double" w:sz="4" w:space="0" w:color="auto"/>
            </w:tcBorders>
            <w:shd w:val="clear" w:color="auto" w:fill="F7CAAC"/>
          </w:tcPr>
          <w:p w14:paraId="16DE5621" w14:textId="7F5D87DE" w:rsidR="00E449E6" w:rsidRPr="00073CFE" w:rsidDel="00763607" w:rsidRDefault="00E449E6" w:rsidP="00E449E6">
            <w:pPr>
              <w:jc w:val="both"/>
              <w:rPr>
                <w:del w:id="1542" w:author="Bronislava Neubauerová" w:date="2020-08-25T13:38:00Z"/>
                <w:b/>
                <w:color w:val="000000" w:themeColor="text1"/>
              </w:rPr>
            </w:pPr>
            <w:del w:id="1543" w:author="Bronislava Neubauerová" w:date="2020-08-25T13:38:00Z">
              <w:r w:rsidRPr="00073CFE" w:rsidDel="00763607">
                <w:rPr>
                  <w:b/>
                  <w:color w:val="000000" w:themeColor="text1"/>
                </w:rPr>
                <w:delText>Vysoká škola</w:delText>
              </w:r>
            </w:del>
          </w:p>
        </w:tc>
        <w:tc>
          <w:tcPr>
            <w:tcW w:w="7341" w:type="dxa"/>
            <w:gridSpan w:val="10"/>
          </w:tcPr>
          <w:p w14:paraId="6A9AEC61" w14:textId="1DA461BD" w:rsidR="00E449E6" w:rsidRPr="00073CFE" w:rsidDel="00763607" w:rsidRDefault="00E449E6" w:rsidP="00E449E6">
            <w:pPr>
              <w:jc w:val="both"/>
              <w:rPr>
                <w:del w:id="1544" w:author="Bronislava Neubauerová" w:date="2020-08-25T13:38:00Z"/>
                <w:color w:val="000000" w:themeColor="text1"/>
              </w:rPr>
            </w:pPr>
            <w:del w:id="1545" w:author="Bronislava Neubauerová" w:date="2020-08-25T13:38:00Z">
              <w:r w:rsidRPr="00073CFE" w:rsidDel="00763607">
                <w:rPr>
                  <w:color w:val="000000" w:themeColor="text1"/>
                </w:rPr>
                <w:delText>Univerzita Tomáše Bati ve Zlíně</w:delText>
              </w:r>
            </w:del>
          </w:p>
        </w:tc>
      </w:tr>
      <w:tr w:rsidR="00E449E6" w:rsidRPr="00073CFE" w:rsidDel="00763607" w14:paraId="617100C2" w14:textId="0747DA62" w:rsidTr="00E449E6">
        <w:trPr>
          <w:del w:id="1546" w:author="Bronislava Neubauerová" w:date="2020-08-25T13:38:00Z"/>
        </w:trPr>
        <w:tc>
          <w:tcPr>
            <w:tcW w:w="2518" w:type="dxa"/>
            <w:shd w:val="clear" w:color="auto" w:fill="F7CAAC"/>
          </w:tcPr>
          <w:p w14:paraId="2EE4394C" w14:textId="10EF02DD" w:rsidR="00E449E6" w:rsidRPr="00073CFE" w:rsidDel="00763607" w:rsidRDefault="00E449E6" w:rsidP="00E449E6">
            <w:pPr>
              <w:jc w:val="both"/>
              <w:rPr>
                <w:del w:id="1547" w:author="Bronislava Neubauerová" w:date="2020-08-25T13:38:00Z"/>
                <w:b/>
                <w:color w:val="000000" w:themeColor="text1"/>
              </w:rPr>
            </w:pPr>
            <w:del w:id="1548" w:author="Bronislava Neubauerová" w:date="2020-08-25T13:38:00Z">
              <w:r w:rsidRPr="00073CFE" w:rsidDel="00763607">
                <w:rPr>
                  <w:b/>
                  <w:color w:val="000000" w:themeColor="text1"/>
                </w:rPr>
                <w:delText>Součást vysoké školy</w:delText>
              </w:r>
            </w:del>
          </w:p>
        </w:tc>
        <w:tc>
          <w:tcPr>
            <w:tcW w:w="7341" w:type="dxa"/>
            <w:gridSpan w:val="10"/>
          </w:tcPr>
          <w:p w14:paraId="0476ED0F" w14:textId="3C4D9487" w:rsidR="00E449E6" w:rsidRPr="00073CFE" w:rsidDel="00763607" w:rsidRDefault="00E449E6" w:rsidP="00E449E6">
            <w:pPr>
              <w:jc w:val="both"/>
              <w:rPr>
                <w:del w:id="1549" w:author="Bronislava Neubauerová" w:date="2020-08-25T13:38:00Z"/>
                <w:color w:val="000000" w:themeColor="text1"/>
              </w:rPr>
            </w:pPr>
            <w:del w:id="1550" w:author="Bronislava Neubauerová" w:date="2020-08-25T13:38:00Z">
              <w:r w:rsidRPr="00073CFE" w:rsidDel="00763607">
                <w:rPr>
                  <w:color w:val="000000" w:themeColor="text1"/>
                </w:rPr>
                <w:delText>Fakulta managementu a ekonomiky</w:delText>
              </w:r>
            </w:del>
          </w:p>
        </w:tc>
      </w:tr>
      <w:tr w:rsidR="00E449E6" w:rsidRPr="00073CFE" w:rsidDel="00763607" w14:paraId="139FF105" w14:textId="3C102096" w:rsidTr="00E449E6">
        <w:trPr>
          <w:del w:id="1551" w:author="Bronislava Neubauerová" w:date="2020-08-25T13:38:00Z"/>
        </w:trPr>
        <w:tc>
          <w:tcPr>
            <w:tcW w:w="2518" w:type="dxa"/>
            <w:shd w:val="clear" w:color="auto" w:fill="F7CAAC"/>
          </w:tcPr>
          <w:p w14:paraId="4737080A" w14:textId="6A91A52F" w:rsidR="00E449E6" w:rsidRPr="00073CFE" w:rsidDel="00763607" w:rsidRDefault="00E449E6" w:rsidP="00E449E6">
            <w:pPr>
              <w:jc w:val="both"/>
              <w:rPr>
                <w:del w:id="1552" w:author="Bronislava Neubauerová" w:date="2020-08-25T13:38:00Z"/>
                <w:b/>
                <w:color w:val="000000" w:themeColor="text1"/>
              </w:rPr>
            </w:pPr>
            <w:del w:id="1553" w:author="Bronislava Neubauerová" w:date="2020-08-25T13:38:00Z">
              <w:r w:rsidRPr="00073CFE" w:rsidDel="00763607">
                <w:rPr>
                  <w:b/>
                  <w:color w:val="000000" w:themeColor="text1"/>
                </w:rPr>
                <w:delText>Název studijního programu</w:delText>
              </w:r>
            </w:del>
          </w:p>
        </w:tc>
        <w:tc>
          <w:tcPr>
            <w:tcW w:w="7341" w:type="dxa"/>
            <w:gridSpan w:val="10"/>
          </w:tcPr>
          <w:p w14:paraId="253C4140" w14:textId="38414C12" w:rsidR="00E449E6" w:rsidRPr="00073CFE" w:rsidDel="00763607" w:rsidRDefault="00D16877" w:rsidP="00E449E6">
            <w:pPr>
              <w:jc w:val="both"/>
              <w:rPr>
                <w:del w:id="1554" w:author="Bronislava Neubauerová" w:date="2020-08-25T13:38:00Z"/>
                <w:color w:val="000000" w:themeColor="text1"/>
              </w:rPr>
            </w:pPr>
            <w:del w:id="1555" w:author="Bronislava Neubauerová" w:date="2020-08-25T13:38:00Z">
              <w:r w:rsidRPr="00073CFE" w:rsidDel="00763607">
                <w:rPr>
                  <w:color w:val="000000" w:themeColor="text1"/>
                </w:rPr>
                <w:delText>Finance</w:delText>
              </w:r>
            </w:del>
          </w:p>
        </w:tc>
      </w:tr>
      <w:tr w:rsidR="00E449E6" w:rsidRPr="00073CFE" w:rsidDel="00763607" w14:paraId="30CCE67E" w14:textId="7F5B6488" w:rsidTr="00E449E6">
        <w:trPr>
          <w:del w:id="1556" w:author="Bronislava Neubauerová" w:date="2020-08-25T13:38:00Z"/>
        </w:trPr>
        <w:tc>
          <w:tcPr>
            <w:tcW w:w="2518" w:type="dxa"/>
            <w:shd w:val="clear" w:color="auto" w:fill="F7CAAC"/>
          </w:tcPr>
          <w:p w14:paraId="79EE0C34" w14:textId="51BEF05C" w:rsidR="00E449E6" w:rsidRPr="00073CFE" w:rsidDel="00763607" w:rsidRDefault="00E449E6" w:rsidP="00E449E6">
            <w:pPr>
              <w:jc w:val="both"/>
              <w:rPr>
                <w:del w:id="1557" w:author="Bronislava Neubauerová" w:date="2020-08-25T13:38:00Z"/>
                <w:b/>
                <w:color w:val="000000" w:themeColor="text1"/>
              </w:rPr>
            </w:pPr>
            <w:del w:id="1558" w:author="Bronislava Neubauerová" w:date="2020-08-25T13:38:00Z">
              <w:r w:rsidRPr="00073CFE" w:rsidDel="00763607">
                <w:rPr>
                  <w:b/>
                  <w:color w:val="000000" w:themeColor="text1"/>
                </w:rPr>
                <w:delText>Jméno a příjmení</w:delText>
              </w:r>
            </w:del>
          </w:p>
        </w:tc>
        <w:tc>
          <w:tcPr>
            <w:tcW w:w="4536" w:type="dxa"/>
            <w:gridSpan w:val="5"/>
          </w:tcPr>
          <w:p w14:paraId="3C571A5B" w14:textId="2517D968" w:rsidR="00E449E6" w:rsidRPr="00073CFE" w:rsidDel="00763607" w:rsidRDefault="00E449E6" w:rsidP="00E449E6">
            <w:pPr>
              <w:jc w:val="both"/>
              <w:rPr>
                <w:del w:id="1559" w:author="Bronislava Neubauerová" w:date="2020-08-25T13:38:00Z"/>
                <w:color w:val="000000" w:themeColor="text1"/>
              </w:rPr>
            </w:pPr>
            <w:del w:id="1560" w:author="Bronislava Neubauerová" w:date="2020-08-25T13:38:00Z">
              <w:r w:rsidRPr="00073CFE" w:rsidDel="00763607">
                <w:rPr>
                  <w:color w:val="000000" w:themeColor="text1"/>
                </w:rPr>
                <w:delText>Bedřich ZIMOLA</w:delText>
              </w:r>
            </w:del>
          </w:p>
        </w:tc>
        <w:tc>
          <w:tcPr>
            <w:tcW w:w="709" w:type="dxa"/>
            <w:shd w:val="clear" w:color="auto" w:fill="F7CAAC"/>
          </w:tcPr>
          <w:p w14:paraId="749AEB73" w14:textId="1EFC3869" w:rsidR="00E449E6" w:rsidRPr="00073CFE" w:rsidDel="00763607" w:rsidRDefault="00E449E6" w:rsidP="00E449E6">
            <w:pPr>
              <w:jc w:val="both"/>
              <w:rPr>
                <w:del w:id="1561" w:author="Bronislava Neubauerová" w:date="2020-08-25T13:38:00Z"/>
                <w:b/>
                <w:color w:val="000000" w:themeColor="text1"/>
              </w:rPr>
            </w:pPr>
            <w:del w:id="1562" w:author="Bronislava Neubauerová" w:date="2020-08-25T13:38:00Z">
              <w:r w:rsidRPr="00073CFE" w:rsidDel="00763607">
                <w:rPr>
                  <w:b/>
                  <w:color w:val="000000" w:themeColor="text1"/>
                </w:rPr>
                <w:delText>Tituly</w:delText>
              </w:r>
            </w:del>
          </w:p>
        </w:tc>
        <w:tc>
          <w:tcPr>
            <w:tcW w:w="2096" w:type="dxa"/>
            <w:gridSpan w:val="4"/>
          </w:tcPr>
          <w:p w14:paraId="7647852C" w14:textId="4D0CCE83" w:rsidR="00E449E6" w:rsidRPr="00073CFE" w:rsidDel="00763607" w:rsidRDefault="00E449E6" w:rsidP="00E449E6">
            <w:pPr>
              <w:jc w:val="both"/>
              <w:rPr>
                <w:del w:id="1563" w:author="Bronislava Neubauerová" w:date="2020-08-25T13:38:00Z"/>
                <w:color w:val="000000" w:themeColor="text1"/>
              </w:rPr>
            </w:pPr>
            <w:del w:id="1564" w:author="Bronislava Neubauerová" w:date="2020-08-25T13:38:00Z">
              <w:r w:rsidRPr="00073CFE" w:rsidDel="00763607">
                <w:rPr>
                  <w:color w:val="000000" w:themeColor="text1"/>
                </w:rPr>
                <w:delText>RNDr., Ph.D.</w:delText>
              </w:r>
            </w:del>
          </w:p>
        </w:tc>
      </w:tr>
      <w:tr w:rsidR="00E449E6" w:rsidRPr="00073CFE" w:rsidDel="00763607" w14:paraId="5324D5CC" w14:textId="6CC3C499" w:rsidTr="00E449E6">
        <w:trPr>
          <w:del w:id="1565" w:author="Bronislava Neubauerová" w:date="2020-08-25T13:38:00Z"/>
        </w:trPr>
        <w:tc>
          <w:tcPr>
            <w:tcW w:w="2518" w:type="dxa"/>
            <w:shd w:val="clear" w:color="auto" w:fill="F7CAAC"/>
          </w:tcPr>
          <w:p w14:paraId="3FB32CD7" w14:textId="702CB9A7" w:rsidR="00E449E6" w:rsidRPr="00073CFE" w:rsidDel="00763607" w:rsidRDefault="00E449E6" w:rsidP="00E449E6">
            <w:pPr>
              <w:jc w:val="both"/>
              <w:rPr>
                <w:del w:id="1566" w:author="Bronislava Neubauerová" w:date="2020-08-25T13:38:00Z"/>
                <w:b/>
                <w:color w:val="000000" w:themeColor="text1"/>
              </w:rPr>
            </w:pPr>
            <w:del w:id="1567" w:author="Bronislava Neubauerová" w:date="2020-08-25T13:38:00Z">
              <w:r w:rsidRPr="00073CFE" w:rsidDel="00763607">
                <w:rPr>
                  <w:b/>
                  <w:color w:val="000000" w:themeColor="text1"/>
                </w:rPr>
                <w:delText>Rok narození</w:delText>
              </w:r>
            </w:del>
          </w:p>
        </w:tc>
        <w:tc>
          <w:tcPr>
            <w:tcW w:w="829" w:type="dxa"/>
          </w:tcPr>
          <w:p w14:paraId="57CC0F5E" w14:textId="7EDB2C6E" w:rsidR="00E449E6" w:rsidRPr="00073CFE" w:rsidDel="00763607" w:rsidRDefault="00E449E6" w:rsidP="00E449E6">
            <w:pPr>
              <w:jc w:val="both"/>
              <w:rPr>
                <w:del w:id="1568" w:author="Bronislava Neubauerová" w:date="2020-08-25T13:38:00Z"/>
                <w:color w:val="000000" w:themeColor="text1"/>
              </w:rPr>
            </w:pPr>
            <w:del w:id="1569" w:author="Bronislava Neubauerová" w:date="2020-08-25T13:38:00Z">
              <w:r w:rsidRPr="00073CFE" w:rsidDel="00763607">
                <w:rPr>
                  <w:color w:val="000000" w:themeColor="text1"/>
                </w:rPr>
                <w:delText>1954</w:delText>
              </w:r>
            </w:del>
          </w:p>
        </w:tc>
        <w:tc>
          <w:tcPr>
            <w:tcW w:w="1721" w:type="dxa"/>
            <w:shd w:val="clear" w:color="auto" w:fill="F7CAAC"/>
          </w:tcPr>
          <w:p w14:paraId="4A766C21" w14:textId="39448666" w:rsidR="00E449E6" w:rsidRPr="00073CFE" w:rsidDel="00763607" w:rsidRDefault="00E449E6" w:rsidP="00E449E6">
            <w:pPr>
              <w:jc w:val="both"/>
              <w:rPr>
                <w:del w:id="1570" w:author="Bronislava Neubauerová" w:date="2020-08-25T13:38:00Z"/>
                <w:b/>
                <w:color w:val="000000" w:themeColor="text1"/>
              </w:rPr>
            </w:pPr>
            <w:del w:id="1571" w:author="Bronislava Neubauerová" w:date="2020-08-25T13:38:00Z">
              <w:r w:rsidRPr="00073CFE" w:rsidDel="00763607">
                <w:rPr>
                  <w:b/>
                  <w:color w:val="000000" w:themeColor="text1"/>
                </w:rPr>
                <w:delText>typ vztahu k VŠ</w:delText>
              </w:r>
            </w:del>
          </w:p>
        </w:tc>
        <w:tc>
          <w:tcPr>
            <w:tcW w:w="992" w:type="dxa"/>
            <w:gridSpan w:val="2"/>
          </w:tcPr>
          <w:p w14:paraId="3C1F05CE" w14:textId="14E4DC70" w:rsidR="00E449E6" w:rsidRPr="00073CFE" w:rsidDel="00763607" w:rsidRDefault="00E449E6" w:rsidP="00E449E6">
            <w:pPr>
              <w:jc w:val="both"/>
              <w:rPr>
                <w:del w:id="1572" w:author="Bronislava Neubauerová" w:date="2020-08-25T13:38:00Z"/>
                <w:color w:val="000000" w:themeColor="text1"/>
              </w:rPr>
            </w:pPr>
            <w:del w:id="1573" w:author="Bronislava Neubauerová" w:date="2020-08-25T13:38:00Z">
              <w:r w:rsidRPr="00073CFE" w:rsidDel="00763607">
                <w:rPr>
                  <w:color w:val="000000" w:themeColor="text1"/>
                </w:rPr>
                <w:delText>pp</w:delText>
              </w:r>
            </w:del>
          </w:p>
        </w:tc>
        <w:tc>
          <w:tcPr>
            <w:tcW w:w="994" w:type="dxa"/>
            <w:shd w:val="clear" w:color="auto" w:fill="F7CAAC"/>
          </w:tcPr>
          <w:p w14:paraId="0D2E852F" w14:textId="2AE95EF3" w:rsidR="00E449E6" w:rsidRPr="00073CFE" w:rsidDel="00763607" w:rsidRDefault="00E449E6" w:rsidP="00E449E6">
            <w:pPr>
              <w:jc w:val="both"/>
              <w:rPr>
                <w:del w:id="1574" w:author="Bronislava Neubauerová" w:date="2020-08-25T13:38:00Z"/>
                <w:b/>
                <w:color w:val="000000" w:themeColor="text1"/>
              </w:rPr>
            </w:pPr>
            <w:del w:id="1575" w:author="Bronislava Neubauerová" w:date="2020-08-25T13:38:00Z">
              <w:r w:rsidRPr="00073CFE" w:rsidDel="00763607">
                <w:rPr>
                  <w:b/>
                  <w:color w:val="000000" w:themeColor="text1"/>
                </w:rPr>
                <w:delText>rozsah</w:delText>
              </w:r>
            </w:del>
          </w:p>
        </w:tc>
        <w:tc>
          <w:tcPr>
            <w:tcW w:w="709" w:type="dxa"/>
          </w:tcPr>
          <w:p w14:paraId="4CB80B47" w14:textId="55EC54D6" w:rsidR="00E449E6" w:rsidRPr="00073CFE" w:rsidDel="00763607" w:rsidRDefault="00E449E6" w:rsidP="00E449E6">
            <w:pPr>
              <w:jc w:val="both"/>
              <w:rPr>
                <w:del w:id="1576" w:author="Bronislava Neubauerová" w:date="2020-08-25T13:38:00Z"/>
                <w:color w:val="000000" w:themeColor="text1"/>
              </w:rPr>
            </w:pPr>
            <w:del w:id="1577" w:author="Bronislava Neubauerová" w:date="2020-08-25T13:38:00Z">
              <w:r w:rsidRPr="00073CFE" w:rsidDel="00763607">
                <w:rPr>
                  <w:color w:val="000000" w:themeColor="text1"/>
                </w:rPr>
                <w:delText>40</w:delText>
              </w:r>
            </w:del>
          </w:p>
        </w:tc>
        <w:tc>
          <w:tcPr>
            <w:tcW w:w="709" w:type="dxa"/>
            <w:gridSpan w:val="2"/>
            <w:shd w:val="clear" w:color="auto" w:fill="F7CAAC"/>
          </w:tcPr>
          <w:p w14:paraId="4B958D44" w14:textId="667F774C" w:rsidR="00E449E6" w:rsidRPr="00073CFE" w:rsidDel="00763607" w:rsidRDefault="00E449E6" w:rsidP="00E449E6">
            <w:pPr>
              <w:jc w:val="both"/>
              <w:rPr>
                <w:del w:id="1578" w:author="Bronislava Neubauerová" w:date="2020-08-25T13:38:00Z"/>
                <w:b/>
                <w:color w:val="000000" w:themeColor="text1"/>
              </w:rPr>
            </w:pPr>
            <w:del w:id="1579" w:author="Bronislava Neubauerová" w:date="2020-08-25T13:38:00Z">
              <w:r w:rsidRPr="00073CFE" w:rsidDel="00763607">
                <w:rPr>
                  <w:b/>
                  <w:color w:val="000000" w:themeColor="text1"/>
                </w:rPr>
                <w:delText>do kdy</w:delText>
              </w:r>
            </w:del>
          </w:p>
        </w:tc>
        <w:tc>
          <w:tcPr>
            <w:tcW w:w="1387" w:type="dxa"/>
            <w:gridSpan w:val="2"/>
          </w:tcPr>
          <w:p w14:paraId="435947D0" w14:textId="43108B7B" w:rsidR="00E449E6" w:rsidRPr="00073CFE" w:rsidDel="00763607" w:rsidRDefault="00E449E6" w:rsidP="00E449E6">
            <w:pPr>
              <w:jc w:val="both"/>
              <w:rPr>
                <w:del w:id="1580" w:author="Bronislava Neubauerová" w:date="2020-08-25T13:38:00Z"/>
                <w:color w:val="000000" w:themeColor="text1"/>
              </w:rPr>
            </w:pPr>
            <w:del w:id="1581" w:author="Bronislava Neubauerová" w:date="2020-08-25T13:38:00Z">
              <w:r w:rsidRPr="00073CFE" w:rsidDel="00763607">
                <w:rPr>
                  <w:color w:val="000000" w:themeColor="text1"/>
                </w:rPr>
                <w:delText>N</w:delText>
              </w:r>
            </w:del>
          </w:p>
        </w:tc>
      </w:tr>
      <w:tr w:rsidR="00E449E6" w:rsidRPr="00073CFE" w:rsidDel="00763607" w14:paraId="572DB151" w14:textId="6F4C9C6B" w:rsidTr="00E449E6">
        <w:trPr>
          <w:del w:id="1582" w:author="Bronislava Neubauerová" w:date="2020-08-25T13:38:00Z"/>
        </w:trPr>
        <w:tc>
          <w:tcPr>
            <w:tcW w:w="5068" w:type="dxa"/>
            <w:gridSpan w:val="3"/>
            <w:shd w:val="clear" w:color="auto" w:fill="F7CAAC"/>
          </w:tcPr>
          <w:p w14:paraId="472AC7C7" w14:textId="741A016C" w:rsidR="00E449E6" w:rsidRPr="00073CFE" w:rsidDel="00763607" w:rsidRDefault="00E449E6" w:rsidP="00E449E6">
            <w:pPr>
              <w:jc w:val="both"/>
              <w:rPr>
                <w:del w:id="1583" w:author="Bronislava Neubauerová" w:date="2020-08-25T13:38:00Z"/>
                <w:b/>
                <w:color w:val="000000" w:themeColor="text1"/>
              </w:rPr>
            </w:pPr>
            <w:del w:id="1584" w:author="Bronislava Neubauerová" w:date="2020-08-25T13:38:00Z">
              <w:r w:rsidRPr="00073CFE" w:rsidDel="00763607">
                <w:rPr>
                  <w:b/>
                  <w:color w:val="000000" w:themeColor="text1"/>
                </w:rPr>
                <w:delText>Typ vztahu na součásti VŠ, která uskutečňuje st. program</w:delText>
              </w:r>
            </w:del>
          </w:p>
        </w:tc>
        <w:tc>
          <w:tcPr>
            <w:tcW w:w="992" w:type="dxa"/>
            <w:gridSpan w:val="2"/>
          </w:tcPr>
          <w:p w14:paraId="4F3F00DF" w14:textId="24B5792F" w:rsidR="00E449E6" w:rsidRPr="00073CFE" w:rsidDel="00763607" w:rsidRDefault="00E449E6" w:rsidP="00E449E6">
            <w:pPr>
              <w:jc w:val="both"/>
              <w:rPr>
                <w:del w:id="1585" w:author="Bronislava Neubauerová" w:date="2020-08-25T13:38:00Z"/>
                <w:color w:val="000000" w:themeColor="text1"/>
              </w:rPr>
            </w:pPr>
            <w:del w:id="1586" w:author="Bronislava Neubauerová" w:date="2020-08-25T13:38:00Z">
              <w:r w:rsidRPr="00073CFE" w:rsidDel="00763607">
                <w:rPr>
                  <w:color w:val="000000" w:themeColor="text1"/>
                </w:rPr>
                <w:delText>pp</w:delText>
              </w:r>
            </w:del>
          </w:p>
        </w:tc>
        <w:tc>
          <w:tcPr>
            <w:tcW w:w="994" w:type="dxa"/>
            <w:shd w:val="clear" w:color="auto" w:fill="F7CAAC"/>
          </w:tcPr>
          <w:p w14:paraId="3F115436" w14:textId="60F6B7BF" w:rsidR="00E449E6" w:rsidRPr="00073CFE" w:rsidDel="00763607" w:rsidRDefault="00E449E6" w:rsidP="00E449E6">
            <w:pPr>
              <w:jc w:val="both"/>
              <w:rPr>
                <w:del w:id="1587" w:author="Bronislava Neubauerová" w:date="2020-08-25T13:38:00Z"/>
                <w:b/>
                <w:color w:val="000000" w:themeColor="text1"/>
              </w:rPr>
            </w:pPr>
            <w:del w:id="1588" w:author="Bronislava Neubauerová" w:date="2020-08-25T13:38:00Z">
              <w:r w:rsidRPr="00073CFE" w:rsidDel="00763607">
                <w:rPr>
                  <w:b/>
                  <w:color w:val="000000" w:themeColor="text1"/>
                </w:rPr>
                <w:delText>rozsah</w:delText>
              </w:r>
            </w:del>
          </w:p>
        </w:tc>
        <w:tc>
          <w:tcPr>
            <w:tcW w:w="709" w:type="dxa"/>
          </w:tcPr>
          <w:p w14:paraId="16D8765C" w14:textId="73F3F2A6" w:rsidR="00E449E6" w:rsidRPr="00073CFE" w:rsidDel="00763607" w:rsidRDefault="00E449E6" w:rsidP="00E449E6">
            <w:pPr>
              <w:jc w:val="both"/>
              <w:rPr>
                <w:del w:id="1589" w:author="Bronislava Neubauerová" w:date="2020-08-25T13:38:00Z"/>
                <w:color w:val="000000" w:themeColor="text1"/>
              </w:rPr>
            </w:pPr>
            <w:del w:id="1590" w:author="Bronislava Neubauerová" w:date="2020-08-25T13:38:00Z">
              <w:r w:rsidRPr="00073CFE" w:rsidDel="00763607">
                <w:rPr>
                  <w:color w:val="000000" w:themeColor="text1"/>
                </w:rPr>
                <w:delText>40</w:delText>
              </w:r>
            </w:del>
          </w:p>
        </w:tc>
        <w:tc>
          <w:tcPr>
            <w:tcW w:w="709" w:type="dxa"/>
            <w:gridSpan w:val="2"/>
            <w:shd w:val="clear" w:color="auto" w:fill="F7CAAC"/>
          </w:tcPr>
          <w:p w14:paraId="094159A1" w14:textId="70B0C975" w:rsidR="00E449E6" w:rsidRPr="00073CFE" w:rsidDel="00763607" w:rsidRDefault="00E449E6" w:rsidP="00E449E6">
            <w:pPr>
              <w:jc w:val="both"/>
              <w:rPr>
                <w:del w:id="1591" w:author="Bronislava Neubauerová" w:date="2020-08-25T13:38:00Z"/>
                <w:b/>
                <w:color w:val="000000" w:themeColor="text1"/>
              </w:rPr>
            </w:pPr>
            <w:del w:id="1592" w:author="Bronislava Neubauerová" w:date="2020-08-25T13:38:00Z">
              <w:r w:rsidRPr="00073CFE" w:rsidDel="00763607">
                <w:rPr>
                  <w:b/>
                  <w:color w:val="000000" w:themeColor="text1"/>
                </w:rPr>
                <w:delText>do kdy</w:delText>
              </w:r>
            </w:del>
          </w:p>
        </w:tc>
        <w:tc>
          <w:tcPr>
            <w:tcW w:w="1387" w:type="dxa"/>
            <w:gridSpan w:val="2"/>
          </w:tcPr>
          <w:p w14:paraId="2B181D6D" w14:textId="492D70C9" w:rsidR="00E449E6" w:rsidRPr="00073CFE" w:rsidDel="00763607" w:rsidRDefault="00E449E6" w:rsidP="00E449E6">
            <w:pPr>
              <w:jc w:val="both"/>
              <w:rPr>
                <w:del w:id="1593" w:author="Bronislava Neubauerová" w:date="2020-08-25T13:38:00Z"/>
                <w:color w:val="000000" w:themeColor="text1"/>
              </w:rPr>
            </w:pPr>
            <w:del w:id="1594" w:author="Bronislava Neubauerová" w:date="2020-08-25T13:38:00Z">
              <w:r w:rsidRPr="00073CFE" w:rsidDel="00763607">
                <w:rPr>
                  <w:color w:val="000000" w:themeColor="text1"/>
                </w:rPr>
                <w:delText>N</w:delText>
              </w:r>
            </w:del>
          </w:p>
        </w:tc>
      </w:tr>
      <w:tr w:rsidR="00E449E6" w:rsidRPr="00073CFE" w:rsidDel="00763607" w14:paraId="022D0616" w14:textId="628E7635" w:rsidTr="00E449E6">
        <w:trPr>
          <w:del w:id="1595" w:author="Bronislava Neubauerová" w:date="2020-08-25T13:38:00Z"/>
        </w:trPr>
        <w:tc>
          <w:tcPr>
            <w:tcW w:w="6060" w:type="dxa"/>
            <w:gridSpan w:val="5"/>
            <w:shd w:val="clear" w:color="auto" w:fill="F7CAAC"/>
          </w:tcPr>
          <w:p w14:paraId="0EF85EA6" w14:textId="182AE3C3" w:rsidR="00E449E6" w:rsidRPr="00073CFE" w:rsidDel="00763607" w:rsidRDefault="00E449E6" w:rsidP="00E449E6">
            <w:pPr>
              <w:jc w:val="both"/>
              <w:rPr>
                <w:del w:id="1596" w:author="Bronislava Neubauerová" w:date="2020-08-25T13:38:00Z"/>
                <w:color w:val="000000" w:themeColor="text1"/>
              </w:rPr>
            </w:pPr>
            <w:del w:id="1597" w:author="Bronislava Neubauerová" w:date="2020-08-25T13:38:00Z">
              <w:r w:rsidRPr="00073CFE" w:rsidDel="00763607">
                <w:rPr>
                  <w:b/>
                  <w:color w:val="000000" w:themeColor="text1"/>
                </w:rPr>
                <w:delText>Další současná působení jako akademický pracovník na jiných VŠ</w:delText>
              </w:r>
            </w:del>
          </w:p>
        </w:tc>
        <w:tc>
          <w:tcPr>
            <w:tcW w:w="1703" w:type="dxa"/>
            <w:gridSpan w:val="2"/>
            <w:shd w:val="clear" w:color="auto" w:fill="F7CAAC"/>
          </w:tcPr>
          <w:p w14:paraId="6953C132" w14:textId="4070663D" w:rsidR="00E449E6" w:rsidRPr="00073CFE" w:rsidDel="00763607" w:rsidRDefault="00E449E6" w:rsidP="00E449E6">
            <w:pPr>
              <w:jc w:val="both"/>
              <w:rPr>
                <w:del w:id="1598" w:author="Bronislava Neubauerová" w:date="2020-08-25T13:38:00Z"/>
                <w:b/>
                <w:color w:val="000000" w:themeColor="text1"/>
              </w:rPr>
            </w:pPr>
            <w:del w:id="1599" w:author="Bronislava Neubauerová" w:date="2020-08-25T13:38:00Z">
              <w:r w:rsidRPr="00073CFE" w:rsidDel="00763607">
                <w:rPr>
                  <w:b/>
                  <w:color w:val="000000" w:themeColor="text1"/>
                </w:rPr>
                <w:delText>typ prac. vztahu</w:delText>
              </w:r>
            </w:del>
          </w:p>
        </w:tc>
        <w:tc>
          <w:tcPr>
            <w:tcW w:w="2096" w:type="dxa"/>
            <w:gridSpan w:val="4"/>
            <w:shd w:val="clear" w:color="auto" w:fill="F7CAAC"/>
          </w:tcPr>
          <w:p w14:paraId="4D279286" w14:textId="330F070E" w:rsidR="00E449E6" w:rsidRPr="00073CFE" w:rsidDel="00763607" w:rsidRDefault="00E449E6" w:rsidP="00E449E6">
            <w:pPr>
              <w:jc w:val="both"/>
              <w:rPr>
                <w:del w:id="1600" w:author="Bronislava Neubauerová" w:date="2020-08-25T13:38:00Z"/>
                <w:b/>
                <w:color w:val="000000" w:themeColor="text1"/>
              </w:rPr>
            </w:pPr>
            <w:del w:id="1601" w:author="Bronislava Neubauerová" w:date="2020-08-25T13:38:00Z">
              <w:r w:rsidRPr="00073CFE" w:rsidDel="00763607">
                <w:rPr>
                  <w:b/>
                  <w:color w:val="000000" w:themeColor="text1"/>
                </w:rPr>
                <w:delText>rozsah</w:delText>
              </w:r>
            </w:del>
          </w:p>
        </w:tc>
      </w:tr>
      <w:tr w:rsidR="00E449E6" w:rsidRPr="00073CFE" w:rsidDel="00763607" w14:paraId="7D53745D" w14:textId="2CBCD12E" w:rsidTr="00E449E6">
        <w:trPr>
          <w:del w:id="1602" w:author="Bronislava Neubauerová" w:date="2020-08-25T13:38:00Z"/>
        </w:trPr>
        <w:tc>
          <w:tcPr>
            <w:tcW w:w="6060" w:type="dxa"/>
            <w:gridSpan w:val="5"/>
          </w:tcPr>
          <w:p w14:paraId="144F2095" w14:textId="0E59AC18" w:rsidR="00E449E6" w:rsidRPr="00073CFE" w:rsidDel="00763607" w:rsidRDefault="00E449E6" w:rsidP="00E449E6">
            <w:pPr>
              <w:jc w:val="both"/>
              <w:rPr>
                <w:del w:id="1603" w:author="Bronislava Neubauerová" w:date="2020-08-25T13:38:00Z"/>
                <w:color w:val="000000" w:themeColor="text1"/>
              </w:rPr>
            </w:pPr>
          </w:p>
        </w:tc>
        <w:tc>
          <w:tcPr>
            <w:tcW w:w="1703" w:type="dxa"/>
            <w:gridSpan w:val="2"/>
          </w:tcPr>
          <w:p w14:paraId="3AA1BC83" w14:textId="212BCA38" w:rsidR="00E449E6" w:rsidRPr="00073CFE" w:rsidDel="00763607" w:rsidRDefault="00E449E6" w:rsidP="00E449E6">
            <w:pPr>
              <w:jc w:val="both"/>
              <w:rPr>
                <w:del w:id="1604" w:author="Bronislava Neubauerová" w:date="2020-08-25T13:38:00Z"/>
                <w:color w:val="000000" w:themeColor="text1"/>
              </w:rPr>
            </w:pPr>
          </w:p>
        </w:tc>
        <w:tc>
          <w:tcPr>
            <w:tcW w:w="2096" w:type="dxa"/>
            <w:gridSpan w:val="4"/>
          </w:tcPr>
          <w:p w14:paraId="69C9C9E6" w14:textId="27F99459" w:rsidR="00E449E6" w:rsidRPr="00073CFE" w:rsidDel="00763607" w:rsidRDefault="00E449E6" w:rsidP="00E449E6">
            <w:pPr>
              <w:jc w:val="both"/>
              <w:rPr>
                <w:del w:id="1605" w:author="Bronislava Neubauerová" w:date="2020-08-25T13:38:00Z"/>
                <w:color w:val="000000" w:themeColor="text1"/>
              </w:rPr>
            </w:pPr>
          </w:p>
        </w:tc>
      </w:tr>
      <w:tr w:rsidR="00E449E6" w:rsidRPr="00073CFE" w:rsidDel="00763607" w14:paraId="281DD1B0" w14:textId="50EC794C" w:rsidTr="00E449E6">
        <w:trPr>
          <w:del w:id="1606" w:author="Bronislava Neubauerová" w:date="2020-08-25T13:38:00Z"/>
        </w:trPr>
        <w:tc>
          <w:tcPr>
            <w:tcW w:w="6060" w:type="dxa"/>
            <w:gridSpan w:val="5"/>
          </w:tcPr>
          <w:p w14:paraId="05A3FEA3" w14:textId="62B1AA0D" w:rsidR="00E449E6" w:rsidRPr="00073CFE" w:rsidDel="00763607" w:rsidRDefault="00E449E6" w:rsidP="00E449E6">
            <w:pPr>
              <w:jc w:val="both"/>
              <w:rPr>
                <w:del w:id="1607" w:author="Bronislava Neubauerová" w:date="2020-08-25T13:38:00Z"/>
                <w:color w:val="000000" w:themeColor="text1"/>
              </w:rPr>
            </w:pPr>
          </w:p>
        </w:tc>
        <w:tc>
          <w:tcPr>
            <w:tcW w:w="1703" w:type="dxa"/>
            <w:gridSpan w:val="2"/>
          </w:tcPr>
          <w:p w14:paraId="7F6C6796" w14:textId="54D5947B" w:rsidR="00E449E6" w:rsidRPr="00073CFE" w:rsidDel="00763607" w:rsidRDefault="00E449E6" w:rsidP="00E449E6">
            <w:pPr>
              <w:jc w:val="both"/>
              <w:rPr>
                <w:del w:id="1608" w:author="Bronislava Neubauerová" w:date="2020-08-25T13:38:00Z"/>
                <w:color w:val="000000" w:themeColor="text1"/>
              </w:rPr>
            </w:pPr>
          </w:p>
        </w:tc>
        <w:tc>
          <w:tcPr>
            <w:tcW w:w="2096" w:type="dxa"/>
            <w:gridSpan w:val="4"/>
          </w:tcPr>
          <w:p w14:paraId="7CCEE46B" w14:textId="20AE11C5" w:rsidR="00E449E6" w:rsidRPr="00073CFE" w:rsidDel="00763607" w:rsidRDefault="00E449E6" w:rsidP="00E449E6">
            <w:pPr>
              <w:jc w:val="both"/>
              <w:rPr>
                <w:del w:id="1609" w:author="Bronislava Neubauerová" w:date="2020-08-25T13:38:00Z"/>
                <w:color w:val="000000" w:themeColor="text1"/>
              </w:rPr>
            </w:pPr>
          </w:p>
        </w:tc>
      </w:tr>
      <w:tr w:rsidR="00E449E6" w:rsidRPr="00073CFE" w:rsidDel="00763607" w14:paraId="6C54E053" w14:textId="44BA4096" w:rsidTr="00E449E6">
        <w:trPr>
          <w:del w:id="1610" w:author="Bronislava Neubauerová" w:date="2020-08-25T13:38:00Z"/>
        </w:trPr>
        <w:tc>
          <w:tcPr>
            <w:tcW w:w="6060" w:type="dxa"/>
            <w:gridSpan w:val="5"/>
          </w:tcPr>
          <w:p w14:paraId="1B02074F" w14:textId="1AF6446F" w:rsidR="00E449E6" w:rsidRPr="00073CFE" w:rsidDel="00763607" w:rsidRDefault="00E449E6" w:rsidP="00E449E6">
            <w:pPr>
              <w:jc w:val="both"/>
              <w:rPr>
                <w:del w:id="1611" w:author="Bronislava Neubauerová" w:date="2020-08-25T13:38:00Z"/>
                <w:color w:val="000000" w:themeColor="text1"/>
              </w:rPr>
            </w:pPr>
          </w:p>
        </w:tc>
        <w:tc>
          <w:tcPr>
            <w:tcW w:w="1703" w:type="dxa"/>
            <w:gridSpan w:val="2"/>
          </w:tcPr>
          <w:p w14:paraId="37DF2848" w14:textId="74AC1868" w:rsidR="00E449E6" w:rsidRPr="00073CFE" w:rsidDel="00763607" w:rsidRDefault="00E449E6" w:rsidP="00E449E6">
            <w:pPr>
              <w:jc w:val="both"/>
              <w:rPr>
                <w:del w:id="1612" w:author="Bronislava Neubauerová" w:date="2020-08-25T13:38:00Z"/>
                <w:color w:val="000000" w:themeColor="text1"/>
              </w:rPr>
            </w:pPr>
          </w:p>
        </w:tc>
        <w:tc>
          <w:tcPr>
            <w:tcW w:w="2096" w:type="dxa"/>
            <w:gridSpan w:val="4"/>
          </w:tcPr>
          <w:p w14:paraId="0719300C" w14:textId="093155EE" w:rsidR="00E449E6" w:rsidRPr="00073CFE" w:rsidDel="00763607" w:rsidRDefault="00E449E6" w:rsidP="00E449E6">
            <w:pPr>
              <w:jc w:val="both"/>
              <w:rPr>
                <w:del w:id="1613" w:author="Bronislava Neubauerová" w:date="2020-08-25T13:38:00Z"/>
                <w:color w:val="000000" w:themeColor="text1"/>
              </w:rPr>
            </w:pPr>
          </w:p>
        </w:tc>
      </w:tr>
      <w:tr w:rsidR="00E449E6" w:rsidRPr="00073CFE" w:rsidDel="00763607" w14:paraId="46237AEB" w14:textId="1386C2E8" w:rsidTr="00E449E6">
        <w:trPr>
          <w:del w:id="1614" w:author="Bronislava Neubauerová" w:date="2020-08-25T13:38:00Z"/>
        </w:trPr>
        <w:tc>
          <w:tcPr>
            <w:tcW w:w="6060" w:type="dxa"/>
            <w:gridSpan w:val="5"/>
          </w:tcPr>
          <w:p w14:paraId="0F2EB130" w14:textId="384C8C04" w:rsidR="00E449E6" w:rsidRPr="00073CFE" w:rsidDel="00763607" w:rsidRDefault="00E449E6" w:rsidP="00E449E6">
            <w:pPr>
              <w:jc w:val="both"/>
              <w:rPr>
                <w:del w:id="1615" w:author="Bronislava Neubauerová" w:date="2020-08-25T13:38:00Z"/>
                <w:color w:val="000000" w:themeColor="text1"/>
              </w:rPr>
            </w:pPr>
          </w:p>
        </w:tc>
        <w:tc>
          <w:tcPr>
            <w:tcW w:w="1703" w:type="dxa"/>
            <w:gridSpan w:val="2"/>
          </w:tcPr>
          <w:p w14:paraId="0D503A9C" w14:textId="6BA440E7" w:rsidR="00E449E6" w:rsidRPr="00073CFE" w:rsidDel="00763607" w:rsidRDefault="00E449E6" w:rsidP="00E449E6">
            <w:pPr>
              <w:jc w:val="both"/>
              <w:rPr>
                <w:del w:id="1616" w:author="Bronislava Neubauerová" w:date="2020-08-25T13:38:00Z"/>
                <w:color w:val="000000" w:themeColor="text1"/>
              </w:rPr>
            </w:pPr>
          </w:p>
        </w:tc>
        <w:tc>
          <w:tcPr>
            <w:tcW w:w="2096" w:type="dxa"/>
            <w:gridSpan w:val="4"/>
          </w:tcPr>
          <w:p w14:paraId="59E520AD" w14:textId="175ADAC0" w:rsidR="00E449E6" w:rsidRPr="00073CFE" w:rsidDel="00763607" w:rsidRDefault="00E449E6" w:rsidP="00E449E6">
            <w:pPr>
              <w:jc w:val="both"/>
              <w:rPr>
                <w:del w:id="1617" w:author="Bronislava Neubauerová" w:date="2020-08-25T13:38:00Z"/>
                <w:color w:val="000000" w:themeColor="text1"/>
              </w:rPr>
            </w:pPr>
          </w:p>
        </w:tc>
      </w:tr>
      <w:tr w:rsidR="00E449E6" w:rsidRPr="00073CFE" w:rsidDel="00763607" w14:paraId="6603CB8A" w14:textId="62F447A6" w:rsidTr="00E449E6">
        <w:trPr>
          <w:del w:id="1618" w:author="Bronislava Neubauerová" w:date="2020-08-25T13:38:00Z"/>
        </w:trPr>
        <w:tc>
          <w:tcPr>
            <w:tcW w:w="9859" w:type="dxa"/>
            <w:gridSpan w:val="11"/>
            <w:shd w:val="clear" w:color="auto" w:fill="F7CAAC"/>
          </w:tcPr>
          <w:p w14:paraId="5A2F5CB1" w14:textId="5894E3CE" w:rsidR="00E449E6" w:rsidRPr="00073CFE" w:rsidDel="00763607" w:rsidRDefault="00E449E6" w:rsidP="00E449E6">
            <w:pPr>
              <w:jc w:val="both"/>
              <w:rPr>
                <w:del w:id="1619" w:author="Bronislava Neubauerová" w:date="2020-08-25T13:38:00Z"/>
                <w:color w:val="000000" w:themeColor="text1"/>
              </w:rPr>
            </w:pPr>
            <w:del w:id="1620" w:author="Bronislava Neubauerová" w:date="2020-08-25T13:38:00Z">
              <w:r w:rsidRPr="00073CFE" w:rsidDel="00763607">
                <w:rPr>
                  <w:b/>
                  <w:color w:val="000000" w:themeColor="text1"/>
                </w:rPr>
                <w:delText>Předměty příslušného studijního programu a způsob zapojení do jejich výuky, příp. další zapojení do uskutečňování studijního programu</w:delText>
              </w:r>
            </w:del>
          </w:p>
        </w:tc>
      </w:tr>
      <w:tr w:rsidR="00E449E6" w:rsidRPr="00073CFE" w:rsidDel="00763607" w14:paraId="4D2F1A03" w14:textId="31CC60BC" w:rsidTr="00E449E6">
        <w:trPr>
          <w:trHeight w:val="763"/>
          <w:del w:id="1621" w:author="Bronislava Neubauerová" w:date="2020-08-25T13:38:00Z"/>
        </w:trPr>
        <w:tc>
          <w:tcPr>
            <w:tcW w:w="9859" w:type="dxa"/>
            <w:gridSpan w:val="11"/>
            <w:tcBorders>
              <w:top w:val="nil"/>
            </w:tcBorders>
          </w:tcPr>
          <w:p w14:paraId="3AA453C9" w14:textId="373971B8" w:rsidR="00E449E6" w:rsidRPr="00073CFE" w:rsidDel="00763607" w:rsidRDefault="00E449E6" w:rsidP="00E449E6">
            <w:pPr>
              <w:jc w:val="both"/>
              <w:rPr>
                <w:del w:id="1622" w:author="Bronislava Neubauerová" w:date="2020-08-25T13:38:00Z"/>
                <w:color w:val="000000" w:themeColor="text1"/>
              </w:rPr>
            </w:pPr>
            <w:del w:id="1623" w:author="Bronislava Neubauerová" w:date="2020-08-25T13:38:00Z">
              <w:r w:rsidRPr="00073CFE" w:rsidDel="00763607">
                <w:rPr>
                  <w:color w:val="000000" w:themeColor="text1"/>
                  <w:szCs w:val="17"/>
                  <w:shd w:val="clear" w:color="auto" w:fill="FFFFFF"/>
                </w:rPr>
                <w:delText xml:space="preserve">Quantitative Decision-making Methods </w:delText>
              </w:r>
              <w:r w:rsidRPr="00073CFE" w:rsidDel="00763607">
                <w:rPr>
                  <w:color w:val="000000" w:themeColor="text1"/>
                </w:rPr>
                <w:delText xml:space="preserve">– přednášky </w:delText>
              </w:r>
              <w:r w:rsidR="00082AC4" w:rsidRPr="00073CFE" w:rsidDel="00763607">
                <w:rPr>
                  <w:color w:val="000000" w:themeColor="text1"/>
                </w:rPr>
                <w:delText>(</w:delText>
              </w:r>
              <w:r w:rsidRPr="00073CFE" w:rsidDel="00763607">
                <w:rPr>
                  <w:color w:val="000000" w:themeColor="text1"/>
                </w:rPr>
                <w:delText>40%</w:delText>
              </w:r>
              <w:r w:rsidR="00082AC4" w:rsidRPr="00073CFE" w:rsidDel="00763607">
                <w:rPr>
                  <w:color w:val="000000" w:themeColor="text1"/>
                </w:rPr>
                <w:delText>)</w:delText>
              </w:r>
            </w:del>
          </w:p>
        </w:tc>
      </w:tr>
      <w:tr w:rsidR="00E449E6" w:rsidRPr="00073CFE" w:rsidDel="00763607" w14:paraId="3209B923" w14:textId="4335007F" w:rsidTr="00E449E6">
        <w:trPr>
          <w:del w:id="1624" w:author="Bronislava Neubauerová" w:date="2020-08-25T13:38:00Z"/>
        </w:trPr>
        <w:tc>
          <w:tcPr>
            <w:tcW w:w="9859" w:type="dxa"/>
            <w:gridSpan w:val="11"/>
            <w:shd w:val="clear" w:color="auto" w:fill="F7CAAC"/>
          </w:tcPr>
          <w:p w14:paraId="2305D6AF" w14:textId="282F8CB0" w:rsidR="00E449E6" w:rsidRPr="00073CFE" w:rsidDel="00763607" w:rsidRDefault="00E449E6" w:rsidP="00E449E6">
            <w:pPr>
              <w:jc w:val="both"/>
              <w:rPr>
                <w:del w:id="1625" w:author="Bronislava Neubauerová" w:date="2020-08-25T13:38:00Z"/>
                <w:color w:val="000000" w:themeColor="text1"/>
              </w:rPr>
            </w:pPr>
            <w:del w:id="1626" w:author="Bronislava Neubauerová" w:date="2020-08-25T13:38:00Z">
              <w:r w:rsidRPr="00073CFE" w:rsidDel="00763607">
                <w:rPr>
                  <w:b/>
                  <w:color w:val="000000" w:themeColor="text1"/>
                </w:rPr>
                <w:delText xml:space="preserve">Údaje o vzdělání na VŠ </w:delText>
              </w:r>
            </w:del>
          </w:p>
        </w:tc>
      </w:tr>
      <w:tr w:rsidR="00E449E6" w:rsidRPr="00073CFE" w:rsidDel="00763607" w14:paraId="5C4958AE" w14:textId="20ED6FFF" w:rsidTr="00E449E6">
        <w:trPr>
          <w:trHeight w:val="877"/>
          <w:del w:id="1627" w:author="Bronislava Neubauerová" w:date="2020-08-25T13:38:00Z"/>
        </w:trPr>
        <w:tc>
          <w:tcPr>
            <w:tcW w:w="9859" w:type="dxa"/>
            <w:gridSpan w:val="11"/>
          </w:tcPr>
          <w:p w14:paraId="3A104B15" w14:textId="17F2182D" w:rsidR="00E449E6" w:rsidRPr="00073CFE" w:rsidDel="00763607" w:rsidRDefault="00E449E6" w:rsidP="00E449E6">
            <w:pPr>
              <w:jc w:val="both"/>
              <w:rPr>
                <w:del w:id="1628" w:author="Bronislava Neubauerová" w:date="2020-08-25T13:38:00Z"/>
                <w:b/>
                <w:color w:val="000000" w:themeColor="text1"/>
              </w:rPr>
            </w:pPr>
            <w:del w:id="1629" w:author="Bronislava Neubauerová" w:date="2020-08-25T13:38:00Z">
              <w:r w:rsidRPr="00073CFE" w:rsidDel="00763607">
                <w:rPr>
                  <w:color w:val="000000" w:themeColor="text1"/>
                </w:rPr>
                <w:delText>2006</w:delText>
              </w:r>
              <w:r w:rsidRPr="00073CFE" w:rsidDel="00763607">
                <w:rPr>
                  <w:color w:val="000000" w:themeColor="text1"/>
                </w:rPr>
                <w:tab/>
                <w:delText>Univerzita Tomáše Bati ve Zlíně, Fakulta managementu a ekonomiky, obor Management a ekonomika (</w:delText>
              </w:r>
              <w:r w:rsidRPr="00073CFE" w:rsidDel="00763607">
                <w:rPr>
                  <w:b/>
                  <w:color w:val="000000" w:themeColor="text1"/>
                </w:rPr>
                <w:delText>Ph.D.)</w:delText>
              </w:r>
            </w:del>
          </w:p>
          <w:p w14:paraId="1E1D3687" w14:textId="3711ACD0" w:rsidR="00E449E6" w:rsidRPr="00073CFE" w:rsidDel="00763607" w:rsidRDefault="00E449E6" w:rsidP="00E449E6">
            <w:pPr>
              <w:jc w:val="both"/>
              <w:rPr>
                <w:del w:id="1630" w:author="Bronislava Neubauerová" w:date="2020-08-25T13:38:00Z"/>
                <w:color w:val="000000" w:themeColor="text1"/>
              </w:rPr>
            </w:pPr>
            <w:del w:id="1631" w:author="Bronislava Neubauerová" w:date="2020-08-25T13:38:00Z">
              <w:r w:rsidRPr="00073CFE" w:rsidDel="00763607">
                <w:rPr>
                  <w:color w:val="000000" w:themeColor="text1"/>
                </w:rPr>
                <w:delText>1980</w:delText>
              </w:r>
              <w:r w:rsidRPr="00073CFE" w:rsidDel="00763607">
                <w:rPr>
                  <w:color w:val="000000" w:themeColor="text1"/>
                </w:rPr>
                <w:tab/>
                <w:delText>Univerzita Karlova Praha, Matematicko-fyzikální fakulta, obor Fyzika (</w:delText>
              </w:r>
              <w:r w:rsidRPr="00073CFE" w:rsidDel="00763607">
                <w:rPr>
                  <w:b/>
                  <w:color w:val="000000" w:themeColor="text1"/>
                </w:rPr>
                <w:delText>RNDr</w:delText>
              </w:r>
              <w:r w:rsidRPr="00073CFE" w:rsidDel="00763607">
                <w:rPr>
                  <w:color w:val="000000" w:themeColor="text1"/>
                </w:rPr>
                <w:delText>.)</w:delText>
              </w:r>
            </w:del>
          </w:p>
          <w:p w14:paraId="61C1A0F9" w14:textId="3C1F8992" w:rsidR="00E449E6" w:rsidRPr="00073CFE" w:rsidDel="00763607" w:rsidRDefault="00E449E6" w:rsidP="00E449E6">
            <w:pPr>
              <w:jc w:val="both"/>
              <w:rPr>
                <w:del w:id="1632" w:author="Bronislava Neubauerová" w:date="2020-08-25T13:38:00Z"/>
                <w:color w:val="000000" w:themeColor="text1"/>
              </w:rPr>
            </w:pPr>
            <w:del w:id="1633" w:author="Bronislava Neubauerová" w:date="2020-08-25T13:38:00Z">
              <w:r w:rsidRPr="00073CFE" w:rsidDel="00763607">
                <w:rPr>
                  <w:color w:val="000000" w:themeColor="text1"/>
                </w:rPr>
                <w:delText>1979</w:delText>
              </w:r>
              <w:r w:rsidRPr="00073CFE" w:rsidDel="00763607">
                <w:rPr>
                  <w:color w:val="000000" w:themeColor="text1"/>
                </w:rPr>
                <w:tab/>
                <w:delText>Univerzita Karlova Praha, Matematicko-fyzikální fakulta, obor Fyzika</w:delText>
              </w:r>
            </w:del>
          </w:p>
        </w:tc>
      </w:tr>
      <w:tr w:rsidR="00E449E6" w:rsidRPr="00073CFE" w:rsidDel="00763607" w14:paraId="06BD698F" w14:textId="034660B8" w:rsidTr="00E449E6">
        <w:trPr>
          <w:del w:id="1634" w:author="Bronislava Neubauerová" w:date="2020-08-25T13:38:00Z"/>
        </w:trPr>
        <w:tc>
          <w:tcPr>
            <w:tcW w:w="9859" w:type="dxa"/>
            <w:gridSpan w:val="11"/>
            <w:shd w:val="clear" w:color="auto" w:fill="F7CAAC"/>
          </w:tcPr>
          <w:p w14:paraId="04DBFE74" w14:textId="4FEE47D4" w:rsidR="00E449E6" w:rsidRPr="00073CFE" w:rsidDel="00763607" w:rsidRDefault="00E449E6" w:rsidP="00E449E6">
            <w:pPr>
              <w:jc w:val="both"/>
              <w:rPr>
                <w:del w:id="1635" w:author="Bronislava Neubauerová" w:date="2020-08-25T13:38:00Z"/>
                <w:b/>
                <w:color w:val="000000" w:themeColor="text1"/>
              </w:rPr>
            </w:pPr>
            <w:del w:id="1636" w:author="Bronislava Neubauerová" w:date="2020-08-25T13:38:00Z">
              <w:r w:rsidRPr="00073CFE" w:rsidDel="00763607">
                <w:rPr>
                  <w:b/>
                  <w:color w:val="000000" w:themeColor="text1"/>
                </w:rPr>
                <w:delText>Údaje o odborném působení od absolvování VŠ</w:delText>
              </w:r>
            </w:del>
          </w:p>
        </w:tc>
      </w:tr>
      <w:tr w:rsidR="00E449E6" w:rsidRPr="00073CFE" w:rsidDel="00763607" w14:paraId="7977CB2F" w14:textId="6F23D819" w:rsidTr="00E449E6">
        <w:trPr>
          <w:trHeight w:val="1090"/>
          <w:del w:id="1637" w:author="Bronislava Neubauerová" w:date="2020-08-25T13:38:00Z"/>
        </w:trPr>
        <w:tc>
          <w:tcPr>
            <w:tcW w:w="9859" w:type="dxa"/>
            <w:gridSpan w:val="11"/>
          </w:tcPr>
          <w:p w14:paraId="2B873604" w14:textId="3DF91802" w:rsidR="00E449E6" w:rsidRPr="00073CFE" w:rsidDel="00763607" w:rsidRDefault="00E449E6" w:rsidP="00E449E6">
            <w:pPr>
              <w:jc w:val="both"/>
              <w:rPr>
                <w:del w:id="1638" w:author="Bronislava Neubauerová" w:date="2020-08-25T13:38:00Z"/>
                <w:color w:val="000000" w:themeColor="text1"/>
              </w:rPr>
            </w:pPr>
            <w:del w:id="1639" w:author="Bronislava Neubauerová" w:date="2020-08-25T13:38:00Z">
              <w:r w:rsidRPr="00073CFE" w:rsidDel="00763607">
                <w:rPr>
                  <w:color w:val="000000" w:themeColor="text1"/>
                </w:rPr>
                <w:delText>1981-1990    Výzkumný ústav kožedělný Zlín, výzkumný pracovník</w:delText>
              </w:r>
            </w:del>
          </w:p>
          <w:p w14:paraId="7D301197" w14:textId="5A634324" w:rsidR="00E449E6" w:rsidRPr="00073CFE" w:rsidDel="00763607" w:rsidRDefault="00E449E6" w:rsidP="00E449E6">
            <w:pPr>
              <w:jc w:val="both"/>
              <w:rPr>
                <w:del w:id="1640" w:author="Bronislava Neubauerová" w:date="2020-08-25T13:38:00Z"/>
                <w:color w:val="000000" w:themeColor="text1"/>
              </w:rPr>
            </w:pPr>
            <w:del w:id="1641" w:author="Bronislava Neubauerová" w:date="2020-08-25T13:38:00Z">
              <w:r w:rsidRPr="00073CFE" w:rsidDel="00763607">
                <w:rPr>
                  <w:color w:val="000000" w:themeColor="text1"/>
                </w:rPr>
                <w:delText>1990-1992    Svit, a.s. Zlín, ředitelství, specialista informatik</w:delText>
              </w:r>
            </w:del>
          </w:p>
          <w:p w14:paraId="381FBB67" w14:textId="2D13ACC6" w:rsidR="00E449E6" w:rsidRPr="00073CFE" w:rsidDel="00763607" w:rsidRDefault="00E449E6" w:rsidP="00E449E6">
            <w:pPr>
              <w:jc w:val="both"/>
              <w:rPr>
                <w:del w:id="1642" w:author="Bronislava Neubauerová" w:date="2020-08-25T13:38:00Z"/>
                <w:color w:val="000000" w:themeColor="text1"/>
              </w:rPr>
            </w:pPr>
            <w:del w:id="1643" w:author="Bronislava Neubauerová" w:date="2020-08-25T13:38:00Z">
              <w:r w:rsidRPr="00073CFE" w:rsidDel="00763607">
                <w:rPr>
                  <w:color w:val="000000" w:themeColor="text1"/>
                </w:rPr>
                <w:delText>1992-1995    Vysoké učení technické v Brně, Fakulta technologická ve Zlíně, odborný asistent</w:delText>
              </w:r>
            </w:del>
          </w:p>
          <w:p w14:paraId="34652779" w14:textId="66D7E299" w:rsidR="00E449E6" w:rsidRPr="00073CFE" w:rsidDel="00763607" w:rsidRDefault="00E449E6" w:rsidP="00E449E6">
            <w:pPr>
              <w:jc w:val="both"/>
              <w:rPr>
                <w:del w:id="1644" w:author="Bronislava Neubauerová" w:date="2020-08-25T13:38:00Z"/>
                <w:color w:val="000000" w:themeColor="text1"/>
              </w:rPr>
            </w:pPr>
            <w:del w:id="1645" w:author="Bronislava Neubauerová" w:date="2020-08-25T13:38:00Z">
              <w:r w:rsidRPr="00073CFE" w:rsidDel="00763607">
                <w:rPr>
                  <w:color w:val="000000" w:themeColor="text1"/>
                </w:rPr>
                <w:delText>1992-2000    Vysoké učení technické v Brně, Fakulta managementu a ekonomiky ve Zlíně, odborný asistent</w:delText>
              </w:r>
            </w:del>
          </w:p>
          <w:p w14:paraId="27A82A9F" w14:textId="074B4F0A" w:rsidR="00E449E6" w:rsidRPr="00073CFE" w:rsidDel="00763607" w:rsidRDefault="00E449E6" w:rsidP="00E449E6">
            <w:pPr>
              <w:jc w:val="both"/>
              <w:rPr>
                <w:del w:id="1646" w:author="Bronislava Neubauerová" w:date="2020-08-25T13:38:00Z"/>
                <w:color w:val="000000" w:themeColor="text1"/>
              </w:rPr>
            </w:pPr>
            <w:del w:id="1647" w:author="Bronislava Neubauerová" w:date="2020-08-25T13:38:00Z">
              <w:r w:rsidRPr="00073CFE" w:rsidDel="00763607">
                <w:rPr>
                  <w:color w:val="000000" w:themeColor="text1"/>
                </w:rPr>
                <w:delText>2001-2011    Univerzita Tomáše Bati ve Zlíně, Fakulta managementu a ekonomiky, odborný asistent</w:delText>
              </w:r>
            </w:del>
          </w:p>
        </w:tc>
      </w:tr>
      <w:tr w:rsidR="00E449E6" w:rsidRPr="00073CFE" w:rsidDel="00763607" w14:paraId="2D1D57ED" w14:textId="4EA8DF37" w:rsidTr="00E449E6">
        <w:trPr>
          <w:trHeight w:val="250"/>
          <w:del w:id="1648" w:author="Bronislava Neubauerová" w:date="2020-08-25T13:38:00Z"/>
        </w:trPr>
        <w:tc>
          <w:tcPr>
            <w:tcW w:w="9859" w:type="dxa"/>
            <w:gridSpan w:val="11"/>
            <w:shd w:val="clear" w:color="auto" w:fill="F7CAAC"/>
          </w:tcPr>
          <w:p w14:paraId="03BAB779" w14:textId="4ACDA7BD" w:rsidR="00E449E6" w:rsidRPr="00073CFE" w:rsidDel="00763607" w:rsidRDefault="00E449E6" w:rsidP="00E449E6">
            <w:pPr>
              <w:jc w:val="both"/>
              <w:rPr>
                <w:del w:id="1649" w:author="Bronislava Neubauerová" w:date="2020-08-25T13:38:00Z"/>
                <w:color w:val="000000" w:themeColor="text1"/>
              </w:rPr>
            </w:pPr>
            <w:del w:id="1650" w:author="Bronislava Neubauerová" w:date="2020-08-25T13:38:00Z">
              <w:r w:rsidRPr="00073CFE" w:rsidDel="00763607">
                <w:rPr>
                  <w:b/>
                  <w:color w:val="000000" w:themeColor="text1"/>
                </w:rPr>
                <w:delText>Zkušenosti s vedením kvalifikačních a rigorózních prací</w:delText>
              </w:r>
            </w:del>
          </w:p>
        </w:tc>
      </w:tr>
      <w:tr w:rsidR="00E449E6" w:rsidRPr="00073CFE" w:rsidDel="00763607" w14:paraId="67E2DA0B" w14:textId="3A09B5FC" w:rsidTr="00E449E6">
        <w:trPr>
          <w:trHeight w:val="446"/>
          <w:del w:id="1651" w:author="Bronislava Neubauerová" w:date="2020-08-25T13:38:00Z"/>
        </w:trPr>
        <w:tc>
          <w:tcPr>
            <w:tcW w:w="9859" w:type="dxa"/>
            <w:gridSpan w:val="11"/>
          </w:tcPr>
          <w:p w14:paraId="59C2F710" w14:textId="3F882DDA" w:rsidR="00E449E6" w:rsidRPr="00073CFE" w:rsidDel="00763607" w:rsidRDefault="00E449E6" w:rsidP="00E449E6">
            <w:pPr>
              <w:jc w:val="both"/>
              <w:rPr>
                <w:del w:id="1652" w:author="Bronislava Neubauerová" w:date="2020-08-25T13:38:00Z"/>
                <w:color w:val="000000" w:themeColor="text1"/>
              </w:rPr>
            </w:pPr>
            <w:del w:id="1653" w:author="Bronislava Neubauerová" w:date="2020-08-25T13:38:00Z">
              <w:r w:rsidRPr="00073CFE" w:rsidDel="00763607">
                <w:rPr>
                  <w:color w:val="000000" w:themeColor="text1"/>
                </w:rPr>
                <w:delText>Počet vedených bakalářských prací – 2</w:delText>
              </w:r>
            </w:del>
          </w:p>
          <w:p w14:paraId="278D0418" w14:textId="6653DB1C" w:rsidR="00E449E6" w:rsidRPr="00073CFE" w:rsidDel="00763607" w:rsidRDefault="00E449E6" w:rsidP="00E449E6">
            <w:pPr>
              <w:jc w:val="both"/>
              <w:rPr>
                <w:del w:id="1654" w:author="Bronislava Neubauerová" w:date="2020-08-25T13:38:00Z"/>
                <w:color w:val="000000" w:themeColor="text1"/>
              </w:rPr>
            </w:pPr>
            <w:del w:id="1655" w:author="Bronislava Neubauerová" w:date="2020-08-25T13:38:00Z">
              <w:r w:rsidRPr="00073CFE" w:rsidDel="00763607">
                <w:rPr>
                  <w:color w:val="000000" w:themeColor="text1"/>
                </w:rPr>
                <w:delText>Počet vedených diplomových prací – 5</w:delText>
              </w:r>
            </w:del>
          </w:p>
        </w:tc>
      </w:tr>
      <w:tr w:rsidR="00E449E6" w:rsidRPr="00073CFE" w:rsidDel="00763607" w14:paraId="7538C603" w14:textId="3C51584A" w:rsidTr="00E449E6">
        <w:trPr>
          <w:cantSplit/>
          <w:del w:id="1656" w:author="Bronislava Neubauerová" w:date="2020-08-25T13:38:00Z"/>
        </w:trPr>
        <w:tc>
          <w:tcPr>
            <w:tcW w:w="3347" w:type="dxa"/>
            <w:gridSpan w:val="2"/>
            <w:tcBorders>
              <w:top w:val="single" w:sz="12" w:space="0" w:color="auto"/>
            </w:tcBorders>
            <w:shd w:val="clear" w:color="auto" w:fill="F7CAAC"/>
          </w:tcPr>
          <w:p w14:paraId="04D3C339" w14:textId="481261DE" w:rsidR="00E449E6" w:rsidRPr="00073CFE" w:rsidDel="00763607" w:rsidRDefault="00E449E6" w:rsidP="00E449E6">
            <w:pPr>
              <w:jc w:val="both"/>
              <w:rPr>
                <w:del w:id="1657" w:author="Bronislava Neubauerová" w:date="2020-08-25T13:38:00Z"/>
                <w:color w:val="000000" w:themeColor="text1"/>
              </w:rPr>
            </w:pPr>
            <w:del w:id="1658" w:author="Bronislava Neubauerová" w:date="2020-08-25T13:38:00Z">
              <w:r w:rsidRPr="00073CFE" w:rsidDel="00763607">
                <w:rPr>
                  <w:b/>
                  <w:color w:val="000000" w:themeColor="text1"/>
                </w:rPr>
                <w:delText xml:space="preserve">Obor habilitačního řízení </w:delText>
              </w:r>
            </w:del>
          </w:p>
        </w:tc>
        <w:tc>
          <w:tcPr>
            <w:tcW w:w="2245" w:type="dxa"/>
            <w:gridSpan w:val="2"/>
            <w:tcBorders>
              <w:top w:val="single" w:sz="12" w:space="0" w:color="auto"/>
            </w:tcBorders>
            <w:shd w:val="clear" w:color="auto" w:fill="F7CAAC"/>
          </w:tcPr>
          <w:p w14:paraId="4AF51269" w14:textId="5B98EDFC" w:rsidR="00E449E6" w:rsidRPr="00073CFE" w:rsidDel="00763607" w:rsidRDefault="00E449E6" w:rsidP="00E449E6">
            <w:pPr>
              <w:jc w:val="both"/>
              <w:rPr>
                <w:del w:id="1659" w:author="Bronislava Neubauerová" w:date="2020-08-25T13:38:00Z"/>
                <w:color w:val="000000" w:themeColor="text1"/>
              </w:rPr>
            </w:pPr>
            <w:del w:id="1660" w:author="Bronislava Neubauerová" w:date="2020-08-25T13:38:00Z">
              <w:r w:rsidRPr="00073CFE" w:rsidDel="00763607">
                <w:rPr>
                  <w:b/>
                  <w:color w:val="000000" w:themeColor="text1"/>
                </w:rPr>
                <w:delText>Rok udělení hodnosti</w:delText>
              </w:r>
            </w:del>
          </w:p>
        </w:tc>
        <w:tc>
          <w:tcPr>
            <w:tcW w:w="2248" w:type="dxa"/>
            <w:gridSpan w:val="4"/>
            <w:tcBorders>
              <w:top w:val="single" w:sz="12" w:space="0" w:color="auto"/>
              <w:right w:val="single" w:sz="12" w:space="0" w:color="auto"/>
            </w:tcBorders>
            <w:shd w:val="clear" w:color="auto" w:fill="F7CAAC"/>
          </w:tcPr>
          <w:p w14:paraId="36D02288" w14:textId="2672D325" w:rsidR="00E449E6" w:rsidRPr="00073CFE" w:rsidDel="00763607" w:rsidRDefault="00E449E6" w:rsidP="00E449E6">
            <w:pPr>
              <w:jc w:val="both"/>
              <w:rPr>
                <w:del w:id="1661" w:author="Bronislava Neubauerová" w:date="2020-08-25T13:38:00Z"/>
                <w:color w:val="000000" w:themeColor="text1"/>
              </w:rPr>
            </w:pPr>
            <w:del w:id="1662" w:author="Bronislava Neubauerová" w:date="2020-08-25T13:38:00Z">
              <w:r w:rsidRPr="00073CFE" w:rsidDel="00763607">
                <w:rPr>
                  <w:b/>
                  <w:color w:val="000000" w:themeColor="text1"/>
                </w:rPr>
                <w:delText>Řízení konáno na VŠ</w:delText>
              </w:r>
            </w:del>
          </w:p>
        </w:tc>
        <w:tc>
          <w:tcPr>
            <w:tcW w:w="2019" w:type="dxa"/>
            <w:gridSpan w:val="3"/>
            <w:tcBorders>
              <w:top w:val="single" w:sz="12" w:space="0" w:color="auto"/>
              <w:left w:val="single" w:sz="12" w:space="0" w:color="auto"/>
            </w:tcBorders>
            <w:shd w:val="clear" w:color="auto" w:fill="F7CAAC"/>
          </w:tcPr>
          <w:p w14:paraId="69C993D2" w14:textId="0C8DF088" w:rsidR="00E449E6" w:rsidRPr="00073CFE" w:rsidDel="00763607" w:rsidRDefault="00E449E6" w:rsidP="00E449E6">
            <w:pPr>
              <w:jc w:val="both"/>
              <w:rPr>
                <w:del w:id="1663" w:author="Bronislava Neubauerová" w:date="2020-08-25T13:38:00Z"/>
                <w:b/>
                <w:color w:val="000000" w:themeColor="text1"/>
              </w:rPr>
            </w:pPr>
            <w:del w:id="1664" w:author="Bronislava Neubauerová" w:date="2020-08-25T13:38:00Z">
              <w:r w:rsidRPr="00073CFE" w:rsidDel="00763607">
                <w:rPr>
                  <w:b/>
                  <w:color w:val="000000" w:themeColor="text1"/>
                </w:rPr>
                <w:delText>Ohlasy publikací</w:delText>
              </w:r>
            </w:del>
          </w:p>
        </w:tc>
      </w:tr>
      <w:tr w:rsidR="00E449E6" w:rsidRPr="00073CFE" w:rsidDel="00763607" w14:paraId="518D40C6" w14:textId="49C767E2" w:rsidTr="00E449E6">
        <w:trPr>
          <w:cantSplit/>
          <w:del w:id="1665" w:author="Bronislava Neubauerová" w:date="2020-08-25T13:38:00Z"/>
        </w:trPr>
        <w:tc>
          <w:tcPr>
            <w:tcW w:w="3347" w:type="dxa"/>
            <w:gridSpan w:val="2"/>
          </w:tcPr>
          <w:p w14:paraId="1E11626B" w14:textId="17B4E248" w:rsidR="00E449E6" w:rsidRPr="00073CFE" w:rsidDel="00763607" w:rsidRDefault="00E449E6" w:rsidP="00E449E6">
            <w:pPr>
              <w:jc w:val="both"/>
              <w:rPr>
                <w:del w:id="1666" w:author="Bronislava Neubauerová" w:date="2020-08-25T13:38:00Z"/>
                <w:color w:val="000000" w:themeColor="text1"/>
              </w:rPr>
            </w:pPr>
          </w:p>
        </w:tc>
        <w:tc>
          <w:tcPr>
            <w:tcW w:w="2245" w:type="dxa"/>
            <w:gridSpan w:val="2"/>
          </w:tcPr>
          <w:p w14:paraId="1BF96A21" w14:textId="11599E01" w:rsidR="00E449E6" w:rsidRPr="00073CFE" w:rsidDel="00763607" w:rsidRDefault="00E449E6" w:rsidP="00E449E6">
            <w:pPr>
              <w:jc w:val="both"/>
              <w:rPr>
                <w:del w:id="1667" w:author="Bronislava Neubauerová" w:date="2020-08-25T13:38:00Z"/>
                <w:color w:val="000000" w:themeColor="text1"/>
              </w:rPr>
            </w:pPr>
          </w:p>
        </w:tc>
        <w:tc>
          <w:tcPr>
            <w:tcW w:w="2248" w:type="dxa"/>
            <w:gridSpan w:val="4"/>
            <w:tcBorders>
              <w:right w:val="single" w:sz="12" w:space="0" w:color="auto"/>
            </w:tcBorders>
          </w:tcPr>
          <w:p w14:paraId="4A6943DD" w14:textId="360F4888" w:rsidR="00E449E6" w:rsidRPr="00073CFE" w:rsidDel="00763607" w:rsidRDefault="00E449E6" w:rsidP="00E449E6">
            <w:pPr>
              <w:jc w:val="both"/>
              <w:rPr>
                <w:del w:id="1668" w:author="Bronislava Neubauerová" w:date="2020-08-25T13:38:00Z"/>
                <w:color w:val="000000" w:themeColor="text1"/>
              </w:rPr>
            </w:pPr>
          </w:p>
        </w:tc>
        <w:tc>
          <w:tcPr>
            <w:tcW w:w="632" w:type="dxa"/>
            <w:tcBorders>
              <w:left w:val="single" w:sz="12" w:space="0" w:color="auto"/>
            </w:tcBorders>
            <w:shd w:val="clear" w:color="auto" w:fill="F7CAAC"/>
          </w:tcPr>
          <w:p w14:paraId="435D40E3" w14:textId="56406300" w:rsidR="00E449E6" w:rsidRPr="00073CFE" w:rsidDel="00763607" w:rsidRDefault="00E449E6" w:rsidP="00E449E6">
            <w:pPr>
              <w:jc w:val="both"/>
              <w:rPr>
                <w:del w:id="1669" w:author="Bronislava Neubauerová" w:date="2020-08-25T13:38:00Z"/>
                <w:color w:val="000000" w:themeColor="text1"/>
              </w:rPr>
            </w:pPr>
            <w:del w:id="1670" w:author="Bronislava Neubauerová" w:date="2020-08-25T13:38:00Z">
              <w:r w:rsidRPr="00073CFE" w:rsidDel="00763607">
                <w:rPr>
                  <w:b/>
                  <w:color w:val="000000" w:themeColor="text1"/>
                </w:rPr>
                <w:delText>WOS</w:delText>
              </w:r>
            </w:del>
          </w:p>
        </w:tc>
        <w:tc>
          <w:tcPr>
            <w:tcW w:w="693" w:type="dxa"/>
            <w:shd w:val="clear" w:color="auto" w:fill="F7CAAC"/>
          </w:tcPr>
          <w:p w14:paraId="6B8F28DE" w14:textId="74B88507" w:rsidR="00E449E6" w:rsidRPr="00073CFE" w:rsidDel="00763607" w:rsidRDefault="00E449E6" w:rsidP="00E449E6">
            <w:pPr>
              <w:jc w:val="both"/>
              <w:rPr>
                <w:del w:id="1671" w:author="Bronislava Neubauerová" w:date="2020-08-25T13:38:00Z"/>
                <w:color w:val="000000" w:themeColor="text1"/>
                <w:sz w:val="18"/>
              </w:rPr>
            </w:pPr>
            <w:del w:id="1672" w:author="Bronislava Neubauerová" w:date="2020-08-25T13:38:00Z">
              <w:r w:rsidRPr="00073CFE" w:rsidDel="00763607">
                <w:rPr>
                  <w:b/>
                  <w:color w:val="000000" w:themeColor="text1"/>
                  <w:sz w:val="18"/>
                </w:rPr>
                <w:delText>Scopus</w:delText>
              </w:r>
            </w:del>
          </w:p>
        </w:tc>
        <w:tc>
          <w:tcPr>
            <w:tcW w:w="694" w:type="dxa"/>
            <w:shd w:val="clear" w:color="auto" w:fill="F7CAAC"/>
          </w:tcPr>
          <w:p w14:paraId="6E1FB5C5" w14:textId="1B4BE61B" w:rsidR="00E449E6" w:rsidRPr="00073CFE" w:rsidDel="00763607" w:rsidRDefault="00E449E6" w:rsidP="00E449E6">
            <w:pPr>
              <w:jc w:val="both"/>
              <w:rPr>
                <w:del w:id="1673" w:author="Bronislava Neubauerová" w:date="2020-08-25T13:38:00Z"/>
                <w:color w:val="000000" w:themeColor="text1"/>
              </w:rPr>
            </w:pPr>
            <w:del w:id="1674" w:author="Bronislava Neubauerová" w:date="2020-08-25T13:38:00Z">
              <w:r w:rsidRPr="00073CFE" w:rsidDel="00763607">
                <w:rPr>
                  <w:b/>
                  <w:color w:val="000000" w:themeColor="text1"/>
                  <w:sz w:val="18"/>
                </w:rPr>
                <w:delText>ostatní</w:delText>
              </w:r>
            </w:del>
          </w:p>
        </w:tc>
      </w:tr>
      <w:tr w:rsidR="00E449E6" w:rsidRPr="00073CFE" w:rsidDel="00763607" w14:paraId="190C7CE0" w14:textId="75671387" w:rsidTr="00E449E6">
        <w:trPr>
          <w:cantSplit/>
          <w:trHeight w:val="70"/>
          <w:del w:id="1675" w:author="Bronislava Neubauerová" w:date="2020-08-25T13:38:00Z"/>
        </w:trPr>
        <w:tc>
          <w:tcPr>
            <w:tcW w:w="3347" w:type="dxa"/>
            <w:gridSpan w:val="2"/>
            <w:shd w:val="clear" w:color="auto" w:fill="F7CAAC"/>
          </w:tcPr>
          <w:p w14:paraId="32FACFA9" w14:textId="697AF760" w:rsidR="00E449E6" w:rsidRPr="00073CFE" w:rsidDel="00763607" w:rsidRDefault="00E449E6" w:rsidP="00E449E6">
            <w:pPr>
              <w:jc w:val="both"/>
              <w:rPr>
                <w:del w:id="1676" w:author="Bronislava Neubauerová" w:date="2020-08-25T13:38:00Z"/>
                <w:color w:val="000000" w:themeColor="text1"/>
              </w:rPr>
            </w:pPr>
            <w:del w:id="1677" w:author="Bronislava Neubauerová" w:date="2020-08-25T13:38:00Z">
              <w:r w:rsidRPr="00073CFE" w:rsidDel="00763607">
                <w:rPr>
                  <w:b/>
                  <w:color w:val="000000" w:themeColor="text1"/>
                </w:rPr>
                <w:delText>Obor jmenovacího řízení</w:delText>
              </w:r>
            </w:del>
          </w:p>
        </w:tc>
        <w:tc>
          <w:tcPr>
            <w:tcW w:w="2245" w:type="dxa"/>
            <w:gridSpan w:val="2"/>
            <w:shd w:val="clear" w:color="auto" w:fill="F7CAAC"/>
          </w:tcPr>
          <w:p w14:paraId="5AFD572A" w14:textId="62CD854A" w:rsidR="00E449E6" w:rsidRPr="00073CFE" w:rsidDel="00763607" w:rsidRDefault="00E449E6" w:rsidP="00E449E6">
            <w:pPr>
              <w:jc w:val="both"/>
              <w:rPr>
                <w:del w:id="1678" w:author="Bronislava Neubauerová" w:date="2020-08-25T13:38:00Z"/>
                <w:color w:val="000000" w:themeColor="text1"/>
              </w:rPr>
            </w:pPr>
            <w:del w:id="1679" w:author="Bronislava Neubauerová" w:date="2020-08-25T13:38:00Z">
              <w:r w:rsidRPr="00073CFE" w:rsidDel="00763607">
                <w:rPr>
                  <w:b/>
                  <w:color w:val="000000" w:themeColor="text1"/>
                </w:rPr>
                <w:delText>Rok udělení hodnosti</w:delText>
              </w:r>
            </w:del>
          </w:p>
        </w:tc>
        <w:tc>
          <w:tcPr>
            <w:tcW w:w="2248" w:type="dxa"/>
            <w:gridSpan w:val="4"/>
            <w:tcBorders>
              <w:right w:val="single" w:sz="12" w:space="0" w:color="auto"/>
            </w:tcBorders>
            <w:shd w:val="clear" w:color="auto" w:fill="F7CAAC"/>
          </w:tcPr>
          <w:p w14:paraId="4405DF1E" w14:textId="0E3957A5" w:rsidR="00E449E6" w:rsidRPr="00073CFE" w:rsidDel="00763607" w:rsidRDefault="00E449E6" w:rsidP="00E449E6">
            <w:pPr>
              <w:jc w:val="both"/>
              <w:rPr>
                <w:del w:id="1680" w:author="Bronislava Neubauerová" w:date="2020-08-25T13:38:00Z"/>
                <w:color w:val="000000" w:themeColor="text1"/>
              </w:rPr>
            </w:pPr>
            <w:del w:id="1681" w:author="Bronislava Neubauerová" w:date="2020-08-25T13:38:00Z">
              <w:r w:rsidRPr="00073CFE" w:rsidDel="00763607">
                <w:rPr>
                  <w:b/>
                  <w:color w:val="000000" w:themeColor="text1"/>
                </w:rPr>
                <w:delText>Řízení konáno na VŠ</w:delText>
              </w:r>
            </w:del>
          </w:p>
        </w:tc>
        <w:tc>
          <w:tcPr>
            <w:tcW w:w="632" w:type="dxa"/>
            <w:vMerge w:val="restart"/>
            <w:tcBorders>
              <w:left w:val="single" w:sz="12" w:space="0" w:color="auto"/>
            </w:tcBorders>
          </w:tcPr>
          <w:p w14:paraId="304D5B37" w14:textId="48E40559" w:rsidR="00E449E6" w:rsidRPr="00073CFE" w:rsidDel="00763607" w:rsidRDefault="00E449E6" w:rsidP="00E449E6">
            <w:pPr>
              <w:jc w:val="both"/>
              <w:rPr>
                <w:del w:id="1682" w:author="Bronislava Neubauerová" w:date="2020-08-25T13:38:00Z"/>
                <w:b/>
                <w:color w:val="000000" w:themeColor="text1"/>
              </w:rPr>
            </w:pPr>
            <w:del w:id="1683" w:author="Bronislava Neubauerová" w:date="2020-08-25T13:38:00Z">
              <w:r w:rsidRPr="00073CFE" w:rsidDel="00763607">
                <w:rPr>
                  <w:b/>
                  <w:color w:val="000000" w:themeColor="text1"/>
                </w:rPr>
                <w:delText>1</w:delText>
              </w:r>
            </w:del>
          </w:p>
        </w:tc>
        <w:tc>
          <w:tcPr>
            <w:tcW w:w="693" w:type="dxa"/>
            <w:vMerge w:val="restart"/>
          </w:tcPr>
          <w:p w14:paraId="22B1143D" w14:textId="6EADF358" w:rsidR="001A23F1" w:rsidRPr="00073CFE" w:rsidDel="00763607" w:rsidRDefault="001A23F1" w:rsidP="00E449E6">
            <w:pPr>
              <w:jc w:val="both"/>
              <w:rPr>
                <w:del w:id="1684" w:author="Bronislava Neubauerová" w:date="2020-08-25T13:38:00Z"/>
                <w:b/>
                <w:color w:val="000000" w:themeColor="text1"/>
              </w:rPr>
            </w:pPr>
            <w:del w:id="1685" w:author="Bronislava Neubauerová" w:date="2020-08-25T13:38:00Z">
              <w:r w:rsidRPr="00073CFE" w:rsidDel="00763607">
                <w:rPr>
                  <w:b/>
                  <w:color w:val="000000" w:themeColor="text1"/>
                </w:rPr>
                <w:delText>3</w:delText>
              </w:r>
            </w:del>
          </w:p>
        </w:tc>
        <w:tc>
          <w:tcPr>
            <w:tcW w:w="694" w:type="dxa"/>
            <w:vMerge w:val="restart"/>
          </w:tcPr>
          <w:p w14:paraId="7E623808" w14:textId="225D6E8E" w:rsidR="00E449E6" w:rsidRPr="00073CFE" w:rsidDel="00763607" w:rsidRDefault="00E449E6" w:rsidP="00E449E6">
            <w:pPr>
              <w:jc w:val="both"/>
              <w:rPr>
                <w:del w:id="1686" w:author="Bronislava Neubauerová" w:date="2020-08-25T13:38:00Z"/>
                <w:b/>
                <w:color w:val="000000" w:themeColor="text1"/>
              </w:rPr>
            </w:pPr>
            <w:del w:id="1687" w:author="Bronislava Neubauerová" w:date="2020-08-25T13:38:00Z">
              <w:r w:rsidRPr="00073CFE" w:rsidDel="00763607">
                <w:rPr>
                  <w:b/>
                  <w:color w:val="000000" w:themeColor="text1"/>
                </w:rPr>
                <w:delText>0</w:delText>
              </w:r>
            </w:del>
          </w:p>
        </w:tc>
      </w:tr>
      <w:tr w:rsidR="00E449E6" w:rsidRPr="00073CFE" w:rsidDel="00763607" w14:paraId="1657A378" w14:textId="37038C0D" w:rsidTr="00E449E6">
        <w:trPr>
          <w:trHeight w:val="205"/>
          <w:del w:id="1688" w:author="Bronislava Neubauerová" w:date="2020-08-25T13:38:00Z"/>
        </w:trPr>
        <w:tc>
          <w:tcPr>
            <w:tcW w:w="3347" w:type="dxa"/>
            <w:gridSpan w:val="2"/>
          </w:tcPr>
          <w:p w14:paraId="0F1F5B7E" w14:textId="0E6508FF" w:rsidR="00E449E6" w:rsidRPr="00073CFE" w:rsidDel="00763607" w:rsidRDefault="00E449E6" w:rsidP="00E449E6">
            <w:pPr>
              <w:jc w:val="both"/>
              <w:rPr>
                <w:del w:id="1689" w:author="Bronislava Neubauerová" w:date="2020-08-25T13:38:00Z"/>
                <w:color w:val="000000" w:themeColor="text1"/>
              </w:rPr>
            </w:pPr>
          </w:p>
        </w:tc>
        <w:tc>
          <w:tcPr>
            <w:tcW w:w="2245" w:type="dxa"/>
            <w:gridSpan w:val="2"/>
          </w:tcPr>
          <w:p w14:paraId="4105BA81" w14:textId="5516E84A" w:rsidR="00E449E6" w:rsidRPr="00073CFE" w:rsidDel="00763607" w:rsidRDefault="00E449E6" w:rsidP="00E449E6">
            <w:pPr>
              <w:jc w:val="both"/>
              <w:rPr>
                <w:del w:id="1690" w:author="Bronislava Neubauerová" w:date="2020-08-25T13:38:00Z"/>
                <w:color w:val="000000" w:themeColor="text1"/>
              </w:rPr>
            </w:pPr>
          </w:p>
        </w:tc>
        <w:tc>
          <w:tcPr>
            <w:tcW w:w="2248" w:type="dxa"/>
            <w:gridSpan w:val="4"/>
            <w:tcBorders>
              <w:right w:val="single" w:sz="12" w:space="0" w:color="auto"/>
            </w:tcBorders>
          </w:tcPr>
          <w:p w14:paraId="13D0B684" w14:textId="6ADA4DED" w:rsidR="00E449E6" w:rsidRPr="00073CFE" w:rsidDel="00763607" w:rsidRDefault="00E449E6" w:rsidP="00E449E6">
            <w:pPr>
              <w:jc w:val="both"/>
              <w:rPr>
                <w:del w:id="1691" w:author="Bronislava Neubauerová" w:date="2020-08-25T13:38:00Z"/>
                <w:color w:val="000000" w:themeColor="text1"/>
              </w:rPr>
            </w:pPr>
          </w:p>
        </w:tc>
        <w:tc>
          <w:tcPr>
            <w:tcW w:w="632" w:type="dxa"/>
            <w:vMerge/>
            <w:tcBorders>
              <w:left w:val="single" w:sz="12" w:space="0" w:color="auto"/>
            </w:tcBorders>
            <w:vAlign w:val="center"/>
          </w:tcPr>
          <w:p w14:paraId="48F69CA7" w14:textId="53EC5E47" w:rsidR="00E449E6" w:rsidRPr="00073CFE" w:rsidDel="00763607" w:rsidRDefault="00E449E6" w:rsidP="00E449E6">
            <w:pPr>
              <w:rPr>
                <w:del w:id="1692" w:author="Bronislava Neubauerová" w:date="2020-08-25T13:38:00Z"/>
                <w:b/>
                <w:color w:val="000000" w:themeColor="text1"/>
              </w:rPr>
            </w:pPr>
          </w:p>
        </w:tc>
        <w:tc>
          <w:tcPr>
            <w:tcW w:w="693" w:type="dxa"/>
            <w:vMerge/>
            <w:vAlign w:val="center"/>
          </w:tcPr>
          <w:p w14:paraId="37E47D13" w14:textId="2DE9BA43" w:rsidR="00E449E6" w:rsidRPr="00073CFE" w:rsidDel="00763607" w:rsidRDefault="00E449E6" w:rsidP="00E449E6">
            <w:pPr>
              <w:rPr>
                <w:del w:id="1693" w:author="Bronislava Neubauerová" w:date="2020-08-25T13:38:00Z"/>
                <w:b/>
                <w:color w:val="000000" w:themeColor="text1"/>
              </w:rPr>
            </w:pPr>
          </w:p>
        </w:tc>
        <w:tc>
          <w:tcPr>
            <w:tcW w:w="694" w:type="dxa"/>
            <w:vMerge/>
            <w:vAlign w:val="center"/>
          </w:tcPr>
          <w:p w14:paraId="539F038A" w14:textId="7A9B6877" w:rsidR="00E449E6" w:rsidRPr="00073CFE" w:rsidDel="00763607" w:rsidRDefault="00E449E6" w:rsidP="00E449E6">
            <w:pPr>
              <w:rPr>
                <w:del w:id="1694" w:author="Bronislava Neubauerová" w:date="2020-08-25T13:38:00Z"/>
                <w:b/>
                <w:color w:val="000000" w:themeColor="text1"/>
              </w:rPr>
            </w:pPr>
          </w:p>
        </w:tc>
      </w:tr>
      <w:tr w:rsidR="00E449E6" w:rsidRPr="00073CFE" w:rsidDel="00763607" w14:paraId="624604D1" w14:textId="23D8C19E" w:rsidTr="00E449E6">
        <w:trPr>
          <w:del w:id="1695" w:author="Bronislava Neubauerová" w:date="2020-08-25T13:38:00Z"/>
        </w:trPr>
        <w:tc>
          <w:tcPr>
            <w:tcW w:w="9859" w:type="dxa"/>
            <w:gridSpan w:val="11"/>
            <w:shd w:val="clear" w:color="auto" w:fill="F7CAAC"/>
          </w:tcPr>
          <w:p w14:paraId="3B27005F" w14:textId="63EA0543" w:rsidR="00E449E6" w:rsidRPr="00073CFE" w:rsidDel="00763607" w:rsidRDefault="00E449E6" w:rsidP="00E449E6">
            <w:pPr>
              <w:jc w:val="both"/>
              <w:rPr>
                <w:del w:id="1696" w:author="Bronislava Neubauerová" w:date="2020-08-25T13:38:00Z"/>
                <w:b/>
                <w:color w:val="000000" w:themeColor="text1"/>
              </w:rPr>
            </w:pPr>
            <w:del w:id="1697" w:author="Bronislava Neubauerová" w:date="2020-08-25T13:38:00Z">
              <w:r w:rsidRPr="00073CFE" w:rsidDel="00763607">
                <w:rPr>
                  <w:b/>
                  <w:color w:val="000000" w:themeColor="text1"/>
                </w:rPr>
                <w:delText xml:space="preserve">Přehled o nejvýznamnější publikační a další tvůrčí činnosti nebo další profesní činnosti u odborníků z praxe vztahující se k zabezpečovaným předmětům </w:delText>
              </w:r>
            </w:del>
          </w:p>
        </w:tc>
      </w:tr>
      <w:tr w:rsidR="00E449E6" w:rsidRPr="00073CFE" w:rsidDel="00763607" w14:paraId="236EABEA" w14:textId="779CDB22" w:rsidTr="00E449E6">
        <w:trPr>
          <w:trHeight w:val="1381"/>
          <w:del w:id="1698" w:author="Bronislava Neubauerová" w:date="2020-08-25T13:38:00Z"/>
        </w:trPr>
        <w:tc>
          <w:tcPr>
            <w:tcW w:w="9859" w:type="dxa"/>
            <w:gridSpan w:val="11"/>
          </w:tcPr>
          <w:p w14:paraId="3333AAA1" w14:textId="775AB728" w:rsidR="00E449E6" w:rsidRPr="00073CFE" w:rsidDel="00763607" w:rsidRDefault="00E449E6" w:rsidP="00E449E6">
            <w:pPr>
              <w:rPr>
                <w:del w:id="1699" w:author="Bronislava Neubauerová" w:date="2020-08-25T13:38:00Z"/>
                <w:color w:val="000000" w:themeColor="text1"/>
              </w:rPr>
            </w:pPr>
            <w:del w:id="1700" w:author="Bronislava Neubauerová" w:date="2020-08-25T13:38:00Z">
              <w:r w:rsidRPr="00073CFE" w:rsidDel="00763607">
                <w:rPr>
                  <w:color w:val="000000" w:themeColor="text1"/>
                </w:rPr>
                <w:delText xml:space="preserve">DOHNALOVÁ, Z., ZIMOLA, B. Contemporary Risks Concerning Young Adults’ Adaptation to the Labour Market. In: </w:delText>
              </w:r>
              <w:r w:rsidRPr="00073CFE" w:rsidDel="00763607">
                <w:rPr>
                  <w:i/>
                  <w:iCs/>
                  <w:color w:val="000000" w:themeColor="text1"/>
                </w:rPr>
                <w:delText>International Business and Global Economy 2016</w:delText>
              </w:r>
              <w:r w:rsidRPr="00073CFE" w:rsidDel="00763607">
                <w:rPr>
                  <w:color w:val="000000" w:themeColor="text1"/>
                </w:rPr>
                <w:delText xml:space="preserve">. Graňsk : Wydawnictwo Uniwersytetu Gdańskiego, 2016, s. 549-563. ISSN 2300-6102 (50%). </w:delText>
              </w:r>
            </w:del>
          </w:p>
          <w:p w14:paraId="6025C11F" w14:textId="6E316281" w:rsidR="00D301F0" w:rsidRPr="00073CFE" w:rsidDel="00763607" w:rsidRDefault="00D301F0" w:rsidP="00E449E6">
            <w:pPr>
              <w:rPr>
                <w:del w:id="1701" w:author="Bronislava Neubauerová" w:date="2020-08-25T13:38:00Z"/>
                <w:color w:val="000000" w:themeColor="text1"/>
              </w:rPr>
            </w:pPr>
          </w:p>
        </w:tc>
      </w:tr>
      <w:tr w:rsidR="00E449E6" w:rsidRPr="00073CFE" w:rsidDel="00763607" w14:paraId="2E5B9638" w14:textId="3A13A740" w:rsidTr="00E449E6">
        <w:trPr>
          <w:trHeight w:val="218"/>
          <w:del w:id="1702" w:author="Bronislava Neubauerová" w:date="2020-08-25T13:38:00Z"/>
        </w:trPr>
        <w:tc>
          <w:tcPr>
            <w:tcW w:w="9859" w:type="dxa"/>
            <w:gridSpan w:val="11"/>
            <w:shd w:val="clear" w:color="auto" w:fill="F7CAAC"/>
          </w:tcPr>
          <w:p w14:paraId="67C5E7D4" w14:textId="578F9352" w:rsidR="00E449E6" w:rsidRPr="00073CFE" w:rsidDel="00763607" w:rsidRDefault="00E449E6" w:rsidP="00E449E6">
            <w:pPr>
              <w:rPr>
                <w:del w:id="1703" w:author="Bronislava Neubauerová" w:date="2020-08-25T13:38:00Z"/>
                <w:b/>
                <w:color w:val="000000" w:themeColor="text1"/>
              </w:rPr>
            </w:pPr>
            <w:del w:id="1704" w:author="Bronislava Neubauerová" w:date="2020-08-25T13:38:00Z">
              <w:r w:rsidRPr="00073CFE" w:rsidDel="00763607">
                <w:rPr>
                  <w:b/>
                  <w:color w:val="000000" w:themeColor="text1"/>
                </w:rPr>
                <w:delText>Působení v zahraničí</w:delText>
              </w:r>
            </w:del>
          </w:p>
        </w:tc>
      </w:tr>
      <w:tr w:rsidR="00E449E6" w:rsidRPr="00073CFE" w:rsidDel="00763607" w14:paraId="0541B8C9" w14:textId="7CB64484" w:rsidTr="00E449E6">
        <w:trPr>
          <w:trHeight w:val="170"/>
          <w:del w:id="1705" w:author="Bronislava Neubauerová" w:date="2020-08-25T13:38:00Z"/>
        </w:trPr>
        <w:tc>
          <w:tcPr>
            <w:tcW w:w="9859" w:type="dxa"/>
            <w:gridSpan w:val="11"/>
          </w:tcPr>
          <w:p w14:paraId="0A9EB2E5" w14:textId="1F0422C3" w:rsidR="00E449E6" w:rsidRPr="00073CFE" w:rsidDel="00763607" w:rsidRDefault="00E449E6" w:rsidP="00E449E6">
            <w:pPr>
              <w:rPr>
                <w:del w:id="1706" w:author="Bronislava Neubauerová" w:date="2020-08-25T13:38:00Z"/>
                <w:b/>
                <w:color w:val="000000" w:themeColor="text1"/>
              </w:rPr>
            </w:pPr>
          </w:p>
        </w:tc>
      </w:tr>
      <w:tr w:rsidR="00E449E6" w:rsidRPr="00073CFE" w:rsidDel="00763607" w14:paraId="489785D5" w14:textId="0D72B165" w:rsidTr="00E449E6">
        <w:trPr>
          <w:cantSplit/>
          <w:trHeight w:val="74"/>
          <w:del w:id="1707" w:author="Bronislava Neubauerová" w:date="2020-08-25T13:38:00Z"/>
        </w:trPr>
        <w:tc>
          <w:tcPr>
            <w:tcW w:w="2518" w:type="dxa"/>
            <w:shd w:val="clear" w:color="auto" w:fill="F7CAAC"/>
          </w:tcPr>
          <w:p w14:paraId="455AB655" w14:textId="776F6633" w:rsidR="00E449E6" w:rsidRPr="00073CFE" w:rsidDel="00763607" w:rsidRDefault="00E449E6" w:rsidP="00E449E6">
            <w:pPr>
              <w:jc w:val="both"/>
              <w:rPr>
                <w:del w:id="1708" w:author="Bronislava Neubauerová" w:date="2020-08-25T13:38:00Z"/>
                <w:b/>
                <w:color w:val="000000" w:themeColor="text1"/>
              </w:rPr>
            </w:pPr>
            <w:del w:id="1709" w:author="Bronislava Neubauerová" w:date="2020-08-25T13:38:00Z">
              <w:r w:rsidRPr="00073CFE" w:rsidDel="00763607">
                <w:rPr>
                  <w:b/>
                  <w:color w:val="000000" w:themeColor="text1"/>
                </w:rPr>
                <w:delText xml:space="preserve">Podpis </w:delText>
              </w:r>
            </w:del>
          </w:p>
        </w:tc>
        <w:tc>
          <w:tcPr>
            <w:tcW w:w="4536" w:type="dxa"/>
            <w:gridSpan w:val="5"/>
          </w:tcPr>
          <w:p w14:paraId="4411C760" w14:textId="07B0A240" w:rsidR="00E449E6" w:rsidRPr="00073CFE" w:rsidDel="00763607" w:rsidRDefault="00E449E6" w:rsidP="00E449E6">
            <w:pPr>
              <w:jc w:val="both"/>
              <w:rPr>
                <w:del w:id="1710" w:author="Bronislava Neubauerová" w:date="2020-08-25T13:38:00Z"/>
                <w:color w:val="000000" w:themeColor="text1"/>
              </w:rPr>
            </w:pPr>
          </w:p>
        </w:tc>
        <w:tc>
          <w:tcPr>
            <w:tcW w:w="786" w:type="dxa"/>
            <w:gridSpan w:val="2"/>
            <w:shd w:val="clear" w:color="auto" w:fill="F7CAAC"/>
          </w:tcPr>
          <w:p w14:paraId="791A884F" w14:textId="0F89D0A0" w:rsidR="00E449E6" w:rsidRPr="00073CFE" w:rsidDel="00763607" w:rsidRDefault="00E449E6" w:rsidP="00E449E6">
            <w:pPr>
              <w:jc w:val="both"/>
              <w:rPr>
                <w:del w:id="1711" w:author="Bronislava Neubauerová" w:date="2020-08-25T13:38:00Z"/>
                <w:color w:val="000000" w:themeColor="text1"/>
              </w:rPr>
            </w:pPr>
            <w:del w:id="1712" w:author="Bronislava Neubauerová" w:date="2020-08-25T13:38:00Z">
              <w:r w:rsidRPr="00073CFE" w:rsidDel="00763607">
                <w:rPr>
                  <w:b/>
                  <w:color w:val="000000" w:themeColor="text1"/>
                </w:rPr>
                <w:delText>datum</w:delText>
              </w:r>
            </w:del>
          </w:p>
        </w:tc>
        <w:tc>
          <w:tcPr>
            <w:tcW w:w="2019" w:type="dxa"/>
            <w:gridSpan w:val="3"/>
          </w:tcPr>
          <w:p w14:paraId="09EC481F" w14:textId="35154E89" w:rsidR="00E449E6" w:rsidRPr="00073CFE" w:rsidDel="00763607" w:rsidRDefault="00E449E6" w:rsidP="00E449E6">
            <w:pPr>
              <w:jc w:val="both"/>
              <w:rPr>
                <w:del w:id="1713" w:author="Bronislava Neubauerová" w:date="2020-08-25T13:38:00Z"/>
                <w:color w:val="000000" w:themeColor="text1"/>
              </w:rPr>
            </w:pPr>
          </w:p>
        </w:tc>
      </w:tr>
    </w:tbl>
    <w:p w14:paraId="77F61B89" w14:textId="040C1815" w:rsidR="00E449E6" w:rsidRPr="00073CFE" w:rsidRDefault="00E449E6">
      <w:pPr>
        <w:spacing w:after="160" w:line="259" w:lineRule="auto"/>
        <w:rPr>
          <w:color w:val="000000" w:themeColor="text1"/>
        </w:rPr>
      </w:pPr>
      <w:del w:id="1714" w:author="Bronislava Neubauerová" w:date="2020-08-25T13:38:00Z">
        <w:r w:rsidRPr="00073CFE" w:rsidDel="00763607">
          <w:rPr>
            <w:color w:val="000000" w:themeColor="text1"/>
          </w:rPr>
          <w:br w:type="page"/>
        </w:r>
      </w:del>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04F5" w:rsidRPr="00073CFE" w14:paraId="75C2B527" w14:textId="77777777" w:rsidTr="007E544F">
        <w:tc>
          <w:tcPr>
            <w:tcW w:w="9900" w:type="dxa"/>
            <w:gridSpan w:val="4"/>
            <w:tcBorders>
              <w:bottom w:val="double" w:sz="4" w:space="0" w:color="auto"/>
            </w:tcBorders>
            <w:shd w:val="clear" w:color="auto" w:fill="BDD6EE"/>
          </w:tcPr>
          <w:p w14:paraId="378B4AD6" w14:textId="77777777" w:rsidR="00C604F5" w:rsidRPr="00073CFE" w:rsidRDefault="00C604F5" w:rsidP="007E544F">
            <w:pPr>
              <w:jc w:val="both"/>
              <w:rPr>
                <w:b/>
                <w:color w:val="000000" w:themeColor="text1"/>
                <w:sz w:val="28"/>
              </w:rPr>
            </w:pPr>
            <w:r w:rsidRPr="00073CFE">
              <w:rPr>
                <w:b/>
                <w:color w:val="000000" w:themeColor="text1"/>
                <w:sz w:val="28"/>
              </w:rPr>
              <w:t>C-II – Související tvůrčí, resp. vědecká a umělecká činnost</w:t>
            </w:r>
          </w:p>
        </w:tc>
      </w:tr>
      <w:tr w:rsidR="00C604F5" w:rsidRPr="00073CFE" w14:paraId="7B0F1F81" w14:textId="77777777" w:rsidTr="007E544F">
        <w:trPr>
          <w:trHeight w:val="318"/>
        </w:trPr>
        <w:tc>
          <w:tcPr>
            <w:tcW w:w="9900" w:type="dxa"/>
            <w:gridSpan w:val="4"/>
            <w:shd w:val="clear" w:color="auto" w:fill="F7CAAC"/>
          </w:tcPr>
          <w:p w14:paraId="49AC88F6" w14:textId="77777777" w:rsidR="00C604F5" w:rsidRPr="00073CFE" w:rsidRDefault="00C604F5" w:rsidP="007E544F">
            <w:pPr>
              <w:rPr>
                <w:b/>
                <w:color w:val="000000" w:themeColor="text1"/>
              </w:rPr>
            </w:pPr>
            <w:r w:rsidRPr="00073CFE">
              <w:rPr>
                <w:b/>
                <w:color w:val="000000" w:themeColor="text1"/>
              </w:rPr>
              <w:t xml:space="preserve">Přehled řešených grantů a projektů u akademicky zaměřeného bakalářského studijního programu a u magisterského a doktorského studijního programu  </w:t>
            </w:r>
          </w:p>
        </w:tc>
      </w:tr>
      <w:tr w:rsidR="00C604F5" w:rsidRPr="00073CFE" w14:paraId="65C5D3C6" w14:textId="77777777" w:rsidTr="007E544F">
        <w:trPr>
          <w:cantSplit/>
        </w:trPr>
        <w:tc>
          <w:tcPr>
            <w:tcW w:w="2233" w:type="dxa"/>
            <w:shd w:val="clear" w:color="auto" w:fill="F7CAAC"/>
          </w:tcPr>
          <w:p w14:paraId="0E388569" w14:textId="77777777" w:rsidR="00C604F5" w:rsidRPr="00073CFE" w:rsidRDefault="00C604F5" w:rsidP="007E544F">
            <w:pPr>
              <w:jc w:val="both"/>
              <w:rPr>
                <w:b/>
                <w:color w:val="000000" w:themeColor="text1"/>
              </w:rPr>
            </w:pPr>
            <w:r w:rsidRPr="00073CFE">
              <w:rPr>
                <w:b/>
                <w:color w:val="000000" w:themeColor="text1"/>
              </w:rPr>
              <w:t>Řešitel/spoluřešitel</w:t>
            </w:r>
          </w:p>
        </w:tc>
        <w:tc>
          <w:tcPr>
            <w:tcW w:w="5524" w:type="dxa"/>
            <w:shd w:val="clear" w:color="auto" w:fill="F7CAAC"/>
          </w:tcPr>
          <w:p w14:paraId="2962D634" w14:textId="77777777" w:rsidR="00C604F5" w:rsidRPr="00073CFE" w:rsidRDefault="00C604F5" w:rsidP="007E544F">
            <w:pPr>
              <w:jc w:val="both"/>
              <w:rPr>
                <w:b/>
                <w:color w:val="000000" w:themeColor="text1"/>
              </w:rPr>
            </w:pPr>
            <w:r w:rsidRPr="00073CFE">
              <w:rPr>
                <w:b/>
                <w:color w:val="000000" w:themeColor="text1"/>
              </w:rPr>
              <w:t>Názvy grantů a projektů získaných pro vědeckou, výzkumnou, uměleckou a další tvůrčí činnost v příslušné oblasti vzdělávání</w:t>
            </w:r>
          </w:p>
        </w:tc>
        <w:tc>
          <w:tcPr>
            <w:tcW w:w="760" w:type="dxa"/>
            <w:shd w:val="clear" w:color="auto" w:fill="F7CAAC"/>
          </w:tcPr>
          <w:p w14:paraId="4FC04030" w14:textId="77777777" w:rsidR="00C604F5" w:rsidRPr="00073CFE" w:rsidRDefault="00C604F5" w:rsidP="007E544F">
            <w:pPr>
              <w:jc w:val="center"/>
              <w:rPr>
                <w:b/>
                <w:color w:val="000000" w:themeColor="text1"/>
                <w:sz w:val="24"/>
              </w:rPr>
            </w:pPr>
            <w:r w:rsidRPr="00073CFE">
              <w:rPr>
                <w:b/>
                <w:color w:val="000000" w:themeColor="text1"/>
              </w:rPr>
              <w:t>Zdroj</w:t>
            </w:r>
          </w:p>
        </w:tc>
        <w:tc>
          <w:tcPr>
            <w:tcW w:w="1383" w:type="dxa"/>
            <w:shd w:val="clear" w:color="auto" w:fill="F7CAAC"/>
          </w:tcPr>
          <w:p w14:paraId="1D6B4D3A" w14:textId="77777777" w:rsidR="00C604F5" w:rsidRPr="00073CFE" w:rsidRDefault="00C604F5" w:rsidP="007E544F">
            <w:pPr>
              <w:jc w:val="center"/>
              <w:rPr>
                <w:b/>
                <w:color w:val="000000" w:themeColor="text1"/>
                <w:sz w:val="24"/>
              </w:rPr>
            </w:pPr>
            <w:r w:rsidRPr="00073CFE">
              <w:rPr>
                <w:b/>
                <w:color w:val="000000" w:themeColor="text1"/>
              </w:rPr>
              <w:t>Období</w:t>
            </w:r>
          </w:p>
          <w:p w14:paraId="387E711A" w14:textId="77777777" w:rsidR="00C604F5" w:rsidRPr="00073CFE" w:rsidRDefault="00C604F5" w:rsidP="007E544F">
            <w:pPr>
              <w:jc w:val="center"/>
              <w:rPr>
                <w:b/>
                <w:color w:val="000000" w:themeColor="text1"/>
                <w:sz w:val="24"/>
              </w:rPr>
            </w:pPr>
          </w:p>
        </w:tc>
      </w:tr>
      <w:tr w:rsidR="007022FF" w:rsidRPr="00073CFE" w14:paraId="70563D1E" w14:textId="77777777" w:rsidTr="007E544F">
        <w:tc>
          <w:tcPr>
            <w:tcW w:w="2233" w:type="dxa"/>
          </w:tcPr>
          <w:p w14:paraId="715A5142" w14:textId="77777777" w:rsidR="007022FF" w:rsidRPr="00073CFE" w:rsidRDefault="007022FF" w:rsidP="007022FF">
            <w:pPr>
              <w:rPr>
                <w:color w:val="000000" w:themeColor="text1"/>
              </w:rPr>
            </w:pPr>
            <w:r w:rsidRPr="00073CFE">
              <w:rPr>
                <w:color w:val="000000" w:themeColor="text1"/>
              </w:rPr>
              <w:t>doc. Ing. Boris Popesko, Ph.D.</w:t>
            </w:r>
          </w:p>
        </w:tc>
        <w:tc>
          <w:tcPr>
            <w:tcW w:w="5524" w:type="dxa"/>
          </w:tcPr>
          <w:p w14:paraId="30EC3442" w14:textId="77777777" w:rsidR="007022FF" w:rsidRPr="00073CFE" w:rsidRDefault="007022FF" w:rsidP="007022FF">
            <w:pPr>
              <w:rPr>
                <w:color w:val="000000" w:themeColor="text1"/>
              </w:rPr>
            </w:pPr>
            <w:r w:rsidRPr="00073CFE">
              <w:rPr>
                <w:bCs/>
                <w:color w:val="000000" w:themeColor="text1"/>
              </w:rPr>
              <w:t xml:space="preserve">Determinanty struktury systémů rozpočetnictví a měření výkonnosti a jejich vliv na chování a výkonnost organizace (GAČR: </w:t>
            </w:r>
            <w:r w:rsidRPr="00073CFE">
              <w:rPr>
                <w:color w:val="000000" w:themeColor="text1"/>
              </w:rPr>
              <w:t>17-13518S)</w:t>
            </w:r>
          </w:p>
        </w:tc>
        <w:tc>
          <w:tcPr>
            <w:tcW w:w="760" w:type="dxa"/>
          </w:tcPr>
          <w:p w14:paraId="709D9560" w14:textId="77777777" w:rsidR="007022FF" w:rsidRPr="00073CFE" w:rsidRDefault="007022FF" w:rsidP="007022FF">
            <w:pPr>
              <w:jc w:val="center"/>
              <w:rPr>
                <w:color w:val="000000" w:themeColor="text1"/>
              </w:rPr>
            </w:pPr>
            <w:r w:rsidRPr="00073CFE">
              <w:rPr>
                <w:color w:val="000000" w:themeColor="text1"/>
              </w:rPr>
              <w:t>B</w:t>
            </w:r>
          </w:p>
        </w:tc>
        <w:tc>
          <w:tcPr>
            <w:tcW w:w="1383" w:type="dxa"/>
          </w:tcPr>
          <w:p w14:paraId="68787610" w14:textId="77777777" w:rsidR="007022FF" w:rsidRPr="00073CFE" w:rsidRDefault="007022FF" w:rsidP="007022FF">
            <w:pPr>
              <w:jc w:val="center"/>
              <w:rPr>
                <w:color w:val="000000" w:themeColor="text1"/>
              </w:rPr>
            </w:pPr>
            <w:r w:rsidRPr="00073CFE">
              <w:rPr>
                <w:color w:val="000000" w:themeColor="text1"/>
              </w:rPr>
              <w:t>2017-2019</w:t>
            </w:r>
          </w:p>
        </w:tc>
      </w:tr>
      <w:tr w:rsidR="007022FF" w:rsidRPr="00073CFE" w14:paraId="77C23189" w14:textId="77777777" w:rsidTr="007E544F">
        <w:tc>
          <w:tcPr>
            <w:tcW w:w="2233" w:type="dxa"/>
          </w:tcPr>
          <w:p w14:paraId="3773AB06" w14:textId="77777777" w:rsidR="007022FF" w:rsidRPr="00073CFE" w:rsidRDefault="007022FF" w:rsidP="007022FF">
            <w:pPr>
              <w:rPr>
                <w:color w:val="000000" w:themeColor="text1"/>
              </w:rPr>
            </w:pPr>
            <w:r w:rsidRPr="00073CFE">
              <w:rPr>
                <w:color w:val="000000" w:themeColor="text1"/>
              </w:rPr>
              <w:t>prof. Dr. Ing. Drahomíra Pavelková</w:t>
            </w:r>
          </w:p>
        </w:tc>
        <w:tc>
          <w:tcPr>
            <w:tcW w:w="5524" w:type="dxa"/>
          </w:tcPr>
          <w:p w14:paraId="6B74DA39" w14:textId="77777777" w:rsidR="007022FF" w:rsidRPr="00073CFE" w:rsidRDefault="007022FF" w:rsidP="007022FF">
            <w:pPr>
              <w:rPr>
                <w:color w:val="000000" w:themeColor="text1"/>
              </w:rPr>
            </w:pPr>
            <w:r w:rsidRPr="00073CFE">
              <w:rPr>
                <w:bCs/>
                <w:color w:val="000000" w:themeColor="text1"/>
              </w:rPr>
              <w:t xml:space="preserve">Metodika tvorby modelu predikce sektorové a podnikové výkonnosti v makroekonomických souvislostech (GAČR: </w:t>
            </w:r>
            <w:r w:rsidRPr="00073CFE">
              <w:rPr>
                <w:color w:val="000000" w:themeColor="text1"/>
              </w:rPr>
              <w:t>16-25536S)</w:t>
            </w:r>
          </w:p>
        </w:tc>
        <w:tc>
          <w:tcPr>
            <w:tcW w:w="760" w:type="dxa"/>
          </w:tcPr>
          <w:p w14:paraId="7CE49CC3" w14:textId="77777777" w:rsidR="007022FF" w:rsidRPr="00073CFE" w:rsidRDefault="007022FF" w:rsidP="007022FF">
            <w:pPr>
              <w:jc w:val="center"/>
              <w:rPr>
                <w:color w:val="000000" w:themeColor="text1"/>
              </w:rPr>
            </w:pPr>
            <w:r w:rsidRPr="00073CFE">
              <w:rPr>
                <w:color w:val="000000" w:themeColor="text1"/>
              </w:rPr>
              <w:t>B</w:t>
            </w:r>
          </w:p>
        </w:tc>
        <w:tc>
          <w:tcPr>
            <w:tcW w:w="1383" w:type="dxa"/>
          </w:tcPr>
          <w:p w14:paraId="695EDFF2" w14:textId="77777777" w:rsidR="007022FF" w:rsidRPr="00073CFE" w:rsidRDefault="007022FF" w:rsidP="007022FF">
            <w:pPr>
              <w:jc w:val="center"/>
              <w:rPr>
                <w:color w:val="000000" w:themeColor="text1"/>
              </w:rPr>
            </w:pPr>
            <w:r w:rsidRPr="00073CFE">
              <w:rPr>
                <w:color w:val="000000" w:themeColor="text1"/>
              </w:rPr>
              <w:t>2016-2018</w:t>
            </w:r>
          </w:p>
        </w:tc>
      </w:tr>
      <w:tr w:rsidR="007022FF" w:rsidRPr="00073CFE" w14:paraId="2B602CA2" w14:textId="77777777" w:rsidTr="007E544F">
        <w:tc>
          <w:tcPr>
            <w:tcW w:w="2233" w:type="dxa"/>
          </w:tcPr>
          <w:p w14:paraId="6FF340D0" w14:textId="77777777" w:rsidR="007022FF" w:rsidRPr="00073CFE" w:rsidRDefault="007022FF" w:rsidP="007022FF">
            <w:pPr>
              <w:rPr>
                <w:color w:val="000000" w:themeColor="text1"/>
              </w:rPr>
            </w:pPr>
            <w:r w:rsidRPr="00073CFE">
              <w:rPr>
                <w:color w:val="000000" w:themeColor="text1"/>
              </w:rPr>
              <w:t>prof. Dr. Ing. Drahomíra Pavelková</w:t>
            </w:r>
          </w:p>
        </w:tc>
        <w:tc>
          <w:tcPr>
            <w:tcW w:w="5524" w:type="dxa"/>
          </w:tcPr>
          <w:p w14:paraId="620A6911" w14:textId="77777777" w:rsidR="007022FF" w:rsidRPr="00073CFE" w:rsidRDefault="007022FF" w:rsidP="007022FF">
            <w:pPr>
              <w:jc w:val="both"/>
              <w:rPr>
                <w:color w:val="000000" w:themeColor="text1"/>
              </w:rPr>
            </w:pPr>
            <w:r w:rsidRPr="00073CFE">
              <w:rPr>
                <w:color w:val="000000" w:themeColor="text1"/>
                <w:szCs w:val="22"/>
              </w:rPr>
              <w:t>V4 cluster policies and their influence on the viability of cluster organizations</w:t>
            </w:r>
            <w:r w:rsidRPr="00073CFE">
              <w:rPr>
                <w:color w:val="000000" w:themeColor="text1"/>
              </w:rPr>
              <w:t xml:space="preserve"> (Visegrad Fund: </w:t>
            </w:r>
            <w:r w:rsidRPr="00073CFE">
              <w:rPr>
                <w:color w:val="000000" w:themeColor="text1"/>
                <w:szCs w:val="22"/>
              </w:rPr>
              <w:t>21520157)</w:t>
            </w:r>
          </w:p>
          <w:p w14:paraId="446D949B" w14:textId="77777777" w:rsidR="007022FF" w:rsidRPr="00073CFE" w:rsidRDefault="007022FF" w:rsidP="007022FF">
            <w:pPr>
              <w:rPr>
                <w:color w:val="000000" w:themeColor="text1"/>
              </w:rPr>
            </w:pPr>
          </w:p>
        </w:tc>
        <w:tc>
          <w:tcPr>
            <w:tcW w:w="760" w:type="dxa"/>
          </w:tcPr>
          <w:p w14:paraId="3AEAD992" w14:textId="77777777" w:rsidR="007022FF" w:rsidRPr="00073CFE" w:rsidRDefault="007022FF" w:rsidP="007022FF">
            <w:pPr>
              <w:jc w:val="center"/>
              <w:rPr>
                <w:color w:val="000000" w:themeColor="text1"/>
              </w:rPr>
            </w:pPr>
            <w:r w:rsidRPr="00073CFE">
              <w:rPr>
                <w:color w:val="000000" w:themeColor="text1"/>
              </w:rPr>
              <w:t>A</w:t>
            </w:r>
          </w:p>
        </w:tc>
        <w:tc>
          <w:tcPr>
            <w:tcW w:w="1383" w:type="dxa"/>
          </w:tcPr>
          <w:p w14:paraId="5EA99905" w14:textId="77777777" w:rsidR="007022FF" w:rsidRPr="00073CFE" w:rsidRDefault="007022FF" w:rsidP="007022FF">
            <w:pPr>
              <w:jc w:val="center"/>
              <w:rPr>
                <w:color w:val="000000" w:themeColor="text1"/>
              </w:rPr>
            </w:pPr>
            <w:r w:rsidRPr="00073CFE">
              <w:rPr>
                <w:color w:val="000000" w:themeColor="text1"/>
              </w:rPr>
              <w:t>2015</w:t>
            </w:r>
          </w:p>
        </w:tc>
      </w:tr>
      <w:tr w:rsidR="00E90B76" w:rsidRPr="00073CFE" w14:paraId="5CB60BBB" w14:textId="77777777" w:rsidTr="005C7768">
        <w:tc>
          <w:tcPr>
            <w:tcW w:w="9900" w:type="dxa"/>
            <w:gridSpan w:val="4"/>
          </w:tcPr>
          <w:p w14:paraId="239D1832" w14:textId="77777777" w:rsidR="00E90B76" w:rsidRPr="00073CFE" w:rsidRDefault="00E90B76" w:rsidP="007022FF">
            <w:pPr>
              <w:jc w:val="center"/>
              <w:rPr>
                <w:color w:val="000000" w:themeColor="text1"/>
              </w:rPr>
            </w:pPr>
            <w:r>
              <w:rPr>
                <w:color w:val="000000" w:themeColor="text1"/>
              </w:rPr>
              <w:t>Další projekty jsou uvedeny v Sebehodnotící zprávě</w:t>
            </w:r>
          </w:p>
        </w:tc>
      </w:tr>
      <w:tr w:rsidR="007022FF" w:rsidRPr="00073CFE" w14:paraId="72A946E3" w14:textId="77777777" w:rsidTr="007E544F">
        <w:trPr>
          <w:trHeight w:val="318"/>
        </w:trPr>
        <w:tc>
          <w:tcPr>
            <w:tcW w:w="9900" w:type="dxa"/>
            <w:gridSpan w:val="4"/>
            <w:shd w:val="clear" w:color="auto" w:fill="F7CAAC"/>
          </w:tcPr>
          <w:p w14:paraId="4EECEF68" w14:textId="77777777" w:rsidR="007022FF" w:rsidRPr="00073CFE" w:rsidRDefault="007022FF" w:rsidP="007022FF">
            <w:pPr>
              <w:rPr>
                <w:b/>
                <w:color w:val="000000" w:themeColor="text1"/>
              </w:rPr>
            </w:pPr>
            <w:r w:rsidRPr="00073CFE">
              <w:rPr>
                <w:b/>
                <w:color w:val="000000" w:themeColor="text1"/>
              </w:rPr>
              <w:t>Přehled řešených projektů a dalších aktivit v rámci spolupráce s praxí u profesně zaměřeného bakalářského a magisterského studijního programu</w:t>
            </w:r>
          </w:p>
        </w:tc>
      </w:tr>
      <w:tr w:rsidR="007022FF" w:rsidRPr="00073CFE" w14:paraId="49C8096E" w14:textId="77777777" w:rsidTr="007E544F">
        <w:trPr>
          <w:cantSplit/>
          <w:trHeight w:val="283"/>
        </w:trPr>
        <w:tc>
          <w:tcPr>
            <w:tcW w:w="2233" w:type="dxa"/>
            <w:shd w:val="clear" w:color="auto" w:fill="F7CAAC"/>
          </w:tcPr>
          <w:p w14:paraId="6311780F" w14:textId="77777777" w:rsidR="007022FF" w:rsidRPr="00073CFE" w:rsidRDefault="007022FF" w:rsidP="007022FF">
            <w:pPr>
              <w:jc w:val="both"/>
              <w:rPr>
                <w:b/>
                <w:color w:val="000000" w:themeColor="text1"/>
              </w:rPr>
            </w:pPr>
            <w:r w:rsidRPr="00073CFE">
              <w:rPr>
                <w:b/>
                <w:color w:val="000000" w:themeColor="text1"/>
              </w:rPr>
              <w:t>Pracoviště praxe</w:t>
            </w:r>
          </w:p>
        </w:tc>
        <w:tc>
          <w:tcPr>
            <w:tcW w:w="5524" w:type="dxa"/>
            <w:shd w:val="clear" w:color="auto" w:fill="F7CAAC"/>
          </w:tcPr>
          <w:p w14:paraId="3037D28F" w14:textId="77777777" w:rsidR="007022FF" w:rsidRPr="00073CFE" w:rsidRDefault="007022FF" w:rsidP="007022FF">
            <w:pPr>
              <w:jc w:val="both"/>
              <w:rPr>
                <w:b/>
                <w:color w:val="000000" w:themeColor="text1"/>
              </w:rPr>
            </w:pPr>
            <w:r w:rsidRPr="00073CFE">
              <w:rPr>
                <w:b/>
                <w:color w:val="000000" w:themeColor="text1"/>
              </w:rPr>
              <w:t xml:space="preserve">Název či popis projektu uskutečňovaného ve spolupráci s praxí </w:t>
            </w:r>
          </w:p>
        </w:tc>
        <w:tc>
          <w:tcPr>
            <w:tcW w:w="2143" w:type="dxa"/>
            <w:gridSpan w:val="2"/>
            <w:shd w:val="clear" w:color="auto" w:fill="F7CAAC"/>
          </w:tcPr>
          <w:p w14:paraId="68957C22" w14:textId="77777777" w:rsidR="007022FF" w:rsidRPr="00073CFE" w:rsidRDefault="007022FF" w:rsidP="007022FF">
            <w:pPr>
              <w:jc w:val="center"/>
              <w:rPr>
                <w:b/>
                <w:color w:val="000000" w:themeColor="text1"/>
                <w:sz w:val="24"/>
              </w:rPr>
            </w:pPr>
            <w:r w:rsidRPr="00073CFE">
              <w:rPr>
                <w:b/>
                <w:color w:val="000000" w:themeColor="text1"/>
              </w:rPr>
              <w:t>Období</w:t>
            </w:r>
          </w:p>
        </w:tc>
      </w:tr>
      <w:tr w:rsidR="007022FF" w:rsidRPr="00073CFE" w14:paraId="2CBEBD0D" w14:textId="77777777" w:rsidTr="007E544F">
        <w:tc>
          <w:tcPr>
            <w:tcW w:w="2233" w:type="dxa"/>
          </w:tcPr>
          <w:p w14:paraId="1A1E9C14" w14:textId="77777777" w:rsidR="007022FF" w:rsidRPr="00073CFE" w:rsidRDefault="007022FF" w:rsidP="007022FF">
            <w:pPr>
              <w:jc w:val="both"/>
              <w:rPr>
                <w:color w:val="000000" w:themeColor="text1"/>
                <w:sz w:val="24"/>
              </w:rPr>
            </w:pPr>
          </w:p>
        </w:tc>
        <w:tc>
          <w:tcPr>
            <w:tcW w:w="5524" w:type="dxa"/>
          </w:tcPr>
          <w:p w14:paraId="235659F3" w14:textId="77777777" w:rsidR="007022FF" w:rsidRPr="00073CFE" w:rsidRDefault="007022FF" w:rsidP="007022FF">
            <w:pPr>
              <w:jc w:val="center"/>
              <w:rPr>
                <w:color w:val="000000" w:themeColor="text1"/>
                <w:sz w:val="24"/>
              </w:rPr>
            </w:pPr>
          </w:p>
        </w:tc>
        <w:tc>
          <w:tcPr>
            <w:tcW w:w="2143" w:type="dxa"/>
            <w:gridSpan w:val="2"/>
          </w:tcPr>
          <w:p w14:paraId="42C578F9" w14:textId="77777777" w:rsidR="007022FF" w:rsidRPr="00073CFE" w:rsidRDefault="007022FF" w:rsidP="007022FF">
            <w:pPr>
              <w:jc w:val="center"/>
              <w:rPr>
                <w:color w:val="000000" w:themeColor="text1"/>
                <w:sz w:val="24"/>
              </w:rPr>
            </w:pPr>
          </w:p>
        </w:tc>
      </w:tr>
      <w:tr w:rsidR="007022FF" w:rsidRPr="00073CFE" w14:paraId="27C29EEB" w14:textId="77777777" w:rsidTr="007E544F">
        <w:tc>
          <w:tcPr>
            <w:tcW w:w="2233" w:type="dxa"/>
          </w:tcPr>
          <w:p w14:paraId="2C677856" w14:textId="77777777" w:rsidR="007022FF" w:rsidRPr="00073CFE" w:rsidRDefault="007022FF" w:rsidP="007022FF">
            <w:pPr>
              <w:jc w:val="both"/>
              <w:rPr>
                <w:color w:val="000000" w:themeColor="text1"/>
                <w:sz w:val="24"/>
              </w:rPr>
            </w:pPr>
          </w:p>
        </w:tc>
        <w:tc>
          <w:tcPr>
            <w:tcW w:w="5524" w:type="dxa"/>
          </w:tcPr>
          <w:p w14:paraId="18804234" w14:textId="77777777" w:rsidR="007022FF" w:rsidRPr="00073CFE" w:rsidRDefault="007022FF" w:rsidP="007022FF">
            <w:pPr>
              <w:jc w:val="center"/>
              <w:rPr>
                <w:color w:val="000000" w:themeColor="text1"/>
                <w:sz w:val="24"/>
              </w:rPr>
            </w:pPr>
          </w:p>
        </w:tc>
        <w:tc>
          <w:tcPr>
            <w:tcW w:w="2143" w:type="dxa"/>
            <w:gridSpan w:val="2"/>
          </w:tcPr>
          <w:p w14:paraId="0B7878E5" w14:textId="77777777" w:rsidR="007022FF" w:rsidRPr="00073CFE" w:rsidRDefault="007022FF" w:rsidP="007022FF">
            <w:pPr>
              <w:jc w:val="center"/>
              <w:rPr>
                <w:color w:val="000000" w:themeColor="text1"/>
                <w:sz w:val="24"/>
              </w:rPr>
            </w:pPr>
          </w:p>
        </w:tc>
      </w:tr>
      <w:tr w:rsidR="007022FF" w:rsidRPr="00073CFE" w14:paraId="1CFB203F" w14:textId="77777777" w:rsidTr="007E544F">
        <w:tc>
          <w:tcPr>
            <w:tcW w:w="2233" w:type="dxa"/>
          </w:tcPr>
          <w:p w14:paraId="705759E9" w14:textId="77777777" w:rsidR="007022FF" w:rsidRPr="00073CFE" w:rsidRDefault="007022FF" w:rsidP="007022FF">
            <w:pPr>
              <w:jc w:val="both"/>
              <w:rPr>
                <w:color w:val="000000" w:themeColor="text1"/>
                <w:sz w:val="24"/>
              </w:rPr>
            </w:pPr>
          </w:p>
        </w:tc>
        <w:tc>
          <w:tcPr>
            <w:tcW w:w="5524" w:type="dxa"/>
          </w:tcPr>
          <w:p w14:paraId="622136DB" w14:textId="77777777" w:rsidR="007022FF" w:rsidRPr="00073CFE" w:rsidRDefault="007022FF" w:rsidP="007022FF">
            <w:pPr>
              <w:jc w:val="center"/>
              <w:rPr>
                <w:color w:val="000000" w:themeColor="text1"/>
                <w:sz w:val="24"/>
              </w:rPr>
            </w:pPr>
          </w:p>
        </w:tc>
        <w:tc>
          <w:tcPr>
            <w:tcW w:w="2143" w:type="dxa"/>
            <w:gridSpan w:val="2"/>
          </w:tcPr>
          <w:p w14:paraId="2F424919" w14:textId="77777777" w:rsidR="007022FF" w:rsidRPr="00073CFE" w:rsidRDefault="007022FF" w:rsidP="007022FF">
            <w:pPr>
              <w:jc w:val="center"/>
              <w:rPr>
                <w:color w:val="000000" w:themeColor="text1"/>
                <w:sz w:val="24"/>
              </w:rPr>
            </w:pPr>
          </w:p>
        </w:tc>
      </w:tr>
      <w:tr w:rsidR="007022FF" w:rsidRPr="00073CFE" w14:paraId="735BC4CE" w14:textId="77777777" w:rsidTr="007E544F">
        <w:tc>
          <w:tcPr>
            <w:tcW w:w="2233" w:type="dxa"/>
          </w:tcPr>
          <w:p w14:paraId="6910D465" w14:textId="77777777" w:rsidR="007022FF" w:rsidRPr="00073CFE" w:rsidRDefault="007022FF" w:rsidP="007022FF">
            <w:pPr>
              <w:jc w:val="both"/>
              <w:rPr>
                <w:color w:val="000000" w:themeColor="text1"/>
                <w:sz w:val="24"/>
              </w:rPr>
            </w:pPr>
          </w:p>
        </w:tc>
        <w:tc>
          <w:tcPr>
            <w:tcW w:w="5524" w:type="dxa"/>
          </w:tcPr>
          <w:p w14:paraId="45B119C8" w14:textId="77777777" w:rsidR="007022FF" w:rsidRPr="00073CFE" w:rsidRDefault="007022FF" w:rsidP="007022FF">
            <w:pPr>
              <w:jc w:val="center"/>
              <w:rPr>
                <w:color w:val="000000" w:themeColor="text1"/>
                <w:sz w:val="24"/>
              </w:rPr>
            </w:pPr>
          </w:p>
        </w:tc>
        <w:tc>
          <w:tcPr>
            <w:tcW w:w="2143" w:type="dxa"/>
            <w:gridSpan w:val="2"/>
          </w:tcPr>
          <w:p w14:paraId="3636E77F" w14:textId="77777777" w:rsidR="007022FF" w:rsidRPr="00073CFE" w:rsidRDefault="007022FF" w:rsidP="007022FF">
            <w:pPr>
              <w:jc w:val="center"/>
              <w:rPr>
                <w:color w:val="000000" w:themeColor="text1"/>
                <w:sz w:val="24"/>
              </w:rPr>
            </w:pPr>
          </w:p>
        </w:tc>
      </w:tr>
      <w:tr w:rsidR="007022FF" w:rsidRPr="00073CFE" w14:paraId="65C9F378" w14:textId="77777777" w:rsidTr="007E544F">
        <w:tc>
          <w:tcPr>
            <w:tcW w:w="2233" w:type="dxa"/>
          </w:tcPr>
          <w:p w14:paraId="229A1297" w14:textId="77777777" w:rsidR="007022FF" w:rsidRPr="00073CFE" w:rsidRDefault="007022FF" w:rsidP="007022FF">
            <w:pPr>
              <w:jc w:val="both"/>
              <w:rPr>
                <w:color w:val="000000" w:themeColor="text1"/>
                <w:sz w:val="24"/>
              </w:rPr>
            </w:pPr>
          </w:p>
        </w:tc>
        <w:tc>
          <w:tcPr>
            <w:tcW w:w="5524" w:type="dxa"/>
          </w:tcPr>
          <w:p w14:paraId="0BC7F929" w14:textId="77777777" w:rsidR="007022FF" w:rsidRPr="00073CFE" w:rsidRDefault="007022FF" w:rsidP="007022FF">
            <w:pPr>
              <w:jc w:val="center"/>
              <w:rPr>
                <w:color w:val="000000" w:themeColor="text1"/>
                <w:sz w:val="24"/>
              </w:rPr>
            </w:pPr>
          </w:p>
        </w:tc>
        <w:tc>
          <w:tcPr>
            <w:tcW w:w="2143" w:type="dxa"/>
            <w:gridSpan w:val="2"/>
          </w:tcPr>
          <w:p w14:paraId="11AE4641" w14:textId="77777777" w:rsidR="007022FF" w:rsidRPr="00073CFE" w:rsidRDefault="007022FF" w:rsidP="007022FF">
            <w:pPr>
              <w:jc w:val="center"/>
              <w:rPr>
                <w:color w:val="000000" w:themeColor="text1"/>
                <w:sz w:val="24"/>
              </w:rPr>
            </w:pPr>
          </w:p>
        </w:tc>
      </w:tr>
      <w:tr w:rsidR="007022FF" w:rsidRPr="00073CFE" w14:paraId="142A85D8" w14:textId="77777777" w:rsidTr="007E544F">
        <w:tc>
          <w:tcPr>
            <w:tcW w:w="2233" w:type="dxa"/>
          </w:tcPr>
          <w:p w14:paraId="0F8E23DB" w14:textId="77777777" w:rsidR="007022FF" w:rsidRPr="00073CFE" w:rsidRDefault="007022FF" w:rsidP="007022FF">
            <w:pPr>
              <w:jc w:val="both"/>
              <w:rPr>
                <w:color w:val="000000" w:themeColor="text1"/>
                <w:sz w:val="24"/>
              </w:rPr>
            </w:pPr>
          </w:p>
        </w:tc>
        <w:tc>
          <w:tcPr>
            <w:tcW w:w="5524" w:type="dxa"/>
          </w:tcPr>
          <w:p w14:paraId="5B023331" w14:textId="77777777" w:rsidR="007022FF" w:rsidRPr="00073CFE" w:rsidRDefault="007022FF" w:rsidP="007022FF">
            <w:pPr>
              <w:jc w:val="center"/>
              <w:rPr>
                <w:color w:val="000000" w:themeColor="text1"/>
                <w:sz w:val="24"/>
              </w:rPr>
            </w:pPr>
          </w:p>
        </w:tc>
        <w:tc>
          <w:tcPr>
            <w:tcW w:w="2143" w:type="dxa"/>
            <w:gridSpan w:val="2"/>
          </w:tcPr>
          <w:p w14:paraId="7E72C633" w14:textId="77777777" w:rsidR="007022FF" w:rsidRPr="00073CFE" w:rsidRDefault="007022FF" w:rsidP="007022FF">
            <w:pPr>
              <w:jc w:val="center"/>
              <w:rPr>
                <w:color w:val="000000" w:themeColor="text1"/>
                <w:sz w:val="24"/>
              </w:rPr>
            </w:pPr>
          </w:p>
        </w:tc>
      </w:tr>
      <w:tr w:rsidR="007022FF" w:rsidRPr="00073CFE" w14:paraId="043AF31B" w14:textId="77777777" w:rsidTr="007E544F">
        <w:tc>
          <w:tcPr>
            <w:tcW w:w="2233" w:type="dxa"/>
          </w:tcPr>
          <w:p w14:paraId="3E5D77ED" w14:textId="77777777" w:rsidR="007022FF" w:rsidRPr="00073CFE" w:rsidRDefault="007022FF" w:rsidP="007022FF">
            <w:pPr>
              <w:jc w:val="both"/>
              <w:rPr>
                <w:color w:val="000000" w:themeColor="text1"/>
                <w:sz w:val="24"/>
              </w:rPr>
            </w:pPr>
          </w:p>
        </w:tc>
        <w:tc>
          <w:tcPr>
            <w:tcW w:w="5524" w:type="dxa"/>
          </w:tcPr>
          <w:p w14:paraId="22CE8B60" w14:textId="77777777" w:rsidR="007022FF" w:rsidRPr="00073CFE" w:rsidRDefault="007022FF" w:rsidP="007022FF">
            <w:pPr>
              <w:jc w:val="center"/>
              <w:rPr>
                <w:color w:val="000000" w:themeColor="text1"/>
                <w:sz w:val="24"/>
              </w:rPr>
            </w:pPr>
          </w:p>
        </w:tc>
        <w:tc>
          <w:tcPr>
            <w:tcW w:w="2143" w:type="dxa"/>
            <w:gridSpan w:val="2"/>
          </w:tcPr>
          <w:p w14:paraId="68C5B844" w14:textId="77777777" w:rsidR="007022FF" w:rsidRPr="00073CFE" w:rsidRDefault="007022FF" w:rsidP="007022FF">
            <w:pPr>
              <w:jc w:val="center"/>
              <w:rPr>
                <w:color w:val="000000" w:themeColor="text1"/>
                <w:sz w:val="24"/>
              </w:rPr>
            </w:pPr>
          </w:p>
        </w:tc>
      </w:tr>
      <w:tr w:rsidR="007022FF" w:rsidRPr="00073CFE" w14:paraId="10CF74DA" w14:textId="77777777" w:rsidTr="007E544F">
        <w:tc>
          <w:tcPr>
            <w:tcW w:w="9900" w:type="dxa"/>
            <w:gridSpan w:val="4"/>
            <w:shd w:val="clear" w:color="auto" w:fill="F7CAAC"/>
          </w:tcPr>
          <w:p w14:paraId="648D0396" w14:textId="77777777" w:rsidR="007022FF" w:rsidRPr="00073CFE" w:rsidRDefault="007022FF" w:rsidP="007022FF">
            <w:pPr>
              <w:rPr>
                <w:color w:val="000000" w:themeColor="text1"/>
                <w:sz w:val="24"/>
              </w:rPr>
            </w:pPr>
            <w:r w:rsidRPr="00073CFE">
              <w:rPr>
                <w:b/>
                <w:color w:val="000000" w:themeColor="text1"/>
              </w:rPr>
              <w:t>Odborné aktivity vztahující se k tvůrčí, resp. vědecké a umělecké činnosti vysoké školy, která souvisí se studijním programem</w:t>
            </w:r>
          </w:p>
        </w:tc>
      </w:tr>
      <w:tr w:rsidR="007022FF" w:rsidRPr="00073CFE" w14:paraId="3133E1D6" w14:textId="77777777" w:rsidTr="007E544F">
        <w:trPr>
          <w:trHeight w:val="2422"/>
        </w:trPr>
        <w:tc>
          <w:tcPr>
            <w:tcW w:w="9900" w:type="dxa"/>
            <w:gridSpan w:val="4"/>
            <w:shd w:val="clear" w:color="auto" w:fill="FFFFFF"/>
          </w:tcPr>
          <w:p w14:paraId="01C27D21" w14:textId="77777777" w:rsidR="007022FF" w:rsidRPr="00073CFE" w:rsidRDefault="007022FF" w:rsidP="007022FF">
            <w:pPr>
              <w:jc w:val="both"/>
              <w:rPr>
                <w:color w:val="000000" w:themeColor="text1"/>
              </w:rPr>
            </w:pPr>
            <w:r w:rsidRPr="00073CFE">
              <w:rPr>
                <w:b/>
                <w:color w:val="000000" w:themeColor="text1"/>
              </w:rPr>
              <w:t>Mezinárodní konference Finance a výkonnost firem ve vědě, výuce a praxi</w:t>
            </w:r>
            <w:r w:rsidRPr="00073CFE">
              <w:rPr>
                <w:color w:val="000000" w:themeColor="text1"/>
              </w:rPr>
              <w:t xml:space="preserve"> (Finance and Performance of Firms in Science, Education and Practice) – Pořádá se na FaME každý druhý rok od roku 2003.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073CFE">
              <w:rPr>
                <w:bCs/>
                <w:color w:val="000000" w:themeColor="text1"/>
              </w:rPr>
              <w:t xml:space="preserve"> Sborníky příspěvků z konferencí ročníků 2011 - 2017 jsou uvedeny v databázi Conference Proceedings Citation Index na Web of Science</w:t>
            </w:r>
            <w:r w:rsidRPr="00073CFE">
              <w:rPr>
                <w:color w:val="000000" w:themeColor="text1"/>
              </w:rPr>
              <w:t xml:space="preserve"> Webové stránky konference: </w:t>
            </w:r>
            <w:r w:rsidRPr="00073CFE">
              <w:rPr>
                <w:bCs/>
                <w:color w:val="000000" w:themeColor="text1"/>
              </w:rPr>
              <w:t xml:space="preserve"> </w:t>
            </w:r>
            <w:hyperlink r:id="rId59" w:history="1">
              <w:r w:rsidRPr="00073CFE">
                <w:rPr>
                  <w:rStyle w:val="Hypertextovodkaz"/>
                  <w:bCs/>
                  <w:color w:val="000000" w:themeColor="text1"/>
                </w:rPr>
                <w:t>http://www.ufu.utb.cz/konference/</w:t>
              </w:r>
            </w:hyperlink>
            <w:r w:rsidRPr="00073CFE">
              <w:rPr>
                <w:color w:val="000000" w:themeColor="text1"/>
              </w:rPr>
              <w:t>.</w:t>
            </w:r>
          </w:p>
          <w:p w14:paraId="1D471BBB" w14:textId="77777777" w:rsidR="007022FF" w:rsidRPr="00073CFE" w:rsidRDefault="007022FF" w:rsidP="007022FF">
            <w:pPr>
              <w:jc w:val="both"/>
              <w:rPr>
                <w:color w:val="000000" w:themeColor="text1"/>
              </w:rPr>
            </w:pPr>
          </w:p>
          <w:p w14:paraId="4BFF8603" w14:textId="77777777" w:rsidR="007022FF" w:rsidRPr="00073CFE" w:rsidRDefault="007022FF" w:rsidP="007022FF">
            <w:pPr>
              <w:jc w:val="both"/>
              <w:rPr>
                <w:color w:val="000000" w:themeColor="text1"/>
              </w:rPr>
            </w:pPr>
            <w:r w:rsidRPr="00073CFE">
              <w:rPr>
                <w:b/>
                <w:color w:val="000000" w:themeColor="text1"/>
              </w:rPr>
              <w:t>Mezinárodní konference pro mladé vědecké pracovníky DOKBAT</w:t>
            </w:r>
            <w:r w:rsidRPr="00073CFE">
              <w:rPr>
                <w:color w:val="000000" w:themeColor="text1"/>
              </w:rPr>
              <w:t xml:space="preserve"> (International Bata Conference for Ph.D. Students and Young Researchers) – pořádá se každý rok. Webové stránky konference: </w:t>
            </w:r>
            <w:hyperlink r:id="rId60" w:history="1">
              <w:r w:rsidRPr="00073CFE">
                <w:rPr>
                  <w:rStyle w:val="Hypertextovodkaz"/>
                  <w:color w:val="000000" w:themeColor="text1"/>
                </w:rPr>
                <w:t>www.dokbat.utb.cz</w:t>
              </w:r>
            </w:hyperlink>
            <w:r w:rsidRPr="00073CFE">
              <w:rPr>
                <w:color w:val="000000" w:themeColor="text1"/>
              </w:rPr>
              <w:t xml:space="preserve"> </w:t>
            </w:r>
          </w:p>
          <w:p w14:paraId="24C510F6" w14:textId="77777777" w:rsidR="007022FF" w:rsidRPr="00073CFE" w:rsidRDefault="007022FF" w:rsidP="007022FF">
            <w:pPr>
              <w:jc w:val="both"/>
              <w:rPr>
                <w:color w:val="000000" w:themeColor="text1"/>
              </w:rPr>
            </w:pPr>
          </w:p>
          <w:p w14:paraId="3728681D" w14:textId="77777777" w:rsidR="007022FF" w:rsidRPr="00073CFE" w:rsidRDefault="007022FF" w:rsidP="007022FF">
            <w:pPr>
              <w:spacing w:after="120"/>
              <w:jc w:val="both"/>
              <w:rPr>
                <w:color w:val="000000" w:themeColor="text1"/>
              </w:rPr>
            </w:pPr>
            <w:r w:rsidRPr="00073CFE">
              <w:rPr>
                <w:color w:val="000000" w:themeColor="text1"/>
              </w:rPr>
              <w:t>Od roku 2014 fakulta v pravidelných dvouletých intervalech organizuje společně s Ton Duc Thang University v Ho Chi Minh City, ve Vietnamu mezinárodní vědeckou konferenci „</w:t>
            </w:r>
            <w:r w:rsidRPr="00073CFE">
              <w:rPr>
                <w:b/>
                <w:color w:val="000000" w:themeColor="text1"/>
              </w:rPr>
              <w:t xml:space="preserve">International Conference on Finance and Economics“ (ICFE) </w:t>
            </w:r>
            <w:hyperlink r:id="rId61" w:history="1">
              <w:r w:rsidRPr="00073CFE">
                <w:rPr>
                  <w:rStyle w:val="Hypertextovodkaz"/>
                  <w:color w:val="000000" w:themeColor="text1"/>
                </w:rPr>
                <w:t>https://icfe2018.tdtu.edu.vn</w:t>
              </w:r>
            </w:hyperlink>
            <w:r w:rsidRPr="00073CFE">
              <w:rPr>
                <w:color w:val="000000" w:themeColor="text1"/>
              </w:rPr>
              <w:t xml:space="preserve">, s indexací sborníků v databázi Web of Science. </w:t>
            </w:r>
          </w:p>
          <w:p w14:paraId="242EE399" w14:textId="77777777" w:rsidR="007022FF" w:rsidRPr="00073CFE" w:rsidRDefault="007022FF" w:rsidP="00D2798A">
            <w:pPr>
              <w:spacing w:after="120"/>
              <w:jc w:val="both"/>
              <w:rPr>
                <w:color w:val="000000" w:themeColor="text1"/>
              </w:rPr>
            </w:pPr>
            <w:r w:rsidRPr="00073CFE">
              <w:rPr>
                <w:color w:val="000000" w:themeColor="text1"/>
              </w:rPr>
              <w:t xml:space="preserve">Mezi další pořádané konference se řadí konference </w:t>
            </w:r>
            <w:r w:rsidRPr="00073CFE">
              <w:rPr>
                <w:b/>
                <w:color w:val="000000" w:themeColor="text1"/>
              </w:rPr>
              <w:t>„Ekonomika, Management a Finance“</w:t>
            </w:r>
            <w:r w:rsidRPr="00073CFE">
              <w:rPr>
                <w:color w:val="000000" w:themeColor="text1"/>
              </w:rPr>
              <w:t xml:space="preserve">, </w:t>
            </w:r>
            <w:hyperlink r:id="rId62" w:history="1">
              <w:r w:rsidRPr="00073CFE">
                <w:rPr>
                  <w:rStyle w:val="Hypertextovodkaz"/>
                  <w:color w:val="000000" w:themeColor="text1"/>
                </w:rPr>
                <w:t>http://emf.fame.utb.cz</w:t>
              </w:r>
            </w:hyperlink>
            <w:r w:rsidRPr="00073CFE">
              <w:rPr>
                <w:b/>
                <w:color w:val="000000" w:themeColor="text1"/>
              </w:rPr>
              <w:t xml:space="preserve"> </w:t>
            </w:r>
            <w:r w:rsidRPr="00073CFE">
              <w:rPr>
                <w:color w:val="000000" w:themeColor="text1"/>
              </w:rPr>
              <w:t>poprvé uskutečněná v roce 2018.</w:t>
            </w:r>
          </w:p>
          <w:p w14:paraId="35DE2DDD" w14:textId="77777777" w:rsidR="007022FF" w:rsidRPr="00073CFE" w:rsidRDefault="007022FF" w:rsidP="007022FF">
            <w:pPr>
              <w:jc w:val="both"/>
              <w:rPr>
                <w:color w:val="000000" w:themeColor="text1"/>
              </w:rPr>
            </w:pPr>
            <w:r w:rsidRPr="00073CFE">
              <w:rPr>
                <w:b/>
                <w:color w:val="000000" w:themeColor="text1"/>
              </w:rPr>
              <w:t>Studentská vědecká a odborná činnost (SVOČ)</w:t>
            </w:r>
            <w:r w:rsidRPr="00073CFE">
              <w:rPr>
                <w:color w:val="000000" w:themeColor="text1"/>
              </w:rPr>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2018 pořádala již 14. ročník této soutěže. Více informací na </w:t>
            </w:r>
            <w:hyperlink r:id="rId63" w:history="1">
              <w:r w:rsidRPr="00073CFE">
                <w:rPr>
                  <w:rStyle w:val="Hypertextovodkaz"/>
                  <w:color w:val="000000" w:themeColor="text1"/>
                </w:rPr>
                <w:t>https://fame.utb.cz/veda-a-vyzkum/vedecko-vyzkumna-cinnost/svoc/</w:t>
              </w:r>
            </w:hyperlink>
            <w:r w:rsidRPr="00073CFE">
              <w:rPr>
                <w:color w:val="000000" w:themeColor="text1"/>
              </w:rPr>
              <w:t xml:space="preserve">. </w:t>
            </w:r>
          </w:p>
          <w:p w14:paraId="2792437D" w14:textId="77777777" w:rsidR="007022FF" w:rsidRPr="00073CFE" w:rsidRDefault="007022FF" w:rsidP="00D2798A">
            <w:pPr>
              <w:pStyle w:val="Default"/>
              <w:jc w:val="both"/>
              <w:rPr>
                <w:b/>
                <w:color w:val="000000" w:themeColor="text1"/>
              </w:rPr>
            </w:pPr>
          </w:p>
        </w:tc>
      </w:tr>
      <w:tr w:rsidR="007022FF" w:rsidRPr="00073CFE" w14:paraId="7088CC52" w14:textId="77777777" w:rsidTr="007E544F">
        <w:trPr>
          <w:trHeight w:val="306"/>
        </w:trPr>
        <w:tc>
          <w:tcPr>
            <w:tcW w:w="9900" w:type="dxa"/>
            <w:gridSpan w:val="4"/>
            <w:shd w:val="clear" w:color="auto" w:fill="F7CAAC"/>
            <w:vAlign w:val="center"/>
          </w:tcPr>
          <w:p w14:paraId="2E6B96E6" w14:textId="77777777" w:rsidR="007022FF" w:rsidRPr="00073CFE" w:rsidRDefault="007022FF" w:rsidP="007022FF">
            <w:pPr>
              <w:rPr>
                <w:b/>
                <w:color w:val="000000" w:themeColor="text1"/>
              </w:rPr>
            </w:pPr>
            <w:r w:rsidRPr="00073CFE">
              <w:rPr>
                <w:b/>
                <w:color w:val="000000" w:themeColor="text1"/>
              </w:rPr>
              <w:t>Informace o spolupráci s praxí vztahující se ke studijnímu programu</w:t>
            </w:r>
          </w:p>
        </w:tc>
      </w:tr>
      <w:tr w:rsidR="007022FF" w:rsidRPr="00073CFE" w14:paraId="405F8254" w14:textId="77777777" w:rsidTr="007E544F">
        <w:trPr>
          <w:trHeight w:val="1700"/>
        </w:trPr>
        <w:tc>
          <w:tcPr>
            <w:tcW w:w="9900" w:type="dxa"/>
            <w:gridSpan w:val="4"/>
            <w:shd w:val="clear" w:color="auto" w:fill="FFFFFF"/>
          </w:tcPr>
          <w:p w14:paraId="4B134CAA" w14:textId="77777777" w:rsidR="00943876" w:rsidRDefault="00943876" w:rsidP="00943876">
            <w:r w:rsidRPr="005E65C3">
              <w:rPr>
                <w:b/>
                <w:bCs/>
              </w:rPr>
              <w:t>Spolupráce s</w:t>
            </w:r>
            <w:r>
              <w:rPr>
                <w:b/>
                <w:bCs/>
              </w:rPr>
              <w:t> </w:t>
            </w:r>
            <w:r w:rsidRPr="005E65C3">
              <w:rPr>
                <w:b/>
                <w:bCs/>
              </w:rPr>
              <w:t>fimami</w:t>
            </w:r>
            <w:r>
              <w:rPr>
                <w:b/>
                <w:bCs/>
              </w:rPr>
              <w:t xml:space="preserve">, </w:t>
            </w:r>
            <w:r w:rsidRPr="005E65C3">
              <w:rPr>
                <w:b/>
                <w:bCs/>
              </w:rPr>
              <w:t>finančními institucemi</w:t>
            </w:r>
            <w:r>
              <w:t xml:space="preserve">, </w:t>
            </w:r>
            <w:r w:rsidRPr="005E65C3">
              <w:rPr>
                <w:b/>
                <w:bCs/>
              </w:rPr>
              <w:t>státními institucemi</w:t>
            </w:r>
            <w:r>
              <w:t>, např.:</w:t>
            </w:r>
          </w:p>
          <w:p w14:paraId="3E70FEBC" w14:textId="77777777" w:rsidR="00943876" w:rsidRPr="00480176" w:rsidRDefault="00943876" w:rsidP="00943876">
            <w:r w:rsidRPr="00480176">
              <w:t>Zpracování benchmarkingu v automotive sektoru na bázi účetních a finančních dat</w:t>
            </w:r>
            <w:r>
              <w:t xml:space="preserve"> (Česká Zbrojovka)</w:t>
            </w:r>
          </w:p>
          <w:p w14:paraId="0FE93822" w14:textId="77777777" w:rsidR="00943876" w:rsidRDefault="00943876" w:rsidP="00943876">
            <w:r w:rsidRPr="00480176">
              <w:t xml:space="preserve">Analýza konkurence v oblasti devizových obchodů a platebního styku </w:t>
            </w:r>
            <w:r>
              <w:t>(</w:t>
            </w:r>
            <w:r w:rsidRPr="00480176">
              <w:t>SAB Finance a.s.</w:t>
            </w:r>
            <w:r>
              <w:t>)</w:t>
            </w:r>
            <w:r w:rsidRPr="00480176">
              <w:t xml:space="preserve"> </w:t>
            </w:r>
          </w:p>
          <w:p w14:paraId="011B2EEC" w14:textId="77777777" w:rsidR="00943876" w:rsidRDefault="00943876" w:rsidP="00943876">
            <w:pPr>
              <w:jc w:val="both"/>
            </w:pPr>
            <w:r>
              <w:rPr>
                <w:rFonts w:ascii="TimesNewRomanPSMT" w:hAnsi="TimesNewRomanPSMT" w:cs="Calibri"/>
                <w:color w:val="000000"/>
              </w:rPr>
              <w:t xml:space="preserve">Spolupráce s insolvenčními správci na přípravě </w:t>
            </w:r>
            <w:r>
              <w:t>podkladů pro Ministerstvo spravedlnosti a Ministerstvo financí</w:t>
            </w:r>
          </w:p>
          <w:p w14:paraId="0AE3BA8D" w14:textId="77777777" w:rsidR="00943876" w:rsidRDefault="00943876" w:rsidP="00943876">
            <w:r>
              <w:rPr>
                <w:rFonts w:ascii="TimesNewRomanPSMT" w:hAnsi="TimesNewRomanPSMT" w:cs="Calibri"/>
                <w:color w:val="000000"/>
              </w:rPr>
              <w:t>Spolupráce s Národním ústavem pro vzdělávání při tvorbě kvalifikačních standardů v oblasti finanční kontroly, podklady pro Ministerstvo financí</w:t>
            </w:r>
          </w:p>
          <w:p w14:paraId="5D786A25" w14:textId="77777777" w:rsidR="00943876" w:rsidRDefault="00943876" w:rsidP="00943876">
            <w:r>
              <w:t>Zpracování indikátorů pro hodnocení klastrů pro Ministerstvo průmyslu a obchodu</w:t>
            </w:r>
          </w:p>
          <w:p w14:paraId="6F8CF840" w14:textId="77777777" w:rsidR="00943876" w:rsidRDefault="00943876" w:rsidP="00943876">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0E1C9980" w14:textId="77777777" w:rsidR="00943876" w:rsidRDefault="00943876" w:rsidP="00943876">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7A398CDA" w14:textId="77777777" w:rsidR="00943876" w:rsidRDefault="00943876" w:rsidP="00943876">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14:paraId="0CDD80BC" w14:textId="77777777" w:rsidR="00943876" w:rsidRDefault="00943876" w:rsidP="00943876">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4" w:history="1">
              <w:r w:rsidRPr="0069697C">
                <w:rPr>
                  <w:rStyle w:val="Hypertextovodkaz"/>
                </w:rPr>
                <w:t>http://www.batovaskola.cz</w:t>
              </w:r>
            </w:hyperlink>
            <w:r>
              <w:t>.</w:t>
            </w:r>
          </w:p>
          <w:p w14:paraId="28A05163" w14:textId="77777777" w:rsidR="00943876" w:rsidRDefault="00943876" w:rsidP="00943876">
            <w:pPr>
              <w:jc w:val="both"/>
              <w:rPr>
                <w:rFonts w:ascii="TimesNewRomanPSMT" w:hAnsi="TimesNewRomanPSMT" w:cs="Calibri"/>
                <w:b/>
                <w:color w:val="000000"/>
              </w:rPr>
            </w:pPr>
          </w:p>
          <w:p w14:paraId="295F196F" w14:textId="77777777" w:rsidR="007022FF" w:rsidRPr="00073CFE" w:rsidRDefault="00943876" w:rsidP="00943876">
            <w:pPr>
              <w:jc w:val="both"/>
              <w:rPr>
                <w:b/>
                <w:color w:val="000000" w:themeColor="text1"/>
              </w:rPr>
            </w:pPr>
            <w:r>
              <w:rPr>
                <w:rFonts w:ascii="TimesNewRomanPSMT" w:hAnsi="TimesNewRomanPSMT" w:cs="Calibri"/>
                <w:b/>
                <w:color w:val="000000"/>
              </w:rPr>
              <w:t xml:space="preserve">Pořádání workshopů/seminářů </w:t>
            </w:r>
            <w:r w:rsidRPr="00476C7D">
              <w:rPr>
                <w:rFonts w:ascii="TimesNewRomanPSMT" w:hAnsi="TimesNewRomanPSMT" w:cs="Calibri"/>
                <w:color w:val="000000"/>
              </w:rPr>
              <w:t xml:space="preserve">v rámci Science Café, </w:t>
            </w:r>
            <w:r>
              <w:rPr>
                <w:rFonts w:ascii="TimesNewRomanPSMT" w:hAnsi="TimesNewRomanPSMT" w:cs="Calibri"/>
                <w:color w:val="000000"/>
              </w:rPr>
              <w:t xml:space="preserve">či na půdě FaME UTB </w:t>
            </w:r>
            <w:r w:rsidRPr="00476C7D">
              <w:rPr>
                <w:rFonts w:ascii="TimesNewRomanPSMT" w:hAnsi="TimesNewRomanPSMT" w:cs="Calibri"/>
                <w:color w:val="000000"/>
              </w:rPr>
              <w:t>pro studenty a veřejnost (Kdo vydělal na 11. září? Kam investovat? Bitcoin a kryptoměny aj.</w:t>
            </w:r>
            <w:r>
              <w:rPr>
                <w:rFonts w:ascii="TimesNewRomanPSMT" w:hAnsi="TimesNewRomanPSMT" w:cs="Calibri"/>
                <w:color w:val="000000"/>
              </w:rPr>
              <w:t>)</w:t>
            </w:r>
          </w:p>
        </w:tc>
      </w:tr>
    </w:tbl>
    <w:p w14:paraId="2B17A38A" w14:textId="77777777" w:rsidR="00C604F5" w:rsidRPr="00073CFE" w:rsidRDefault="00C604F5">
      <w:pPr>
        <w:spacing w:after="160" w:line="259" w:lineRule="auto"/>
        <w:rPr>
          <w:rFonts w:asciiTheme="minorHAnsi" w:hAnsiTheme="minorHAnsi"/>
          <w:b/>
          <w:color w:val="000000" w:themeColor="text1"/>
          <w:sz w:val="22"/>
          <w:szCs w:val="52"/>
        </w:rPr>
      </w:pPr>
      <w:r w:rsidRPr="00073CFE">
        <w:rPr>
          <w:rFonts w:asciiTheme="minorHAnsi" w:hAnsiTheme="minorHAnsi"/>
          <w:b/>
          <w:color w:val="000000" w:themeColor="text1"/>
          <w:sz w:val="22"/>
          <w:szCs w:val="5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053AE6" w:rsidRPr="00C6606A" w14:paraId="520BD946" w14:textId="77777777" w:rsidTr="00053AE6">
        <w:tc>
          <w:tcPr>
            <w:tcW w:w="9859" w:type="dxa"/>
            <w:tcBorders>
              <w:top w:val="single" w:sz="4" w:space="0" w:color="auto"/>
              <w:left w:val="single" w:sz="4" w:space="0" w:color="auto"/>
              <w:bottom w:val="double" w:sz="4" w:space="0" w:color="auto"/>
              <w:right w:val="single" w:sz="4" w:space="0" w:color="auto"/>
            </w:tcBorders>
            <w:shd w:val="clear" w:color="auto" w:fill="BDD6EE"/>
            <w:hideMark/>
          </w:tcPr>
          <w:p w14:paraId="44E9A280" w14:textId="77777777" w:rsidR="00053AE6" w:rsidRPr="00C6606A" w:rsidRDefault="00053AE6" w:rsidP="00053AE6">
            <w:pPr>
              <w:jc w:val="both"/>
              <w:rPr>
                <w:b/>
                <w:sz w:val="28"/>
              </w:rPr>
            </w:pPr>
            <w:r w:rsidRPr="00C6606A">
              <w:rPr>
                <w:b/>
                <w:sz w:val="28"/>
              </w:rPr>
              <w:t>C-III – Informační zabezpečení studijního programu</w:t>
            </w:r>
          </w:p>
        </w:tc>
      </w:tr>
      <w:tr w:rsidR="00053AE6" w:rsidRPr="00C6606A" w14:paraId="79E47169" w14:textId="77777777" w:rsidTr="00053AE6">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hideMark/>
          </w:tcPr>
          <w:p w14:paraId="2B9B24ED" w14:textId="77777777" w:rsidR="00053AE6" w:rsidRPr="00C6606A" w:rsidRDefault="00053AE6" w:rsidP="00053AE6">
            <w:r w:rsidRPr="00C6606A">
              <w:rPr>
                <w:b/>
              </w:rPr>
              <w:t xml:space="preserve">Název a stručný popis studijního informačního systému </w:t>
            </w:r>
          </w:p>
        </w:tc>
      </w:tr>
      <w:tr w:rsidR="00053AE6" w:rsidRPr="00C6606A" w14:paraId="60734D26" w14:textId="77777777" w:rsidTr="00053AE6">
        <w:trPr>
          <w:trHeight w:val="2268"/>
        </w:trPr>
        <w:tc>
          <w:tcPr>
            <w:tcW w:w="9859" w:type="dxa"/>
            <w:tcBorders>
              <w:top w:val="single" w:sz="2" w:space="0" w:color="auto"/>
              <w:left w:val="single" w:sz="2" w:space="0" w:color="auto"/>
              <w:bottom w:val="single" w:sz="2" w:space="0" w:color="auto"/>
              <w:right w:val="single" w:sz="2" w:space="0" w:color="auto"/>
            </w:tcBorders>
            <w:hideMark/>
          </w:tcPr>
          <w:p w14:paraId="4BDFB6C4" w14:textId="77777777" w:rsidR="00053AE6" w:rsidRPr="00C6606A" w:rsidRDefault="00053AE6" w:rsidP="00053AE6">
            <w:pPr>
              <w:spacing w:before="60" w:after="60" w:line="252" w:lineRule="auto"/>
              <w:jc w:val="both"/>
            </w:pPr>
            <w:r w:rsidRPr="00C6606A">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65" w:history="1">
              <w:r w:rsidRPr="00C6606A">
                <w:rPr>
                  <w:color w:val="0000FF"/>
                  <w:u w:val="single"/>
                </w:rPr>
                <w:t>https://stag.utb.cz/portal/</w:t>
              </w:r>
            </w:hyperlink>
            <w:r w:rsidRPr="00C6606A">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r>
              <w:t>.</w:t>
            </w:r>
          </w:p>
        </w:tc>
      </w:tr>
      <w:tr w:rsidR="00053AE6" w:rsidRPr="00C6606A" w14:paraId="038D69F2" w14:textId="77777777" w:rsidTr="00053AE6">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263A3BD" w14:textId="77777777" w:rsidR="00053AE6" w:rsidRPr="00C6606A" w:rsidRDefault="00053AE6" w:rsidP="00053AE6">
            <w:pPr>
              <w:rPr>
                <w:b/>
              </w:rPr>
            </w:pPr>
            <w:r w:rsidRPr="00C6606A">
              <w:rPr>
                <w:b/>
              </w:rPr>
              <w:t>Přístup ke studijní literatuře</w:t>
            </w:r>
          </w:p>
        </w:tc>
      </w:tr>
      <w:tr w:rsidR="00053AE6" w:rsidRPr="00C6606A" w14:paraId="7BCF1E89" w14:textId="77777777" w:rsidTr="00053AE6">
        <w:trPr>
          <w:trHeight w:val="2268"/>
        </w:trPr>
        <w:tc>
          <w:tcPr>
            <w:tcW w:w="9859" w:type="dxa"/>
            <w:tcBorders>
              <w:top w:val="single" w:sz="4" w:space="0" w:color="auto"/>
              <w:left w:val="single" w:sz="4" w:space="0" w:color="auto"/>
              <w:bottom w:val="single" w:sz="4" w:space="0" w:color="auto"/>
              <w:right w:val="single" w:sz="4" w:space="0" w:color="auto"/>
            </w:tcBorders>
          </w:tcPr>
          <w:p w14:paraId="63262C0C" w14:textId="77777777" w:rsidR="00053AE6" w:rsidRDefault="00053AE6" w:rsidP="00053AE6">
            <w:pPr>
              <w:spacing w:before="60" w:after="60" w:line="252" w:lineRule="auto"/>
              <w:jc w:val="both"/>
            </w:pPr>
            <w:r w:rsidRPr="00C6606A">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4A74BEF8" w14:textId="77777777" w:rsidR="00053AE6" w:rsidRPr="00C6606A" w:rsidRDefault="00053AE6" w:rsidP="00053AE6">
            <w:pPr>
              <w:spacing w:before="60" w:after="60" w:line="252" w:lineRule="auto"/>
              <w:jc w:val="both"/>
              <w:rPr>
                <w:b/>
              </w:rPr>
            </w:pPr>
            <w:r w:rsidRPr="00C6606A">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w:t>
            </w:r>
            <w:r w:rsidRPr="000B45A6">
              <w:rPr>
                <w:color w:val="FF0000"/>
              </w:rPr>
              <w:t xml:space="preserve">140 000 </w:t>
            </w:r>
            <w:r w:rsidRPr="00C6606A">
              <w:t xml:space="preserve">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6" w:history="1">
              <w:r w:rsidRPr="00C6606A">
                <w:rPr>
                  <w:color w:val="0000FF"/>
                  <w:u w:val="single"/>
                </w:rPr>
                <w:t>http://digilib.k.utb.cz</w:t>
              </w:r>
            </w:hyperlink>
            <w:r w:rsidRPr="00C6606A">
              <w:t xml:space="preserve">. Práce jsou zde zpravidla dostupné volně v plném textu. Kromě toho provozuje knihovna také repozitář publikační činnosti akademických pracovníků univerzity na adrese </w:t>
            </w:r>
            <w:hyperlink r:id="rId67" w:history="1">
              <w:r w:rsidRPr="00C6606A">
                <w:rPr>
                  <w:color w:val="0000FF"/>
                  <w:u w:val="single"/>
                </w:rPr>
                <w:t>http://publikace.k.utb.cz</w:t>
              </w:r>
            </w:hyperlink>
            <w:r w:rsidRPr="00C6606A">
              <w:t>.</w:t>
            </w:r>
          </w:p>
        </w:tc>
      </w:tr>
      <w:tr w:rsidR="00053AE6" w:rsidRPr="00C6606A" w14:paraId="6FAD8C88" w14:textId="77777777" w:rsidTr="00053AE6">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53D363EE" w14:textId="77777777" w:rsidR="00053AE6" w:rsidRPr="00C6606A" w:rsidRDefault="00053AE6" w:rsidP="00053AE6">
            <w:r w:rsidRPr="00C6606A">
              <w:rPr>
                <w:b/>
              </w:rPr>
              <w:t>Přehled zpřístupněných databází</w:t>
            </w:r>
          </w:p>
        </w:tc>
      </w:tr>
      <w:tr w:rsidR="00053AE6" w:rsidRPr="00C6606A" w14:paraId="7E6E4167" w14:textId="77777777" w:rsidTr="00053AE6">
        <w:trPr>
          <w:trHeight w:val="282"/>
        </w:trPr>
        <w:tc>
          <w:tcPr>
            <w:tcW w:w="9859" w:type="dxa"/>
            <w:tcBorders>
              <w:top w:val="single" w:sz="4" w:space="0" w:color="auto"/>
              <w:left w:val="single" w:sz="4" w:space="0" w:color="auto"/>
              <w:bottom w:val="single" w:sz="4" w:space="0" w:color="auto"/>
              <w:right w:val="single" w:sz="4" w:space="0" w:color="auto"/>
            </w:tcBorders>
          </w:tcPr>
          <w:p w14:paraId="6FF52CE6" w14:textId="77777777" w:rsidR="00053AE6" w:rsidRPr="00C6606A" w:rsidRDefault="00053AE6" w:rsidP="00053AE6">
            <w:pPr>
              <w:jc w:val="both"/>
            </w:pPr>
            <w:r w:rsidRPr="00C6606A">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6606A">
              <w:t xml:space="preserve">Veškeré informační zdroje jsou dostupné skrze moderní centrální portál Xerxes </w:t>
            </w:r>
            <w:hyperlink r:id="rId68" w:history="1">
              <w:r w:rsidRPr="00C6606A">
                <w:rPr>
                  <w:color w:val="0000FF"/>
                  <w:u w:val="single"/>
                </w:rPr>
                <w:t>http://portal.k.utb.cz</w:t>
              </w:r>
            </w:hyperlink>
            <w:r w:rsidRPr="00C6606A">
              <w:t xml:space="preserve">, který je postaven na bázi známého discovery systému </w:t>
            </w:r>
            <w:r w:rsidRPr="000B45A6">
              <w:rPr>
                <w:color w:val="FF0000"/>
              </w:rPr>
              <w:t>EDS</w:t>
            </w:r>
            <w:r w:rsidRPr="00C6606A">
              <w:t xml:space="preserve">. Jednotlivé databáze tedy není potřeba prohledávat separátně. K dispozici je také technologie </w:t>
            </w:r>
            <w:r w:rsidRPr="000B45A6">
              <w:rPr>
                <w:color w:val="FF0000"/>
              </w:rPr>
              <w:t>Fulltext Finder</w:t>
            </w:r>
            <w:r w:rsidRPr="00C6606A">
              <w:t xml:space="preserve">, která značně ulehčuje uživatelům práci zejména při dohledávání plných textů dokumentů. Veškeré elektronické zdroje jsou přístupné 24 hodin denně a to i z počítačů mimo univerzitní síť UTB formou tzv. vzdáleného přístupu. </w:t>
            </w:r>
          </w:p>
          <w:p w14:paraId="2BC8582F" w14:textId="77777777" w:rsidR="00053AE6" w:rsidRPr="00C6606A" w:rsidRDefault="00053AE6" w:rsidP="00053AE6">
            <w:r w:rsidRPr="00C6606A">
              <w:t>Konkrétní dostupné databáze:</w:t>
            </w:r>
          </w:p>
          <w:p w14:paraId="3FEBDAD1" w14:textId="77777777" w:rsidR="00053AE6" w:rsidRPr="00053AE6" w:rsidRDefault="00053AE6" w:rsidP="00053AE6">
            <w:pPr>
              <w:pStyle w:val="Odstavecseseznamem"/>
              <w:numPr>
                <w:ilvl w:val="0"/>
                <w:numId w:val="5"/>
              </w:numPr>
              <w:spacing w:after="0" w:line="21" w:lineRule="atLeast"/>
              <w:ind w:left="714" w:hanging="357"/>
              <w:jc w:val="both"/>
              <w:rPr>
                <w:rFonts w:ascii="Times New Roman" w:eastAsia="Times New Roman" w:hAnsi="Times New Roman"/>
                <w:iCs/>
                <w:sz w:val="20"/>
                <w:szCs w:val="20"/>
                <w:lang w:eastAsia="cs-CZ"/>
              </w:rPr>
            </w:pPr>
            <w:r w:rsidRPr="00053AE6">
              <w:rPr>
                <w:rFonts w:ascii="Times New Roman" w:eastAsia="Times New Roman" w:hAnsi="Times New Roman"/>
                <w:iCs/>
                <w:sz w:val="20"/>
                <w:szCs w:val="20"/>
                <w:lang w:eastAsia="cs-CZ"/>
              </w:rPr>
              <w:t>Citační databáze Web of Science a Scopus</w:t>
            </w:r>
          </w:p>
          <w:p w14:paraId="5636524D" w14:textId="77777777" w:rsidR="00053AE6" w:rsidRPr="00053AE6" w:rsidRDefault="00053AE6" w:rsidP="00053AE6">
            <w:pPr>
              <w:pStyle w:val="Odstavecseseznamem"/>
              <w:numPr>
                <w:ilvl w:val="0"/>
                <w:numId w:val="5"/>
              </w:numPr>
              <w:spacing w:after="0" w:line="21" w:lineRule="atLeast"/>
              <w:ind w:left="714" w:hanging="357"/>
              <w:jc w:val="both"/>
              <w:rPr>
                <w:rFonts w:ascii="Times New Roman" w:eastAsia="Times New Roman" w:hAnsi="Times New Roman"/>
                <w:iCs/>
                <w:sz w:val="20"/>
                <w:szCs w:val="20"/>
                <w:lang w:eastAsia="cs-CZ"/>
              </w:rPr>
            </w:pPr>
            <w:r w:rsidRPr="00053AE6">
              <w:rPr>
                <w:rFonts w:ascii="Times New Roman" w:eastAsia="Times New Roman" w:hAnsi="Times New Roman"/>
                <w:iCs/>
                <w:sz w:val="20"/>
                <w:szCs w:val="20"/>
                <w:lang w:eastAsia="cs-CZ"/>
              </w:rPr>
              <w:t>Multioborové kolekce elektronických časopisů Elsevier ScienceDirect, Wiley Online Library, SpringerLink a další</w:t>
            </w:r>
          </w:p>
          <w:p w14:paraId="7D002DA9" w14:textId="77777777" w:rsidR="00053AE6" w:rsidRPr="00053AE6" w:rsidRDefault="00053AE6" w:rsidP="00053AE6">
            <w:pPr>
              <w:pStyle w:val="Odstavecseseznamem"/>
              <w:numPr>
                <w:ilvl w:val="0"/>
                <w:numId w:val="5"/>
              </w:numPr>
              <w:spacing w:after="0" w:line="21" w:lineRule="atLeast"/>
              <w:ind w:left="714" w:hanging="357"/>
              <w:jc w:val="both"/>
              <w:rPr>
                <w:rFonts w:ascii="Times New Roman" w:eastAsia="Times New Roman" w:hAnsi="Times New Roman"/>
                <w:iCs/>
                <w:sz w:val="20"/>
                <w:szCs w:val="20"/>
                <w:lang w:eastAsia="cs-CZ"/>
              </w:rPr>
            </w:pPr>
            <w:r w:rsidRPr="00053AE6">
              <w:rPr>
                <w:rFonts w:ascii="Times New Roman" w:eastAsia="Times New Roman" w:hAnsi="Times New Roman"/>
                <w:iCs/>
                <w:sz w:val="20"/>
                <w:szCs w:val="20"/>
                <w:lang w:eastAsia="cs-CZ"/>
              </w:rPr>
              <w:t>Multioborové plnotextové databáze Ebsco a ProQuest</w:t>
            </w:r>
          </w:p>
          <w:p w14:paraId="0AE4967F" w14:textId="77777777" w:rsidR="00053AE6" w:rsidRPr="00C6606A" w:rsidRDefault="00053AE6" w:rsidP="00053AE6">
            <w:pPr>
              <w:pStyle w:val="Odstavecseseznamem"/>
              <w:numPr>
                <w:ilvl w:val="0"/>
                <w:numId w:val="5"/>
              </w:numPr>
              <w:spacing w:after="0" w:line="21" w:lineRule="atLeast"/>
              <w:ind w:left="714" w:hanging="357"/>
              <w:jc w:val="both"/>
              <w:rPr>
                <w:rFonts w:eastAsia="Times New Roman"/>
                <w:szCs w:val="20"/>
                <w:lang w:eastAsia="cs-CZ"/>
              </w:rPr>
            </w:pPr>
            <w:r w:rsidRPr="00053AE6">
              <w:rPr>
                <w:rFonts w:ascii="Times New Roman" w:eastAsia="Times New Roman" w:hAnsi="Times New Roman"/>
                <w:iCs/>
                <w:sz w:val="20"/>
                <w:szCs w:val="20"/>
                <w:lang w:eastAsia="cs-CZ"/>
              </w:rPr>
              <w:t xml:space="preserve">Seznam všech databází: </w:t>
            </w:r>
            <w:hyperlink r:id="rId69" w:history="1">
              <w:r w:rsidRPr="00053AE6">
                <w:rPr>
                  <w:rFonts w:ascii="Times New Roman" w:eastAsia="Times New Roman" w:hAnsi="Times New Roman"/>
                  <w:color w:val="0000FF"/>
                  <w:sz w:val="18"/>
                  <w:szCs w:val="20"/>
                  <w:u w:val="single"/>
                  <w:lang w:eastAsia="cs-CZ"/>
                </w:rPr>
                <w:t>http://portal.k.utb.cz/databases/alphabetical/</w:t>
              </w:r>
            </w:hyperlink>
          </w:p>
        </w:tc>
      </w:tr>
      <w:tr w:rsidR="00053AE6" w:rsidRPr="00C6606A" w14:paraId="54A6B6EC" w14:textId="77777777" w:rsidTr="00053AE6">
        <w:trPr>
          <w:trHeight w:val="284"/>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66D00041" w14:textId="77777777" w:rsidR="00053AE6" w:rsidRPr="00C6606A" w:rsidRDefault="00053AE6" w:rsidP="00053AE6">
            <w:pPr>
              <w:rPr>
                <w:b/>
              </w:rPr>
            </w:pPr>
            <w:r w:rsidRPr="00C6606A">
              <w:rPr>
                <w:b/>
              </w:rPr>
              <w:t>Název a stručný popis používaného antiplagiátorského systému</w:t>
            </w:r>
          </w:p>
        </w:tc>
      </w:tr>
      <w:tr w:rsidR="00053AE6" w:rsidRPr="00C6606A" w14:paraId="7983D507" w14:textId="77777777" w:rsidTr="00053AE6">
        <w:trPr>
          <w:trHeight w:val="2268"/>
        </w:trPr>
        <w:tc>
          <w:tcPr>
            <w:tcW w:w="9859" w:type="dxa"/>
            <w:tcBorders>
              <w:top w:val="single" w:sz="4" w:space="0" w:color="auto"/>
              <w:left w:val="single" w:sz="4" w:space="0" w:color="auto"/>
              <w:bottom w:val="single" w:sz="4" w:space="0" w:color="auto"/>
              <w:right w:val="single" w:sz="4" w:space="0" w:color="auto"/>
            </w:tcBorders>
            <w:shd w:val="clear" w:color="auto" w:fill="FFFFFF"/>
            <w:hideMark/>
          </w:tcPr>
          <w:p w14:paraId="1AC45880" w14:textId="77777777" w:rsidR="00053AE6" w:rsidRPr="00053AE6" w:rsidRDefault="00053AE6" w:rsidP="00053AE6">
            <w:pPr>
              <w:pStyle w:val="Normlnweb"/>
              <w:spacing w:before="60" w:after="60" w:line="252" w:lineRule="auto"/>
              <w:jc w:val="both"/>
              <w:rPr>
                <w:sz w:val="20"/>
                <w:szCs w:val="20"/>
              </w:rPr>
            </w:pPr>
            <w:r w:rsidRPr="00431EA9">
              <w:rPr>
                <w:color w:val="000000"/>
                <w:sz w:val="20"/>
                <w:szCs w:val="20"/>
              </w:rPr>
              <w:t xml:space="preserve">V rámci předcházení a zamezování plagiátorství UTB ve Zlíně efektivně využívá po několik let antiplagiátorský systém </w:t>
            </w:r>
            <w:r w:rsidRPr="00431EA9">
              <w:rPr>
                <w:i/>
                <w:iCs/>
                <w:color w:val="000000"/>
                <w:sz w:val="20"/>
                <w:szCs w:val="20"/>
              </w:rPr>
              <w:t>Theses.cz</w:t>
            </w:r>
            <w:r w:rsidRPr="00431EA9">
              <w:rPr>
                <w:color w:val="000000"/>
                <w:sz w:val="20"/>
                <w:szCs w:val="20"/>
              </w:rPr>
              <w:t xml:space="preserve"> (vyvíjen a provozován Masarykovou univerzitou v Brně), který je považován za jeden z nejúčinnějších systémů pro odhalování plagiátů mezi závěrečnými pracemi dostupných v ČR. </w:t>
            </w:r>
            <w:r w:rsidRPr="00431EA9">
              <w:rPr>
                <w:sz w:val="20"/>
                <w:szCs w:val="20"/>
              </w:rPr>
              <w:t>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w:t>
            </w:r>
            <w:r w:rsidRPr="00C6606A">
              <w:rPr>
                <w:sz w:val="20"/>
                <w:szCs w:val="20"/>
              </w:rPr>
              <w:t>, uložené práce se do něj automaticky zasílají a po vyhodnocení se vrací jako výsledek zpět do IS/</w:t>
            </w:r>
            <w:r>
              <w:rPr>
                <w:sz w:val="20"/>
                <w:szCs w:val="20"/>
              </w:rPr>
              <w:t>STAG.</w:t>
            </w:r>
          </w:p>
        </w:tc>
      </w:tr>
    </w:tbl>
    <w:p w14:paraId="51906607" w14:textId="77777777" w:rsidR="00C604F5" w:rsidRPr="00073CFE" w:rsidRDefault="00C604F5" w:rsidP="00015E2E">
      <w:pPr>
        <w:spacing w:before="4000" w:after="3400"/>
        <w:jc w:val="center"/>
        <w:rPr>
          <w:rFonts w:asciiTheme="minorHAnsi" w:hAnsiTheme="minorHAnsi"/>
          <w:b/>
          <w:color w:val="000000" w:themeColor="text1"/>
          <w:sz w:val="22"/>
          <w:szCs w:val="52"/>
        </w:rPr>
      </w:pPr>
    </w:p>
    <w:p w14:paraId="2BA6F761" w14:textId="77777777" w:rsidR="00C604F5" w:rsidRPr="00073CFE" w:rsidRDefault="00C604F5">
      <w:pPr>
        <w:spacing w:after="160" w:line="259" w:lineRule="auto"/>
        <w:rPr>
          <w:rFonts w:asciiTheme="minorHAnsi" w:hAnsiTheme="minorHAnsi"/>
          <w:b/>
          <w:color w:val="000000" w:themeColor="text1"/>
          <w:sz w:val="22"/>
          <w:szCs w:val="52"/>
        </w:rPr>
      </w:pPr>
      <w:r w:rsidRPr="00073CFE">
        <w:rPr>
          <w:rFonts w:asciiTheme="minorHAnsi" w:hAnsiTheme="minorHAnsi"/>
          <w:b/>
          <w:color w:val="000000" w:themeColor="text1"/>
          <w:sz w:val="22"/>
          <w:szCs w:val="52"/>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604F5" w:rsidRPr="00073CFE" w14:paraId="58755372" w14:textId="77777777" w:rsidTr="007E544F">
        <w:tc>
          <w:tcPr>
            <w:tcW w:w="9389" w:type="dxa"/>
            <w:gridSpan w:val="8"/>
            <w:tcBorders>
              <w:bottom w:val="double" w:sz="4" w:space="0" w:color="auto"/>
            </w:tcBorders>
            <w:shd w:val="clear" w:color="auto" w:fill="BDD6EE"/>
          </w:tcPr>
          <w:p w14:paraId="3F6D201A" w14:textId="77777777" w:rsidR="00C604F5" w:rsidRPr="00073CFE" w:rsidRDefault="00C604F5" w:rsidP="007E544F">
            <w:pPr>
              <w:jc w:val="both"/>
              <w:rPr>
                <w:b/>
                <w:color w:val="000000" w:themeColor="text1"/>
                <w:sz w:val="28"/>
              </w:rPr>
            </w:pPr>
            <w:r w:rsidRPr="00073CFE">
              <w:rPr>
                <w:b/>
                <w:color w:val="000000" w:themeColor="text1"/>
                <w:sz w:val="28"/>
              </w:rPr>
              <w:t xml:space="preserve">C-IV – </w:t>
            </w:r>
            <w:r w:rsidRPr="00073CFE">
              <w:rPr>
                <w:b/>
                <w:color w:val="000000" w:themeColor="text1"/>
                <w:sz w:val="26"/>
                <w:szCs w:val="26"/>
              </w:rPr>
              <w:t>Materiální zabezpečení studijního programu</w:t>
            </w:r>
          </w:p>
        </w:tc>
      </w:tr>
      <w:tr w:rsidR="00C604F5" w:rsidRPr="00073CFE" w14:paraId="62D30DF8" w14:textId="77777777" w:rsidTr="007E544F">
        <w:tc>
          <w:tcPr>
            <w:tcW w:w="3167" w:type="dxa"/>
            <w:tcBorders>
              <w:top w:val="single" w:sz="2" w:space="0" w:color="auto"/>
              <w:left w:val="single" w:sz="2" w:space="0" w:color="auto"/>
              <w:bottom w:val="single" w:sz="2" w:space="0" w:color="auto"/>
              <w:right w:val="single" w:sz="2" w:space="0" w:color="auto"/>
            </w:tcBorders>
            <w:shd w:val="clear" w:color="auto" w:fill="F7CAAC"/>
          </w:tcPr>
          <w:p w14:paraId="280F19A0" w14:textId="77777777" w:rsidR="00C604F5" w:rsidRPr="00073CFE" w:rsidRDefault="00C604F5" w:rsidP="007E544F">
            <w:pPr>
              <w:jc w:val="both"/>
              <w:rPr>
                <w:b/>
                <w:color w:val="000000" w:themeColor="text1"/>
              </w:rPr>
            </w:pPr>
            <w:r w:rsidRPr="00073CFE">
              <w:rPr>
                <w:b/>
                <w:color w:val="000000" w:themeColor="text1"/>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6656E777" w14:textId="77777777" w:rsidR="00C604F5" w:rsidRPr="00073CFE" w:rsidRDefault="00C604F5" w:rsidP="007E544F">
            <w:pPr>
              <w:jc w:val="both"/>
              <w:rPr>
                <w:color w:val="000000" w:themeColor="text1"/>
              </w:rPr>
            </w:pPr>
            <w:r w:rsidRPr="00073CFE">
              <w:rPr>
                <w:color w:val="000000" w:themeColor="text1"/>
              </w:rPr>
              <w:t>Univerzita Tomáše Bati ve Zlíně</w:t>
            </w:r>
          </w:p>
          <w:p w14:paraId="2EFA9FFD" w14:textId="77777777" w:rsidR="00C604F5" w:rsidRPr="00073CFE" w:rsidRDefault="00C604F5" w:rsidP="007E544F">
            <w:pPr>
              <w:jc w:val="both"/>
              <w:rPr>
                <w:color w:val="000000" w:themeColor="text1"/>
              </w:rPr>
            </w:pPr>
            <w:r w:rsidRPr="00073CFE">
              <w:rPr>
                <w:color w:val="000000" w:themeColor="text1"/>
              </w:rPr>
              <w:t>Fakulta managementu a ekonomiky</w:t>
            </w:r>
          </w:p>
          <w:p w14:paraId="5FD88BFE" w14:textId="77777777" w:rsidR="00C604F5" w:rsidRPr="00073CFE" w:rsidRDefault="00C604F5" w:rsidP="007E544F">
            <w:pPr>
              <w:jc w:val="both"/>
              <w:rPr>
                <w:color w:val="000000" w:themeColor="text1"/>
              </w:rPr>
            </w:pPr>
            <w:r w:rsidRPr="00073CFE">
              <w:rPr>
                <w:color w:val="000000" w:themeColor="text1"/>
              </w:rPr>
              <w:t>Mostní 5139</w:t>
            </w:r>
          </w:p>
          <w:p w14:paraId="117F7C5F" w14:textId="77777777" w:rsidR="00C604F5" w:rsidRPr="00073CFE" w:rsidRDefault="00C604F5" w:rsidP="007E544F">
            <w:pPr>
              <w:jc w:val="both"/>
              <w:rPr>
                <w:color w:val="000000" w:themeColor="text1"/>
              </w:rPr>
            </w:pPr>
            <w:r w:rsidRPr="00073CFE">
              <w:rPr>
                <w:color w:val="000000" w:themeColor="text1"/>
              </w:rPr>
              <w:t>76001 Zlín</w:t>
            </w:r>
          </w:p>
        </w:tc>
      </w:tr>
      <w:tr w:rsidR="00C604F5" w:rsidRPr="00073CFE" w14:paraId="064C7548" w14:textId="77777777" w:rsidTr="007E544F">
        <w:tc>
          <w:tcPr>
            <w:tcW w:w="9389" w:type="dxa"/>
            <w:gridSpan w:val="8"/>
            <w:shd w:val="clear" w:color="auto" w:fill="F7CAAC"/>
          </w:tcPr>
          <w:p w14:paraId="55CBCB8B" w14:textId="77777777" w:rsidR="00C604F5" w:rsidRPr="00073CFE" w:rsidRDefault="00C604F5" w:rsidP="007E544F">
            <w:pPr>
              <w:jc w:val="both"/>
              <w:rPr>
                <w:b/>
                <w:color w:val="000000" w:themeColor="text1"/>
              </w:rPr>
            </w:pPr>
            <w:r w:rsidRPr="00073CFE">
              <w:rPr>
                <w:b/>
                <w:color w:val="000000" w:themeColor="text1"/>
              </w:rPr>
              <w:t>Kapacita výukových místností pro teoretickou výuku</w:t>
            </w:r>
          </w:p>
        </w:tc>
      </w:tr>
      <w:tr w:rsidR="00C604F5" w:rsidRPr="00073CFE" w14:paraId="42D5DC1A" w14:textId="77777777" w:rsidTr="007E544F">
        <w:trPr>
          <w:trHeight w:val="2268"/>
        </w:trPr>
        <w:tc>
          <w:tcPr>
            <w:tcW w:w="9389" w:type="dxa"/>
            <w:gridSpan w:val="8"/>
          </w:tcPr>
          <w:p w14:paraId="3E3C0035" w14:textId="77777777" w:rsidR="00C70BF9" w:rsidRPr="00073CFE" w:rsidRDefault="00C70BF9" w:rsidP="00082AC4">
            <w:pPr>
              <w:jc w:val="both"/>
              <w:rPr>
                <w:color w:val="000000" w:themeColor="text1"/>
              </w:rPr>
            </w:pPr>
            <w:r w:rsidRPr="00073CFE">
              <w:rPr>
                <w:color w:val="000000" w:themeColor="text1"/>
              </w:rPr>
              <w:t xml:space="preserve">Univerzita Tomáše Bati ve Zlíně disponuje 28 velkými posluchárnami o celkové kapacitě 3103 míst. </w:t>
            </w:r>
          </w:p>
          <w:p w14:paraId="1EE0BBCF" w14:textId="77777777" w:rsidR="00F53B9B" w:rsidRDefault="00F53B9B" w:rsidP="00F53B9B">
            <w:r>
              <w:rPr>
                <w:color w:val="000000"/>
              </w:rPr>
              <w:t>Z toho Fakulta managementu a ekonomiky disponuje:</w:t>
            </w:r>
          </w:p>
          <w:p w14:paraId="2E91C3C6" w14:textId="77777777" w:rsidR="00F53B9B" w:rsidRDefault="00F53B9B" w:rsidP="00896B4C">
            <w:pPr>
              <w:numPr>
                <w:ilvl w:val="0"/>
                <w:numId w:val="67"/>
              </w:numPr>
              <w:ind w:left="540"/>
              <w:textAlignment w:val="center"/>
            </w:pPr>
            <w:r>
              <w:rPr>
                <w:color w:val="000000"/>
              </w:rPr>
              <w:t>6 počítačovými učebnami o celkové kapacitě 126 míst vybavenými moderní výpočetní a audiovizuální technikou, včetně tabulí pro popis stíratelnými fixy,</w:t>
            </w:r>
          </w:p>
          <w:p w14:paraId="29105906" w14:textId="77777777" w:rsidR="00F53B9B" w:rsidRDefault="00F53B9B" w:rsidP="00896B4C">
            <w:pPr>
              <w:numPr>
                <w:ilvl w:val="0"/>
                <w:numId w:val="67"/>
              </w:numPr>
              <w:ind w:left="540"/>
              <w:textAlignment w:val="center"/>
            </w:pPr>
            <w:r>
              <w:rPr>
                <w:color w:val="000000"/>
              </w:rPr>
              <w:t>3 posluchárnami s kapacitou 222 míst vybavenými moderní audiovizuální technikou, včetně tabulí pro popis stíratelnými fixy,</w:t>
            </w:r>
          </w:p>
          <w:p w14:paraId="733409B4" w14:textId="77777777" w:rsidR="00F53B9B" w:rsidRDefault="00F53B9B" w:rsidP="00896B4C">
            <w:pPr>
              <w:numPr>
                <w:ilvl w:val="0"/>
                <w:numId w:val="67"/>
              </w:numPr>
              <w:ind w:left="540"/>
              <w:textAlignment w:val="center"/>
            </w:pPr>
            <w:r>
              <w:rPr>
                <w:color w:val="000000"/>
              </w:rPr>
              <w:t>4 posluchárnami s kapacitou 286 míst vybavenými moderní audiovizuální technikou s možností promítání prezentací na více ploch a včetně interaktivních tabulí,</w:t>
            </w:r>
          </w:p>
          <w:p w14:paraId="2E652605" w14:textId="77777777" w:rsidR="00F53B9B" w:rsidRDefault="00F53B9B" w:rsidP="00896B4C">
            <w:pPr>
              <w:numPr>
                <w:ilvl w:val="0"/>
                <w:numId w:val="67"/>
              </w:numPr>
              <w:ind w:left="540"/>
              <w:textAlignment w:val="center"/>
            </w:pPr>
            <w:r>
              <w:rPr>
                <w:color w:val="000000"/>
              </w:rPr>
              <w:t>1 přednáškovou místností o kapacitě 182 míst vybavenou moderní audiovizuální technikou s možností promítání prezentací na více ploch a včetně tabulí,</w:t>
            </w:r>
          </w:p>
          <w:p w14:paraId="79704962" w14:textId="77777777" w:rsidR="00F53B9B" w:rsidRDefault="00F53B9B" w:rsidP="00896B4C">
            <w:pPr>
              <w:numPr>
                <w:ilvl w:val="0"/>
                <w:numId w:val="67"/>
              </w:numPr>
              <w:ind w:left="540"/>
              <w:textAlignment w:val="center"/>
            </w:pPr>
            <w:r>
              <w:rPr>
                <w:color w:val="000000"/>
              </w:rPr>
              <w:t>9 seminárními místnosti o kapacitě 276 míst vybavenými jednotným prezentačním místem, které obsahují moderní počítačovou a audiovizuální techniku včetně tabulí.</w:t>
            </w:r>
          </w:p>
          <w:p w14:paraId="63BC1DF3" w14:textId="77777777" w:rsidR="00C604F5" w:rsidRPr="00073CFE" w:rsidRDefault="00C604F5" w:rsidP="007E544F">
            <w:pPr>
              <w:rPr>
                <w:color w:val="000000" w:themeColor="text1"/>
              </w:rPr>
            </w:pPr>
          </w:p>
        </w:tc>
      </w:tr>
      <w:tr w:rsidR="00C604F5" w:rsidRPr="00073CFE" w14:paraId="58352711" w14:textId="77777777" w:rsidTr="007E544F">
        <w:trPr>
          <w:trHeight w:val="202"/>
        </w:trPr>
        <w:tc>
          <w:tcPr>
            <w:tcW w:w="3368" w:type="dxa"/>
            <w:gridSpan w:val="3"/>
            <w:shd w:val="clear" w:color="auto" w:fill="F7CAAC"/>
          </w:tcPr>
          <w:p w14:paraId="2169AFB5" w14:textId="77777777" w:rsidR="00C604F5" w:rsidRPr="00073CFE" w:rsidRDefault="00C604F5" w:rsidP="007E544F">
            <w:pPr>
              <w:rPr>
                <w:b/>
                <w:color w:val="000000" w:themeColor="text1"/>
              </w:rPr>
            </w:pPr>
            <w:r w:rsidRPr="00073CFE">
              <w:rPr>
                <w:b/>
                <w:color w:val="000000" w:themeColor="text1"/>
              </w:rPr>
              <w:t>Z toho kapacita v prostorách v nájmu</w:t>
            </w:r>
          </w:p>
        </w:tc>
        <w:tc>
          <w:tcPr>
            <w:tcW w:w="1274" w:type="dxa"/>
          </w:tcPr>
          <w:p w14:paraId="6E86798F" w14:textId="77777777" w:rsidR="00C604F5" w:rsidRPr="00073CFE" w:rsidRDefault="00C604F5" w:rsidP="007E544F">
            <w:pPr>
              <w:rPr>
                <w:color w:val="000000" w:themeColor="text1"/>
              </w:rPr>
            </w:pPr>
          </w:p>
        </w:tc>
        <w:tc>
          <w:tcPr>
            <w:tcW w:w="2321" w:type="dxa"/>
            <w:gridSpan w:val="2"/>
            <w:shd w:val="clear" w:color="auto" w:fill="F7CAAC"/>
          </w:tcPr>
          <w:p w14:paraId="37F255BD" w14:textId="77777777" w:rsidR="00C604F5" w:rsidRPr="00073CFE" w:rsidRDefault="00C604F5" w:rsidP="007E544F">
            <w:pPr>
              <w:rPr>
                <w:b/>
                <w:color w:val="000000" w:themeColor="text1"/>
                <w:shd w:val="clear" w:color="auto" w:fill="F7CAAC"/>
              </w:rPr>
            </w:pPr>
            <w:r w:rsidRPr="00073CFE">
              <w:rPr>
                <w:b/>
                <w:color w:val="000000" w:themeColor="text1"/>
                <w:shd w:val="clear" w:color="auto" w:fill="F7CAAC"/>
              </w:rPr>
              <w:t>Doba platnosti nájmu</w:t>
            </w:r>
          </w:p>
        </w:tc>
        <w:tc>
          <w:tcPr>
            <w:tcW w:w="2426" w:type="dxa"/>
            <w:gridSpan w:val="2"/>
          </w:tcPr>
          <w:p w14:paraId="66D017FD" w14:textId="77777777" w:rsidR="00C604F5" w:rsidRPr="00073CFE" w:rsidRDefault="00C604F5" w:rsidP="007E544F">
            <w:pPr>
              <w:rPr>
                <w:color w:val="000000" w:themeColor="text1"/>
              </w:rPr>
            </w:pPr>
          </w:p>
        </w:tc>
      </w:tr>
      <w:tr w:rsidR="00C604F5" w:rsidRPr="00073CFE" w14:paraId="51055B7D" w14:textId="77777777" w:rsidTr="007E544F">
        <w:trPr>
          <w:trHeight w:val="139"/>
        </w:trPr>
        <w:tc>
          <w:tcPr>
            <w:tcW w:w="9389" w:type="dxa"/>
            <w:gridSpan w:val="8"/>
            <w:shd w:val="clear" w:color="auto" w:fill="F7CAAC"/>
          </w:tcPr>
          <w:p w14:paraId="0A288F12" w14:textId="77777777" w:rsidR="00C604F5" w:rsidRPr="00073CFE" w:rsidRDefault="00C604F5" w:rsidP="007E544F">
            <w:pPr>
              <w:rPr>
                <w:color w:val="000000" w:themeColor="text1"/>
              </w:rPr>
            </w:pPr>
            <w:r w:rsidRPr="00073CFE">
              <w:rPr>
                <w:b/>
                <w:color w:val="000000" w:themeColor="text1"/>
              </w:rPr>
              <w:t>Kapacita a popis odborné učebny</w:t>
            </w:r>
          </w:p>
        </w:tc>
      </w:tr>
      <w:tr w:rsidR="00C604F5" w:rsidRPr="00073CFE" w14:paraId="13F56F5F" w14:textId="77777777" w:rsidTr="00082AC4">
        <w:trPr>
          <w:trHeight w:val="1136"/>
        </w:trPr>
        <w:tc>
          <w:tcPr>
            <w:tcW w:w="9389" w:type="dxa"/>
            <w:gridSpan w:val="8"/>
          </w:tcPr>
          <w:p w14:paraId="55939BDB"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FaME disponuje šesti počítačovými učebnami o celkové kapacitě 126 míst, vybavených moderní výpočetní a audiovizuální technikou, včetně tabul</w:t>
            </w:r>
            <w:r w:rsidR="00082AC4" w:rsidRPr="00073CFE">
              <w:rPr>
                <w:color w:val="000000" w:themeColor="text1"/>
                <w:sz w:val="20"/>
                <w:szCs w:val="20"/>
              </w:rPr>
              <w:t xml:space="preserve">í pro popis stíratelnými fixy. </w:t>
            </w:r>
            <w:r w:rsidRPr="00073CFE">
              <w:rPr>
                <w:color w:val="000000" w:themeColor="text1"/>
                <w:sz w:val="20"/>
                <w:szCs w:val="20"/>
              </w:rPr>
              <w:t>Všechny počítačové učebny jsou vybaveny programy pro výuku: Siemens-Tecnomatix Plant Simulation, ARIS, IBM SPSS, kancelářským balíkem Microsoft Office, Microsoft Navision, AutoCAD atd.</w:t>
            </w:r>
          </w:p>
          <w:p w14:paraId="1ACF0B69" w14:textId="77777777" w:rsidR="00C604F5" w:rsidRPr="00073CFE" w:rsidRDefault="00C604F5" w:rsidP="007E544F">
            <w:pPr>
              <w:rPr>
                <w:color w:val="000000" w:themeColor="text1"/>
              </w:rPr>
            </w:pPr>
          </w:p>
        </w:tc>
      </w:tr>
      <w:tr w:rsidR="00C604F5" w:rsidRPr="00073CFE" w14:paraId="77E0BF44" w14:textId="77777777" w:rsidTr="007E544F">
        <w:trPr>
          <w:trHeight w:val="166"/>
        </w:trPr>
        <w:tc>
          <w:tcPr>
            <w:tcW w:w="3368" w:type="dxa"/>
            <w:gridSpan w:val="3"/>
            <w:shd w:val="clear" w:color="auto" w:fill="F7CAAC"/>
          </w:tcPr>
          <w:p w14:paraId="49BE5A24" w14:textId="77777777" w:rsidR="00C604F5" w:rsidRPr="00073CFE" w:rsidRDefault="00C604F5" w:rsidP="007E544F">
            <w:pPr>
              <w:rPr>
                <w:color w:val="000000" w:themeColor="text1"/>
              </w:rPr>
            </w:pPr>
            <w:r w:rsidRPr="00073CFE">
              <w:rPr>
                <w:b/>
                <w:color w:val="000000" w:themeColor="text1"/>
              </w:rPr>
              <w:t>Z toho kapacita v prostorách v nájmu</w:t>
            </w:r>
          </w:p>
        </w:tc>
        <w:tc>
          <w:tcPr>
            <w:tcW w:w="1274" w:type="dxa"/>
          </w:tcPr>
          <w:p w14:paraId="2694ED9F" w14:textId="77777777" w:rsidR="00C604F5" w:rsidRPr="00073CFE" w:rsidRDefault="00C604F5" w:rsidP="007E544F">
            <w:pPr>
              <w:rPr>
                <w:color w:val="000000" w:themeColor="text1"/>
              </w:rPr>
            </w:pPr>
          </w:p>
        </w:tc>
        <w:tc>
          <w:tcPr>
            <w:tcW w:w="2321" w:type="dxa"/>
            <w:gridSpan w:val="2"/>
            <w:shd w:val="clear" w:color="auto" w:fill="F7CAAC"/>
          </w:tcPr>
          <w:p w14:paraId="3A6CBEBC" w14:textId="77777777" w:rsidR="00C604F5" w:rsidRPr="00073CFE" w:rsidRDefault="00C604F5" w:rsidP="007E544F">
            <w:pPr>
              <w:rPr>
                <w:color w:val="000000" w:themeColor="text1"/>
              </w:rPr>
            </w:pPr>
            <w:r w:rsidRPr="00073CFE">
              <w:rPr>
                <w:b/>
                <w:color w:val="000000" w:themeColor="text1"/>
                <w:shd w:val="clear" w:color="auto" w:fill="F7CAAC"/>
              </w:rPr>
              <w:t>Doba platnosti nájmu</w:t>
            </w:r>
          </w:p>
        </w:tc>
        <w:tc>
          <w:tcPr>
            <w:tcW w:w="2426" w:type="dxa"/>
            <w:gridSpan w:val="2"/>
          </w:tcPr>
          <w:p w14:paraId="78DE0131" w14:textId="77777777" w:rsidR="00C604F5" w:rsidRPr="00073CFE" w:rsidRDefault="00C604F5" w:rsidP="007E544F">
            <w:pPr>
              <w:rPr>
                <w:color w:val="000000" w:themeColor="text1"/>
              </w:rPr>
            </w:pPr>
          </w:p>
        </w:tc>
      </w:tr>
      <w:tr w:rsidR="00C604F5" w:rsidRPr="00073CFE" w14:paraId="6F5212C1" w14:textId="77777777" w:rsidTr="007E544F">
        <w:trPr>
          <w:trHeight w:val="135"/>
        </w:trPr>
        <w:tc>
          <w:tcPr>
            <w:tcW w:w="9389" w:type="dxa"/>
            <w:gridSpan w:val="8"/>
            <w:shd w:val="clear" w:color="auto" w:fill="F7CAAC"/>
          </w:tcPr>
          <w:p w14:paraId="04168752" w14:textId="77777777" w:rsidR="00C604F5" w:rsidRPr="00073CFE" w:rsidRDefault="00C604F5" w:rsidP="007E544F">
            <w:pPr>
              <w:rPr>
                <w:color w:val="000000" w:themeColor="text1"/>
              </w:rPr>
            </w:pPr>
            <w:r w:rsidRPr="00073CFE">
              <w:rPr>
                <w:b/>
                <w:color w:val="000000" w:themeColor="text1"/>
              </w:rPr>
              <w:t>Kapacita a popis odborné učebny</w:t>
            </w:r>
          </w:p>
        </w:tc>
      </w:tr>
      <w:tr w:rsidR="00C604F5" w:rsidRPr="00073CFE" w14:paraId="1A95271C" w14:textId="77777777" w:rsidTr="00082AC4">
        <w:trPr>
          <w:trHeight w:val="540"/>
        </w:trPr>
        <w:tc>
          <w:tcPr>
            <w:tcW w:w="9389" w:type="dxa"/>
            <w:gridSpan w:val="8"/>
          </w:tcPr>
          <w:p w14:paraId="3AA65845" w14:textId="77777777" w:rsidR="00C604F5" w:rsidRPr="00073CFE" w:rsidRDefault="00C604F5" w:rsidP="007E544F">
            <w:pPr>
              <w:rPr>
                <w:b/>
                <w:color w:val="000000" w:themeColor="text1"/>
              </w:rPr>
            </w:pPr>
          </w:p>
        </w:tc>
      </w:tr>
      <w:tr w:rsidR="00C604F5" w:rsidRPr="00073CFE" w14:paraId="6F96EE07" w14:textId="77777777" w:rsidTr="007E544F">
        <w:trPr>
          <w:trHeight w:val="135"/>
        </w:trPr>
        <w:tc>
          <w:tcPr>
            <w:tcW w:w="3294" w:type="dxa"/>
            <w:gridSpan w:val="2"/>
            <w:shd w:val="clear" w:color="auto" w:fill="F7CAAC"/>
          </w:tcPr>
          <w:p w14:paraId="670A210E" w14:textId="77777777" w:rsidR="00C604F5" w:rsidRPr="00073CFE" w:rsidRDefault="00C604F5" w:rsidP="007E544F">
            <w:pPr>
              <w:rPr>
                <w:b/>
                <w:color w:val="000000" w:themeColor="text1"/>
              </w:rPr>
            </w:pPr>
            <w:r w:rsidRPr="00073CFE">
              <w:rPr>
                <w:b/>
                <w:color w:val="000000" w:themeColor="text1"/>
              </w:rPr>
              <w:t>Z toho kapacita v prostorách v nájmu</w:t>
            </w:r>
          </w:p>
        </w:tc>
        <w:tc>
          <w:tcPr>
            <w:tcW w:w="1400" w:type="dxa"/>
            <w:gridSpan w:val="3"/>
          </w:tcPr>
          <w:p w14:paraId="0AA305A8" w14:textId="77777777" w:rsidR="00C604F5" w:rsidRPr="00073CFE" w:rsidRDefault="00C604F5" w:rsidP="007E544F">
            <w:pPr>
              <w:rPr>
                <w:b/>
                <w:color w:val="000000" w:themeColor="text1"/>
              </w:rPr>
            </w:pPr>
          </w:p>
        </w:tc>
        <w:tc>
          <w:tcPr>
            <w:tcW w:w="2347" w:type="dxa"/>
            <w:gridSpan w:val="2"/>
            <w:shd w:val="clear" w:color="auto" w:fill="F7CAAC"/>
          </w:tcPr>
          <w:p w14:paraId="2B1CC344" w14:textId="77777777" w:rsidR="00C604F5" w:rsidRPr="00073CFE" w:rsidRDefault="00C604F5" w:rsidP="007E544F">
            <w:pPr>
              <w:rPr>
                <w:b/>
                <w:color w:val="000000" w:themeColor="text1"/>
              </w:rPr>
            </w:pPr>
            <w:r w:rsidRPr="00073CFE">
              <w:rPr>
                <w:b/>
                <w:color w:val="000000" w:themeColor="text1"/>
                <w:shd w:val="clear" w:color="auto" w:fill="F7CAAC"/>
              </w:rPr>
              <w:t>Doba platnosti nájmu</w:t>
            </w:r>
          </w:p>
        </w:tc>
        <w:tc>
          <w:tcPr>
            <w:tcW w:w="2348" w:type="dxa"/>
          </w:tcPr>
          <w:p w14:paraId="097BDB40" w14:textId="77777777" w:rsidR="00C604F5" w:rsidRPr="00073CFE" w:rsidRDefault="00C604F5" w:rsidP="007E544F">
            <w:pPr>
              <w:rPr>
                <w:b/>
                <w:color w:val="000000" w:themeColor="text1"/>
              </w:rPr>
            </w:pPr>
          </w:p>
        </w:tc>
      </w:tr>
      <w:tr w:rsidR="00C604F5" w:rsidRPr="00073CFE" w14:paraId="2253EA5C" w14:textId="77777777" w:rsidTr="007E544F">
        <w:trPr>
          <w:trHeight w:val="135"/>
        </w:trPr>
        <w:tc>
          <w:tcPr>
            <w:tcW w:w="9389" w:type="dxa"/>
            <w:gridSpan w:val="8"/>
            <w:shd w:val="clear" w:color="auto" w:fill="F7CAAC"/>
          </w:tcPr>
          <w:p w14:paraId="0C368333" w14:textId="77777777" w:rsidR="00C604F5" w:rsidRPr="00073CFE" w:rsidRDefault="00C604F5" w:rsidP="007E544F">
            <w:pPr>
              <w:rPr>
                <w:b/>
                <w:color w:val="000000" w:themeColor="text1"/>
              </w:rPr>
            </w:pPr>
            <w:r w:rsidRPr="00073CFE">
              <w:rPr>
                <w:b/>
                <w:color w:val="000000" w:themeColor="text1"/>
              </w:rPr>
              <w:t xml:space="preserve">Vyjádření orgánu </w:t>
            </w:r>
            <w:r w:rsidRPr="00073CFE">
              <w:rPr>
                <w:b/>
                <w:color w:val="000000" w:themeColor="text1"/>
                <w:shd w:val="clear" w:color="auto" w:fill="F7CAAC"/>
              </w:rPr>
              <w:t>hygienické služby ze dne</w:t>
            </w:r>
          </w:p>
        </w:tc>
      </w:tr>
      <w:tr w:rsidR="00C604F5" w:rsidRPr="00073CFE" w14:paraId="62E04C70" w14:textId="77777777" w:rsidTr="00082AC4">
        <w:trPr>
          <w:trHeight w:val="416"/>
        </w:trPr>
        <w:tc>
          <w:tcPr>
            <w:tcW w:w="9389" w:type="dxa"/>
            <w:gridSpan w:val="8"/>
          </w:tcPr>
          <w:p w14:paraId="0852930F" w14:textId="77777777" w:rsidR="00C604F5" w:rsidRPr="00073CFE" w:rsidRDefault="00C604F5" w:rsidP="007E544F">
            <w:pPr>
              <w:rPr>
                <w:color w:val="000000" w:themeColor="text1"/>
              </w:rPr>
            </w:pPr>
          </w:p>
        </w:tc>
      </w:tr>
      <w:tr w:rsidR="00C604F5" w:rsidRPr="00073CFE" w14:paraId="49AFACA3" w14:textId="77777777" w:rsidTr="007E544F">
        <w:trPr>
          <w:trHeight w:val="205"/>
        </w:trPr>
        <w:tc>
          <w:tcPr>
            <w:tcW w:w="9389" w:type="dxa"/>
            <w:gridSpan w:val="8"/>
            <w:shd w:val="clear" w:color="auto" w:fill="F7CAAC"/>
          </w:tcPr>
          <w:p w14:paraId="51E1420C" w14:textId="77777777" w:rsidR="00C604F5" w:rsidRPr="00073CFE" w:rsidRDefault="00C604F5" w:rsidP="007E544F">
            <w:pPr>
              <w:rPr>
                <w:b/>
                <w:color w:val="000000" w:themeColor="text1"/>
              </w:rPr>
            </w:pPr>
            <w:r w:rsidRPr="00073CFE">
              <w:rPr>
                <w:b/>
                <w:color w:val="000000" w:themeColor="text1"/>
              </w:rPr>
              <w:t>Opatření a podmínky k zajištění rovného přístupu</w:t>
            </w:r>
          </w:p>
        </w:tc>
      </w:tr>
      <w:tr w:rsidR="00C604F5" w:rsidRPr="00073CFE" w14:paraId="41630712" w14:textId="77777777" w:rsidTr="00082AC4">
        <w:trPr>
          <w:trHeight w:val="1545"/>
        </w:trPr>
        <w:tc>
          <w:tcPr>
            <w:tcW w:w="9389" w:type="dxa"/>
            <w:gridSpan w:val="8"/>
          </w:tcPr>
          <w:p w14:paraId="737EC0BA"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18/2018. Pro uchazeče o studium a studenty se specifickými potřebami na UTB ve Zlíně je k dispozici nabídka informačních a poradenských služeb souvisejících se studiem a s možností uplatnění absolventů studijních programů v praxi.</w:t>
            </w:r>
          </w:p>
          <w:p w14:paraId="60B4A5C4"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D483655"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6592476"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44D88494" w14:textId="77777777" w:rsidR="00C604F5" w:rsidRPr="00073CFE" w:rsidRDefault="00C604F5" w:rsidP="007E544F">
            <w:pPr>
              <w:pStyle w:val="Default"/>
              <w:jc w:val="both"/>
              <w:rPr>
                <w:color w:val="000000" w:themeColor="text1"/>
                <w:sz w:val="20"/>
                <w:szCs w:val="20"/>
              </w:rPr>
            </w:pPr>
          </w:p>
        </w:tc>
      </w:tr>
    </w:tbl>
    <w:p w14:paraId="0F130732" w14:textId="77777777" w:rsidR="00C604F5" w:rsidRPr="00073CFE" w:rsidRDefault="00C604F5" w:rsidP="00015E2E">
      <w:pPr>
        <w:spacing w:before="4000" w:after="3400"/>
        <w:jc w:val="center"/>
        <w:rPr>
          <w:rFonts w:asciiTheme="minorHAnsi" w:hAnsiTheme="minorHAnsi"/>
          <w:b/>
          <w:color w:val="000000" w:themeColor="text1"/>
          <w:sz w:val="22"/>
          <w:szCs w:val="52"/>
        </w:rPr>
      </w:pPr>
    </w:p>
    <w:p w14:paraId="6807D1D8" w14:textId="77777777" w:rsidR="00C604F5" w:rsidRPr="00073CFE" w:rsidRDefault="00C604F5">
      <w:pPr>
        <w:spacing w:after="160" w:line="259" w:lineRule="auto"/>
        <w:rPr>
          <w:rFonts w:asciiTheme="minorHAnsi" w:hAnsiTheme="minorHAnsi"/>
          <w:b/>
          <w:color w:val="000000" w:themeColor="text1"/>
          <w:sz w:val="22"/>
          <w:szCs w:val="52"/>
        </w:rPr>
      </w:pPr>
      <w:r w:rsidRPr="00073CFE">
        <w:rPr>
          <w:rFonts w:asciiTheme="minorHAnsi" w:hAnsiTheme="minorHAnsi"/>
          <w:b/>
          <w:color w:val="000000" w:themeColor="text1"/>
          <w:sz w:val="2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604F5" w:rsidRPr="00073CFE" w14:paraId="145FCCB3" w14:textId="77777777" w:rsidTr="007E544F">
        <w:tc>
          <w:tcPr>
            <w:tcW w:w="9778" w:type="dxa"/>
            <w:gridSpan w:val="2"/>
            <w:tcBorders>
              <w:bottom w:val="double" w:sz="4" w:space="0" w:color="auto"/>
            </w:tcBorders>
            <w:shd w:val="clear" w:color="auto" w:fill="BDD6EE"/>
          </w:tcPr>
          <w:p w14:paraId="0F0A2CA7" w14:textId="77777777" w:rsidR="00C604F5" w:rsidRPr="00073CFE" w:rsidRDefault="00C604F5" w:rsidP="007E544F">
            <w:pPr>
              <w:jc w:val="both"/>
              <w:rPr>
                <w:b/>
                <w:color w:val="000000" w:themeColor="text1"/>
                <w:sz w:val="28"/>
              </w:rPr>
            </w:pPr>
            <w:r w:rsidRPr="00073CFE">
              <w:rPr>
                <w:b/>
                <w:color w:val="000000" w:themeColor="text1"/>
                <w:sz w:val="28"/>
              </w:rPr>
              <w:t>C-V – Finanční zabezpečení studijního programu</w:t>
            </w:r>
          </w:p>
        </w:tc>
      </w:tr>
      <w:tr w:rsidR="00C604F5" w:rsidRPr="00073CFE" w14:paraId="3F91FF5B" w14:textId="77777777" w:rsidTr="007E544F">
        <w:tc>
          <w:tcPr>
            <w:tcW w:w="4219" w:type="dxa"/>
            <w:tcBorders>
              <w:top w:val="single" w:sz="12" w:space="0" w:color="auto"/>
            </w:tcBorders>
            <w:shd w:val="clear" w:color="auto" w:fill="F7CAAC"/>
          </w:tcPr>
          <w:p w14:paraId="3A3CB430" w14:textId="77777777" w:rsidR="00C604F5" w:rsidRPr="00073CFE" w:rsidRDefault="00C604F5" w:rsidP="007E544F">
            <w:pPr>
              <w:jc w:val="both"/>
              <w:rPr>
                <w:b/>
                <w:color w:val="000000" w:themeColor="text1"/>
              </w:rPr>
            </w:pPr>
            <w:r w:rsidRPr="00073CFE">
              <w:rPr>
                <w:b/>
                <w:color w:val="000000" w:themeColor="text1"/>
              </w:rPr>
              <w:t>Vzdělávací činnost vysoké školy financovaná ze státního rozpočtu</w:t>
            </w:r>
          </w:p>
        </w:tc>
        <w:tc>
          <w:tcPr>
            <w:tcW w:w="5559" w:type="dxa"/>
            <w:tcBorders>
              <w:top w:val="single" w:sz="12" w:space="0" w:color="auto"/>
            </w:tcBorders>
            <w:shd w:val="clear" w:color="auto" w:fill="FFFFFF"/>
          </w:tcPr>
          <w:p w14:paraId="45D96204" w14:textId="77777777" w:rsidR="00C604F5" w:rsidRPr="00073CFE" w:rsidRDefault="00C604F5" w:rsidP="007E544F">
            <w:pPr>
              <w:jc w:val="both"/>
              <w:rPr>
                <w:bCs/>
                <w:color w:val="000000" w:themeColor="text1"/>
              </w:rPr>
            </w:pPr>
            <w:r w:rsidRPr="00073CFE">
              <w:rPr>
                <w:bCs/>
                <w:color w:val="000000" w:themeColor="text1"/>
              </w:rPr>
              <w:t xml:space="preserve">ano </w:t>
            </w:r>
          </w:p>
        </w:tc>
      </w:tr>
      <w:tr w:rsidR="00C604F5" w:rsidRPr="00073CFE" w14:paraId="561D6C19" w14:textId="77777777" w:rsidTr="007E544F">
        <w:tc>
          <w:tcPr>
            <w:tcW w:w="9778" w:type="dxa"/>
            <w:gridSpan w:val="2"/>
            <w:shd w:val="clear" w:color="auto" w:fill="F7CAAC"/>
          </w:tcPr>
          <w:p w14:paraId="5EFE1FF9" w14:textId="77777777" w:rsidR="00C604F5" w:rsidRPr="00073CFE" w:rsidRDefault="00C604F5" w:rsidP="007E544F">
            <w:pPr>
              <w:jc w:val="both"/>
              <w:rPr>
                <w:b/>
                <w:color w:val="000000" w:themeColor="text1"/>
              </w:rPr>
            </w:pPr>
            <w:r w:rsidRPr="00073CFE">
              <w:rPr>
                <w:b/>
                <w:color w:val="000000" w:themeColor="text1"/>
              </w:rPr>
              <w:t>Zhodnocení předpokládaných nákladů a zdrojů na uskutečňování studijního programu</w:t>
            </w:r>
          </w:p>
        </w:tc>
      </w:tr>
      <w:tr w:rsidR="00C604F5" w:rsidRPr="00073CFE" w14:paraId="4FEDDB4B" w14:textId="77777777" w:rsidTr="007E544F">
        <w:trPr>
          <w:trHeight w:val="5398"/>
        </w:trPr>
        <w:tc>
          <w:tcPr>
            <w:tcW w:w="9778" w:type="dxa"/>
            <w:gridSpan w:val="2"/>
          </w:tcPr>
          <w:p w14:paraId="41C8D05A" w14:textId="77777777" w:rsidR="00C604F5" w:rsidRPr="00073CFE" w:rsidRDefault="00C604F5" w:rsidP="007E544F">
            <w:pPr>
              <w:jc w:val="both"/>
              <w:rPr>
                <w:color w:val="000000" w:themeColor="text1"/>
              </w:rPr>
            </w:pPr>
          </w:p>
        </w:tc>
      </w:tr>
    </w:tbl>
    <w:p w14:paraId="7302BAD6" w14:textId="77777777" w:rsidR="007C0DA2" w:rsidRPr="00073CFE" w:rsidRDefault="007C0DA2" w:rsidP="00015E2E">
      <w:pPr>
        <w:spacing w:before="4000" w:after="3400"/>
        <w:jc w:val="center"/>
        <w:rPr>
          <w:rFonts w:asciiTheme="minorHAnsi" w:hAnsiTheme="minorHAnsi"/>
          <w:b/>
          <w:color w:val="000000" w:themeColor="text1"/>
          <w:sz w:val="22"/>
          <w:szCs w:val="52"/>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RPr="00073CFE" w14:paraId="4221C5F0" w14:textId="77777777" w:rsidTr="007E544F">
        <w:tc>
          <w:tcPr>
            <w:tcW w:w="9285" w:type="dxa"/>
            <w:tcBorders>
              <w:bottom w:val="double" w:sz="4" w:space="0" w:color="auto"/>
            </w:tcBorders>
            <w:shd w:val="clear" w:color="auto" w:fill="BDD6EE"/>
          </w:tcPr>
          <w:p w14:paraId="4AC6A7D7" w14:textId="77777777" w:rsidR="00C604F5" w:rsidRPr="00073CFE" w:rsidRDefault="00C604F5" w:rsidP="007E544F">
            <w:pPr>
              <w:jc w:val="both"/>
              <w:rPr>
                <w:b/>
                <w:color w:val="000000" w:themeColor="text1"/>
                <w:sz w:val="28"/>
              </w:rPr>
            </w:pPr>
            <w:r w:rsidRPr="00073CFE">
              <w:rPr>
                <w:b/>
                <w:color w:val="000000" w:themeColor="text1"/>
                <w:sz w:val="28"/>
              </w:rPr>
              <w:t xml:space="preserve">D-I – </w:t>
            </w:r>
            <w:r w:rsidRPr="00073CFE">
              <w:rPr>
                <w:b/>
                <w:color w:val="000000" w:themeColor="text1"/>
                <w:sz w:val="26"/>
                <w:szCs w:val="26"/>
              </w:rPr>
              <w:t>Záměr rozvoje a další údaje ke studijnímu programu</w:t>
            </w:r>
          </w:p>
        </w:tc>
      </w:tr>
      <w:tr w:rsidR="00C604F5" w:rsidRPr="00073CFE" w14:paraId="0E6033C4" w14:textId="77777777" w:rsidTr="007E544F">
        <w:trPr>
          <w:trHeight w:val="185"/>
        </w:trPr>
        <w:tc>
          <w:tcPr>
            <w:tcW w:w="9285" w:type="dxa"/>
            <w:shd w:val="clear" w:color="auto" w:fill="F7CAAC"/>
          </w:tcPr>
          <w:p w14:paraId="24B35212" w14:textId="77777777" w:rsidR="00C604F5" w:rsidRPr="00073CFE" w:rsidRDefault="00C604F5" w:rsidP="007E544F">
            <w:pPr>
              <w:rPr>
                <w:b/>
                <w:color w:val="000000" w:themeColor="text1"/>
              </w:rPr>
            </w:pPr>
            <w:r w:rsidRPr="00073CFE">
              <w:rPr>
                <w:b/>
                <w:color w:val="000000" w:themeColor="text1"/>
              </w:rPr>
              <w:t>Záměr rozvoje studijního programu a jeho odůvodnění</w:t>
            </w:r>
          </w:p>
        </w:tc>
      </w:tr>
      <w:tr w:rsidR="00C604F5" w:rsidRPr="00073CFE" w14:paraId="7A5322D6" w14:textId="77777777" w:rsidTr="007E544F">
        <w:trPr>
          <w:trHeight w:val="2835"/>
        </w:trPr>
        <w:tc>
          <w:tcPr>
            <w:tcW w:w="9285" w:type="dxa"/>
            <w:shd w:val="clear" w:color="auto" w:fill="FFFFFF"/>
          </w:tcPr>
          <w:p w14:paraId="1BAE94A9" w14:textId="77777777" w:rsidR="001F46D0" w:rsidRPr="00073CFE" w:rsidRDefault="001F46D0" w:rsidP="001F46D0">
            <w:pPr>
              <w:jc w:val="both"/>
              <w:rPr>
                <w:color w:val="000000" w:themeColor="text1"/>
              </w:rPr>
            </w:pPr>
            <w:r w:rsidRPr="00073CFE">
              <w:rPr>
                <w:color w:val="000000" w:themeColor="text1"/>
              </w:rPr>
              <w:t xml:space="preserve">Záměr rozvoje magisterského studijního programu </w:t>
            </w:r>
            <w:r w:rsidR="001D0A7D" w:rsidRPr="00073CFE">
              <w:rPr>
                <w:b/>
                <w:color w:val="000000" w:themeColor="text1"/>
              </w:rPr>
              <w:t>Finance</w:t>
            </w:r>
            <w:r w:rsidR="00D94AFE" w:rsidRPr="00073CFE">
              <w:rPr>
                <w:color w:val="000000" w:themeColor="text1"/>
              </w:rPr>
              <w:t xml:space="preserve"> </w:t>
            </w:r>
            <w:r w:rsidRPr="00073CFE">
              <w:rPr>
                <w:color w:val="000000" w:themeColor="text1"/>
              </w:rPr>
              <w:t xml:space="preserve">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14:paraId="1389E28D" w14:textId="77777777" w:rsidR="001F46D0" w:rsidRPr="00073CFE" w:rsidRDefault="001F46D0" w:rsidP="001F46D0">
            <w:pPr>
              <w:jc w:val="both"/>
              <w:rPr>
                <w:color w:val="000000" w:themeColor="text1"/>
              </w:rPr>
            </w:pPr>
            <w:r w:rsidRPr="00073CFE">
              <w:rPr>
                <w:color w:val="000000" w:themeColor="text1"/>
              </w:rPr>
              <w:t xml:space="preserve">Cílem rozvoje uvedeného studijního programu je podporovat studenty v následujících oblastech: </w:t>
            </w:r>
          </w:p>
          <w:p w14:paraId="2BC4F5D1"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P</w:t>
            </w:r>
            <w:r w:rsidR="001F46D0" w:rsidRPr="00073CFE">
              <w:rPr>
                <w:color w:val="000000" w:themeColor="text1"/>
              </w:rPr>
              <w:t>odporování mobility studujících v souvislosti s mezinárodními trendy; podpora studia jazyků v odborném vzdělávání.</w:t>
            </w:r>
          </w:p>
          <w:p w14:paraId="3E172E6A"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T</w:t>
            </w:r>
            <w:r w:rsidR="001F46D0" w:rsidRPr="00073CFE">
              <w:rPr>
                <w:color w:val="000000" w:themeColor="text1"/>
              </w:rPr>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14:paraId="1A5C6A08"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P</w:t>
            </w:r>
            <w:r w:rsidR="001F46D0" w:rsidRPr="00073CFE">
              <w:rPr>
                <w:color w:val="000000" w:themeColor="text1"/>
              </w:rPr>
              <w:t>odněcování k odpovědnosti za své činy ve vztahu k výkonu své pracovní činnosti; směřování ke schopnosti vnímat sociální vazby a podporovat rozvoj konceptu společenské odpovědnosti firem.</w:t>
            </w:r>
          </w:p>
          <w:p w14:paraId="665C805B"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P</w:t>
            </w:r>
            <w:r w:rsidR="001F46D0" w:rsidRPr="00073CFE">
              <w:rPr>
                <w:color w:val="000000" w:themeColor="text1"/>
              </w:rPr>
              <w:t>osílení povědomí o automatizaci a digitalizaci metod a nástrojů, používaných v zejména oblasti účetních, daňových a finančních informačních systémů.</w:t>
            </w:r>
          </w:p>
          <w:p w14:paraId="05B51FE5" w14:textId="77777777" w:rsidR="001F46D0" w:rsidRPr="00073CFE" w:rsidRDefault="001F46D0" w:rsidP="001F46D0">
            <w:pPr>
              <w:jc w:val="both"/>
              <w:rPr>
                <w:color w:val="000000" w:themeColor="text1"/>
              </w:rPr>
            </w:pPr>
            <w:r w:rsidRPr="00073CFE">
              <w:rPr>
                <w:color w:val="000000" w:themeColor="text1"/>
              </w:rPr>
              <w:t xml:space="preserve">Konkrétní koncepce rozvoje magisterského studijního programu </w:t>
            </w:r>
            <w:r w:rsidR="001D0A7D" w:rsidRPr="00073CFE">
              <w:rPr>
                <w:color w:val="000000" w:themeColor="text1"/>
              </w:rPr>
              <w:t>Finance</w:t>
            </w:r>
            <w:r w:rsidRPr="00073CFE">
              <w:rPr>
                <w:color w:val="000000" w:themeColor="text1"/>
              </w:rPr>
              <w:t xml:space="preserve"> je zaměřena na následující body:  </w:t>
            </w:r>
          </w:p>
          <w:p w14:paraId="109538D6" w14:textId="77777777" w:rsidR="001F46D0"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Průběžná aktualizace studijního programu při zohlednění aktuálních trendů v</w:t>
            </w:r>
            <w:r w:rsidR="001D0A7D" w:rsidRPr="00073CFE">
              <w:rPr>
                <w:color w:val="000000" w:themeColor="text1"/>
              </w:rPr>
              <w:t> oblasti podnikových financí</w:t>
            </w:r>
            <w:r w:rsidRPr="00073CFE">
              <w:rPr>
                <w:color w:val="000000" w:themeColor="text1"/>
              </w:rPr>
              <w:t>,</w:t>
            </w:r>
            <w:r w:rsidR="001D0A7D" w:rsidRPr="00073CFE">
              <w:rPr>
                <w:color w:val="000000" w:themeColor="text1"/>
              </w:rPr>
              <w:t xml:space="preserve"> veřejných financí, daní, účetnictví, finančních trhů a technologií,</w:t>
            </w:r>
            <w:r w:rsidRPr="00073CFE">
              <w:rPr>
                <w:color w:val="000000" w:themeColor="text1"/>
              </w:rPr>
              <w:t xml:space="preserve">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14:paraId="47B21666" w14:textId="77777777" w:rsidR="000A756C"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Rozšíření nabídky profilovýc</w:t>
            </w:r>
            <w:r w:rsidR="00B050C4" w:rsidRPr="00073CFE">
              <w:rPr>
                <w:color w:val="000000" w:themeColor="text1"/>
              </w:rPr>
              <w:t xml:space="preserve">h odborných předmětů z oblasti </w:t>
            </w:r>
            <w:r w:rsidR="00BA21A5" w:rsidRPr="00073CFE">
              <w:rPr>
                <w:color w:val="000000" w:themeColor="text1"/>
              </w:rPr>
              <w:t>financí</w:t>
            </w:r>
            <w:r w:rsidR="00B050C4" w:rsidRPr="00073CFE">
              <w:rPr>
                <w:color w:val="000000" w:themeColor="text1"/>
              </w:rPr>
              <w:t xml:space="preserve"> s akcentem na mezinárodní ekonomické prostředí</w:t>
            </w:r>
            <w:r w:rsidR="00BA21A5" w:rsidRPr="00073CFE">
              <w:rPr>
                <w:color w:val="000000" w:themeColor="text1"/>
              </w:rPr>
              <w:t xml:space="preserve">, behaviorální finance, finanční technologie </w:t>
            </w:r>
            <w:r w:rsidR="00B050C4" w:rsidRPr="00073CFE">
              <w:rPr>
                <w:color w:val="000000" w:themeColor="text1"/>
              </w:rPr>
              <w:t xml:space="preserve">a inovace stávajících předmětů studijních plánů </w:t>
            </w:r>
          </w:p>
          <w:p w14:paraId="16122ACA" w14:textId="77777777" w:rsidR="001F46D0"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Aktivní zapojení externích přednášejících z praxe do výuky jednotlivých předmětů zejména v</w:t>
            </w:r>
            <w:r w:rsidR="00BA21A5" w:rsidRPr="00073CFE">
              <w:rPr>
                <w:color w:val="000000" w:themeColor="text1"/>
              </w:rPr>
              <w:t> podnikových financích</w:t>
            </w:r>
            <w:r w:rsidR="00B050C4" w:rsidRPr="00073CFE">
              <w:rPr>
                <w:color w:val="000000" w:themeColor="text1"/>
              </w:rPr>
              <w:t xml:space="preserve">, </w:t>
            </w:r>
            <w:r w:rsidR="00BA21A5" w:rsidRPr="00073CFE">
              <w:rPr>
                <w:color w:val="000000" w:themeColor="text1"/>
              </w:rPr>
              <w:t>controllingu, daních, auditu, bankovnictví, finančních technologiích, oceňování podniku.</w:t>
            </w:r>
            <w:r w:rsidRPr="00073CFE">
              <w:rPr>
                <w:color w:val="000000" w:themeColor="text1"/>
              </w:rPr>
              <w:t xml:space="preserve">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14:paraId="520031CB" w14:textId="77777777" w:rsidR="001F46D0"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 xml:space="preserve">Zajištění kontinuálního rozvoje odborných znalostí vyučujících a garantů odborných předmětů, včetně zajištění kvalifikačního růstu vyučujících. </w:t>
            </w:r>
          </w:p>
          <w:p w14:paraId="6C830B3D" w14:textId="77777777" w:rsidR="00082AC4"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Zajištění zpětné vazby od absolventů a potřeb relevantních zaměstnavatelů s cílem aktualizovat odbornou stránku náplně vyučovaných předmětů uvedeného studijního programu, v úzké návaznosti na zvyšování kvality studijního programu a obsahu výuky, a tím i uplatnitelnosti absolventů na trhu práce.</w:t>
            </w:r>
          </w:p>
        </w:tc>
      </w:tr>
      <w:tr w:rsidR="00C604F5" w:rsidRPr="00073CFE" w14:paraId="71AD14BB" w14:textId="77777777" w:rsidTr="007E544F">
        <w:trPr>
          <w:trHeight w:val="188"/>
        </w:trPr>
        <w:tc>
          <w:tcPr>
            <w:tcW w:w="9285" w:type="dxa"/>
            <w:shd w:val="clear" w:color="auto" w:fill="F7CAAC"/>
          </w:tcPr>
          <w:p w14:paraId="626C595C" w14:textId="77777777" w:rsidR="00C604F5" w:rsidRPr="00073CFE" w:rsidRDefault="00C604F5" w:rsidP="007E544F">
            <w:pPr>
              <w:rPr>
                <w:b/>
                <w:color w:val="000000" w:themeColor="text1"/>
              </w:rPr>
            </w:pPr>
            <w:r w:rsidRPr="00073CFE">
              <w:rPr>
                <w:b/>
                <w:color w:val="000000" w:themeColor="text1"/>
              </w:rPr>
              <w:t>Počet přijímaných uchazečů ke studiu ve studijním programu</w:t>
            </w:r>
          </w:p>
        </w:tc>
      </w:tr>
      <w:tr w:rsidR="00C604F5" w:rsidRPr="00073CFE" w14:paraId="690AF2A6" w14:textId="77777777" w:rsidTr="004331A6">
        <w:trPr>
          <w:trHeight w:val="4535"/>
        </w:trPr>
        <w:tc>
          <w:tcPr>
            <w:tcW w:w="9285" w:type="dxa"/>
            <w:shd w:val="clear" w:color="auto" w:fill="FFFFFF"/>
          </w:tcPr>
          <w:p w14:paraId="180142DF" w14:textId="77777777" w:rsidR="00C604F5" w:rsidRPr="00073CFE" w:rsidRDefault="00C604F5" w:rsidP="007E544F">
            <w:pPr>
              <w:jc w:val="both"/>
              <w:rPr>
                <w:color w:val="000000" w:themeColor="text1"/>
              </w:rPr>
            </w:pPr>
            <w:r w:rsidRPr="00073CFE">
              <w:rPr>
                <w:color w:val="000000" w:themeColor="text1"/>
              </w:rPr>
              <w:t xml:space="preserve">Počet přijímaných uchazečů vychází z následujících předpokladů: </w:t>
            </w:r>
          </w:p>
          <w:p w14:paraId="036F1F16" w14:textId="77777777" w:rsidR="004331A6" w:rsidRPr="00073CFE" w:rsidRDefault="004331A6" w:rsidP="007E544F">
            <w:pPr>
              <w:jc w:val="both"/>
              <w:rPr>
                <w:color w:val="000000" w:themeColor="text1"/>
              </w:rPr>
            </w:pPr>
          </w:p>
          <w:p w14:paraId="590839B3" w14:textId="77777777" w:rsidR="00C604F5" w:rsidRPr="00073CFE" w:rsidRDefault="00C604F5" w:rsidP="007E544F">
            <w:pPr>
              <w:jc w:val="both"/>
              <w:rPr>
                <w:color w:val="000000" w:themeColor="text1"/>
              </w:rPr>
            </w:pPr>
            <w:r w:rsidRPr="00073CFE">
              <w:rPr>
                <w:color w:val="000000" w:themeColor="text1"/>
              </w:rPr>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14:paraId="2B9A7666" w14:textId="77777777" w:rsidR="00C604F5" w:rsidRPr="00073CFE" w:rsidRDefault="00C604F5" w:rsidP="007E544F">
            <w:pPr>
              <w:jc w:val="both"/>
              <w:rPr>
                <w:color w:val="000000" w:themeColor="text1"/>
              </w:rPr>
            </w:pPr>
            <w:r w:rsidRPr="00073CFE">
              <w:rPr>
                <w:color w:val="000000" w:themeColor="text1"/>
              </w:rPr>
              <w:t xml:space="preserve">B) externích, daných 1. legislativním rámcem způsobu pro přijímání uchazečů na veřejné vysoké školy; 2. systémem financování veřejných vysokých škol; </w:t>
            </w:r>
            <w:r w:rsidR="0012065B">
              <w:rPr>
                <w:color w:val="000000" w:themeColor="text1"/>
              </w:rPr>
              <w:t>3</w:t>
            </w:r>
            <w:r w:rsidRPr="00073CFE">
              <w:rPr>
                <w:color w:val="000000" w:themeColor="text1"/>
              </w:rPr>
              <w:t xml:space="preserve">. úspěchem a kvalitou přípravy uchazečů při přijímací řízení v závislosti na jejich předchozích znalostech, dovednostech a schopnostech získaných na předchozích stupních studia. </w:t>
            </w:r>
          </w:p>
          <w:p w14:paraId="5FBCEFE2" w14:textId="77777777" w:rsidR="00C604F5" w:rsidRPr="00073CFE" w:rsidRDefault="00C604F5" w:rsidP="007E544F">
            <w:pPr>
              <w:jc w:val="both"/>
              <w:rPr>
                <w:color w:val="000000" w:themeColor="text1"/>
              </w:rPr>
            </w:pPr>
          </w:p>
          <w:p w14:paraId="6E4BA038" w14:textId="53806258" w:rsidR="00E23090" w:rsidRPr="00073CFE" w:rsidRDefault="00C604F5" w:rsidP="00E23090">
            <w:pPr>
              <w:jc w:val="both"/>
              <w:rPr>
                <w:color w:val="000000" w:themeColor="text1"/>
              </w:rPr>
            </w:pPr>
            <w:r w:rsidRPr="00073CFE">
              <w:rPr>
                <w:color w:val="000000" w:themeColor="text1"/>
              </w:rPr>
              <w:t xml:space="preserve">FaME předpokládá přijímání </w:t>
            </w:r>
            <w:r w:rsidRPr="00073CFE">
              <w:rPr>
                <w:b/>
                <w:color w:val="000000" w:themeColor="text1"/>
              </w:rPr>
              <w:t xml:space="preserve">cca </w:t>
            </w:r>
            <w:r w:rsidR="007746C8">
              <w:rPr>
                <w:b/>
                <w:color w:val="000000" w:themeColor="text1"/>
              </w:rPr>
              <w:t>20</w:t>
            </w:r>
            <w:r w:rsidRPr="00073CFE">
              <w:rPr>
                <w:b/>
                <w:color w:val="000000" w:themeColor="text1"/>
              </w:rPr>
              <w:t xml:space="preserve"> studentů</w:t>
            </w:r>
            <w:r w:rsidRPr="00073CFE">
              <w:rPr>
                <w:color w:val="000000" w:themeColor="text1"/>
              </w:rPr>
              <w:t xml:space="preserve"> do</w:t>
            </w:r>
            <w:r w:rsidR="000A756C" w:rsidRPr="00073CFE">
              <w:rPr>
                <w:color w:val="000000" w:themeColor="text1"/>
              </w:rPr>
              <w:t xml:space="preserve"> prezenční formy</w:t>
            </w:r>
            <w:r w:rsidRPr="00073CFE">
              <w:rPr>
                <w:color w:val="000000" w:themeColor="text1"/>
              </w:rPr>
              <w:t xml:space="preserve"> studia, kdy pro specializaci </w:t>
            </w:r>
            <w:r w:rsidR="007746C8">
              <w:rPr>
                <w:color w:val="000000" w:themeColor="text1"/>
              </w:rPr>
              <w:t>Corporate Finance</w:t>
            </w:r>
            <w:r w:rsidRPr="00073CFE">
              <w:rPr>
                <w:color w:val="000000" w:themeColor="text1"/>
              </w:rPr>
              <w:t xml:space="preserve"> je uvažováno v úrovni </w:t>
            </w:r>
            <w:r w:rsidR="007746C8">
              <w:rPr>
                <w:color w:val="000000" w:themeColor="text1"/>
              </w:rPr>
              <w:t>15</w:t>
            </w:r>
            <w:r w:rsidR="00E23090" w:rsidRPr="00073CFE">
              <w:rPr>
                <w:color w:val="000000" w:themeColor="text1"/>
              </w:rPr>
              <w:t xml:space="preserve"> přijatých uchazečů</w:t>
            </w:r>
            <w:r w:rsidR="007746C8">
              <w:rPr>
                <w:color w:val="000000" w:themeColor="text1"/>
              </w:rPr>
              <w:t xml:space="preserve"> a </w:t>
            </w:r>
            <w:r w:rsidR="00E23090" w:rsidRPr="00073CFE">
              <w:rPr>
                <w:color w:val="000000" w:themeColor="text1"/>
              </w:rPr>
              <w:t xml:space="preserve">pro specializaci </w:t>
            </w:r>
            <w:r w:rsidR="00BA21A5" w:rsidRPr="00073CFE">
              <w:rPr>
                <w:color w:val="000000" w:themeColor="text1"/>
              </w:rPr>
              <w:t>Finan</w:t>
            </w:r>
            <w:r w:rsidR="007746C8">
              <w:rPr>
                <w:color w:val="000000" w:themeColor="text1"/>
              </w:rPr>
              <w:t>cial Markets and Technologies</w:t>
            </w:r>
            <w:r w:rsidR="00BA21A5" w:rsidRPr="00073CFE">
              <w:rPr>
                <w:color w:val="000000" w:themeColor="text1"/>
              </w:rPr>
              <w:t xml:space="preserve"> </w:t>
            </w:r>
            <w:r w:rsidR="00E23090" w:rsidRPr="00073CFE">
              <w:rPr>
                <w:color w:val="000000" w:themeColor="text1"/>
              </w:rPr>
              <w:t xml:space="preserve">v úrovni </w:t>
            </w:r>
            <w:r w:rsidR="007746C8">
              <w:rPr>
                <w:color w:val="000000" w:themeColor="text1"/>
              </w:rPr>
              <w:t>5</w:t>
            </w:r>
            <w:r w:rsidR="00E23090" w:rsidRPr="00073CFE">
              <w:rPr>
                <w:color w:val="000000" w:themeColor="text1"/>
              </w:rPr>
              <w:t xml:space="preserve"> přijatých uchazečů. </w:t>
            </w:r>
            <w:r w:rsidR="007746C8">
              <w:rPr>
                <w:color w:val="000000" w:themeColor="text1"/>
              </w:rPr>
              <w:t xml:space="preserve">Tento předpoklad vychází zejména z realizace </w:t>
            </w:r>
            <w:r w:rsidR="002C318E">
              <w:rPr>
                <w:color w:val="000000" w:themeColor="text1"/>
              </w:rPr>
              <w:t xml:space="preserve">smluvní </w:t>
            </w:r>
            <w:r w:rsidR="007746C8">
              <w:rPr>
                <w:color w:val="000000" w:themeColor="text1"/>
              </w:rPr>
              <w:t xml:space="preserve">spolupráce s Ton Duc Thang University v Ho Chi Minh City </w:t>
            </w:r>
            <w:ins w:id="1715" w:author="Drahomíra Pavelková" w:date="2020-08-26T19:20:00Z">
              <w:r w:rsidR="00F170C8">
                <w:rPr>
                  <w:color w:val="000000" w:themeColor="text1"/>
                </w:rPr>
                <w:t xml:space="preserve">od AR 2021/22 </w:t>
              </w:r>
            </w:ins>
            <w:r w:rsidR="007746C8">
              <w:rPr>
                <w:color w:val="000000" w:themeColor="text1"/>
              </w:rPr>
              <w:t xml:space="preserve">a </w:t>
            </w:r>
            <w:r w:rsidR="0012065B">
              <w:rPr>
                <w:color w:val="000000" w:themeColor="text1"/>
              </w:rPr>
              <w:t xml:space="preserve">dalších partnerských institucí včetně </w:t>
            </w:r>
            <w:r w:rsidR="007746C8">
              <w:rPr>
                <w:color w:val="000000" w:themeColor="text1"/>
              </w:rPr>
              <w:t>získání uchazečů</w:t>
            </w:r>
            <w:r w:rsidR="0012065B">
              <w:rPr>
                <w:color w:val="000000" w:themeColor="text1"/>
              </w:rPr>
              <w:t xml:space="preserve"> v návaznosti na internacionalizační aktivity UTB.</w:t>
            </w:r>
          </w:p>
          <w:p w14:paraId="664E6C7E" w14:textId="77777777" w:rsidR="00E23090" w:rsidRPr="00073CFE" w:rsidRDefault="00E23090" w:rsidP="00E23090">
            <w:pPr>
              <w:jc w:val="both"/>
              <w:rPr>
                <w:color w:val="000000" w:themeColor="text1"/>
              </w:rPr>
            </w:pPr>
          </w:p>
          <w:p w14:paraId="69A50A31" w14:textId="77777777" w:rsidR="00C604F5" w:rsidRPr="00073CFE" w:rsidRDefault="00C604F5" w:rsidP="007E544F">
            <w:pPr>
              <w:jc w:val="both"/>
              <w:rPr>
                <w:color w:val="000000" w:themeColor="text1"/>
              </w:rPr>
            </w:pPr>
            <w:r w:rsidRPr="00073CFE">
              <w:rPr>
                <w:color w:val="000000" w:themeColor="text1"/>
              </w:rPr>
              <w:t>V současném studijním programu</w:t>
            </w:r>
            <w:r w:rsidR="00594966">
              <w:rPr>
                <w:color w:val="000000" w:themeColor="text1"/>
              </w:rPr>
              <w:t xml:space="preserve"> Economic Policy and Administration</w:t>
            </w:r>
            <w:r w:rsidRPr="00073CFE">
              <w:rPr>
                <w:color w:val="000000" w:themeColor="text1"/>
              </w:rPr>
              <w:t xml:space="preserve">, oboru </w:t>
            </w:r>
            <w:r w:rsidR="00BA21A5" w:rsidRPr="00F53B9B">
              <w:rPr>
                <w:color w:val="000000" w:themeColor="text1"/>
              </w:rPr>
              <w:t>Finance</w:t>
            </w:r>
            <w:r w:rsidR="00F14FEF" w:rsidRPr="00073CFE">
              <w:rPr>
                <w:color w:val="000000" w:themeColor="text1"/>
              </w:rPr>
              <w:t xml:space="preserve"> byly za posledních pět let následující počty přijatých a zapsaných studentů:</w:t>
            </w:r>
          </w:p>
          <w:p w14:paraId="7B84F3A2" w14:textId="77777777" w:rsidR="00F14FEF" w:rsidRPr="00073CFE" w:rsidRDefault="00F14FEF" w:rsidP="007E544F">
            <w:pPr>
              <w:jc w:val="both"/>
              <w:rPr>
                <w:color w:val="000000" w:themeColor="text1"/>
              </w:rPr>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604F5" w:rsidRPr="00073CFE" w14:paraId="0BF9B80B" w14:textId="77777777" w:rsidTr="007E544F">
              <w:tc>
                <w:tcPr>
                  <w:tcW w:w="1869" w:type="dxa"/>
                  <w:shd w:val="clear" w:color="auto" w:fill="auto"/>
                </w:tcPr>
                <w:p w14:paraId="36837507" w14:textId="77777777" w:rsidR="00C604F5" w:rsidRPr="00073CFE" w:rsidRDefault="00C604F5" w:rsidP="007E544F">
                  <w:pPr>
                    <w:jc w:val="center"/>
                    <w:rPr>
                      <w:b/>
                      <w:color w:val="000000" w:themeColor="text1"/>
                    </w:rPr>
                  </w:pPr>
                  <w:r w:rsidRPr="00073CFE">
                    <w:rPr>
                      <w:b/>
                      <w:color w:val="000000" w:themeColor="text1"/>
                    </w:rPr>
                    <w:t>Akademický rok</w:t>
                  </w:r>
                </w:p>
              </w:tc>
              <w:tc>
                <w:tcPr>
                  <w:tcW w:w="1959" w:type="dxa"/>
                  <w:shd w:val="clear" w:color="auto" w:fill="auto"/>
                </w:tcPr>
                <w:p w14:paraId="6C2D6C06" w14:textId="77777777" w:rsidR="00C604F5" w:rsidRPr="00073CFE" w:rsidRDefault="00C604F5" w:rsidP="007E544F">
                  <w:pPr>
                    <w:jc w:val="center"/>
                    <w:rPr>
                      <w:b/>
                      <w:color w:val="000000" w:themeColor="text1"/>
                    </w:rPr>
                  </w:pPr>
                  <w:r w:rsidRPr="00073CFE">
                    <w:rPr>
                      <w:b/>
                      <w:color w:val="000000" w:themeColor="text1"/>
                    </w:rPr>
                    <w:t>Počet přijatých studentů</w:t>
                  </w:r>
                </w:p>
              </w:tc>
              <w:tc>
                <w:tcPr>
                  <w:tcW w:w="1701" w:type="dxa"/>
                  <w:shd w:val="clear" w:color="auto" w:fill="auto"/>
                </w:tcPr>
                <w:p w14:paraId="25962442" w14:textId="77777777" w:rsidR="00C604F5" w:rsidRPr="00073CFE" w:rsidRDefault="00C604F5" w:rsidP="007E544F">
                  <w:pPr>
                    <w:jc w:val="center"/>
                    <w:rPr>
                      <w:b/>
                      <w:color w:val="000000" w:themeColor="text1"/>
                    </w:rPr>
                  </w:pPr>
                  <w:r w:rsidRPr="00073CFE">
                    <w:rPr>
                      <w:b/>
                      <w:color w:val="000000" w:themeColor="text1"/>
                    </w:rPr>
                    <w:t>Počet zapsaných studentů</w:t>
                  </w:r>
                </w:p>
              </w:tc>
            </w:tr>
            <w:tr w:rsidR="00C604F5" w:rsidRPr="00073CFE" w14:paraId="3D324A65" w14:textId="77777777" w:rsidTr="007E544F">
              <w:tc>
                <w:tcPr>
                  <w:tcW w:w="1869" w:type="dxa"/>
                  <w:shd w:val="clear" w:color="auto" w:fill="auto"/>
                </w:tcPr>
                <w:p w14:paraId="06163D17" w14:textId="77777777" w:rsidR="00C604F5" w:rsidRPr="00073CFE" w:rsidRDefault="00C604F5" w:rsidP="007E544F">
                  <w:pPr>
                    <w:jc w:val="center"/>
                    <w:rPr>
                      <w:color w:val="000000" w:themeColor="text1"/>
                    </w:rPr>
                  </w:pPr>
                  <w:r w:rsidRPr="00073CFE">
                    <w:rPr>
                      <w:color w:val="000000" w:themeColor="text1"/>
                    </w:rPr>
                    <w:t>2014/2015</w:t>
                  </w:r>
                </w:p>
              </w:tc>
              <w:tc>
                <w:tcPr>
                  <w:tcW w:w="1959" w:type="dxa"/>
                  <w:shd w:val="clear" w:color="auto" w:fill="auto"/>
                </w:tcPr>
                <w:p w14:paraId="1E324C96" w14:textId="77777777" w:rsidR="00C604F5" w:rsidRPr="00073CFE" w:rsidRDefault="00F53B9B" w:rsidP="007E544F">
                  <w:pPr>
                    <w:jc w:val="center"/>
                    <w:rPr>
                      <w:color w:val="000000" w:themeColor="text1"/>
                    </w:rPr>
                  </w:pPr>
                  <w:r>
                    <w:rPr>
                      <w:color w:val="000000" w:themeColor="text1"/>
                    </w:rPr>
                    <w:t>2</w:t>
                  </w:r>
                </w:p>
              </w:tc>
              <w:tc>
                <w:tcPr>
                  <w:tcW w:w="1701" w:type="dxa"/>
                  <w:shd w:val="clear" w:color="auto" w:fill="auto"/>
                </w:tcPr>
                <w:p w14:paraId="0AB0D6EF" w14:textId="77777777" w:rsidR="00C604F5" w:rsidRPr="00073CFE" w:rsidRDefault="00F53B9B" w:rsidP="007E544F">
                  <w:pPr>
                    <w:jc w:val="center"/>
                    <w:rPr>
                      <w:color w:val="000000" w:themeColor="text1"/>
                    </w:rPr>
                  </w:pPr>
                  <w:r>
                    <w:rPr>
                      <w:color w:val="000000" w:themeColor="text1"/>
                    </w:rPr>
                    <w:t>2</w:t>
                  </w:r>
                </w:p>
              </w:tc>
            </w:tr>
            <w:tr w:rsidR="00C604F5" w:rsidRPr="00073CFE" w14:paraId="4304466A" w14:textId="77777777" w:rsidTr="007E544F">
              <w:tc>
                <w:tcPr>
                  <w:tcW w:w="1869" w:type="dxa"/>
                  <w:shd w:val="clear" w:color="auto" w:fill="auto"/>
                </w:tcPr>
                <w:p w14:paraId="4D5CC7AD" w14:textId="77777777" w:rsidR="00C604F5" w:rsidRPr="00073CFE" w:rsidRDefault="00C604F5" w:rsidP="007E544F">
                  <w:pPr>
                    <w:jc w:val="center"/>
                    <w:rPr>
                      <w:color w:val="000000" w:themeColor="text1"/>
                    </w:rPr>
                  </w:pPr>
                  <w:r w:rsidRPr="00073CFE">
                    <w:rPr>
                      <w:color w:val="000000" w:themeColor="text1"/>
                    </w:rPr>
                    <w:t>2015/2016</w:t>
                  </w:r>
                </w:p>
              </w:tc>
              <w:tc>
                <w:tcPr>
                  <w:tcW w:w="1959" w:type="dxa"/>
                  <w:shd w:val="clear" w:color="auto" w:fill="auto"/>
                </w:tcPr>
                <w:p w14:paraId="7B652085" w14:textId="77777777" w:rsidR="00C604F5" w:rsidRPr="00073CFE" w:rsidRDefault="00F53B9B" w:rsidP="007E544F">
                  <w:pPr>
                    <w:jc w:val="center"/>
                    <w:rPr>
                      <w:color w:val="000000" w:themeColor="text1"/>
                    </w:rPr>
                  </w:pPr>
                  <w:r>
                    <w:rPr>
                      <w:color w:val="000000" w:themeColor="text1"/>
                    </w:rPr>
                    <w:t>4</w:t>
                  </w:r>
                </w:p>
              </w:tc>
              <w:tc>
                <w:tcPr>
                  <w:tcW w:w="1701" w:type="dxa"/>
                  <w:shd w:val="clear" w:color="auto" w:fill="auto"/>
                </w:tcPr>
                <w:p w14:paraId="719D8500" w14:textId="77777777" w:rsidR="00C604F5" w:rsidRPr="00073CFE" w:rsidRDefault="00F53B9B" w:rsidP="007E544F">
                  <w:pPr>
                    <w:jc w:val="center"/>
                    <w:rPr>
                      <w:color w:val="000000" w:themeColor="text1"/>
                    </w:rPr>
                  </w:pPr>
                  <w:r>
                    <w:rPr>
                      <w:color w:val="000000" w:themeColor="text1"/>
                    </w:rPr>
                    <w:t>3</w:t>
                  </w:r>
                </w:p>
              </w:tc>
            </w:tr>
            <w:tr w:rsidR="00C604F5" w:rsidRPr="00073CFE" w14:paraId="7CD9B137" w14:textId="77777777" w:rsidTr="007E544F">
              <w:tc>
                <w:tcPr>
                  <w:tcW w:w="1869" w:type="dxa"/>
                  <w:shd w:val="clear" w:color="auto" w:fill="auto"/>
                </w:tcPr>
                <w:p w14:paraId="160E1C43" w14:textId="77777777" w:rsidR="00C604F5" w:rsidRPr="00073CFE" w:rsidRDefault="00C604F5" w:rsidP="007E544F">
                  <w:pPr>
                    <w:jc w:val="center"/>
                    <w:rPr>
                      <w:color w:val="000000" w:themeColor="text1"/>
                    </w:rPr>
                  </w:pPr>
                  <w:r w:rsidRPr="00073CFE">
                    <w:rPr>
                      <w:color w:val="000000" w:themeColor="text1"/>
                    </w:rPr>
                    <w:t>2016/2017</w:t>
                  </w:r>
                </w:p>
              </w:tc>
              <w:tc>
                <w:tcPr>
                  <w:tcW w:w="1959" w:type="dxa"/>
                  <w:shd w:val="clear" w:color="auto" w:fill="auto"/>
                </w:tcPr>
                <w:p w14:paraId="365F0251" w14:textId="77777777" w:rsidR="00C604F5" w:rsidRPr="00073CFE" w:rsidRDefault="00F53B9B" w:rsidP="007E544F">
                  <w:pPr>
                    <w:jc w:val="center"/>
                    <w:rPr>
                      <w:color w:val="000000" w:themeColor="text1"/>
                    </w:rPr>
                  </w:pPr>
                  <w:r>
                    <w:rPr>
                      <w:color w:val="000000" w:themeColor="text1"/>
                    </w:rPr>
                    <w:t>3</w:t>
                  </w:r>
                </w:p>
              </w:tc>
              <w:tc>
                <w:tcPr>
                  <w:tcW w:w="1701" w:type="dxa"/>
                  <w:shd w:val="clear" w:color="auto" w:fill="auto"/>
                </w:tcPr>
                <w:p w14:paraId="75E8BE4E" w14:textId="77777777" w:rsidR="00C604F5" w:rsidRPr="00073CFE" w:rsidRDefault="00F53B9B" w:rsidP="007E544F">
                  <w:pPr>
                    <w:jc w:val="center"/>
                    <w:rPr>
                      <w:color w:val="000000" w:themeColor="text1"/>
                    </w:rPr>
                  </w:pPr>
                  <w:r>
                    <w:rPr>
                      <w:color w:val="000000" w:themeColor="text1"/>
                    </w:rPr>
                    <w:t>3</w:t>
                  </w:r>
                </w:p>
              </w:tc>
            </w:tr>
            <w:tr w:rsidR="00C604F5" w:rsidRPr="00073CFE" w14:paraId="446E8A0E" w14:textId="77777777" w:rsidTr="007E544F">
              <w:tc>
                <w:tcPr>
                  <w:tcW w:w="1869" w:type="dxa"/>
                  <w:shd w:val="clear" w:color="auto" w:fill="auto"/>
                </w:tcPr>
                <w:p w14:paraId="467086FD" w14:textId="77777777" w:rsidR="00C604F5" w:rsidRPr="00073CFE" w:rsidRDefault="00C604F5" w:rsidP="007E544F">
                  <w:pPr>
                    <w:jc w:val="center"/>
                    <w:rPr>
                      <w:color w:val="000000" w:themeColor="text1"/>
                    </w:rPr>
                  </w:pPr>
                  <w:r w:rsidRPr="00073CFE">
                    <w:rPr>
                      <w:color w:val="000000" w:themeColor="text1"/>
                    </w:rPr>
                    <w:t>2017/2018</w:t>
                  </w:r>
                </w:p>
              </w:tc>
              <w:tc>
                <w:tcPr>
                  <w:tcW w:w="1959" w:type="dxa"/>
                  <w:shd w:val="clear" w:color="auto" w:fill="auto"/>
                </w:tcPr>
                <w:p w14:paraId="65F76310" w14:textId="77777777" w:rsidR="00C604F5" w:rsidRPr="00073CFE" w:rsidRDefault="00F53B9B" w:rsidP="007E544F">
                  <w:pPr>
                    <w:jc w:val="center"/>
                    <w:rPr>
                      <w:color w:val="000000" w:themeColor="text1"/>
                    </w:rPr>
                  </w:pPr>
                  <w:r>
                    <w:rPr>
                      <w:color w:val="000000" w:themeColor="text1"/>
                    </w:rPr>
                    <w:t>10</w:t>
                  </w:r>
                </w:p>
              </w:tc>
              <w:tc>
                <w:tcPr>
                  <w:tcW w:w="1701" w:type="dxa"/>
                  <w:shd w:val="clear" w:color="auto" w:fill="auto"/>
                </w:tcPr>
                <w:p w14:paraId="5EA03DC5" w14:textId="77777777" w:rsidR="00C604F5" w:rsidRPr="00073CFE" w:rsidRDefault="00F53B9B" w:rsidP="007E544F">
                  <w:pPr>
                    <w:jc w:val="center"/>
                    <w:rPr>
                      <w:color w:val="000000" w:themeColor="text1"/>
                    </w:rPr>
                  </w:pPr>
                  <w:r>
                    <w:rPr>
                      <w:color w:val="000000" w:themeColor="text1"/>
                    </w:rPr>
                    <w:t>3</w:t>
                  </w:r>
                </w:p>
              </w:tc>
            </w:tr>
            <w:tr w:rsidR="00983DE4" w:rsidRPr="00073CFE" w14:paraId="0A4605E0" w14:textId="77777777" w:rsidTr="007E544F">
              <w:tc>
                <w:tcPr>
                  <w:tcW w:w="1869" w:type="dxa"/>
                  <w:shd w:val="clear" w:color="auto" w:fill="auto"/>
                </w:tcPr>
                <w:p w14:paraId="5FB30C9B" w14:textId="77777777" w:rsidR="00983DE4" w:rsidRPr="00073CFE" w:rsidRDefault="00983DE4" w:rsidP="007E544F">
                  <w:pPr>
                    <w:jc w:val="center"/>
                    <w:rPr>
                      <w:color w:val="000000" w:themeColor="text1"/>
                    </w:rPr>
                  </w:pPr>
                  <w:r w:rsidRPr="00073CFE">
                    <w:rPr>
                      <w:color w:val="000000" w:themeColor="text1"/>
                    </w:rPr>
                    <w:t>2018/2019</w:t>
                  </w:r>
                </w:p>
              </w:tc>
              <w:tc>
                <w:tcPr>
                  <w:tcW w:w="1959" w:type="dxa"/>
                  <w:shd w:val="clear" w:color="auto" w:fill="auto"/>
                </w:tcPr>
                <w:p w14:paraId="72F7881F" w14:textId="77777777" w:rsidR="00983DE4" w:rsidRPr="00073CFE" w:rsidRDefault="00F53B9B" w:rsidP="007E544F">
                  <w:pPr>
                    <w:jc w:val="center"/>
                    <w:rPr>
                      <w:color w:val="000000" w:themeColor="text1"/>
                    </w:rPr>
                  </w:pPr>
                  <w:r>
                    <w:rPr>
                      <w:color w:val="000000" w:themeColor="text1"/>
                    </w:rPr>
                    <w:t>4</w:t>
                  </w:r>
                </w:p>
              </w:tc>
              <w:tc>
                <w:tcPr>
                  <w:tcW w:w="1701" w:type="dxa"/>
                  <w:shd w:val="clear" w:color="auto" w:fill="auto"/>
                </w:tcPr>
                <w:p w14:paraId="1D2E0A18" w14:textId="77777777" w:rsidR="00983DE4" w:rsidRPr="00073CFE" w:rsidRDefault="00F53B9B" w:rsidP="007E544F">
                  <w:pPr>
                    <w:jc w:val="center"/>
                    <w:rPr>
                      <w:color w:val="000000" w:themeColor="text1"/>
                    </w:rPr>
                  </w:pPr>
                  <w:r>
                    <w:rPr>
                      <w:color w:val="000000" w:themeColor="text1"/>
                    </w:rPr>
                    <w:t>3</w:t>
                  </w:r>
                </w:p>
              </w:tc>
            </w:tr>
          </w:tbl>
          <w:p w14:paraId="3B5C1CF8" w14:textId="77777777" w:rsidR="00BA21A5" w:rsidRPr="00073CFE" w:rsidRDefault="00BA21A5" w:rsidP="007E544F">
            <w:pPr>
              <w:jc w:val="both"/>
              <w:rPr>
                <w:color w:val="000000" w:themeColor="text1"/>
              </w:rPr>
            </w:pPr>
          </w:p>
          <w:p w14:paraId="57D03194" w14:textId="77777777" w:rsidR="00681DC8" w:rsidRPr="00073CFE" w:rsidRDefault="00681DC8" w:rsidP="007E544F">
            <w:pPr>
              <w:jc w:val="both"/>
              <w:rPr>
                <w:color w:val="000000" w:themeColor="text1"/>
              </w:rPr>
            </w:pPr>
          </w:p>
        </w:tc>
      </w:tr>
      <w:tr w:rsidR="00C604F5" w:rsidRPr="00073CFE" w14:paraId="313CC7BB" w14:textId="77777777" w:rsidTr="007E544F">
        <w:trPr>
          <w:trHeight w:val="200"/>
        </w:trPr>
        <w:tc>
          <w:tcPr>
            <w:tcW w:w="9285" w:type="dxa"/>
            <w:shd w:val="clear" w:color="auto" w:fill="F7CAAC"/>
          </w:tcPr>
          <w:p w14:paraId="640BBC1E" w14:textId="77777777" w:rsidR="00C604F5" w:rsidRPr="00073CFE" w:rsidRDefault="00C604F5" w:rsidP="007E544F">
            <w:pPr>
              <w:rPr>
                <w:b/>
                <w:color w:val="000000" w:themeColor="text1"/>
              </w:rPr>
            </w:pPr>
            <w:r w:rsidRPr="00073CFE">
              <w:rPr>
                <w:b/>
                <w:color w:val="000000" w:themeColor="text1"/>
              </w:rPr>
              <w:t>Předpokládaná uplatnitelnost absolventů na trhu práce</w:t>
            </w:r>
          </w:p>
        </w:tc>
      </w:tr>
      <w:tr w:rsidR="00C604F5" w:rsidRPr="00073CFE" w14:paraId="2BDB56DF" w14:textId="77777777" w:rsidTr="007E544F">
        <w:trPr>
          <w:trHeight w:val="2835"/>
        </w:trPr>
        <w:tc>
          <w:tcPr>
            <w:tcW w:w="9285" w:type="dxa"/>
            <w:shd w:val="clear" w:color="auto" w:fill="FFFFFF"/>
          </w:tcPr>
          <w:p w14:paraId="03C71BF1" w14:textId="77777777" w:rsidR="00C46FDC" w:rsidRPr="00073CFE" w:rsidRDefault="00C538A2" w:rsidP="00C46FDC">
            <w:pPr>
              <w:jc w:val="both"/>
              <w:rPr>
                <w:color w:val="000000" w:themeColor="text1"/>
              </w:rPr>
            </w:pPr>
            <w:r w:rsidRPr="00073CFE">
              <w:rPr>
                <w:color w:val="000000" w:themeColor="text1"/>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w:t>
            </w:r>
            <w:r w:rsidR="00C46FDC" w:rsidRPr="00073CFE">
              <w:rPr>
                <w:color w:val="000000" w:themeColor="text1"/>
              </w:rPr>
              <w:t xml:space="preserve">, má rovněž předpoklady pro založení a rozvíjení vlastního podnikatelského subjektu. </w:t>
            </w:r>
          </w:p>
          <w:p w14:paraId="08879936" w14:textId="77777777" w:rsidR="00675B80" w:rsidRPr="00073CFE" w:rsidRDefault="00C538A2" w:rsidP="00C538A2">
            <w:pPr>
              <w:pStyle w:val="Normlnweb"/>
              <w:shd w:val="clear" w:color="auto" w:fill="FFFFFF"/>
              <w:spacing w:before="0" w:beforeAutospacing="0" w:after="0" w:afterAutospacing="0"/>
              <w:jc w:val="both"/>
              <w:rPr>
                <w:color w:val="000000" w:themeColor="text1"/>
                <w:sz w:val="20"/>
                <w:szCs w:val="20"/>
              </w:rPr>
            </w:pPr>
            <w:r w:rsidRPr="00073CFE">
              <w:rPr>
                <w:color w:val="000000" w:themeColor="text1"/>
                <w:sz w:val="20"/>
                <w:szCs w:val="20"/>
              </w:rPr>
              <w:t xml:space="preserve">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w:t>
            </w:r>
            <w:r w:rsidR="00675B80" w:rsidRPr="00073CFE">
              <w:rPr>
                <w:color w:val="000000" w:themeColor="text1"/>
                <w:sz w:val="20"/>
                <w:szCs w:val="20"/>
              </w:rPr>
              <w:t>.</w:t>
            </w:r>
          </w:p>
          <w:p w14:paraId="550D69FC" w14:textId="77777777" w:rsidR="00C46FDC" w:rsidRPr="00073CFE" w:rsidRDefault="00C46FDC" w:rsidP="00ED0B28">
            <w:pPr>
              <w:jc w:val="both"/>
              <w:rPr>
                <w:color w:val="000000" w:themeColor="text1"/>
              </w:rPr>
            </w:pPr>
          </w:p>
          <w:p w14:paraId="7EA7B951" w14:textId="77777777" w:rsidR="00E217E7" w:rsidRPr="00073CFE" w:rsidRDefault="00675B80" w:rsidP="00ED0B28">
            <w:pPr>
              <w:jc w:val="both"/>
              <w:rPr>
                <w:color w:val="000000" w:themeColor="text1"/>
              </w:rPr>
            </w:pPr>
            <w:r w:rsidRPr="00073CFE">
              <w:rPr>
                <w:color w:val="000000" w:themeColor="text1"/>
              </w:rPr>
              <w:t xml:space="preserve">Absolvent </w:t>
            </w:r>
            <w:r w:rsidR="00C538A2" w:rsidRPr="00073CFE">
              <w:rPr>
                <w:b/>
                <w:bCs/>
                <w:color w:val="000000" w:themeColor="text1"/>
              </w:rPr>
              <w:t xml:space="preserve">specializace </w:t>
            </w:r>
            <w:r w:rsidRPr="00073CFE">
              <w:rPr>
                <w:b/>
                <w:bCs/>
                <w:color w:val="000000" w:themeColor="text1"/>
              </w:rPr>
              <w:t>Finance podniku</w:t>
            </w:r>
            <w:r w:rsidR="00C538A2" w:rsidRPr="00073CFE">
              <w:rPr>
                <w:color w:val="000000" w:themeColor="text1"/>
              </w:rPr>
              <w:t> </w:t>
            </w:r>
            <w:r w:rsidRPr="00073CFE">
              <w:rPr>
                <w:color w:val="000000" w:themeColor="text1"/>
              </w:rPr>
              <w:t xml:space="preserve">má pokročilé znalosti </w:t>
            </w:r>
            <w:r w:rsidR="00ED0B28" w:rsidRPr="00073CFE">
              <w:rPr>
                <w:color w:val="000000" w:themeColor="text1"/>
              </w:rPr>
              <w:t xml:space="preserve">z oblasti podnikových financí, controllingu, daňových a účetních aspektů podnikové praxe. </w:t>
            </w:r>
            <w:r w:rsidRPr="00073CFE">
              <w:rPr>
                <w:color w:val="000000" w:themeColor="text1"/>
              </w:rPr>
              <w:t>Z pohledu specializace se předpokládá uplatnění</w:t>
            </w:r>
            <w:r w:rsidR="00ED0B28" w:rsidRPr="00073CFE">
              <w:rPr>
                <w:color w:val="000000" w:themeColor="text1"/>
              </w:rPr>
              <w:t xml:space="preserve"> </w:t>
            </w:r>
            <w:r w:rsidR="002D1E72" w:rsidRPr="00073CFE">
              <w:rPr>
                <w:color w:val="000000" w:themeColor="text1"/>
              </w:rPr>
              <w:t xml:space="preserve">např. </w:t>
            </w:r>
            <w:r w:rsidR="00ED0B28" w:rsidRPr="00073CFE">
              <w:rPr>
                <w:color w:val="000000" w:themeColor="text1"/>
              </w:rPr>
              <w:t>n</w:t>
            </w:r>
            <w:r w:rsidRPr="00073CFE">
              <w:rPr>
                <w:color w:val="000000" w:themeColor="text1"/>
              </w:rPr>
              <w:t xml:space="preserve">a </w:t>
            </w:r>
            <w:r w:rsidR="00126432" w:rsidRPr="00073CFE">
              <w:rPr>
                <w:color w:val="000000" w:themeColor="text1"/>
              </w:rPr>
              <w:t>p</w:t>
            </w:r>
            <w:r w:rsidR="00C538A2" w:rsidRPr="00073CFE">
              <w:rPr>
                <w:color w:val="000000" w:themeColor="text1"/>
              </w:rPr>
              <w:t>ozic</w:t>
            </w:r>
            <w:r w:rsidRPr="00073CFE">
              <w:rPr>
                <w:color w:val="000000" w:themeColor="text1"/>
              </w:rPr>
              <w:t>ích finanční</w:t>
            </w:r>
            <w:r w:rsidR="00ED0B28" w:rsidRPr="00073CFE">
              <w:rPr>
                <w:color w:val="000000" w:themeColor="text1"/>
              </w:rPr>
              <w:t>ho</w:t>
            </w:r>
            <w:r w:rsidR="00C538A2" w:rsidRPr="00073CFE">
              <w:rPr>
                <w:color w:val="000000" w:themeColor="text1"/>
              </w:rPr>
              <w:t xml:space="preserve"> manažer</w:t>
            </w:r>
            <w:r w:rsidR="00ED0B28" w:rsidRPr="00073CFE">
              <w:rPr>
                <w:color w:val="000000" w:themeColor="text1"/>
              </w:rPr>
              <w:t>a</w:t>
            </w:r>
            <w:r w:rsidRPr="00073CFE">
              <w:rPr>
                <w:color w:val="000000" w:themeColor="text1"/>
              </w:rPr>
              <w:t>, controller</w:t>
            </w:r>
            <w:r w:rsidR="00ED0B28" w:rsidRPr="00073CFE">
              <w:rPr>
                <w:color w:val="000000" w:themeColor="text1"/>
              </w:rPr>
              <w:t>a</w:t>
            </w:r>
            <w:r w:rsidRPr="00073CFE">
              <w:rPr>
                <w:color w:val="000000" w:themeColor="text1"/>
              </w:rPr>
              <w:t xml:space="preserve"> či analytik</w:t>
            </w:r>
            <w:r w:rsidR="003364C0" w:rsidRPr="00073CFE">
              <w:rPr>
                <w:color w:val="000000" w:themeColor="text1"/>
              </w:rPr>
              <w:t>a</w:t>
            </w:r>
            <w:r w:rsidRPr="00073CFE">
              <w:rPr>
                <w:color w:val="000000" w:themeColor="text1"/>
              </w:rPr>
              <w:t xml:space="preserve"> </w:t>
            </w:r>
            <w:r w:rsidR="00C538A2" w:rsidRPr="00073CFE">
              <w:rPr>
                <w:color w:val="000000" w:themeColor="text1"/>
              </w:rPr>
              <w:t>v průmyslových podnicích, obchodních firmách</w:t>
            </w:r>
            <w:r w:rsidR="003364C0" w:rsidRPr="00073CFE">
              <w:rPr>
                <w:color w:val="000000" w:themeColor="text1"/>
              </w:rPr>
              <w:t xml:space="preserve">, </w:t>
            </w:r>
            <w:r w:rsidR="00C538A2" w:rsidRPr="00073CFE">
              <w:rPr>
                <w:color w:val="000000" w:themeColor="text1"/>
              </w:rPr>
              <w:t xml:space="preserve">finančních institucích </w:t>
            </w:r>
            <w:r w:rsidR="003364C0" w:rsidRPr="00073CFE">
              <w:rPr>
                <w:color w:val="000000" w:themeColor="text1"/>
              </w:rPr>
              <w:t>či neziskových organizacích.</w:t>
            </w:r>
          </w:p>
          <w:p w14:paraId="037D514A" w14:textId="77777777" w:rsidR="002D1E72" w:rsidRPr="00073CFE" w:rsidRDefault="002D1E72" w:rsidP="003364C0">
            <w:pPr>
              <w:jc w:val="both"/>
              <w:rPr>
                <w:color w:val="000000" w:themeColor="text1"/>
              </w:rPr>
            </w:pPr>
          </w:p>
          <w:p w14:paraId="79A436E8" w14:textId="77777777" w:rsidR="00C604F5" w:rsidRPr="00073CFE" w:rsidRDefault="00675B80" w:rsidP="008B1BB3">
            <w:pPr>
              <w:rPr>
                <w:color w:val="000000" w:themeColor="text1"/>
              </w:rPr>
            </w:pPr>
            <w:r w:rsidRPr="00073CFE">
              <w:rPr>
                <w:color w:val="000000" w:themeColor="text1"/>
              </w:rPr>
              <w:t xml:space="preserve">Absolvent </w:t>
            </w:r>
            <w:r w:rsidR="00C538A2" w:rsidRPr="00073CFE">
              <w:rPr>
                <w:color w:val="000000" w:themeColor="text1"/>
              </w:rPr>
              <w:t xml:space="preserve">specializace </w:t>
            </w:r>
            <w:r w:rsidRPr="00073CFE">
              <w:rPr>
                <w:b/>
                <w:color w:val="000000" w:themeColor="text1"/>
              </w:rPr>
              <w:t>Finanční trhy a technologie</w:t>
            </w:r>
            <w:r w:rsidR="00C538A2" w:rsidRPr="00073CFE">
              <w:rPr>
                <w:color w:val="000000" w:themeColor="text1"/>
              </w:rPr>
              <w:t xml:space="preserve"> </w:t>
            </w:r>
            <w:r w:rsidRPr="00073CFE">
              <w:rPr>
                <w:color w:val="000000" w:themeColor="text1"/>
              </w:rPr>
              <w:t>má pokročilé znalosti</w:t>
            </w:r>
            <w:r w:rsidR="002D1E72" w:rsidRPr="00073CFE">
              <w:rPr>
                <w:color w:val="000000" w:themeColor="text1"/>
              </w:rPr>
              <w:t xml:space="preserve"> z oblasti finančních trhů, investic a tvorby portfolia, bankovního sektoru, fintech a jeho aplikacích. </w:t>
            </w:r>
            <w:r w:rsidRPr="00073CFE">
              <w:rPr>
                <w:color w:val="000000" w:themeColor="text1"/>
              </w:rPr>
              <w:t xml:space="preserve">Z pohledu specializace </w:t>
            </w:r>
            <w:r w:rsidR="00C538A2" w:rsidRPr="00073CFE">
              <w:rPr>
                <w:color w:val="000000" w:themeColor="text1"/>
              </w:rPr>
              <w:t>se předpokládá uplatnění</w:t>
            </w:r>
            <w:r w:rsidR="002D1E72" w:rsidRPr="00073CFE">
              <w:rPr>
                <w:color w:val="000000" w:themeColor="text1"/>
              </w:rPr>
              <w:t xml:space="preserve"> např. na pozicích investičního specialistu, manažera devizových obchodů, firemního bankéře, analytika kreditních rizik, specialisty back office, </w:t>
            </w:r>
            <w:r w:rsidR="000B6D5B" w:rsidRPr="00073CFE">
              <w:rPr>
                <w:color w:val="000000" w:themeColor="text1"/>
              </w:rPr>
              <w:t xml:space="preserve">portfolio manažera, fintech analytika, </w:t>
            </w:r>
            <w:r w:rsidR="002D1E72" w:rsidRPr="00073CFE">
              <w:rPr>
                <w:color w:val="000000" w:themeColor="text1"/>
              </w:rPr>
              <w:t>projektov</w:t>
            </w:r>
            <w:r w:rsidR="000B6D5B" w:rsidRPr="00073CFE">
              <w:rPr>
                <w:color w:val="000000" w:themeColor="text1"/>
              </w:rPr>
              <w:t>ého</w:t>
            </w:r>
            <w:r w:rsidR="002D1E72" w:rsidRPr="00073CFE">
              <w:rPr>
                <w:color w:val="000000" w:themeColor="text1"/>
              </w:rPr>
              <w:t xml:space="preserve"> manažer</w:t>
            </w:r>
            <w:r w:rsidR="000B6D5B" w:rsidRPr="00073CFE">
              <w:rPr>
                <w:color w:val="000000" w:themeColor="text1"/>
              </w:rPr>
              <w:t>a</w:t>
            </w:r>
            <w:r w:rsidR="002D1E72" w:rsidRPr="00073CFE">
              <w:rPr>
                <w:color w:val="000000" w:themeColor="text1"/>
              </w:rPr>
              <w:t xml:space="preserve"> pro aplikaci finančních technologií</w:t>
            </w:r>
            <w:r w:rsidR="000B6D5B" w:rsidRPr="00073CFE">
              <w:rPr>
                <w:color w:val="000000" w:themeColor="text1"/>
                <w:shd w:val="clear" w:color="auto" w:fill="FFFFFF"/>
              </w:rPr>
              <w:t xml:space="preserve"> zejména v bankách, pojišťovnách, investičních fondech, fintechových firmách, příp. ve finančních odděleních podniků v oblasti průmyslu, obchodu a služeb.</w:t>
            </w:r>
          </w:p>
        </w:tc>
      </w:tr>
    </w:tbl>
    <w:p w14:paraId="18A074C4" w14:textId="77777777" w:rsidR="007E544F" w:rsidRPr="00073CFE" w:rsidRDefault="007E544F">
      <w:pPr>
        <w:rPr>
          <w:color w:val="000000" w:themeColor="text1"/>
        </w:rPr>
      </w:pPr>
    </w:p>
    <w:p w14:paraId="5EAC4F2E" w14:textId="77777777" w:rsidR="007E544F" w:rsidRPr="00073CFE" w:rsidRDefault="007E544F">
      <w:pPr>
        <w:spacing w:after="160" w:line="259" w:lineRule="auto"/>
        <w:rPr>
          <w:color w:val="000000" w:themeColor="text1"/>
        </w:rPr>
      </w:pPr>
      <w:r w:rsidRPr="00073CFE">
        <w:rPr>
          <w:color w:val="000000" w:themeColor="text1"/>
        </w:rPr>
        <w:br w:type="page"/>
      </w:r>
    </w:p>
    <w:p w14:paraId="13667899" w14:textId="77777777" w:rsidR="007E544F" w:rsidRPr="00073CFE" w:rsidRDefault="007E544F" w:rsidP="007E544F">
      <w:pPr>
        <w:jc w:val="center"/>
        <w:rPr>
          <w:rFonts w:ascii="Calibri" w:hAnsi="Calibri" w:cs="Calibri"/>
          <w:b/>
          <w:color w:val="000000" w:themeColor="text1"/>
          <w:sz w:val="52"/>
          <w:szCs w:val="32"/>
        </w:rPr>
      </w:pPr>
      <w:r w:rsidRPr="00073CFE">
        <w:rPr>
          <w:rFonts w:ascii="Calibri" w:hAnsi="Calibri" w:cs="Calibri"/>
          <w:noProof/>
          <w:color w:val="000000" w:themeColor="text1"/>
        </w:rPr>
        <w:drawing>
          <wp:inline distT="0" distB="0" distL="0" distR="0" wp14:anchorId="0ED825F4" wp14:editId="1534B93E">
            <wp:extent cx="5760720" cy="1353820"/>
            <wp:effectExtent l="0" t="0" r="0" b="0"/>
            <wp:docPr id="4" name="Obrázek 4"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5D2D33BD" w14:textId="77777777" w:rsidR="007E544F" w:rsidRPr="00073CFE" w:rsidRDefault="007E544F" w:rsidP="007E544F">
      <w:pPr>
        <w:spacing w:before="4000"/>
        <w:jc w:val="center"/>
        <w:rPr>
          <w:rFonts w:ascii="Calibri" w:hAnsi="Calibri" w:cs="Calibri"/>
          <w:b/>
          <w:color w:val="000000" w:themeColor="text1"/>
          <w:sz w:val="52"/>
          <w:szCs w:val="32"/>
        </w:rPr>
      </w:pPr>
      <w:r w:rsidRPr="00073CFE">
        <w:rPr>
          <w:rFonts w:ascii="Calibri" w:hAnsi="Calibri" w:cs="Calibri"/>
          <w:b/>
          <w:color w:val="000000" w:themeColor="text1"/>
          <w:sz w:val="52"/>
          <w:szCs w:val="32"/>
        </w:rPr>
        <w:t>E: Sebehodnotící zpráva pro akreditaci akademicky zaměřeného magisterského studijního programu</w:t>
      </w:r>
    </w:p>
    <w:p w14:paraId="2A26AF4E" w14:textId="77777777" w:rsidR="009F4FF9" w:rsidRDefault="00363BA7" w:rsidP="007E544F">
      <w:pPr>
        <w:jc w:val="center"/>
        <w:rPr>
          <w:rFonts w:ascii="Calibri" w:hAnsi="Calibri" w:cs="Calibri"/>
          <w:b/>
          <w:color w:val="000000" w:themeColor="text1"/>
          <w:sz w:val="48"/>
          <w:szCs w:val="28"/>
        </w:rPr>
      </w:pPr>
      <w:r w:rsidRPr="00073CFE">
        <w:rPr>
          <w:rFonts w:ascii="Calibri" w:hAnsi="Calibri" w:cs="Calibri"/>
          <w:b/>
          <w:color w:val="000000" w:themeColor="text1"/>
          <w:sz w:val="48"/>
          <w:szCs w:val="28"/>
        </w:rPr>
        <w:t>Finance</w:t>
      </w:r>
    </w:p>
    <w:p w14:paraId="29200E6A" w14:textId="19D891DD" w:rsidR="00363BA7" w:rsidRPr="009F4FF9" w:rsidRDefault="009F4FF9" w:rsidP="007E544F">
      <w:pPr>
        <w:jc w:val="center"/>
        <w:rPr>
          <w:rFonts w:ascii="Calibri" w:hAnsi="Calibri" w:cs="Calibri"/>
          <w:b/>
          <w:color w:val="000000" w:themeColor="text1"/>
          <w:sz w:val="32"/>
          <w:szCs w:val="32"/>
        </w:rPr>
      </w:pPr>
      <w:r w:rsidRPr="009F4FF9">
        <w:rPr>
          <w:rFonts w:ascii="Calibri" w:hAnsi="Calibri" w:cs="Calibri"/>
          <w:b/>
          <w:color w:val="000000" w:themeColor="text1"/>
          <w:sz w:val="32"/>
          <w:szCs w:val="32"/>
        </w:rPr>
        <w:t>12.2.2020</w:t>
      </w:r>
      <w:ins w:id="1716" w:author="Drahomíra Pavelková" w:date="2020-08-26T19:20:00Z">
        <w:r w:rsidR="00AF2D8C">
          <w:rPr>
            <w:rFonts w:ascii="Calibri" w:hAnsi="Calibri" w:cs="Calibri"/>
            <w:b/>
            <w:color w:val="000000" w:themeColor="text1"/>
            <w:sz w:val="32"/>
            <w:szCs w:val="32"/>
          </w:rPr>
          <w:t xml:space="preserve"> </w:t>
        </w:r>
        <w:r w:rsidR="00AF2D8C" w:rsidRPr="00672352">
          <w:rPr>
            <w:rFonts w:ascii="Calibri" w:hAnsi="Calibri" w:cs="Calibri"/>
            <w:bCs/>
            <w:color w:val="000000" w:themeColor="text1"/>
            <w:sz w:val="32"/>
            <w:szCs w:val="32"/>
          </w:rPr>
          <w:t>(</w:t>
        </w:r>
        <w:r w:rsidR="00AF2D8C">
          <w:rPr>
            <w:rFonts w:ascii="Calibri" w:hAnsi="Calibri" w:cs="Calibri"/>
            <w:bCs/>
            <w:color w:val="000000" w:themeColor="text1"/>
            <w:sz w:val="32"/>
            <w:szCs w:val="32"/>
          </w:rPr>
          <w:t>doplněna</w:t>
        </w:r>
        <w:r w:rsidR="00AF2D8C" w:rsidRPr="00672352">
          <w:rPr>
            <w:rFonts w:ascii="Calibri" w:hAnsi="Calibri" w:cs="Calibri"/>
            <w:bCs/>
            <w:color w:val="000000" w:themeColor="text1"/>
            <w:sz w:val="32"/>
            <w:szCs w:val="32"/>
          </w:rPr>
          <w:t xml:space="preserve"> 26.8.2020)</w:t>
        </w:r>
      </w:ins>
      <w:r w:rsidR="00363BA7" w:rsidRPr="009F4FF9">
        <w:rPr>
          <w:rFonts w:ascii="Calibri" w:hAnsi="Calibri" w:cs="Calibri"/>
          <w:b/>
          <w:color w:val="000000" w:themeColor="text1"/>
          <w:sz w:val="32"/>
          <w:szCs w:val="32"/>
        </w:rPr>
        <w:t xml:space="preserve"> </w:t>
      </w:r>
    </w:p>
    <w:p w14:paraId="4DD5D27F" w14:textId="77777777" w:rsidR="00363BA7" w:rsidRPr="00073CFE" w:rsidRDefault="00363BA7" w:rsidP="007E544F">
      <w:pPr>
        <w:jc w:val="center"/>
        <w:rPr>
          <w:rFonts w:ascii="Calibri" w:hAnsi="Calibri" w:cs="Calibri"/>
          <w:b/>
          <w:color w:val="000000" w:themeColor="text1"/>
          <w:sz w:val="28"/>
          <w:szCs w:val="28"/>
        </w:rPr>
      </w:pPr>
    </w:p>
    <w:p w14:paraId="1EF931BF" w14:textId="77777777" w:rsidR="00363BA7" w:rsidRPr="00073CFE" w:rsidRDefault="00363BA7" w:rsidP="007E544F">
      <w:pPr>
        <w:jc w:val="center"/>
        <w:rPr>
          <w:rFonts w:ascii="Calibri" w:hAnsi="Calibri" w:cs="Calibri"/>
          <w:b/>
          <w:color w:val="000000" w:themeColor="text1"/>
          <w:sz w:val="28"/>
          <w:szCs w:val="28"/>
        </w:rPr>
      </w:pPr>
    </w:p>
    <w:p w14:paraId="58F63D88" w14:textId="77777777" w:rsidR="00363BA7" w:rsidRPr="00073CFE" w:rsidRDefault="00363BA7" w:rsidP="007E544F">
      <w:pPr>
        <w:jc w:val="center"/>
        <w:rPr>
          <w:rFonts w:ascii="Calibri" w:hAnsi="Calibri" w:cs="Calibri"/>
          <w:b/>
          <w:color w:val="000000" w:themeColor="text1"/>
          <w:sz w:val="28"/>
          <w:szCs w:val="28"/>
        </w:rPr>
      </w:pPr>
    </w:p>
    <w:p w14:paraId="79A37FBE" w14:textId="77777777" w:rsidR="00363BA7" w:rsidRPr="00073CFE" w:rsidRDefault="00363BA7" w:rsidP="007E544F">
      <w:pPr>
        <w:jc w:val="center"/>
        <w:rPr>
          <w:rFonts w:ascii="Calibri" w:hAnsi="Calibri" w:cs="Calibri"/>
          <w:b/>
          <w:color w:val="000000" w:themeColor="text1"/>
          <w:sz w:val="28"/>
          <w:szCs w:val="28"/>
        </w:rPr>
      </w:pPr>
    </w:p>
    <w:p w14:paraId="10688719" w14:textId="77777777" w:rsidR="00363BA7" w:rsidRPr="00073CFE" w:rsidRDefault="00363BA7" w:rsidP="007E544F">
      <w:pPr>
        <w:jc w:val="center"/>
        <w:rPr>
          <w:rFonts w:ascii="Calibri" w:hAnsi="Calibri" w:cs="Calibri"/>
          <w:b/>
          <w:color w:val="000000" w:themeColor="text1"/>
          <w:sz w:val="28"/>
          <w:szCs w:val="28"/>
        </w:rPr>
      </w:pPr>
    </w:p>
    <w:p w14:paraId="1513934A" w14:textId="77777777" w:rsidR="00363BA7" w:rsidRPr="00073CFE" w:rsidRDefault="00363BA7" w:rsidP="007E544F">
      <w:pPr>
        <w:jc w:val="center"/>
        <w:rPr>
          <w:rFonts w:ascii="Calibri" w:hAnsi="Calibri" w:cs="Calibri"/>
          <w:b/>
          <w:color w:val="000000" w:themeColor="text1"/>
          <w:sz w:val="28"/>
          <w:szCs w:val="28"/>
        </w:rPr>
      </w:pPr>
    </w:p>
    <w:p w14:paraId="2B06431E" w14:textId="77777777" w:rsidR="00363BA7" w:rsidRPr="00073CFE" w:rsidRDefault="00363BA7" w:rsidP="007E544F">
      <w:pPr>
        <w:jc w:val="center"/>
        <w:rPr>
          <w:rFonts w:ascii="Calibri" w:hAnsi="Calibri" w:cs="Calibri"/>
          <w:b/>
          <w:color w:val="000000" w:themeColor="text1"/>
          <w:sz w:val="28"/>
          <w:szCs w:val="28"/>
        </w:rPr>
      </w:pPr>
    </w:p>
    <w:p w14:paraId="2A49A972" w14:textId="77777777" w:rsidR="00363BA7" w:rsidRPr="00073CFE" w:rsidRDefault="00363BA7" w:rsidP="007E544F">
      <w:pPr>
        <w:jc w:val="center"/>
        <w:rPr>
          <w:rFonts w:ascii="Calibri" w:hAnsi="Calibri" w:cs="Calibri"/>
          <w:b/>
          <w:color w:val="000000" w:themeColor="text1"/>
          <w:sz w:val="28"/>
          <w:szCs w:val="28"/>
        </w:rPr>
      </w:pPr>
    </w:p>
    <w:p w14:paraId="66F64231" w14:textId="77777777" w:rsidR="00363BA7" w:rsidRPr="00073CFE" w:rsidRDefault="00363BA7" w:rsidP="007E544F">
      <w:pPr>
        <w:jc w:val="center"/>
        <w:rPr>
          <w:rFonts w:ascii="Calibri" w:hAnsi="Calibri" w:cs="Calibri"/>
          <w:b/>
          <w:color w:val="000000" w:themeColor="text1"/>
          <w:sz w:val="28"/>
          <w:szCs w:val="28"/>
        </w:rPr>
      </w:pPr>
    </w:p>
    <w:p w14:paraId="10565275" w14:textId="77777777" w:rsidR="00363BA7" w:rsidRPr="00073CFE" w:rsidRDefault="00363BA7" w:rsidP="007E544F">
      <w:pPr>
        <w:jc w:val="center"/>
        <w:rPr>
          <w:rFonts w:ascii="Calibri" w:hAnsi="Calibri" w:cs="Calibri"/>
          <w:b/>
          <w:color w:val="000000" w:themeColor="text1"/>
          <w:sz w:val="28"/>
          <w:szCs w:val="28"/>
        </w:rPr>
      </w:pPr>
    </w:p>
    <w:p w14:paraId="5AA60142" w14:textId="77777777" w:rsidR="00363BA7" w:rsidRPr="00073CFE" w:rsidRDefault="00363BA7" w:rsidP="007E544F">
      <w:pPr>
        <w:jc w:val="center"/>
        <w:rPr>
          <w:rFonts w:ascii="Calibri" w:hAnsi="Calibri" w:cs="Calibri"/>
          <w:b/>
          <w:color w:val="000000" w:themeColor="text1"/>
          <w:sz w:val="28"/>
          <w:szCs w:val="28"/>
        </w:rPr>
      </w:pPr>
    </w:p>
    <w:p w14:paraId="2D8B2801" w14:textId="77777777" w:rsidR="007E544F" w:rsidRPr="00073CFE" w:rsidRDefault="007E544F" w:rsidP="007E544F">
      <w:pPr>
        <w:jc w:val="center"/>
        <w:rPr>
          <w:rFonts w:ascii="Calibri" w:hAnsi="Calibri" w:cs="Calibri"/>
          <w:b/>
          <w:color w:val="000000" w:themeColor="text1"/>
          <w:sz w:val="28"/>
          <w:szCs w:val="28"/>
        </w:rPr>
      </w:pPr>
    </w:p>
    <w:p w14:paraId="4E8A7ED6" w14:textId="77777777" w:rsidR="007E544F" w:rsidRPr="00073CFE" w:rsidRDefault="007E544F" w:rsidP="007E544F">
      <w:pPr>
        <w:jc w:val="center"/>
        <w:rPr>
          <w:rFonts w:ascii="Calibri" w:hAnsi="Calibri" w:cs="Calibri"/>
          <w:b/>
          <w:color w:val="000000" w:themeColor="text1"/>
          <w:sz w:val="28"/>
          <w:szCs w:val="28"/>
        </w:rPr>
      </w:pPr>
    </w:p>
    <w:p w14:paraId="3230B4BB" w14:textId="77777777" w:rsidR="007E544F" w:rsidRPr="00073CFE" w:rsidRDefault="007E544F" w:rsidP="007E544F">
      <w:pPr>
        <w:ind w:left="426"/>
        <w:jc w:val="both"/>
        <w:rPr>
          <w:rFonts w:ascii="Calibri" w:hAnsi="Calibri" w:cs="Calibri"/>
          <w:color w:val="000000" w:themeColor="text1"/>
        </w:rPr>
      </w:pPr>
    </w:p>
    <w:p w14:paraId="11922D5F" w14:textId="77777777" w:rsidR="007E544F" w:rsidRPr="00073CFE" w:rsidRDefault="007E544F" w:rsidP="00693EF8">
      <w:pPr>
        <w:keepNext/>
        <w:keepLines/>
        <w:numPr>
          <w:ilvl w:val="0"/>
          <w:numId w:val="4"/>
        </w:numPr>
        <w:spacing w:before="240"/>
        <w:jc w:val="center"/>
        <w:outlineLvl w:val="0"/>
        <w:rPr>
          <w:rFonts w:ascii="Calibri" w:hAnsi="Calibri" w:cs="Calibri"/>
          <w:b/>
          <w:color w:val="000000" w:themeColor="text1"/>
          <w:sz w:val="40"/>
          <w:szCs w:val="32"/>
        </w:rPr>
      </w:pPr>
      <w:r w:rsidRPr="00073CFE">
        <w:rPr>
          <w:rFonts w:ascii="Calibri" w:hAnsi="Calibri" w:cs="Calibri"/>
          <w:b/>
          <w:color w:val="000000" w:themeColor="text1"/>
          <w:sz w:val="40"/>
          <w:szCs w:val="32"/>
        </w:rPr>
        <w:t>Instituce</w:t>
      </w:r>
    </w:p>
    <w:p w14:paraId="2FE35B45" w14:textId="77777777" w:rsidR="007E544F" w:rsidRPr="00073CFE" w:rsidRDefault="007E544F" w:rsidP="007E544F">
      <w:pPr>
        <w:ind w:left="426"/>
        <w:rPr>
          <w:rFonts w:ascii="Calibri" w:hAnsi="Calibri" w:cs="Calibri"/>
          <w:bCs/>
          <w:color w:val="000000" w:themeColor="text1"/>
          <w:sz w:val="24"/>
          <w:szCs w:val="24"/>
          <w:u w:val="single"/>
        </w:rPr>
      </w:pPr>
    </w:p>
    <w:p w14:paraId="40314407"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Působnost orgánů vysoké školy</w:t>
      </w:r>
    </w:p>
    <w:p w14:paraId="3D0B91D7"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Standardy 1.1-1.2</w:t>
      </w:r>
    </w:p>
    <w:p w14:paraId="7FE6C203" w14:textId="77777777" w:rsidR="00053AE6" w:rsidRPr="007E544F" w:rsidRDefault="00053AE6" w:rsidP="00053AE6">
      <w:pPr>
        <w:keepNext/>
        <w:keepLines/>
        <w:spacing w:before="40" w:after="600"/>
        <w:jc w:val="both"/>
        <w:outlineLvl w:val="1"/>
        <w:rPr>
          <w:rFonts w:ascii="Calibri" w:hAnsi="Calibri" w:cs="Calibri"/>
          <w:color w:val="000000"/>
          <w:sz w:val="22"/>
          <w:szCs w:val="22"/>
        </w:rPr>
      </w:pPr>
      <w:r w:rsidRPr="007E544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71" w:history="1">
        <w:r w:rsidRPr="007E544F">
          <w:rPr>
            <w:rFonts w:ascii="Calibri" w:hAnsi="Calibri" w:cs="Calibri"/>
            <w:i/>
            <w:color w:val="0000FF"/>
            <w:sz w:val="22"/>
            <w:szCs w:val="22"/>
            <w:u w:val="single"/>
          </w:rPr>
          <w:t xml:space="preserve">Statutu UTB ve Zlíně ze dne </w:t>
        </w:r>
        <w:r>
          <w:rPr>
            <w:rFonts w:ascii="Calibri" w:hAnsi="Calibri" w:cs="Calibri"/>
            <w:i/>
            <w:color w:val="0000FF"/>
            <w:sz w:val="22"/>
            <w:szCs w:val="22"/>
            <w:u w:val="single"/>
          </w:rPr>
          <w:t>2</w:t>
        </w:r>
        <w:r w:rsidRPr="007E544F">
          <w:rPr>
            <w:rFonts w:ascii="Calibri" w:hAnsi="Calibri" w:cs="Calibri"/>
            <w:i/>
            <w:color w:val="0000FF"/>
            <w:sz w:val="22"/>
            <w:szCs w:val="22"/>
            <w:u w:val="single"/>
          </w:rPr>
          <w:t xml:space="preserve">5. </w:t>
        </w:r>
        <w:r>
          <w:rPr>
            <w:rFonts w:ascii="Calibri" w:hAnsi="Calibri" w:cs="Calibri"/>
            <w:i/>
            <w:color w:val="0000FF"/>
            <w:sz w:val="22"/>
            <w:szCs w:val="22"/>
            <w:u w:val="single"/>
          </w:rPr>
          <w:t>července</w:t>
        </w:r>
        <w:r w:rsidRPr="007E544F">
          <w:rPr>
            <w:rFonts w:ascii="Calibri" w:hAnsi="Calibri" w:cs="Calibri"/>
            <w:i/>
            <w:color w:val="0000FF"/>
            <w:sz w:val="22"/>
            <w:szCs w:val="22"/>
            <w:u w:val="single"/>
          </w:rPr>
          <w:t xml:space="preserve"> 201</w:t>
        </w:r>
      </w:hyperlink>
      <w:r>
        <w:rPr>
          <w:rFonts w:ascii="Calibri" w:hAnsi="Calibri" w:cs="Calibri"/>
          <w:i/>
          <w:color w:val="0000FF"/>
          <w:sz w:val="22"/>
          <w:szCs w:val="22"/>
          <w:u w:val="single"/>
        </w:rPr>
        <w:t>9</w:t>
      </w:r>
      <w:r w:rsidRPr="007E544F">
        <w:rPr>
          <w:rFonts w:ascii="Calibri" w:hAnsi="Calibri" w:cs="Calibri"/>
          <w:color w:val="000000"/>
          <w:sz w:val="22"/>
          <w:szCs w:val="22"/>
        </w:rPr>
        <w:t>.</w:t>
      </w:r>
    </w:p>
    <w:p w14:paraId="52ADF648"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Vnitřní systém zajišťování kvality </w:t>
      </w:r>
    </w:p>
    <w:p w14:paraId="76CE187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Vymezení pravomoci a odpovědnost za kvalitu</w:t>
      </w:r>
    </w:p>
    <w:p w14:paraId="5B8DBE82"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Standard 1.3 </w:t>
      </w:r>
    </w:p>
    <w:p w14:paraId="67D2786F" w14:textId="77777777" w:rsidR="00053AE6" w:rsidRPr="007E544F" w:rsidRDefault="00053AE6" w:rsidP="00053AE6">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72" w:history="1">
        <w:r w:rsidRPr="007E544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E544F">
        <w:rPr>
          <w:rFonts w:ascii="Calibri" w:hAnsi="Calibri" w:cs="Calibri"/>
          <w:sz w:val="22"/>
        </w:rPr>
        <w:t xml:space="preserve"> ze dne 28. června 2017.</w:t>
      </w:r>
    </w:p>
    <w:p w14:paraId="10633A28" w14:textId="77777777" w:rsidR="007E544F" w:rsidRPr="00073CFE" w:rsidRDefault="00053AE6" w:rsidP="00053AE6">
      <w:pPr>
        <w:spacing w:before="120" w:after="120"/>
        <w:jc w:val="both"/>
        <w:rPr>
          <w:rFonts w:ascii="Calibri" w:hAnsi="Calibri" w:cs="Calibri"/>
          <w:color w:val="000000" w:themeColor="text1"/>
        </w:rPr>
      </w:pPr>
      <w:r w:rsidRPr="007E544F">
        <w:rPr>
          <w:rFonts w:ascii="Calibri" w:hAnsi="Calibri" w:cs="Calibri"/>
          <w:sz w:val="22"/>
        </w:rPr>
        <w:t xml:space="preserve">Pro účely zajišťování kvality má pak jmenovánu čtrnáctičlennou </w:t>
      </w:r>
      <w:hyperlink r:id="rId73" w:history="1">
        <w:r w:rsidRPr="007E544F">
          <w:rPr>
            <w:rFonts w:ascii="Calibri" w:hAnsi="Calibri" w:cs="Calibri"/>
            <w:i/>
            <w:color w:val="0000FF"/>
            <w:sz w:val="22"/>
            <w:u w:val="single"/>
          </w:rPr>
          <w:t>Radu pro vnitřní hodnocení UTB</w:t>
        </w:r>
      </w:hyperlink>
      <w:r w:rsidRPr="007E544F">
        <w:rPr>
          <w:rFonts w:ascii="Calibri" w:hAnsi="Calibri" w:cs="Calibri"/>
          <w:sz w:val="22"/>
        </w:rPr>
        <w:t xml:space="preserve"> ve Zlíně, která se řídí </w:t>
      </w:r>
      <w:hyperlink r:id="rId74" w:history="1">
        <w:r w:rsidRPr="007E544F">
          <w:rPr>
            <w:rFonts w:ascii="Calibri" w:hAnsi="Calibri" w:cs="Calibri"/>
            <w:i/>
            <w:color w:val="0000FF"/>
            <w:sz w:val="22"/>
            <w:u w:val="single"/>
          </w:rPr>
          <w:t>Jednacím řádem Rady pro vnitřní hodnocení UTB</w:t>
        </w:r>
      </w:hyperlink>
      <w:r w:rsidRPr="007E544F">
        <w:rPr>
          <w:rFonts w:ascii="Calibri" w:hAnsi="Calibri" w:cs="Calibri"/>
          <w:sz w:val="22"/>
        </w:rPr>
        <w:t xml:space="preserve"> (Směrnice rektora č. 18/2017) ze dne 15. května 2017.</w:t>
      </w:r>
    </w:p>
    <w:p w14:paraId="49BABF5C" w14:textId="77777777" w:rsidR="007E544F" w:rsidRPr="00073CFE" w:rsidRDefault="007E544F" w:rsidP="007E544F">
      <w:pPr>
        <w:keepNext/>
        <w:keepLines/>
        <w:spacing w:before="40"/>
        <w:ind w:left="1080"/>
        <w:outlineLvl w:val="2"/>
        <w:rPr>
          <w:rFonts w:ascii="Calibri" w:hAnsi="Calibri" w:cs="Calibri"/>
          <w:color w:val="000000" w:themeColor="text1"/>
          <w:sz w:val="24"/>
          <w:szCs w:val="24"/>
        </w:rPr>
      </w:pPr>
    </w:p>
    <w:p w14:paraId="1C4C1A6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Procesy vzniku a úprav studijních programů </w:t>
      </w:r>
    </w:p>
    <w:p w14:paraId="2E9E473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1.4</w:t>
      </w:r>
    </w:p>
    <w:p w14:paraId="091F3312" w14:textId="77777777" w:rsidR="007E544F" w:rsidRPr="00073CFE" w:rsidRDefault="00053AE6"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5"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ze dne 28. června 2017.</w:t>
      </w:r>
    </w:p>
    <w:p w14:paraId="0CF6F975"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p>
    <w:p w14:paraId="79CCAEA7"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Principy a systém uznávání zahraničního vzdělávání pro přijetí ke studiu </w:t>
      </w:r>
    </w:p>
    <w:p w14:paraId="3C5542D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1.5</w:t>
      </w:r>
    </w:p>
    <w:p w14:paraId="2DF2FE6A" w14:textId="77777777" w:rsidR="007E544F" w:rsidRPr="00073CFE" w:rsidRDefault="00053AE6"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6" w:history="1">
        <w:r w:rsidRPr="007E544F">
          <w:rPr>
            <w:rFonts w:ascii="Calibri" w:hAnsi="Calibri" w:cs="Calibri"/>
            <w:i/>
            <w:color w:val="0000FF"/>
            <w:sz w:val="22"/>
            <w:u w:val="single"/>
          </w:rPr>
          <w:t>Uznání zahraničního středoškolského a vysokoškolského vzdělání a kvalifikace</w:t>
        </w:r>
      </w:hyperlink>
      <w:r w:rsidRPr="007E544F">
        <w:rPr>
          <w:rFonts w:ascii="Calibri" w:hAnsi="Calibri" w:cs="Calibri"/>
          <w:sz w:val="22"/>
        </w:rPr>
        <w:t xml:space="preserve"> ze dne 12. 4. 2017.</w:t>
      </w:r>
      <w:r>
        <w:rPr>
          <w:rFonts w:ascii="Calibri" w:hAnsi="Calibri" w:cs="Calibri"/>
          <w:sz w:val="22"/>
        </w:rPr>
        <w:t xml:space="preserve"> a kterou dále doplňuje SR/19/2019 </w:t>
      </w:r>
      <w:hyperlink r:id="rId77" w:history="1">
        <w:r w:rsidRPr="00B307F0">
          <w:rPr>
            <w:rStyle w:val="Hypertextovodkaz"/>
            <w:rFonts w:ascii="Calibri" w:hAnsi="Calibri" w:cs="Calibri"/>
            <w:i/>
            <w:sz w:val="22"/>
          </w:rPr>
          <w:t>Pravidla pro posuzování zahraničního středoškolského a vysokoškolského vzdělání v rámci přijímacího řízení na Univerzitě Tomáše Bati ve Zlíně</w:t>
        </w:r>
      </w:hyperlink>
      <w:r>
        <w:rPr>
          <w:rFonts w:ascii="Calibri" w:hAnsi="Calibri" w:cs="Calibri"/>
          <w:i/>
          <w:color w:val="0000FF"/>
          <w:sz w:val="22"/>
          <w:u w:val="single"/>
        </w:rPr>
        <w:t>.</w:t>
      </w:r>
    </w:p>
    <w:p w14:paraId="5E16F216"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p>
    <w:p w14:paraId="31521E12"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Vedení kvalifikačních a rigorózních prací </w:t>
      </w:r>
    </w:p>
    <w:p w14:paraId="3658577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1.6</w:t>
      </w:r>
    </w:p>
    <w:p w14:paraId="7620D356" w14:textId="77777777" w:rsidR="00053AE6" w:rsidRPr="007E544F" w:rsidRDefault="00053AE6" w:rsidP="00053AE6">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78" w:history="1">
        <w:r w:rsidRPr="007E544F">
          <w:rPr>
            <w:rFonts w:ascii="Calibri" w:hAnsi="Calibri" w:cs="Calibri"/>
            <w:bCs/>
            <w:i/>
            <w:color w:val="0000FF"/>
            <w:sz w:val="22"/>
            <w:u w:val="single"/>
          </w:rPr>
          <w:t>Standardy studijních programů Univerzity Tomáše Bati ve Zlíně</w:t>
        </w:r>
      </w:hyperlink>
      <w:r w:rsidRPr="007E544F">
        <w:rPr>
          <w:rFonts w:ascii="Calibri" w:hAnsi="Calibri" w:cs="Calibri"/>
          <w:bCs/>
          <w:color w:val="00B050"/>
          <w:sz w:val="22"/>
        </w:rPr>
        <w:t xml:space="preserve"> </w:t>
      </w:r>
      <w:r w:rsidRPr="007E544F">
        <w:rPr>
          <w:rFonts w:ascii="Calibri" w:hAnsi="Calibri" w:cs="Calibri"/>
          <w:bCs/>
          <w:sz w:val="22"/>
        </w:rPr>
        <w:t xml:space="preserve">v platném znění. </w:t>
      </w:r>
      <w:r w:rsidRPr="007E544F">
        <w:rPr>
          <w:rFonts w:ascii="Calibri" w:hAnsi="Calibri" w:cs="Calibri"/>
          <w:sz w:val="22"/>
        </w:rPr>
        <w:t xml:space="preserve">Na FaME tento počet ještě zpřesňuje směrnice děkana </w:t>
      </w:r>
      <w:hyperlink r:id="rId79" w:history="1">
        <w:r w:rsidRPr="007E544F">
          <w:rPr>
            <w:rFonts w:ascii="Calibri" w:hAnsi="Calibri" w:cs="Calibri"/>
            <w:bCs/>
            <w:i/>
            <w:color w:val="0000FF"/>
            <w:sz w:val="22"/>
            <w:u w:val="single"/>
          </w:rPr>
          <w:t>Hodnocení pedagogických a tvůrčích aktivit</w:t>
        </w:r>
      </w:hyperlink>
      <w:r w:rsidRPr="007E544F">
        <w:rPr>
          <w:rFonts w:ascii="Calibri" w:hAnsi="Calibri" w:cs="Calibri"/>
          <w:bCs/>
          <w:color w:val="00B050"/>
          <w:sz w:val="22"/>
        </w:rPr>
        <w:t xml:space="preserve"> </w:t>
      </w:r>
      <w:r w:rsidRPr="007E544F">
        <w:rPr>
          <w:rFonts w:ascii="Calibri" w:hAnsi="Calibri" w:cs="Calibri"/>
          <w:bCs/>
          <w:sz w:val="22"/>
        </w:rPr>
        <w:t>v platném znění.</w:t>
      </w:r>
    </w:p>
    <w:p w14:paraId="64587949" w14:textId="77777777" w:rsidR="00053AE6" w:rsidRPr="007E544F" w:rsidRDefault="00053AE6" w:rsidP="00053AE6">
      <w:pPr>
        <w:tabs>
          <w:tab w:val="left" w:pos="2835"/>
        </w:tabs>
        <w:spacing w:before="120" w:after="120"/>
        <w:jc w:val="both"/>
        <w:rPr>
          <w:rFonts w:ascii="Calibri" w:hAnsi="Calibri" w:cs="Calibri"/>
          <w:sz w:val="22"/>
        </w:rPr>
      </w:pPr>
      <w:r w:rsidRPr="007E544F">
        <w:rPr>
          <w:rFonts w:ascii="Calibri" w:hAnsi="Calibri" w:cs="Calibri"/>
          <w:sz w:val="22"/>
        </w:rPr>
        <w:t xml:space="preserve">Danou problematiku upravuje čl. </w:t>
      </w:r>
      <w:r>
        <w:rPr>
          <w:rFonts w:ascii="Calibri" w:hAnsi="Calibri" w:cs="Calibri"/>
          <w:sz w:val="22"/>
        </w:rPr>
        <w:t>38</w:t>
      </w:r>
      <w:r w:rsidRPr="007E544F">
        <w:rPr>
          <w:rFonts w:ascii="Calibri" w:hAnsi="Calibri" w:cs="Calibri"/>
          <w:sz w:val="22"/>
        </w:rPr>
        <w:t xml:space="preserve"> </w:t>
      </w:r>
      <w:hyperlink r:id="rId80"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a čl. 28 </w:t>
      </w:r>
      <w:hyperlink r:id="rId81" w:history="1">
        <w:r w:rsidRPr="007E544F">
          <w:rPr>
            <w:rFonts w:ascii="Calibri" w:hAnsi="Calibri" w:cs="Calibri"/>
            <w:i/>
            <w:color w:val="0000FF"/>
            <w:sz w:val="22"/>
            <w:u w:val="single"/>
          </w:rPr>
          <w:t>Studijního a zkušebního řádu Univerzity Tomáše Bati ve Zlíně</w:t>
        </w:r>
      </w:hyperlink>
      <w:r w:rsidRPr="007E544F">
        <w:rPr>
          <w:rFonts w:ascii="Calibri" w:hAnsi="Calibri" w:cs="Calibri"/>
          <w:sz w:val="22"/>
        </w:rPr>
        <w:t>.</w:t>
      </w:r>
    </w:p>
    <w:p w14:paraId="3131C6DA" w14:textId="77777777" w:rsidR="007E544F" w:rsidRPr="00073CFE" w:rsidRDefault="00053AE6" w:rsidP="00053AE6">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rPr>
        <w:t>Na FaME UTB je pak upravuje Vnitřní předpis</w:t>
      </w:r>
      <w:r w:rsidRPr="007E544F">
        <w:rPr>
          <w:rFonts w:ascii="Calibri" w:hAnsi="Calibri" w:cs="Calibri"/>
          <w:i/>
          <w:sz w:val="22"/>
        </w:rPr>
        <w:t xml:space="preserve"> </w:t>
      </w:r>
      <w:hyperlink r:id="rId82" w:history="1">
        <w:r w:rsidRPr="007E544F">
          <w:rPr>
            <w:rFonts w:ascii="Calibri" w:hAnsi="Calibri" w:cs="Calibri"/>
            <w:i/>
            <w:color w:val="0000FF"/>
            <w:sz w:val="22"/>
            <w:u w:val="single"/>
          </w:rPr>
          <w:t>Pravidla průběhu studia ve studijních programech uskutečňovaných na Fakultě managementu a ekonomiky,</w:t>
        </w:r>
      </w:hyperlink>
      <w:r w:rsidRPr="007E544F">
        <w:rPr>
          <w:rFonts w:ascii="Calibri" w:hAnsi="Calibri" w:cs="Calibri"/>
          <w:color w:val="00B050"/>
          <w:sz w:val="22"/>
        </w:rPr>
        <w:t xml:space="preserve"> </w:t>
      </w:r>
      <w:r w:rsidRPr="007E544F">
        <w:rPr>
          <w:rFonts w:ascii="Calibri" w:hAnsi="Calibri" w:cs="Calibri"/>
          <w:sz w:val="22"/>
        </w:rPr>
        <w:t>článek 28.</w:t>
      </w:r>
    </w:p>
    <w:p w14:paraId="5DA67129" w14:textId="77777777" w:rsidR="007E544F" w:rsidRPr="00073CFE" w:rsidRDefault="007E544F" w:rsidP="007E544F">
      <w:pPr>
        <w:tabs>
          <w:tab w:val="left" w:pos="2835"/>
        </w:tabs>
        <w:spacing w:before="120" w:after="120"/>
        <w:rPr>
          <w:rFonts w:ascii="Calibri" w:hAnsi="Calibri" w:cs="Calibri"/>
          <w:color w:val="000000" w:themeColor="text1"/>
          <w:sz w:val="22"/>
          <w:szCs w:val="22"/>
        </w:rPr>
      </w:pPr>
    </w:p>
    <w:p w14:paraId="5550152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Procesy zpětné vazby při hodnocení kvality </w:t>
      </w:r>
    </w:p>
    <w:p w14:paraId="7C492CA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1.7</w:t>
      </w:r>
    </w:p>
    <w:p w14:paraId="1E43ADB6" w14:textId="77777777" w:rsidR="007E544F" w:rsidRPr="00073CFE" w:rsidRDefault="00053AE6" w:rsidP="007E544F">
      <w:pPr>
        <w:tabs>
          <w:tab w:val="left" w:pos="2835"/>
        </w:tabs>
        <w:spacing w:before="120" w:after="360"/>
        <w:jc w:val="both"/>
        <w:rPr>
          <w:rFonts w:ascii="Calibri" w:hAnsi="Calibri" w:cs="Calibri"/>
          <w:color w:val="000000" w:themeColor="text1"/>
          <w:sz w:val="22"/>
          <w:szCs w:val="22"/>
        </w:rPr>
      </w:pPr>
      <w:r w:rsidRPr="007E544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83"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14:paraId="256BCFE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Sledování úspěšnosti uchazečů o studium, studentů a uplatnitelnosti absolventů </w:t>
      </w:r>
    </w:p>
    <w:p w14:paraId="3413678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1.8</w:t>
      </w:r>
    </w:p>
    <w:p w14:paraId="67783A27" w14:textId="77777777" w:rsidR="007E544F" w:rsidRPr="00073CFE" w:rsidRDefault="00053AE6" w:rsidP="007E544F">
      <w:pPr>
        <w:tabs>
          <w:tab w:val="left" w:pos="2835"/>
        </w:tabs>
        <w:spacing w:before="120" w:after="600"/>
        <w:jc w:val="both"/>
        <w:rPr>
          <w:rFonts w:ascii="Calibri" w:hAnsi="Calibri" w:cs="Calibri"/>
          <w:color w:val="000000" w:themeColor="text1"/>
          <w:sz w:val="22"/>
          <w:szCs w:val="22"/>
        </w:rPr>
      </w:pPr>
      <w:r w:rsidRPr="007E544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84"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14:paraId="0A5BD146"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Vzdělávací a tvůrčí činnost</w:t>
      </w:r>
    </w:p>
    <w:p w14:paraId="7F781B81"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Mezinárodní rozměr a aplikace soudobého stavu poznání </w:t>
      </w:r>
    </w:p>
    <w:p w14:paraId="3DC42318"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1.9</w:t>
      </w:r>
    </w:p>
    <w:p w14:paraId="288313AE"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4796CA6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073CFE">
        <w:rPr>
          <w:rFonts w:ascii="Calibri" w:hAnsi="Calibri" w:cs="Calibri"/>
          <w:color w:val="000000" w:themeColor="text1"/>
          <w:sz w:val="22"/>
          <w:szCs w:val="22"/>
          <w:vertAlign w:val="superscript"/>
        </w:rPr>
        <w:footnoteReference w:id="1"/>
      </w:r>
      <w:r w:rsidRPr="00073CFE">
        <w:rPr>
          <w:rFonts w:ascii="Calibri" w:hAnsi="Calibri" w:cs="Calibri"/>
          <w:color w:val="000000" w:themeColor="text1"/>
          <w:sz w:val="22"/>
          <w:szCs w:val="22"/>
        </w:rPr>
        <w:t xml:space="preserve"> </w:t>
      </w:r>
    </w:p>
    <w:p w14:paraId="7EDEF91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B06482F" w14:textId="77777777" w:rsidR="007E544F" w:rsidRPr="00073CFE" w:rsidRDefault="00053AE6" w:rsidP="007E544F">
      <w:pPr>
        <w:autoSpaceDE w:val="0"/>
        <w:autoSpaceDN w:val="0"/>
        <w:adjustRightInd w:val="0"/>
        <w:jc w:val="both"/>
        <w:rPr>
          <w:rFonts w:ascii="Calibri" w:hAnsi="Calibri" w:cs="Calibri"/>
          <w:color w:val="000000" w:themeColor="text1"/>
          <w:sz w:val="22"/>
          <w:szCs w:val="22"/>
        </w:rPr>
      </w:pPr>
      <w:r w:rsidRPr="007E544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Calibri" w:hAnsi="Calibri" w:cs="Calibri"/>
          <w:sz w:val="22"/>
          <w:szCs w:val="22"/>
        </w:rPr>
        <w:t>6</w:t>
      </w:r>
      <w:r w:rsidRPr="007E544F">
        <w:rPr>
          <w:rFonts w:ascii="Calibri" w:hAnsi="Calibri" w:cs="Calibri"/>
          <w:sz w:val="22"/>
          <w:szCs w:val="22"/>
        </w:rPr>
        <w:t>/201</w:t>
      </w:r>
      <w:r>
        <w:rPr>
          <w:rFonts w:ascii="Calibri" w:hAnsi="Calibri" w:cs="Calibri"/>
          <w:sz w:val="22"/>
          <w:szCs w:val="22"/>
        </w:rPr>
        <w:t>9</w:t>
      </w:r>
      <w:r w:rsidRPr="007E544F">
        <w:rPr>
          <w:rFonts w:ascii="Calibri" w:hAnsi="Calibri" w:cs="Calibri"/>
          <w:sz w:val="22"/>
          <w:szCs w:val="22"/>
        </w:rPr>
        <w:t xml:space="preserve"> </w:t>
      </w:r>
      <w:hyperlink r:id="rId85" w:history="1">
        <w:r w:rsidRPr="007E544F">
          <w:rPr>
            <w:rFonts w:ascii="Calibri" w:hAnsi="Calibri" w:cs="Calibri"/>
            <w:i/>
            <w:color w:val="0000FF"/>
            <w:sz w:val="22"/>
            <w:szCs w:val="22"/>
            <w:u w:val="single"/>
          </w:rPr>
          <w:t>Mobility studentů UTB do zahraničí a zahraničních studentů na UTB</w:t>
        </w:r>
      </w:hyperlink>
      <w:r w:rsidR="007E544F" w:rsidRPr="00073CFE">
        <w:rPr>
          <w:rFonts w:ascii="Calibri" w:hAnsi="Calibri" w:cs="Calibri"/>
          <w:i/>
          <w:color w:val="000000" w:themeColor="text1"/>
          <w:sz w:val="22"/>
          <w:szCs w:val="22"/>
        </w:rPr>
        <w:t>.</w:t>
      </w:r>
    </w:p>
    <w:p w14:paraId="4B0C1DB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Mikroeconomics II, Macroeconomics II, </w:t>
      </w:r>
      <w:r w:rsidR="00EA7941" w:rsidRPr="00073CFE">
        <w:rPr>
          <w:rFonts w:ascii="Calibri" w:hAnsi="Calibri" w:cs="Calibri"/>
          <w:color w:val="000000" w:themeColor="text1"/>
          <w:sz w:val="22"/>
          <w:szCs w:val="22"/>
        </w:rPr>
        <w:t xml:space="preserve">Corporate Finance II, Public Finance, International Accounting Standards, Portfolio Management, International Finance, Corporate Valuation, Banking and Insurance II, Behavioral Finance, </w:t>
      </w:r>
      <w:r w:rsidR="00FA4364" w:rsidRPr="00073CFE">
        <w:rPr>
          <w:rFonts w:ascii="Calibri" w:hAnsi="Calibri" w:cs="Calibri"/>
          <w:color w:val="000000" w:themeColor="text1"/>
          <w:sz w:val="22"/>
          <w:szCs w:val="22"/>
        </w:rPr>
        <w:t xml:space="preserve">Econometrics, Risk Management </w:t>
      </w:r>
      <w:r w:rsidRPr="00073CFE">
        <w:rPr>
          <w:rFonts w:ascii="Calibri" w:hAnsi="Calibri" w:cs="Calibri"/>
          <w:color w:val="000000" w:themeColor="text1"/>
          <w:sz w:val="22"/>
          <w:szCs w:val="22"/>
        </w:rPr>
        <w:t>a další.</w:t>
      </w:r>
    </w:p>
    <w:p w14:paraId="2ADC21B6" w14:textId="77777777" w:rsidR="005C5CED" w:rsidRPr="00073CFE" w:rsidRDefault="005C5CED"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Studenti v rámci mobilitního pobytu na zahraniční univerzitě mohou získat potřebné kredity absolvováním kurzů, které jsou v ekonomických programech zaměřených na problematiku </w:t>
      </w:r>
      <w:r w:rsidR="00EA7941" w:rsidRPr="00073CFE">
        <w:rPr>
          <w:rFonts w:ascii="Calibri" w:hAnsi="Calibri" w:cs="Calibri"/>
          <w:color w:val="000000" w:themeColor="text1"/>
          <w:sz w:val="22"/>
          <w:szCs w:val="22"/>
        </w:rPr>
        <w:t xml:space="preserve">financí </w:t>
      </w:r>
      <w:r w:rsidRPr="00073CFE">
        <w:rPr>
          <w:rFonts w:ascii="Calibri" w:hAnsi="Calibri" w:cs="Calibri"/>
          <w:color w:val="000000" w:themeColor="text1"/>
          <w:sz w:val="22"/>
          <w:szCs w:val="22"/>
        </w:rPr>
        <w:t xml:space="preserve">běžně vyučované - např. </w:t>
      </w:r>
      <w:r w:rsidR="00823E32" w:rsidRPr="00073CFE">
        <w:rPr>
          <w:rFonts w:ascii="Calibri" w:hAnsi="Calibri" w:cs="Calibri"/>
          <w:color w:val="000000" w:themeColor="text1"/>
          <w:sz w:val="22"/>
          <w:szCs w:val="22"/>
        </w:rPr>
        <w:t xml:space="preserve">Corporate Finance, Public Finance, Managerial Accounting, Portfolio Management, Banking, Insurance, International Accounting Standards, FinTech, Behavioral Finance, Microeconomics, Macroeconomics, </w:t>
      </w:r>
      <w:r w:rsidRPr="00073CFE">
        <w:rPr>
          <w:rFonts w:ascii="Calibri" w:hAnsi="Calibri" w:cs="Calibri"/>
          <w:color w:val="000000" w:themeColor="text1"/>
          <w:sz w:val="22"/>
          <w:szCs w:val="22"/>
        </w:rPr>
        <w:t>a další odborné předměty v</w:t>
      </w:r>
      <w:r w:rsidR="00396917" w:rsidRPr="00073CFE">
        <w:rPr>
          <w:rFonts w:ascii="Calibri" w:hAnsi="Calibri" w:cs="Calibri"/>
          <w:color w:val="000000" w:themeColor="text1"/>
          <w:sz w:val="22"/>
          <w:szCs w:val="22"/>
        </w:rPr>
        <w:t xml:space="preserve"> obou</w:t>
      </w:r>
      <w:r w:rsidRPr="00073CFE">
        <w:rPr>
          <w:rFonts w:ascii="Calibri" w:hAnsi="Calibri" w:cs="Calibri"/>
          <w:color w:val="000000" w:themeColor="text1"/>
          <w:sz w:val="22"/>
          <w:szCs w:val="22"/>
        </w:rPr>
        <w:t xml:space="preserve"> specializacích. </w:t>
      </w:r>
    </w:p>
    <w:p w14:paraId="5A061A1C" w14:textId="77777777" w:rsidR="007E544F" w:rsidRPr="00073CFE" w:rsidRDefault="007E544F" w:rsidP="007E544F">
      <w:pPr>
        <w:rPr>
          <w:rFonts w:ascii="Calibri" w:hAnsi="Calibri" w:cs="Calibri"/>
          <w:color w:val="000000" w:themeColor="text1"/>
          <w:sz w:val="22"/>
          <w:szCs w:val="22"/>
        </w:rPr>
      </w:pPr>
    </w:p>
    <w:p w14:paraId="37247997"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Spolupráce s praxí při uskutečňování studijních programů</w:t>
      </w:r>
    </w:p>
    <w:p w14:paraId="0D59726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1.10</w:t>
      </w:r>
    </w:p>
    <w:p w14:paraId="3B864CAE"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262340A2" w14:textId="2F88CF06" w:rsidR="00B0115A" w:rsidRDefault="00B0115A" w:rsidP="00B0115A">
      <w:pPr>
        <w:jc w:val="both"/>
        <w:rPr>
          <w:ins w:id="1717" w:author="Drahomíra Pavelková" w:date="2020-08-26T19:23:00Z"/>
          <w:rFonts w:asciiTheme="minorHAnsi" w:hAnsiTheme="minorHAnsi" w:cstheme="minorHAnsi"/>
          <w:sz w:val="22"/>
          <w:szCs w:val="22"/>
        </w:rPr>
      </w:pPr>
      <w:ins w:id="1718" w:author="Drahomíra Pavelková" w:date="2020-08-26T19:23:00Z">
        <w:r w:rsidRPr="00C35CFF">
          <w:rPr>
            <w:rFonts w:asciiTheme="minorHAnsi" w:hAnsiTheme="minorHAnsi" w:cstheme="minorHAnsi"/>
            <w:sz w:val="22"/>
            <w:szCs w:val="22"/>
          </w:rPr>
          <w:t xml:space="preserve">V rámci výuky předmětů profilujícícho základu </w:t>
        </w:r>
        <w:r>
          <w:rPr>
            <w:rFonts w:asciiTheme="minorHAnsi" w:hAnsiTheme="minorHAnsi" w:cstheme="minorHAnsi"/>
            <w:sz w:val="22"/>
            <w:szCs w:val="22"/>
          </w:rPr>
          <w:t xml:space="preserve">ve studijním programu Finance </w:t>
        </w:r>
      </w:ins>
      <w:ins w:id="1719" w:author="Drahomíra Pavelková" w:date="2020-08-26T19:24:00Z">
        <w:r>
          <w:rPr>
            <w:rFonts w:asciiTheme="minorHAnsi" w:hAnsiTheme="minorHAnsi" w:cstheme="minorHAnsi"/>
            <w:sz w:val="22"/>
            <w:szCs w:val="22"/>
          </w:rPr>
          <w:t>budou</w:t>
        </w:r>
      </w:ins>
      <w:ins w:id="1720" w:author="Drahomíra Pavelková" w:date="2020-08-26T19:23:00Z">
        <w:r w:rsidRPr="00C35CFF">
          <w:rPr>
            <w:rFonts w:asciiTheme="minorHAnsi" w:hAnsiTheme="minorHAnsi" w:cstheme="minorHAnsi"/>
            <w:sz w:val="22"/>
            <w:szCs w:val="22"/>
          </w:rPr>
          <w:t xml:space="preserve"> zváni do výuky významní odborníci z praxe (1 přednášk</w:t>
        </w:r>
      </w:ins>
      <w:ins w:id="1721" w:author="Drahomíra Pavelková" w:date="2020-08-26T19:27:00Z">
        <w:r>
          <w:rPr>
            <w:rFonts w:asciiTheme="minorHAnsi" w:hAnsiTheme="minorHAnsi" w:cstheme="minorHAnsi"/>
            <w:sz w:val="22"/>
            <w:szCs w:val="22"/>
          </w:rPr>
          <w:t>a v několika předmětech</w:t>
        </w:r>
      </w:ins>
      <w:ins w:id="1722" w:author="Drahomíra Pavelková" w:date="2020-08-26T19:23:00Z">
        <w:r w:rsidRPr="00C35CFF">
          <w:rPr>
            <w:rFonts w:asciiTheme="minorHAnsi" w:hAnsiTheme="minorHAnsi" w:cstheme="minorHAnsi"/>
            <w:sz w:val="22"/>
            <w:szCs w:val="22"/>
          </w:rPr>
          <w:t xml:space="preserve"> v</w:t>
        </w:r>
      </w:ins>
      <w:ins w:id="1723" w:author="Drahomíra Pavelková" w:date="2020-08-26T19:27:00Z">
        <w:r>
          <w:rPr>
            <w:rFonts w:asciiTheme="minorHAnsi" w:hAnsiTheme="minorHAnsi" w:cstheme="minorHAnsi"/>
            <w:sz w:val="22"/>
            <w:szCs w:val="22"/>
          </w:rPr>
          <w:t xml:space="preserve"> rámci každého </w:t>
        </w:r>
      </w:ins>
      <w:ins w:id="1724" w:author="Drahomíra Pavelková" w:date="2020-08-26T19:23:00Z">
        <w:r w:rsidRPr="00C35CFF">
          <w:rPr>
            <w:rFonts w:asciiTheme="minorHAnsi" w:hAnsiTheme="minorHAnsi" w:cstheme="minorHAnsi"/>
            <w:sz w:val="22"/>
            <w:szCs w:val="22"/>
          </w:rPr>
          <w:t xml:space="preserve">semestru). Příkladem této spolupráce </w:t>
        </w:r>
      </w:ins>
      <w:ins w:id="1725" w:author="Drahomíra Pavelková" w:date="2020-08-26T19:26:00Z">
        <w:r>
          <w:rPr>
            <w:rFonts w:asciiTheme="minorHAnsi" w:hAnsiTheme="minorHAnsi" w:cstheme="minorHAnsi"/>
            <w:sz w:val="22"/>
            <w:szCs w:val="22"/>
          </w:rPr>
          <w:t>moho</w:t>
        </w:r>
      </w:ins>
      <w:ins w:id="1726" w:author="Drahomíra Pavelková" w:date="2020-08-26T19:27:00Z">
        <w:r>
          <w:rPr>
            <w:rFonts w:asciiTheme="minorHAnsi" w:hAnsiTheme="minorHAnsi" w:cstheme="minorHAnsi"/>
            <w:sz w:val="22"/>
            <w:szCs w:val="22"/>
          </w:rPr>
          <w:t>u být</w:t>
        </w:r>
      </w:ins>
      <w:ins w:id="1727" w:author="Drahomíra Pavelková" w:date="2020-08-26T19:23:00Z">
        <w:r w:rsidRPr="00C35CFF">
          <w:rPr>
            <w:rFonts w:asciiTheme="minorHAnsi" w:hAnsiTheme="minorHAnsi" w:cstheme="minorHAnsi"/>
            <w:sz w:val="22"/>
            <w:szCs w:val="22"/>
          </w:rPr>
          <w:t xml:space="preserve"> přednášky např. Ing. Miloslava Bjalka a Ing. Jana Černoška (jednatelé Continental Barumu), Ing. Daniela Remeše, Ph.D. (finanční ředitel CZ-Auto) v předmětech </w:t>
        </w:r>
      </w:ins>
      <w:ins w:id="1728" w:author="Drahomíra Pavelková" w:date="2020-08-26T19:24:00Z">
        <w:r>
          <w:rPr>
            <w:rFonts w:asciiTheme="minorHAnsi" w:hAnsiTheme="minorHAnsi" w:cstheme="minorHAnsi"/>
            <w:sz w:val="22"/>
            <w:szCs w:val="22"/>
          </w:rPr>
          <w:t xml:space="preserve">Corporate Finance II </w:t>
        </w:r>
      </w:ins>
      <w:ins w:id="1729" w:author="Drahomíra Pavelková" w:date="2020-08-26T19:23:00Z">
        <w:r w:rsidRPr="00C35CFF">
          <w:rPr>
            <w:rFonts w:asciiTheme="minorHAnsi" w:hAnsiTheme="minorHAnsi" w:cstheme="minorHAnsi"/>
            <w:sz w:val="22"/>
            <w:szCs w:val="22"/>
          </w:rPr>
          <w:t>a Controlling, Mgr. Ing. Dominik</w:t>
        </w:r>
        <w:r>
          <w:rPr>
            <w:rFonts w:asciiTheme="minorHAnsi" w:hAnsiTheme="minorHAnsi" w:cstheme="minorHAnsi"/>
            <w:sz w:val="22"/>
            <w:szCs w:val="22"/>
          </w:rPr>
          <w:t>a</w:t>
        </w:r>
        <w:r w:rsidRPr="00C35CFF">
          <w:rPr>
            <w:rFonts w:asciiTheme="minorHAnsi" w:hAnsiTheme="minorHAnsi" w:cstheme="minorHAnsi"/>
            <w:sz w:val="22"/>
            <w:szCs w:val="22"/>
          </w:rPr>
          <w:t xml:space="preserve"> Stroukal</w:t>
        </w:r>
        <w:r>
          <w:rPr>
            <w:rFonts w:asciiTheme="minorHAnsi" w:hAnsiTheme="minorHAnsi" w:cstheme="minorHAnsi"/>
            <w:sz w:val="22"/>
            <w:szCs w:val="22"/>
          </w:rPr>
          <w:t>a</w:t>
        </w:r>
        <w:r w:rsidRPr="00C35CFF">
          <w:rPr>
            <w:rFonts w:asciiTheme="minorHAnsi" w:hAnsiTheme="minorHAnsi" w:cstheme="minorHAnsi"/>
            <w:sz w:val="22"/>
            <w:szCs w:val="22"/>
          </w:rPr>
          <w:t xml:space="preserve">, Ph.D. (hl. ekonom Roklen), </w:t>
        </w:r>
        <w:r w:rsidRPr="00F50606">
          <w:rPr>
            <w:rFonts w:asciiTheme="minorHAnsi" w:hAnsiTheme="minorHAnsi" w:cstheme="minorHAnsi"/>
            <w:color w:val="595959"/>
            <w:sz w:val="22"/>
            <w:szCs w:val="22"/>
          </w:rPr>
          <w:t>Mari</w:t>
        </w:r>
        <w:r>
          <w:rPr>
            <w:rFonts w:asciiTheme="minorHAnsi" w:hAnsiTheme="minorHAnsi" w:cstheme="minorHAnsi"/>
            <w:color w:val="595959"/>
            <w:sz w:val="22"/>
            <w:szCs w:val="22"/>
          </w:rPr>
          <w:t>e</w:t>
        </w:r>
        <w:r w:rsidRPr="00F50606">
          <w:rPr>
            <w:rFonts w:asciiTheme="minorHAnsi" w:hAnsiTheme="minorHAnsi" w:cstheme="minorHAnsi"/>
            <w:color w:val="595959"/>
            <w:sz w:val="22"/>
            <w:szCs w:val="22"/>
          </w:rPr>
          <w:t xml:space="preserve"> Staszkiewicz (CEO </w:t>
        </w:r>
        <w:r w:rsidRPr="00F50606">
          <w:rPr>
            <w:rFonts w:asciiTheme="minorHAnsi" w:hAnsiTheme="minorHAnsi" w:cstheme="minorHAnsi" w:hint="eastAsia"/>
            <w:color w:val="595959"/>
            <w:sz w:val="22"/>
            <w:szCs w:val="22"/>
          </w:rPr>
          <w:t>Č</w:t>
        </w:r>
        <w:r w:rsidRPr="00F50606">
          <w:rPr>
            <w:rFonts w:asciiTheme="minorHAnsi" w:hAnsiTheme="minorHAnsi" w:cstheme="minorHAnsi"/>
            <w:color w:val="595959"/>
            <w:sz w:val="22"/>
            <w:szCs w:val="22"/>
          </w:rPr>
          <w:t>eská fintech asociace)</w:t>
        </w:r>
        <w:r w:rsidRPr="00C35CFF">
          <w:rPr>
            <w:rFonts w:asciiTheme="minorHAnsi" w:hAnsiTheme="minorHAnsi" w:cstheme="minorHAnsi"/>
            <w:sz w:val="22"/>
            <w:szCs w:val="22"/>
          </w:rPr>
          <w:t xml:space="preserve"> v předmětu Finan</w:t>
        </w:r>
      </w:ins>
      <w:ins w:id="1730" w:author="Drahomíra Pavelková" w:date="2020-08-26T19:25:00Z">
        <w:r>
          <w:rPr>
            <w:rFonts w:asciiTheme="minorHAnsi" w:hAnsiTheme="minorHAnsi" w:cstheme="minorHAnsi"/>
            <w:sz w:val="22"/>
            <w:szCs w:val="22"/>
          </w:rPr>
          <w:t>cial Technologies and applications</w:t>
        </w:r>
      </w:ins>
      <w:ins w:id="1731" w:author="Drahomíra Pavelková" w:date="2020-08-26T19:23:00Z">
        <w:r>
          <w:rPr>
            <w:rFonts w:asciiTheme="minorHAnsi" w:hAnsiTheme="minorHAnsi" w:cstheme="minorHAnsi"/>
            <w:sz w:val="22"/>
            <w:szCs w:val="22"/>
          </w:rPr>
          <w:t xml:space="preserve">, </w:t>
        </w:r>
      </w:ins>
      <w:ins w:id="1732" w:author="Drahomíra Pavelková" w:date="2020-08-26T19:25:00Z">
        <w:r>
          <w:rPr>
            <w:rFonts w:asciiTheme="minorHAnsi" w:hAnsiTheme="minorHAnsi" w:cstheme="minorHAnsi"/>
            <w:sz w:val="22"/>
            <w:szCs w:val="22"/>
          </w:rPr>
          <w:t xml:space="preserve">Ing. Petra Zahradníka, MSc. v předmětu Macroeconomics, </w:t>
        </w:r>
      </w:ins>
      <w:ins w:id="1733" w:author="Drahomíra Pavelková" w:date="2020-08-26T19:26:00Z">
        <w:r>
          <w:rPr>
            <w:rFonts w:asciiTheme="minorHAnsi" w:hAnsiTheme="minorHAnsi" w:cstheme="minorHAnsi"/>
            <w:sz w:val="22"/>
            <w:szCs w:val="22"/>
          </w:rPr>
          <w:t xml:space="preserve">dott. Martiny Dlabajové </w:t>
        </w:r>
      </w:ins>
      <w:ins w:id="1734" w:author="Drahomíra Pavelková" w:date="2020-08-26T19:30:00Z">
        <w:r w:rsidR="001255FA">
          <w:rPr>
            <w:rFonts w:asciiTheme="minorHAnsi" w:hAnsiTheme="minorHAnsi" w:cstheme="minorHAnsi"/>
            <w:sz w:val="22"/>
            <w:szCs w:val="22"/>
          </w:rPr>
          <w:t xml:space="preserve">(Evropský parlament) </w:t>
        </w:r>
      </w:ins>
      <w:ins w:id="1735" w:author="Drahomíra Pavelková" w:date="2020-08-26T19:26:00Z">
        <w:r>
          <w:rPr>
            <w:rFonts w:asciiTheme="minorHAnsi" w:hAnsiTheme="minorHAnsi" w:cstheme="minorHAnsi"/>
            <w:sz w:val="22"/>
            <w:szCs w:val="22"/>
          </w:rPr>
          <w:t xml:space="preserve">v předmětu Public Finance </w:t>
        </w:r>
      </w:ins>
      <w:ins w:id="1736" w:author="Drahomíra Pavelková" w:date="2020-08-26T19:23:00Z">
        <w:r>
          <w:rPr>
            <w:rFonts w:asciiTheme="minorHAnsi" w:hAnsiTheme="minorHAnsi" w:cstheme="minorHAnsi"/>
            <w:sz w:val="22"/>
            <w:szCs w:val="22"/>
          </w:rPr>
          <w:t xml:space="preserve">a řada dalších. </w:t>
        </w:r>
      </w:ins>
    </w:p>
    <w:p w14:paraId="317357ED" w14:textId="77777777" w:rsidR="00B0115A" w:rsidRDefault="00B0115A" w:rsidP="00B0115A">
      <w:pPr>
        <w:jc w:val="both"/>
        <w:rPr>
          <w:ins w:id="1737" w:author="Drahomíra Pavelková" w:date="2020-08-26T19:23:00Z"/>
          <w:rFonts w:asciiTheme="minorHAnsi" w:hAnsiTheme="minorHAnsi" w:cstheme="minorHAnsi"/>
          <w:sz w:val="22"/>
          <w:szCs w:val="22"/>
        </w:rPr>
      </w:pPr>
    </w:p>
    <w:p w14:paraId="3100FE1C" w14:textId="77777777" w:rsidR="00B0115A" w:rsidRDefault="00B0115A" w:rsidP="00B0115A">
      <w:pPr>
        <w:jc w:val="both"/>
        <w:rPr>
          <w:ins w:id="1738" w:author="Drahomíra Pavelková" w:date="2020-08-26T19:23:00Z"/>
          <w:rFonts w:asciiTheme="minorHAnsi" w:hAnsiTheme="minorHAnsi" w:cstheme="minorHAnsi"/>
          <w:sz w:val="22"/>
          <w:szCs w:val="22"/>
        </w:rPr>
      </w:pPr>
      <w:ins w:id="1739" w:author="Drahomíra Pavelková" w:date="2020-08-26T19:23:00Z">
        <w:r>
          <w:rPr>
            <w:rFonts w:asciiTheme="minorHAnsi" w:hAnsiTheme="minorHAnsi" w:cstheme="minorHAnsi"/>
            <w:sz w:val="22"/>
            <w:szCs w:val="22"/>
          </w:rPr>
          <w:t>Studenti se účastní exkurzí, např. v Continental Barumu, s.r.o., Komerční bance, SAB Finance, ČSOB, příp. dalších.</w:t>
        </w:r>
      </w:ins>
    </w:p>
    <w:p w14:paraId="0E2137F0" w14:textId="77777777" w:rsidR="00B0115A" w:rsidRDefault="00B0115A" w:rsidP="00B0115A">
      <w:pPr>
        <w:jc w:val="both"/>
        <w:rPr>
          <w:ins w:id="1740" w:author="Drahomíra Pavelková" w:date="2020-08-26T19:23:00Z"/>
          <w:rFonts w:asciiTheme="minorHAnsi" w:hAnsiTheme="minorHAnsi" w:cstheme="minorHAnsi"/>
          <w:sz w:val="22"/>
          <w:szCs w:val="22"/>
        </w:rPr>
      </w:pPr>
    </w:p>
    <w:p w14:paraId="2B6BBBC5" w14:textId="77777777" w:rsidR="00B0115A" w:rsidRDefault="00B0115A" w:rsidP="00B0115A">
      <w:pPr>
        <w:jc w:val="both"/>
        <w:rPr>
          <w:ins w:id="1741" w:author="Drahomíra Pavelková" w:date="2020-08-26T19:23:00Z"/>
          <w:rFonts w:asciiTheme="minorHAnsi" w:hAnsiTheme="minorHAnsi" w:cstheme="minorHAnsi"/>
          <w:sz w:val="22"/>
          <w:szCs w:val="22"/>
        </w:rPr>
      </w:pPr>
      <w:ins w:id="1742" w:author="Drahomíra Pavelková" w:date="2020-08-26T19:23:00Z">
        <w:r>
          <w:rPr>
            <w:rFonts w:asciiTheme="minorHAnsi" w:hAnsiTheme="minorHAnsi" w:cstheme="minorHAnsi"/>
            <w:sz w:val="22"/>
            <w:szCs w:val="22"/>
          </w:rPr>
          <w:t>V rámci studia absolvují studenti povinnou praxi v podnicích, bankách, pojišťovnách, účetních, daňových, auditorských kancelářích, či v institucích veřejného sektoru, apod. FaME spolupracuje s řadou firem a institucí, ve kterých se realizují praxe studentů (Euregnia, Kovárna VIVA, KB, ČS, ČSOB, Trinity Bank, UniCredit Bank, SAB Finance, Continental Barum, Slovácké strojírny, Česká fintech asociace, Greiner Slušovice, Česká zbrojovka, Mesit, NWT, HP Tronic, Finanční úřad pro Zlínský a Jihomoravský kraj, Ministerstvo financí, Zlínský kraj, KPMG, Deloitte, a řada dalších malých a středních firem, úřadů obcí, měst a krajů).</w:t>
        </w:r>
      </w:ins>
    </w:p>
    <w:p w14:paraId="034917D0" w14:textId="77777777" w:rsidR="00B0115A" w:rsidRPr="00073CFE" w:rsidRDefault="00B0115A" w:rsidP="007E544F">
      <w:pPr>
        <w:spacing w:before="120" w:after="120"/>
        <w:rPr>
          <w:rFonts w:ascii="Calibri" w:hAnsi="Calibri" w:cs="Calibri"/>
          <w:color w:val="000000" w:themeColor="text1"/>
          <w:sz w:val="22"/>
          <w:szCs w:val="22"/>
        </w:rPr>
      </w:pPr>
    </w:p>
    <w:p w14:paraId="56A0C16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Spolupráce s praxí při tvorbě studijních programů </w:t>
      </w:r>
    </w:p>
    <w:p w14:paraId="7027664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1.11</w:t>
      </w:r>
    </w:p>
    <w:p w14:paraId="4FE4A766" w14:textId="0A1FB441" w:rsidR="00397B00" w:rsidRPr="007E544F" w:rsidRDefault="007E544F" w:rsidP="00397B00">
      <w:pPr>
        <w:spacing w:before="120" w:after="600"/>
        <w:jc w:val="both"/>
        <w:rPr>
          <w:ins w:id="1743" w:author="Drahomíra Pavelková" w:date="2020-08-26T19:30:00Z"/>
          <w:rFonts w:ascii="Calibri" w:hAnsi="Calibri" w:cs="Calibri"/>
          <w:sz w:val="22"/>
          <w:szCs w:val="22"/>
        </w:rPr>
      </w:pPr>
      <w:r w:rsidRPr="00073CFE">
        <w:rPr>
          <w:rFonts w:ascii="Calibri" w:hAnsi="Calibri" w:cs="Calibri"/>
          <w:color w:val="000000" w:themeColor="text1"/>
          <w:sz w:val="22"/>
          <w:szCs w:val="22"/>
        </w:rPr>
        <w:t>UTB ve Zlíně komunikuje s profesními komorami, oborovými sdruženími, organizacemi zaměstnavatelů nebo dalšími odborníky z praxe a zjišťuje jejich očekávání a požadavky na absolventy studijních programů.</w:t>
      </w:r>
      <w:ins w:id="1744" w:author="Drahomíra Pavelková" w:date="2020-08-26T19:30:00Z">
        <w:r w:rsidR="00397B00">
          <w:rPr>
            <w:rFonts w:ascii="Calibri" w:hAnsi="Calibri" w:cs="Calibri"/>
            <w:color w:val="000000" w:themeColor="text1"/>
            <w:sz w:val="22"/>
            <w:szCs w:val="22"/>
          </w:rPr>
          <w:t xml:space="preserve"> </w:t>
        </w:r>
        <w:r w:rsidR="00397B00" w:rsidRPr="00E42E3F">
          <w:rPr>
            <w:rFonts w:asciiTheme="minorHAnsi" w:hAnsiTheme="minorHAnsi" w:cstheme="minorHAnsi"/>
            <w:sz w:val="22"/>
            <w:szCs w:val="22"/>
          </w:rPr>
          <w:t xml:space="preserve">V rámci přípravy obsahu a struktury magisterského studijního programu Finance byly zohledněny rovněž nároky programu CFA (UTB ve Zlíně získalo </w:t>
        </w:r>
        <w:r w:rsidR="00397B00" w:rsidRPr="00E42E3F">
          <w:rPr>
            <w:rFonts w:asciiTheme="minorHAnsi" w:hAnsiTheme="minorHAnsi" w:cstheme="minorHAnsi"/>
            <w:color w:val="626B77"/>
            <w:sz w:val="22"/>
            <w:szCs w:val="22"/>
          </w:rPr>
          <w:t xml:space="preserve">v rámci prestižního programu </w:t>
        </w:r>
        <w:r w:rsidR="00397B00">
          <w:rPr>
            <w:rFonts w:asciiTheme="minorHAnsi" w:hAnsiTheme="minorHAnsi" w:cstheme="minorHAnsi"/>
            <w:color w:val="626B77"/>
            <w:sz w:val="22"/>
            <w:szCs w:val="22"/>
          </w:rPr>
          <w:t>“</w:t>
        </w:r>
        <w:r w:rsidR="00397B00" w:rsidRPr="00E42E3F">
          <w:rPr>
            <w:rFonts w:asciiTheme="minorHAnsi" w:hAnsiTheme="minorHAnsi" w:cstheme="minorHAnsi"/>
            <w:color w:val="626B77"/>
            <w:sz w:val="22"/>
            <w:szCs w:val="22"/>
          </w:rPr>
          <w:t>CFA University Affiliation</w:t>
        </w:r>
        <w:r w:rsidR="00397B00">
          <w:rPr>
            <w:rFonts w:asciiTheme="minorHAnsi" w:hAnsiTheme="minorHAnsi" w:cstheme="minorHAnsi"/>
            <w:color w:val="626B77"/>
            <w:sz w:val="22"/>
            <w:szCs w:val="22"/>
          </w:rPr>
          <w:t>“</w:t>
        </w:r>
        <w:r w:rsidR="00397B00" w:rsidRPr="00E42E3F">
          <w:rPr>
            <w:rFonts w:asciiTheme="minorHAnsi" w:hAnsiTheme="minorHAnsi" w:cstheme="minorHAnsi"/>
            <w:color w:val="626B77"/>
            <w:sz w:val="22"/>
            <w:szCs w:val="22"/>
          </w:rPr>
          <w:t xml:space="preserve"> na základě realizovaného MSP </w:t>
        </w:r>
      </w:ins>
      <w:ins w:id="1745" w:author="Drahomíra Pavelková" w:date="2020-08-26T19:32:00Z">
        <w:r w:rsidR="000819A9">
          <w:rPr>
            <w:rFonts w:asciiTheme="minorHAnsi" w:hAnsiTheme="minorHAnsi" w:cstheme="minorHAnsi"/>
            <w:color w:val="626B77"/>
            <w:sz w:val="22"/>
            <w:szCs w:val="22"/>
          </w:rPr>
          <w:t>Economic Policy and Administration</w:t>
        </w:r>
      </w:ins>
      <w:ins w:id="1746" w:author="Drahomíra Pavelková" w:date="2020-08-26T19:30:00Z">
        <w:r w:rsidR="00397B00" w:rsidRPr="00E42E3F">
          <w:rPr>
            <w:rFonts w:asciiTheme="minorHAnsi" w:hAnsiTheme="minorHAnsi" w:cstheme="minorHAnsi"/>
            <w:color w:val="626B77"/>
            <w:sz w:val="22"/>
            <w:szCs w:val="22"/>
          </w:rPr>
          <w:t>, obor Finance).</w:t>
        </w:r>
      </w:ins>
    </w:p>
    <w:p w14:paraId="328C7D6D" w14:textId="11F6DA69" w:rsidR="007E544F" w:rsidRPr="00073CFE" w:rsidRDefault="007E544F" w:rsidP="007E544F">
      <w:pPr>
        <w:spacing w:before="120" w:after="600"/>
        <w:jc w:val="both"/>
        <w:rPr>
          <w:rFonts w:ascii="Calibri" w:hAnsi="Calibri" w:cs="Calibri"/>
          <w:color w:val="000000" w:themeColor="text1"/>
          <w:sz w:val="22"/>
          <w:szCs w:val="22"/>
        </w:rPr>
      </w:pPr>
    </w:p>
    <w:p w14:paraId="52B49656"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Podpůrné zdroje a administrativa </w:t>
      </w:r>
    </w:p>
    <w:p w14:paraId="74F855FA"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Informační systém </w:t>
      </w:r>
    </w:p>
    <w:p w14:paraId="760757D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1.12</w:t>
      </w:r>
    </w:p>
    <w:p w14:paraId="12C2F030"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5B8523BF"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má s ohledem na to funkční informační systém studijní agendy IS/STAG, který používá od roku 2003. Tvůrcem IS/STAG je ZČU v Plzni a v současné době systém využívá 11 VVŠ v ČR.</w:t>
      </w:r>
    </w:p>
    <w:p w14:paraId="1DB94D1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Informační systém IS/STAG pokrývá funkce od přijímacího řízení až po vydání diplomů, eviduje studenty prezenční a kombinované formy studia, studenty celoživotního vzdělávání a účastníky U3V.</w:t>
      </w:r>
    </w:p>
    <w:p w14:paraId="68CEA0F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A017C51"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 xml:space="preserve">Všichni studenti mají umožněn dálkový, časově neomezený přístup k informacím studijní agendy IS/STAG prostřednictvím </w:t>
      </w:r>
      <w:hyperlink r:id="rId86" w:history="1">
        <w:r w:rsidRPr="007E544F">
          <w:rPr>
            <w:rFonts w:ascii="Calibri" w:hAnsi="Calibri" w:cs="Calibri"/>
            <w:i/>
            <w:color w:val="0000FF"/>
            <w:sz w:val="22"/>
            <w:szCs w:val="22"/>
            <w:u w:val="single"/>
          </w:rPr>
          <w:t>portálového rozhraní</w:t>
        </w:r>
      </w:hyperlink>
      <w:r w:rsidRPr="007E544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060B1ACD"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7" w:history="1">
        <w:r w:rsidRPr="007E544F">
          <w:rPr>
            <w:rFonts w:ascii="Calibri" w:hAnsi="Calibri" w:cs="Calibri"/>
            <w:i/>
            <w:color w:val="0000FF"/>
            <w:sz w:val="22"/>
            <w:szCs w:val="22"/>
            <w:u w:val="single"/>
          </w:rPr>
          <w:t>norem UTB ve Zlíně</w:t>
        </w:r>
      </w:hyperlink>
      <w:r w:rsidRPr="007E544F">
        <w:rPr>
          <w:rFonts w:ascii="Calibri" w:hAnsi="Calibri" w:cs="Calibri"/>
          <w:sz w:val="22"/>
          <w:szCs w:val="22"/>
        </w:rPr>
        <w:t xml:space="preserve">, případně které jsou součástí </w:t>
      </w:r>
      <w:hyperlink r:id="rId88" w:history="1">
        <w:r w:rsidRPr="007E544F">
          <w:rPr>
            <w:rFonts w:ascii="Calibri" w:hAnsi="Calibri" w:cs="Calibri"/>
            <w:i/>
            <w:color w:val="0000FF"/>
            <w:sz w:val="22"/>
            <w:szCs w:val="22"/>
            <w:u w:val="single"/>
          </w:rPr>
          <w:t>norem Fakulty managementu a ekonomiky</w:t>
        </w:r>
      </w:hyperlink>
      <w:r w:rsidRPr="007E544F">
        <w:rPr>
          <w:rFonts w:ascii="Calibri" w:hAnsi="Calibri" w:cs="Calibri"/>
          <w:i/>
          <w:sz w:val="22"/>
          <w:szCs w:val="22"/>
        </w:rPr>
        <w:t xml:space="preserve"> </w:t>
      </w:r>
      <w:r w:rsidRPr="007E544F">
        <w:rPr>
          <w:rFonts w:ascii="Calibri" w:hAnsi="Calibri" w:cs="Calibri"/>
          <w:sz w:val="22"/>
          <w:szCs w:val="22"/>
        </w:rPr>
        <w:t>UTB ve Zlíně.</w:t>
      </w:r>
    </w:p>
    <w:p w14:paraId="730FE91C" w14:textId="77777777" w:rsidR="007E544F" w:rsidRPr="00073CFE" w:rsidRDefault="00053AE6" w:rsidP="00053AE6">
      <w:pPr>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89" w:history="1">
        <w:r w:rsidRPr="007E544F">
          <w:rPr>
            <w:rFonts w:ascii="Calibri" w:hAnsi="Calibri" w:cs="Calibri"/>
            <w:i/>
            <w:color w:val="0000FF"/>
            <w:sz w:val="22"/>
            <w:szCs w:val="22"/>
            <w:u w:val="single"/>
          </w:rPr>
          <w:t>Job centrem UTB</w:t>
        </w:r>
      </w:hyperlink>
      <w:r w:rsidRPr="007E544F">
        <w:rPr>
          <w:rFonts w:ascii="Calibri" w:hAnsi="Calibri" w:cs="Calibri"/>
          <w:sz w:val="22"/>
          <w:szCs w:val="22"/>
        </w:rPr>
        <w:t xml:space="preserve">, které bylo pro tuto činnost specializovaně zřízeno, tak jeho </w:t>
      </w:r>
      <w:hyperlink r:id="rId90" w:history="1">
        <w:r w:rsidRPr="007E544F">
          <w:rPr>
            <w:rFonts w:ascii="Calibri" w:hAnsi="Calibri" w:cs="Calibri"/>
            <w:i/>
            <w:color w:val="0000FF"/>
            <w:sz w:val="22"/>
            <w:szCs w:val="22"/>
            <w:u w:val="single"/>
          </w:rPr>
          <w:t>portálem s nabídkami pracovních příležitostí, stáží a brigád</w:t>
        </w:r>
      </w:hyperlink>
      <w:r w:rsidRPr="007E544F">
        <w:rPr>
          <w:rFonts w:ascii="Calibri" w:hAnsi="Calibri" w:cs="Calibri"/>
          <w:sz w:val="22"/>
          <w:szCs w:val="22"/>
        </w:rPr>
        <w:t xml:space="preserve">. V rámci Job centra UTB také působí </w:t>
      </w:r>
      <w:hyperlink r:id="rId91" w:history="1">
        <w:r w:rsidRPr="007E544F">
          <w:rPr>
            <w:rFonts w:ascii="Calibri" w:hAnsi="Calibri" w:cs="Calibri"/>
            <w:i/>
            <w:color w:val="0000FF"/>
            <w:sz w:val="22"/>
            <w:szCs w:val="22"/>
            <w:u w:val="single"/>
          </w:rPr>
          <w:t>Akademická poradna UTB,</w:t>
        </w:r>
      </w:hyperlink>
      <w:r w:rsidRPr="007E544F">
        <w:rPr>
          <w:rFonts w:ascii="Calibri" w:hAnsi="Calibri" w:cs="Calibri"/>
          <w:sz w:val="22"/>
          <w:szCs w:val="22"/>
        </w:rPr>
        <w:t xml:space="preserve"> která má svůj vlastní informační modul.</w:t>
      </w:r>
    </w:p>
    <w:p w14:paraId="446ED1AE" w14:textId="77777777" w:rsidR="007E544F" w:rsidRPr="00073CFE" w:rsidRDefault="007E544F" w:rsidP="007E544F">
      <w:pPr>
        <w:tabs>
          <w:tab w:val="left" w:pos="2835"/>
        </w:tabs>
        <w:spacing w:before="120" w:after="120"/>
        <w:rPr>
          <w:rFonts w:ascii="Calibri" w:hAnsi="Calibri" w:cs="Calibri"/>
          <w:color w:val="000000" w:themeColor="text1"/>
          <w:sz w:val="22"/>
          <w:szCs w:val="22"/>
        </w:rPr>
      </w:pPr>
    </w:p>
    <w:p w14:paraId="6A6ED97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Knihovny a elektronické zdroje </w:t>
      </w:r>
    </w:p>
    <w:p w14:paraId="3998F76E"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1.13</w:t>
      </w:r>
    </w:p>
    <w:p w14:paraId="3C590AF5"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3F06243B" w14:textId="77777777" w:rsidR="007E544F" w:rsidRPr="00073CFE" w:rsidRDefault="007E544F" w:rsidP="007E544F">
      <w:pPr>
        <w:jc w:val="both"/>
        <w:rPr>
          <w:rFonts w:ascii="Calibri" w:hAnsi="Calibri" w:cs="Calibri"/>
          <w:color w:val="000000" w:themeColor="text1"/>
          <w:sz w:val="22"/>
          <w:szCs w:val="22"/>
        </w:rPr>
      </w:pPr>
    </w:p>
    <w:p w14:paraId="69A8D35B" w14:textId="77777777" w:rsidR="007E544F" w:rsidRPr="00073CFE" w:rsidRDefault="007E544F" w:rsidP="007E544F">
      <w:pPr>
        <w:spacing w:after="120"/>
        <w:rPr>
          <w:rFonts w:ascii="Calibri" w:hAnsi="Calibri" w:cs="Calibri"/>
          <w:i/>
          <w:iCs/>
          <w:color w:val="000000" w:themeColor="text1"/>
          <w:sz w:val="22"/>
          <w:szCs w:val="22"/>
        </w:rPr>
      </w:pPr>
      <w:r w:rsidRPr="00073CFE">
        <w:rPr>
          <w:rFonts w:ascii="Calibri" w:hAnsi="Calibri" w:cs="Calibri"/>
          <w:i/>
          <w:iCs/>
          <w:color w:val="000000" w:themeColor="text1"/>
          <w:sz w:val="22"/>
          <w:szCs w:val="22"/>
        </w:rPr>
        <w:t>Dostupnost knihovního fondu</w:t>
      </w:r>
    </w:p>
    <w:p w14:paraId="0CC147CB" w14:textId="77777777" w:rsidR="00053AE6" w:rsidRPr="007E544F" w:rsidRDefault="00053AE6" w:rsidP="00053AE6">
      <w:pPr>
        <w:jc w:val="both"/>
        <w:rPr>
          <w:rFonts w:ascii="Calibri" w:hAnsi="Calibri" w:cs="Calibri"/>
          <w:sz w:val="22"/>
          <w:szCs w:val="22"/>
        </w:rPr>
      </w:pPr>
      <w:r w:rsidRPr="007E544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DEBE247"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D54AC17"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045AB039" w14:textId="77777777" w:rsidR="007E544F" w:rsidRPr="00073CFE" w:rsidRDefault="00053AE6" w:rsidP="00053AE6">
      <w:pPr>
        <w:spacing w:before="120" w:after="120"/>
        <w:jc w:val="both"/>
        <w:rPr>
          <w:rFonts w:ascii="Calibri" w:hAnsi="Calibri" w:cs="Calibri"/>
          <w:color w:val="000000" w:themeColor="text1"/>
          <w:sz w:val="22"/>
          <w:szCs w:val="22"/>
          <w:u w:val="single"/>
        </w:rPr>
      </w:pPr>
      <w:r w:rsidRPr="007E544F">
        <w:rPr>
          <w:rFonts w:ascii="Calibri" w:hAnsi="Calibri" w:cs="Calibri"/>
          <w:sz w:val="22"/>
          <w:szCs w:val="22"/>
        </w:rPr>
        <w:t>V knihovním fondu je více než 1</w:t>
      </w:r>
      <w:r>
        <w:rPr>
          <w:rFonts w:ascii="Calibri" w:hAnsi="Calibri" w:cs="Calibri"/>
          <w:sz w:val="22"/>
          <w:szCs w:val="22"/>
        </w:rPr>
        <w:t>4</w:t>
      </w:r>
      <w:r w:rsidRPr="007E544F">
        <w:rPr>
          <w:rFonts w:ascii="Calibri" w:hAnsi="Calibri" w:cs="Calibri"/>
          <w:sz w:val="22"/>
          <w:szCs w:val="22"/>
        </w:rPr>
        <w:t xml:space="preserve">0 000 knih, přičemž roční přírůstek každoročně přesahuje 5 000 knižních jednotek. Stále více knih je dostupných v elektronické podobě. Důležitá je zejména vysoká aktuálnost knihovního fondu, který </w:t>
      </w:r>
      <w:r w:rsidRPr="00082AC4">
        <w:rPr>
          <w:rFonts w:ascii="Calibri" w:hAnsi="Calibri" w:cs="Calibri"/>
          <w:sz w:val="22"/>
          <w:szCs w:val="22"/>
        </w:rPr>
        <w:t xml:space="preserve">je neustále </w:t>
      </w:r>
      <w:r w:rsidRPr="007E544F">
        <w:rPr>
          <w:rFonts w:ascii="Calibri" w:hAnsi="Calibri" w:cs="Calibri"/>
          <w:sz w:val="22"/>
          <w:szCs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544F">
        <w:rPr>
          <w:rFonts w:ascii="Calibri" w:hAnsi="Calibri" w:cs="Calibri"/>
          <w:sz w:val="22"/>
          <w:szCs w:val="22"/>
          <w:vertAlign w:val="superscript"/>
        </w:rPr>
        <w:footnoteReference w:id="2"/>
      </w:r>
      <w:r w:rsidRPr="007E544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007E544F" w:rsidRPr="00073CFE">
        <w:rPr>
          <w:rFonts w:ascii="Calibri" w:hAnsi="Calibri" w:cs="Calibri"/>
          <w:color w:val="000000" w:themeColor="text1"/>
          <w:sz w:val="22"/>
          <w:szCs w:val="22"/>
          <w:vertAlign w:val="superscript"/>
        </w:rPr>
        <w:footnoteReference w:id="3"/>
      </w:r>
    </w:p>
    <w:p w14:paraId="26272139" w14:textId="77777777" w:rsidR="007E544F" w:rsidRPr="00073CFE" w:rsidRDefault="007E544F" w:rsidP="007E544F">
      <w:pPr>
        <w:rPr>
          <w:rFonts w:ascii="Calibri" w:hAnsi="Calibri" w:cs="Calibri"/>
          <w:i/>
          <w:iCs/>
          <w:color w:val="000000" w:themeColor="text1"/>
          <w:sz w:val="22"/>
          <w:szCs w:val="22"/>
        </w:rPr>
      </w:pPr>
    </w:p>
    <w:p w14:paraId="4632491F" w14:textId="77777777" w:rsidR="007E544F" w:rsidRPr="00073CFE" w:rsidRDefault="007E544F" w:rsidP="007E544F">
      <w:pPr>
        <w:spacing w:after="120"/>
        <w:rPr>
          <w:rFonts w:ascii="Calibri" w:hAnsi="Calibri" w:cs="Calibri"/>
          <w:i/>
          <w:iCs/>
          <w:color w:val="000000" w:themeColor="text1"/>
          <w:sz w:val="22"/>
          <w:szCs w:val="22"/>
        </w:rPr>
      </w:pPr>
      <w:r w:rsidRPr="00073CFE">
        <w:rPr>
          <w:rFonts w:ascii="Calibri" w:hAnsi="Calibri" w:cs="Calibri"/>
          <w:i/>
          <w:iCs/>
          <w:color w:val="000000" w:themeColor="text1"/>
          <w:sz w:val="22"/>
          <w:szCs w:val="22"/>
        </w:rPr>
        <w:t>Dostupnost elektronických zdrojů</w:t>
      </w:r>
    </w:p>
    <w:p w14:paraId="122BF3B2"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2">
        <w:r w:rsidRPr="00073CFE">
          <w:rPr>
            <w:rFonts w:ascii="Calibri" w:hAnsi="Calibri" w:cs="Calibri"/>
            <w:i/>
            <w:color w:val="000000" w:themeColor="text1"/>
            <w:sz w:val="22"/>
            <w:szCs w:val="22"/>
            <w:u w:val="single"/>
          </w:rPr>
          <w:t>http://portal.k.utb.cz</w:t>
        </w:r>
      </w:hyperlink>
      <w:r w:rsidRPr="00073CFE">
        <w:rPr>
          <w:rFonts w:ascii="Calibri" w:hAnsi="Calibri" w:cs="Calibri"/>
          <w:i/>
          <w:color w:val="000000" w:themeColor="text1"/>
          <w:sz w:val="22"/>
          <w:szCs w:val="22"/>
        </w:rPr>
        <w:t>,</w:t>
      </w:r>
      <w:r w:rsidRPr="00073CFE">
        <w:rPr>
          <w:rFonts w:ascii="Calibri" w:hAnsi="Calibri" w:cs="Calibri"/>
          <w:color w:val="000000" w:themeColor="text1"/>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B30A771" w14:textId="77777777" w:rsidR="00053AE6" w:rsidRPr="007E544F" w:rsidRDefault="00053AE6" w:rsidP="00053AE6">
      <w:pPr>
        <w:rPr>
          <w:rFonts w:ascii="Calibri" w:hAnsi="Calibri" w:cs="Calibri"/>
          <w:sz w:val="22"/>
          <w:szCs w:val="22"/>
        </w:rPr>
      </w:pPr>
      <w:r w:rsidRPr="007E544F">
        <w:rPr>
          <w:rFonts w:ascii="Calibri" w:hAnsi="Calibri" w:cs="Calibri"/>
          <w:sz w:val="22"/>
          <w:szCs w:val="22"/>
        </w:rPr>
        <w:t>Konkrétní dostupné databáze:</w:t>
      </w:r>
    </w:p>
    <w:p w14:paraId="5494613B" w14:textId="77777777" w:rsidR="00053AE6" w:rsidRPr="00C20186" w:rsidRDefault="00053AE6" w:rsidP="00053AE6">
      <w:pPr>
        <w:pStyle w:val="Odstavecseseznamem"/>
        <w:numPr>
          <w:ilvl w:val="0"/>
          <w:numId w:val="5"/>
        </w:numPr>
        <w:spacing w:after="0" w:line="21" w:lineRule="atLeast"/>
        <w:ind w:left="714" w:hanging="357"/>
        <w:jc w:val="both"/>
        <w:rPr>
          <w:rFonts w:eastAsia="Times New Roman"/>
          <w:iCs/>
          <w:szCs w:val="20"/>
          <w:lang w:eastAsia="cs-CZ"/>
        </w:rPr>
      </w:pPr>
      <w:r w:rsidRPr="00C20186">
        <w:rPr>
          <w:rFonts w:eastAsia="Times New Roman"/>
          <w:iCs/>
          <w:szCs w:val="20"/>
          <w:lang w:eastAsia="cs-CZ"/>
        </w:rPr>
        <w:t>Citační databáze Web of Science a Scopus</w:t>
      </w:r>
    </w:p>
    <w:p w14:paraId="5B6303B3" w14:textId="77777777" w:rsidR="00053AE6" w:rsidRPr="00C20186" w:rsidRDefault="00053AE6" w:rsidP="00053AE6">
      <w:pPr>
        <w:pStyle w:val="Odstavecseseznamem"/>
        <w:numPr>
          <w:ilvl w:val="0"/>
          <w:numId w:val="5"/>
        </w:numPr>
        <w:spacing w:after="0" w:line="21" w:lineRule="atLeast"/>
        <w:ind w:left="714" w:hanging="357"/>
        <w:jc w:val="both"/>
        <w:rPr>
          <w:rFonts w:eastAsia="Times New Roman"/>
          <w:iCs/>
          <w:szCs w:val="20"/>
          <w:lang w:eastAsia="cs-CZ"/>
        </w:rPr>
      </w:pPr>
      <w:r w:rsidRPr="00C20186">
        <w:rPr>
          <w:rFonts w:eastAsia="Times New Roman"/>
          <w:iCs/>
          <w:szCs w:val="20"/>
          <w:lang w:eastAsia="cs-CZ"/>
        </w:rPr>
        <w:t>Multioborové kolekce elektronických časopisů Elsevier ScienceDirect, Wiley Online Library, SpringerLink a další</w:t>
      </w:r>
    </w:p>
    <w:p w14:paraId="0091E01E" w14:textId="77777777" w:rsidR="007E544F" w:rsidRPr="00053AE6" w:rsidRDefault="00053AE6" w:rsidP="00053AE6">
      <w:pPr>
        <w:pStyle w:val="Odstavecseseznamem"/>
        <w:numPr>
          <w:ilvl w:val="0"/>
          <w:numId w:val="5"/>
        </w:numPr>
        <w:spacing w:after="0" w:line="21" w:lineRule="atLeast"/>
        <w:ind w:left="714" w:hanging="357"/>
        <w:jc w:val="both"/>
        <w:rPr>
          <w:rFonts w:eastAsia="Times New Roman"/>
          <w:iCs/>
          <w:szCs w:val="20"/>
          <w:lang w:eastAsia="cs-CZ"/>
        </w:rPr>
      </w:pPr>
      <w:r w:rsidRPr="00C20186">
        <w:rPr>
          <w:rFonts w:eastAsia="Times New Roman"/>
          <w:iCs/>
          <w:szCs w:val="20"/>
          <w:lang w:eastAsia="cs-CZ"/>
        </w:rPr>
        <w:t>Multioborové plnotextové databáze Ebsco a ProQuest</w:t>
      </w:r>
      <w:r w:rsidR="007E544F" w:rsidRPr="00053AE6">
        <w:rPr>
          <w:rFonts w:cs="Calibri"/>
          <w:color w:val="000000" w:themeColor="text1"/>
        </w:rPr>
        <w:t xml:space="preserve"> </w:t>
      </w:r>
    </w:p>
    <w:p w14:paraId="774F9C90" w14:textId="77777777" w:rsidR="007E544F" w:rsidRPr="00073CFE" w:rsidRDefault="007E544F" w:rsidP="007E544F">
      <w:pPr>
        <w:spacing w:before="120" w:after="120"/>
        <w:rPr>
          <w:rFonts w:ascii="Calibri" w:hAnsi="Calibri" w:cs="Calibri"/>
          <w:color w:val="000000" w:themeColor="text1"/>
          <w:sz w:val="22"/>
          <w:szCs w:val="22"/>
        </w:rPr>
      </w:pPr>
      <w:r w:rsidRPr="00073CFE">
        <w:rPr>
          <w:rFonts w:ascii="Calibri" w:hAnsi="Calibri" w:cs="Calibri"/>
          <w:color w:val="000000" w:themeColor="text1"/>
          <w:sz w:val="22"/>
          <w:szCs w:val="22"/>
        </w:rPr>
        <w:t xml:space="preserve">Seznam všech databází, které má UTB ve Zlíně: </w:t>
      </w:r>
      <w:hyperlink r:id="rId93" w:history="1">
        <w:r w:rsidRPr="00073CFE">
          <w:rPr>
            <w:rFonts w:ascii="Calibri" w:hAnsi="Calibri" w:cs="Calibri"/>
            <w:i/>
            <w:color w:val="000000" w:themeColor="text1"/>
            <w:sz w:val="22"/>
            <w:szCs w:val="22"/>
            <w:u w:val="single"/>
          </w:rPr>
          <w:t>http://portal.k.utb.cz/databases/alphabetical</w:t>
        </w:r>
      </w:hyperlink>
      <w:r w:rsidRPr="00073CFE">
        <w:rPr>
          <w:rFonts w:ascii="Calibri" w:hAnsi="Calibri" w:cs="Calibri"/>
          <w:i/>
          <w:color w:val="000000" w:themeColor="text1"/>
          <w:sz w:val="22"/>
          <w:szCs w:val="22"/>
        </w:rPr>
        <w:t>.</w:t>
      </w:r>
      <w:r w:rsidRPr="00073CFE">
        <w:rPr>
          <w:rFonts w:ascii="Calibri" w:hAnsi="Calibri" w:cs="Calibri"/>
          <w:color w:val="000000" w:themeColor="text1"/>
          <w:sz w:val="22"/>
          <w:szCs w:val="22"/>
        </w:rPr>
        <w:t xml:space="preserve"> </w:t>
      </w:r>
    </w:p>
    <w:p w14:paraId="44362CF6" w14:textId="77777777" w:rsidR="007E544F" w:rsidRPr="00073CFE" w:rsidRDefault="007E544F" w:rsidP="007E544F">
      <w:pPr>
        <w:ind w:left="360"/>
        <w:rPr>
          <w:rFonts w:ascii="Calibri" w:hAnsi="Calibri" w:cs="Calibri"/>
          <w:color w:val="000000" w:themeColor="text1"/>
        </w:rPr>
      </w:pPr>
    </w:p>
    <w:p w14:paraId="6D67A6EA"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Studium studentů se specifickými potřebami </w:t>
      </w:r>
    </w:p>
    <w:p w14:paraId="3C7B5F2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1.14</w:t>
      </w:r>
    </w:p>
    <w:p w14:paraId="63FD8C91" w14:textId="77777777" w:rsidR="00053AE6" w:rsidRPr="007E544F" w:rsidRDefault="00053AE6" w:rsidP="00053AE6">
      <w:pPr>
        <w:spacing w:before="120" w:after="120"/>
        <w:jc w:val="both"/>
        <w:rPr>
          <w:rFonts w:ascii="Calibri" w:hAnsi="Calibri" w:cs="Calibri"/>
          <w:iCs/>
          <w:sz w:val="22"/>
          <w:szCs w:val="22"/>
        </w:rPr>
      </w:pPr>
      <w:r w:rsidRPr="007E544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544F">
        <w:rPr>
          <w:rFonts w:ascii="Calibri" w:hAnsi="Calibri" w:cs="Calibri"/>
          <w:bCs/>
          <w:sz w:val="22"/>
          <w:szCs w:val="22"/>
        </w:rPr>
        <w:t xml:space="preserve">č. 18/2018 </w:t>
      </w:r>
      <w:hyperlink r:id="rId94" w:history="1">
        <w:r w:rsidRPr="007E544F">
          <w:rPr>
            <w:rFonts w:ascii="Calibri" w:hAnsi="Calibri" w:cs="Calibri"/>
            <w:i/>
            <w:color w:val="0000FF"/>
            <w:sz w:val="22"/>
            <w:szCs w:val="22"/>
            <w:u w:val="single"/>
          </w:rPr>
          <w:t>Podpora uchazečů a studentů se specifickými potřebami na Univerzitě Tomáše Bati ve Zlíně</w:t>
        </w:r>
      </w:hyperlink>
      <w:r w:rsidRPr="007E544F">
        <w:rPr>
          <w:rFonts w:ascii="Calibri" w:hAnsi="Calibri" w:cs="Calibri"/>
          <w:bCs/>
          <w:sz w:val="22"/>
          <w:szCs w:val="22"/>
        </w:rPr>
        <w:t>.</w:t>
      </w:r>
      <w:r w:rsidRPr="007E544F">
        <w:rPr>
          <w:rFonts w:ascii="Calibri" w:hAnsi="Calibri" w:cs="Calibri"/>
          <w:b/>
          <w:bCs/>
          <w:sz w:val="22"/>
          <w:szCs w:val="22"/>
        </w:rPr>
        <w:t xml:space="preserve"> </w:t>
      </w:r>
      <w:r w:rsidRPr="007E544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1068220"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iCs/>
          <w:sz w:val="22"/>
          <w:szCs w:val="22"/>
        </w:rPr>
        <w:t xml:space="preserve">V prvé řadě se jedná o </w:t>
      </w:r>
      <w:hyperlink r:id="rId95" w:history="1">
        <w:r w:rsidRPr="007E544F">
          <w:rPr>
            <w:rFonts w:ascii="Calibri" w:hAnsi="Calibri" w:cs="Calibri"/>
            <w:i/>
            <w:color w:val="0000FF"/>
            <w:sz w:val="22"/>
            <w:szCs w:val="22"/>
            <w:u w:val="single"/>
          </w:rPr>
          <w:t>Akademickou poradna UTB ve Zlíně</w:t>
        </w:r>
      </w:hyperlink>
      <w:r w:rsidRPr="007E544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1BACB3C"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6138CD2"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70E2DD5" w14:textId="77777777" w:rsidR="007E544F" w:rsidRPr="00073CFE" w:rsidRDefault="00053AE6" w:rsidP="00053AE6">
      <w:pPr>
        <w:spacing w:before="120" w:after="120"/>
        <w:jc w:val="both"/>
        <w:rPr>
          <w:rFonts w:ascii="Calibri" w:hAnsi="Calibri" w:cs="Calibri"/>
          <w:color w:val="000000" w:themeColor="text1"/>
          <w:sz w:val="22"/>
          <w:szCs w:val="22"/>
        </w:rPr>
      </w:pPr>
      <w:r w:rsidRPr="007E544F">
        <w:rPr>
          <w:rFonts w:ascii="Calibri" w:hAnsi="Calibri" w:cs="Calibri"/>
          <w:sz w:val="22"/>
          <w:szCs w:val="22"/>
        </w:rPr>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6600FA2D" w14:textId="77777777" w:rsidR="007E544F" w:rsidRPr="00073CFE" w:rsidRDefault="007E544F" w:rsidP="007E544F">
      <w:pPr>
        <w:jc w:val="both"/>
        <w:rPr>
          <w:rFonts w:ascii="Calibri" w:hAnsi="Calibri" w:cs="Calibri"/>
          <w:color w:val="000000" w:themeColor="text1"/>
          <w:sz w:val="22"/>
          <w:szCs w:val="22"/>
        </w:rPr>
      </w:pPr>
    </w:p>
    <w:p w14:paraId="4E8A7A3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Opatření proti neetickému jednání a k ochraně duševního vlastnictví</w:t>
      </w:r>
    </w:p>
    <w:p w14:paraId="317FA96F" w14:textId="77777777" w:rsidR="007E544F" w:rsidRPr="00073CFE" w:rsidRDefault="007E544F" w:rsidP="007E544F">
      <w:pPr>
        <w:keepNext/>
        <w:keepLines/>
        <w:spacing w:before="40" w:after="12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1.15</w:t>
      </w:r>
    </w:p>
    <w:p w14:paraId="0993E12B" w14:textId="77777777" w:rsidR="007E544F" w:rsidRPr="00073CFE" w:rsidRDefault="00053AE6" w:rsidP="007E544F">
      <w:pPr>
        <w:spacing w:after="120"/>
        <w:jc w:val="both"/>
        <w:rPr>
          <w:rFonts w:ascii="Calibri" w:hAnsi="Calibri" w:cs="Calibri"/>
          <w:color w:val="000000" w:themeColor="text1"/>
          <w:sz w:val="22"/>
          <w:szCs w:val="22"/>
        </w:rPr>
      </w:pPr>
      <w:r w:rsidRPr="007E544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7E544F">
        <w:rPr>
          <w:rFonts w:ascii="Calibri" w:hAnsi="Calibri" w:cs="Calibri"/>
          <w:i/>
          <w:sz w:val="22"/>
          <w:szCs w:val="22"/>
        </w:rPr>
        <w:t xml:space="preserve">o </w:t>
      </w:r>
      <w:hyperlink r:id="rId96" w:history="1">
        <w:r w:rsidRPr="007E544F">
          <w:rPr>
            <w:rFonts w:ascii="Calibri" w:hAnsi="Calibri" w:cs="Calibri"/>
            <w:i/>
            <w:color w:val="0000FF"/>
            <w:sz w:val="22"/>
            <w:szCs w:val="22"/>
            <w:u w:val="single"/>
          </w:rPr>
          <w:t>Disciplinární řád pro studenty Univerzity Tomáše Bati ve Zlíně</w:t>
        </w:r>
      </w:hyperlink>
      <w:r w:rsidRPr="007E544F">
        <w:rPr>
          <w:rFonts w:ascii="Calibri" w:hAnsi="Calibri" w:cs="Calibri"/>
          <w:sz w:val="22"/>
          <w:szCs w:val="22"/>
        </w:rPr>
        <w:t xml:space="preserve"> ze dne 9. února 2017, </w:t>
      </w:r>
      <w:hyperlink r:id="rId97" w:history="1">
        <w:r w:rsidRPr="007E544F">
          <w:rPr>
            <w:rFonts w:ascii="Calibri" w:hAnsi="Calibri" w:cs="Calibri"/>
            <w:i/>
            <w:color w:val="0000FF"/>
            <w:sz w:val="22"/>
            <w:szCs w:val="22"/>
            <w:u w:val="single"/>
          </w:rPr>
          <w:t>Etický kodex UTB</w:t>
        </w:r>
      </w:hyperlink>
      <w:r w:rsidRPr="007E544F">
        <w:rPr>
          <w:rFonts w:ascii="Calibri" w:hAnsi="Calibri" w:cs="Calibri"/>
          <w:sz w:val="22"/>
          <w:szCs w:val="22"/>
        </w:rPr>
        <w:t xml:space="preserve"> (Příloha č. 4 k Statutu UTB ve Zlíně) a </w:t>
      </w:r>
      <w:hyperlink r:id="rId98" w:history="1">
        <w:r w:rsidRPr="007E544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7E544F">
        <w:rPr>
          <w:rFonts w:ascii="Calibri" w:hAnsi="Calibri" w:cs="Calibri"/>
          <w:sz w:val="22"/>
          <w:szCs w:val="22"/>
        </w:rPr>
        <w:t xml:space="preserve"> ze dne 4. dubna 2017. </w:t>
      </w:r>
      <w:r w:rsidR="007E544F" w:rsidRPr="00073CFE">
        <w:rPr>
          <w:rFonts w:ascii="Calibri" w:hAnsi="Calibri" w:cs="Calibri"/>
          <w:color w:val="000000" w:themeColor="text1"/>
          <w:sz w:val="22"/>
          <w:szCs w:val="22"/>
        </w:rPr>
        <w:t xml:space="preserve"> </w:t>
      </w:r>
      <w:r w:rsidR="007E544F" w:rsidRPr="00073CFE">
        <w:rPr>
          <w:rFonts w:ascii="Calibri" w:hAnsi="Calibri" w:cs="Calibri"/>
          <w:color w:val="000000" w:themeColor="text1"/>
          <w:sz w:val="22"/>
          <w:szCs w:val="22"/>
        </w:rPr>
        <w:br w:type="page"/>
      </w:r>
    </w:p>
    <w:p w14:paraId="0931D9EF" w14:textId="77777777" w:rsidR="007E544F" w:rsidRPr="00073CFE" w:rsidRDefault="007E544F" w:rsidP="00693EF8">
      <w:pPr>
        <w:keepNext/>
        <w:keepLines/>
        <w:numPr>
          <w:ilvl w:val="0"/>
          <w:numId w:val="4"/>
        </w:numPr>
        <w:spacing w:before="240"/>
        <w:jc w:val="center"/>
        <w:outlineLvl w:val="0"/>
        <w:rPr>
          <w:rFonts w:ascii="Calibri" w:hAnsi="Calibri" w:cs="Calibri"/>
          <w:b/>
          <w:color w:val="000000" w:themeColor="text1"/>
          <w:sz w:val="40"/>
          <w:szCs w:val="32"/>
        </w:rPr>
      </w:pPr>
      <w:r w:rsidRPr="00073CFE">
        <w:rPr>
          <w:rFonts w:ascii="Calibri" w:hAnsi="Calibri" w:cs="Calibri"/>
          <w:b/>
          <w:color w:val="000000" w:themeColor="text1"/>
          <w:sz w:val="40"/>
          <w:szCs w:val="32"/>
        </w:rPr>
        <w:t>Studijní program</w:t>
      </w:r>
    </w:p>
    <w:p w14:paraId="588258D9" w14:textId="77777777" w:rsidR="007E544F" w:rsidRPr="00073CFE" w:rsidRDefault="007E544F" w:rsidP="007E544F">
      <w:pPr>
        <w:rPr>
          <w:rFonts w:ascii="Calibri" w:hAnsi="Calibri" w:cs="Calibri"/>
          <w:bCs/>
          <w:color w:val="000000" w:themeColor="text1"/>
          <w:sz w:val="22"/>
          <w:szCs w:val="22"/>
        </w:rPr>
      </w:pPr>
    </w:p>
    <w:p w14:paraId="1B97716C"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Soulad studijního programu s posláním vysoké školy a mezinárodní rozměr studijního programu </w:t>
      </w:r>
    </w:p>
    <w:p w14:paraId="1BE707F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Soulad studijního programu s posláním a strategickými dokumenty vysoké školy</w:t>
      </w:r>
    </w:p>
    <w:p w14:paraId="092A40E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2.1</w:t>
      </w:r>
    </w:p>
    <w:p w14:paraId="35082559" w14:textId="77777777" w:rsidR="007E544F" w:rsidRPr="00073CFE" w:rsidRDefault="00DA12D8" w:rsidP="007E544F">
      <w:pPr>
        <w:jc w:val="both"/>
        <w:rPr>
          <w:rFonts w:ascii="Calibri" w:hAnsi="Calibri" w:cs="Calibri"/>
          <w:i/>
          <w:color w:val="000000" w:themeColor="text1"/>
          <w:sz w:val="22"/>
          <w:szCs w:val="22"/>
        </w:rPr>
      </w:pPr>
      <w:r w:rsidRPr="007E544F">
        <w:rPr>
          <w:rFonts w:ascii="Calibri" w:hAnsi="Calibri" w:cs="Calibri"/>
          <w:sz w:val="22"/>
          <w:szCs w:val="22"/>
        </w:rPr>
        <w:t xml:space="preserve">Magisterský studijní program </w:t>
      </w:r>
      <w:r>
        <w:rPr>
          <w:rFonts w:ascii="Calibri" w:hAnsi="Calibri" w:cs="Calibri"/>
          <w:sz w:val="22"/>
          <w:szCs w:val="22"/>
        </w:rPr>
        <w:t>Management</w:t>
      </w:r>
      <w:r w:rsidRPr="007E544F">
        <w:rPr>
          <w:rFonts w:ascii="Calibri" w:hAnsi="Calibri" w:cs="Calibri"/>
          <w:sz w:val="22"/>
          <w:szCs w:val="22"/>
        </w:rPr>
        <w:t xml:space="preserve"> je v souladu s posláním a strategickými dokumenty UTB ve Zlíně. Jeho příprava koresponduje s </w:t>
      </w:r>
      <w:hyperlink r:id="rId99" w:history="1">
        <w:r w:rsidRPr="007E544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7E544F">
        <w:rPr>
          <w:rFonts w:ascii="Calibri" w:hAnsi="Calibri" w:cs="Calibri"/>
          <w:color w:val="00B050"/>
          <w:sz w:val="22"/>
          <w:szCs w:val="22"/>
        </w:rPr>
        <w:t xml:space="preserve"> </w:t>
      </w:r>
      <w:r w:rsidRPr="007E544F">
        <w:rPr>
          <w:rFonts w:ascii="Calibri" w:hAnsi="Calibri" w:cs="Calibri"/>
          <w:i/>
          <w:sz w:val="22"/>
          <w:szCs w:val="22"/>
        </w:rPr>
        <w:t>(Prioritní cíl 1 – Vzdělávání: Připravit a akreditovat nové studijní programy, a to bakalářské, navazující magisterské i doktorské),</w:t>
      </w:r>
      <w:r w:rsidRPr="007E544F">
        <w:rPr>
          <w:rFonts w:ascii="Calibri" w:hAnsi="Calibri" w:cs="Calibri"/>
          <w:sz w:val="22"/>
          <w:szCs w:val="22"/>
        </w:rPr>
        <w:t xml:space="preserve"> který ve svém </w:t>
      </w:r>
      <w:hyperlink r:id="rId100" w:history="1">
        <w:r w:rsidRPr="00AB7EFF">
          <w:rPr>
            <w:rStyle w:val="Hypertextovodkaz"/>
            <w:rFonts w:ascii="Calibri" w:hAnsi="Calibri" w:cs="Calibri"/>
            <w:i/>
            <w:sz w:val="22"/>
            <w:szCs w:val="22"/>
          </w:rPr>
          <w:t>Plánu realizace Strategického záměru vzdělávací a tvůrčí činnosti Univerzity Tomáše Bati ve Zlíně pro rok 2020</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zařadil jeho zpracování pod prioritu 1 – Vzdělávání (Cíl 3): </w:t>
      </w:r>
      <w:r w:rsidRPr="007E544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7E544F" w:rsidRPr="00073CFE">
        <w:rPr>
          <w:rFonts w:ascii="Calibri" w:hAnsi="Calibri" w:cs="Calibri"/>
          <w:i/>
          <w:color w:val="000000" w:themeColor="text1"/>
          <w:sz w:val="22"/>
          <w:szCs w:val="22"/>
        </w:rPr>
        <w:cr/>
      </w:r>
    </w:p>
    <w:p w14:paraId="148D9BDB" w14:textId="77777777" w:rsidR="007E544F" w:rsidRPr="00127BBF" w:rsidRDefault="007E544F" w:rsidP="007E544F">
      <w:pPr>
        <w:jc w:val="both"/>
        <w:rPr>
          <w:rFonts w:ascii="Calibri" w:hAnsi="Calibri" w:cs="Calibri"/>
          <w:color w:val="000000" w:themeColor="text1"/>
          <w:sz w:val="22"/>
          <w:szCs w:val="22"/>
        </w:rPr>
      </w:pPr>
      <w:r w:rsidRPr="00BE1640">
        <w:rPr>
          <w:rFonts w:ascii="Calibri" w:hAnsi="Calibri" w:cs="Calibri"/>
          <w:color w:val="000000" w:themeColor="text1"/>
          <w:sz w:val="22"/>
          <w:szCs w:val="22"/>
        </w:rPr>
        <w:t>Dále je jeho příprava zakotvena v </w:t>
      </w:r>
      <w:hyperlink r:id="rId101" w:history="1">
        <w:r w:rsidR="006F79C2" w:rsidRPr="00127BBF">
          <w:rPr>
            <w:rStyle w:val="Hypertextovodkaz"/>
            <w:rFonts w:ascii="Calibri" w:hAnsi="Calibri" w:cs="Calibri"/>
            <w:i/>
            <w:sz w:val="22"/>
            <w:szCs w:val="22"/>
          </w:rPr>
          <w:t>Plánu realizace Strategického záměru vzdělávací a tvůrčí činnosti Fakulty managementu a ekonomiky Univerzity T</w:t>
        </w:r>
        <w:r w:rsidR="007D6DDB" w:rsidRPr="00127BBF">
          <w:rPr>
            <w:rStyle w:val="Hypertextovodkaz"/>
            <w:rFonts w:ascii="Calibri" w:hAnsi="Calibri" w:cs="Calibri"/>
            <w:i/>
            <w:sz w:val="22"/>
            <w:szCs w:val="22"/>
          </w:rPr>
          <w:t>omáše Bati ve Zlíně pro rok 2020</w:t>
        </w:r>
      </w:hyperlink>
      <w:r w:rsidRPr="00127BBF">
        <w:rPr>
          <w:rFonts w:ascii="Calibri" w:hAnsi="Calibri" w:cs="Calibri"/>
          <w:color w:val="000000" w:themeColor="text1"/>
          <w:sz w:val="22"/>
          <w:szCs w:val="22"/>
        </w:rPr>
        <w:t xml:space="preserve"> pod prioritním cílem 1 – Vzdělávání: Prioritní cíl 1-2: </w:t>
      </w:r>
      <w:r w:rsidRPr="00127BBF">
        <w:rPr>
          <w:rFonts w:ascii="Calibri" w:hAnsi="Calibri" w:cs="Calibri"/>
          <w:i/>
          <w:color w:val="000000" w:themeColor="text1"/>
          <w:sz w:val="22"/>
          <w:szCs w:val="22"/>
        </w:rPr>
        <w:t xml:space="preserve">Připravit podmínky pro akreditaci a následně akreditovat nové studijní programy v souladu s hlavními zaměřeními výzkumu a další tvůrčí činnosti Fakulty managementu a ekonomiky. </w:t>
      </w:r>
      <w:r w:rsidRPr="00127BBF">
        <w:rPr>
          <w:rFonts w:ascii="Calibri" w:hAnsi="Calibri" w:cs="Calibri"/>
          <w:color w:val="000000" w:themeColor="text1"/>
          <w:sz w:val="22"/>
          <w:szCs w:val="22"/>
        </w:rPr>
        <w:t>(Opatření 1-2.1):</w:t>
      </w:r>
    </w:p>
    <w:p w14:paraId="17A0CFD7" w14:textId="77777777" w:rsidR="007E544F" w:rsidRPr="00127BBF" w:rsidRDefault="007E544F" w:rsidP="007E544F">
      <w:pPr>
        <w:jc w:val="both"/>
        <w:rPr>
          <w:rFonts w:ascii="Calibri" w:hAnsi="Calibri" w:cs="Calibri"/>
          <w:color w:val="000000" w:themeColor="text1"/>
          <w:sz w:val="22"/>
          <w:szCs w:val="22"/>
        </w:rPr>
      </w:pPr>
      <w:r w:rsidRPr="00127BBF">
        <w:rPr>
          <w:rFonts w:ascii="Calibri" w:hAnsi="Calibri" w:cs="Calibri"/>
          <w:color w:val="000000" w:themeColor="text1"/>
          <w:sz w:val="22"/>
          <w:szCs w:val="22"/>
        </w:rPr>
        <w:t xml:space="preserve">Opatření </w:t>
      </w:r>
      <w:r w:rsidR="007D6DDB" w:rsidRPr="00127BBF">
        <w:rPr>
          <w:rFonts w:ascii="Calibri" w:hAnsi="Calibri" w:cs="Calibri"/>
          <w:color w:val="000000" w:themeColor="text1"/>
          <w:sz w:val="22"/>
          <w:szCs w:val="22"/>
        </w:rPr>
        <w:t>1.2.1</w:t>
      </w:r>
      <w:r w:rsidRPr="00127BBF">
        <w:rPr>
          <w:rFonts w:ascii="Calibri" w:hAnsi="Calibri" w:cs="Calibri"/>
          <w:color w:val="000000" w:themeColor="text1"/>
          <w:sz w:val="22"/>
          <w:szCs w:val="22"/>
        </w:rPr>
        <w:t>: Příprava žádosti o akreditaci bakalářských a magisterských studijních programů:</w:t>
      </w:r>
    </w:p>
    <w:p w14:paraId="0F523630" w14:textId="77777777" w:rsidR="00956490" w:rsidRPr="00127BBF" w:rsidRDefault="007D6DDB" w:rsidP="00BD63FE">
      <w:pPr>
        <w:pStyle w:val="Odstavecseseznamem"/>
        <w:numPr>
          <w:ilvl w:val="0"/>
          <w:numId w:val="40"/>
        </w:numPr>
        <w:jc w:val="both"/>
        <w:rPr>
          <w:rFonts w:cs="Calibri"/>
          <w:color w:val="000000" w:themeColor="text1"/>
        </w:rPr>
      </w:pPr>
      <w:r w:rsidRPr="00127BBF">
        <w:rPr>
          <w:rFonts w:cs="Calibri"/>
          <w:color w:val="000000" w:themeColor="text1"/>
        </w:rPr>
        <w:t>Navazující magisterský akademicky zaměřený studijní program Finance se specializacemi v prezenční a kombinované formě v českém jazyce v rámci institucionální akreditace UTB v oblasti Ekonomické obory</w:t>
      </w:r>
      <w:r w:rsidR="00956490" w:rsidRPr="00127BBF">
        <w:rPr>
          <w:rFonts w:cs="Calibri"/>
          <w:color w:val="000000" w:themeColor="text1"/>
        </w:rPr>
        <w:t xml:space="preserve">. </w:t>
      </w:r>
    </w:p>
    <w:p w14:paraId="5FF58310" w14:textId="77777777" w:rsidR="007D6DDB" w:rsidRPr="00127BBF" w:rsidRDefault="007D6DDB" w:rsidP="00BD63FE">
      <w:pPr>
        <w:pStyle w:val="Odstavecseseznamem"/>
        <w:numPr>
          <w:ilvl w:val="0"/>
          <w:numId w:val="40"/>
        </w:numPr>
        <w:jc w:val="both"/>
        <w:rPr>
          <w:rFonts w:cs="Calibri"/>
          <w:color w:val="000000" w:themeColor="text1"/>
        </w:rPr>
      </w:pPr>
      <w:r w:rsidRPr="00127BBF">
        <w:rPr>
          <w:rFonts w:cs="Calibri"/>
          <w:color w:val="000000" w:themeColor="text1"/>
        </w:rPr>
        <w:t>Navazující magisterský akademicky zaměřený studijní program Finance se specializacemi v prezenční formě v anglickém jazyce v rámci institucionální akreditace UTB v oblasti Ekonomické obory.</w:t>
      </w:r>
    </w:p>
    <w:p w14:paraId="68B1DC6B" w14:textId="77777777" w:rsidR="001739A0" w:rsidRPr="00073CFE" w:rsidRDefault="001739A0" w:rsidP="007E544F">
      <w:pPr>
        <w:jc w:val="both"/>
        <w:rPr>
          <w:rFonts w:ascii="Calibri" w:hAnsi="Calibri" w:cs="Calibri"/>
          <w:color w:val="000000" w:themeColor="text1"/>
          <w:sz w:val="22"/>
          <w:szCs w:val="22"/>
        </w:rPr>
      </w:pPr>
    </w:p>
    <w:p w14:paraId="0A61EC6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Souvislost s tvůrčí činností vysoké školy </w:t>
      </w:r>
    </w:p>
    <w:p w14:paraId="69B63A9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2.2</w:t>
      </w:r>
    </w:p>
    <w:p w14:paraId="0EF2047A"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Vědecko-výzkumná a publikační činnost je jednou z klíčových činností zajišťovaných fakultou v souvislosti s realizací magisterského studijního programu </w:t>
      </w:r>
      <w:r w:rsidR="009F4880" w:rsidRPr="00073CFE">
        <w:rPr>
          <w:rFonts w:ascii="Calibri" w:hAnsi="Calibri" w:cs="Calibri"/>
          <w:color w:val="000000" w:themeColor="text1"/>
          <w:sz w:val="22"/>
          <w:szCs w:val="22"/>
        </w:rPr>
        <w:t>Management</w:t>
      </w:r>
      <w:r w:rsidRPr="00073CFE">
        <w:rPr>
          <w:rFonts w:ascii="Calibri" w:hAnsi="Calibri" w:cs="Calibri"/>
          <w:color w:val="000000" w:themeColor="text1"/>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9F4880" w:rsidRPr="00073CFE">
        <w:rPr>
          <w:rFonts w:ascii="Calibri" w:hAnsi="Calibri" w:cs="Calibri"/>
          <w:color w:val="000000" w:themeColor="text1"/>
          <w:sz w:val="22"/>
          <w:szCs w:val="22"/>
        </w:rPr>
        <w:t xml:space="preserve">Management </w:t>
      </w:r>
      <w:r w:rsidRPr="00073CFE">
        <w:rPr>
          <w:rFonts w:ascii="Calibri" w:hAnsi="Calibri" w:cs="Calibri"/>
          <w:color w:val="000000" w:themeColor="text1"/>
          <w:sz w:val="22"/>
          <w:szCs w:val="22"/>
        </w:rPr>
        <w:t xml:space="preserve">je primárně zajišťován </w:t>
      </w:r>
      <w:r w:rsidR="001739A0" w:rsidRPr="00073CFE">
        <w:rPr>
          <w:rFonts w:ascii="Calibri" w:hAnsi="Calibri" w:cs="Calibri"/>
          <w:color w:val="000000" w:themeColor="text1"/>
          <w:sz w:val="22"/>
          <w:szCs w:val="22"/>
        </w:rPr>
        <w:t>Ústavem m</w:t>
      </w:r>
      <w:r w:rsidR="009F4880" w:rsidRPr="00073CFE">
        <w:rPr>
          <w:rFonts w:ascii="Calibri" w:hAnsi="Calibri" w:cs="Calibri"/>
          <w:color w:val="000000" w:themeColor="text1"/>
          <w:sz w:val="22"/>
          <w:szCs w:val="22"/>
        </w:rPr>
        <w:t>anagementu a marketingu</w:t>
      </w:r>
      <w:r w:rsidRPr="00073CFE">
        <w:rPr>
          <w:rFonts w:ascii="Calibri" w:hAnsi="Calibri" w:cs="Calibri"/>
          <w:color w:val="000000" w:themeColor="text1"/>
          <w:sz w:val="22"/>
          <w:szCs w:val="22"/>
        </w:rPr>
        <w:t>, ale na výuce předmětů se podílejí akademičtí pracovníci, všech ústavů fakulty. Vědeckovýzkumné aktivity ústavů pokrývají následující oblasti:</w:t>
      </w:r>
    </w:p>
    <w:p w14:paraId="75A28573"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podnikové ekonomiky</w:t>
      </w:r>
      <w:r w:rsidRPr="00073CFE">
        <w:rPr>
          <w:rFonts w:ascii="Calibri" w:hAnsi="Calibri" w:cs="Calibri"/>
          <w:color w:val="000000" w:themeColor="text1"/>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76E67167"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ekonomie</w:t>
      </w:r>
      <w:r w:rsidRPr="00073CFE">
        <w:rPr>
          <w:rFonts w:ascii="Calibri" w:hAnsi="Calibri" w:cs="Calibri"/>
          <w:color w:val="000000" w:themeColor="text1"/>
          <w:sz w:val="22"/>
          <w:szCs w:val="22"/>
        </w:rPr>
        <w:t xml:space="preserve"> se v oblasti výzkumu zaměřuje na oblasti regionální výkonnosti, faktory ovlivňující hlavní makroekonomické ukazatele a problematiku trhu práce a uplatnitelnosti absolventů.</w:t>
      </w:r>
    </w:p>
    <w:p w14:paraId="01997A87" w14:textId="4EF03088"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financí a účetnictví</w:t>
      </w:r>
      <w:r w:rsidRPr="00073CFE">
        <w:rPr>
          <w:rFonts w:ascii="Calibri" w:hAnsi="Calibri" w:cs="Calibri"/>
          <w:color w:val="000000" w:themeColor="text1"/>
          <w:sz w:val="22"/>
          <w:szCs w:val="22"/>
        </w:rPr>
        <w:t xml:space="preserve"> se v oblasti výzkumu zaměřuje primárně na oblast řízení a měření výkonnosti podniků a klastrů, </w:t>
      </w:r>
      <w:ins w:id="1747" w:author="Bronislava Neubauerová" w:date="2020-08-25T14:05:00Z">
        <w:r w:rsidR="00357E45">
          <w:rPr>
            <w:rFonts w:ascii="Calibri" w:hAnsi="Calibri" w:cs="Calibri"/>
            <w:sz w:val="22"/>
            <w:szCs w:val="22"/>
          </w:rPr>
          <w:t xml:space="preserve">problematiku efektivnosti zahraničních investic, </w:t>
        </w:r>
      </w:ins>
      <w:r w:rsidRPr="00073CFE">
        <w:rPr>
          <w:rFonts w:ascii="Calibri" w:hAnsi="Calibri" w:cs="Calibri"/>
          <w:color w:val="000000" w:themeColor="text1"/>
          <w:sz w:val="22"/>
          <w:szCs w:val="22"/>
        </w:rPr>
        <w:t>dále na problematiku kvality účetních informací a také na oblast Daní a daňové soustavy ve vztahu k podnikatelským subjektům.</w:t>
      </w:r>
    </w:p>
    <w:p w14:paraId="77FE3520"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managementu a marketingu</w:t>
      </w:r>
      <w:r w:rsidRPr="00073CFE">
        <w:rPr>
          <w:rFonts w:ascii="Calibri" w:hAnsi="Calibri" w:cs="Calibri"/>
          <w:color w:val="000000" w:themeColor="text1"/>
          <w:sz w:val="22"/>
          <w:szCs w:val="22"/>
        </w:rPr>
        <w:t xml:space="preserve"> se v oblasti výzkumu zaměřuje na několik klíčových oblastí</w:t>
      </w:r>
      <w:r w:rsidR="004E0225"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6E4913A5"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průmyslového inženýrství a informačních systémů</w:t>
      </w:r>
      <w:r w:rsidRPr="00073CFE">
        <w:rPr>
          <w:rFonts w:ascii="Calibri" w:hAnsi="Calibri" w:cs="Calibri"/>
          <w:color w:val="000000" w:themeColor="text1"/>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04839276"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regionálního rozvoje, veřejné správy a práva</w:t>
      </w:r>
      <w:r w:rsidRPr="00073CFE">
        <w:rPr>
          <w:rFonts w:ascii="Calibri" w:hAnsi="Calibri" w:cs="Calibri"/>
          <w:color w:val="000000" w:themeColor="text1"/>
          <w:sz w:val="22"/>
          <w:szCs w:val="22"/>
        </w:rPr>
        <w:t xml:space="preserve"> se v oblasti výzkumu orientuje na problematiku veřejných politik a smart governance.</w:t>
      </w:r>
    </w:p>
    <w:p w14:paraId="46967389" w14:textId="77777777" w:rsidR="007E544F" w:rsidRPr="00073CFE" w:rsidRDefault="007E544F" w:rsidP="00693EF8">
      <w:pPr>
        <w:keepNext/>
        <w:keepLines/>
        <w:numPr>
          <w:ilvl w:val="0"/>
          <w:numId w:val="6"/>
        </w:numPr>
        <w:spacing w:before="40" w:after="120"/>
        <w:ind w:left="714" w:hanging="357"/>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statistiky a kvantitativních metod</w:t>
      </w:r>
      <w:r w:rsidRPr="00073CFE">
        <w:rPr>
          <w:rFonts w:ascii="Calibri" w:hAnsi="Calibri" w:cs="Calibri"/>
          <w:color w:val="000000" w:themeColor="text1"/>
          <w:sz w:val="22"/>
          <w:szCs w:val="22"/>
        </w:rPr>
        <w:t xml:space="preserve"> nemá v rámci výzkumu vydefinovány vlastní specializované výzkumné směry, ale podílí se na výzkumných aktivitách ostatních ústavů</w:t>
      </w:r>
      <w:r w:rsidR="004E0225"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zejména v rovině statistického zpracování dat.</w:t>
      </w:r>
    </w:p>
    <w:p w14:paraId="14DB313A"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37FC4B79"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r w:rsidR="00451309">
        <w:rPr>
          <w:rFonts w:ascii="Calibri" w:hAnsi="Calibri" w:cs="Calibri"/>
          <w:color w:val="000000" w:themeColor="text1"/>
          <w:sz w:val="22"/>
          <w:szCs w:val="22"/>
        </w:rPr>
        <w:t>, či Grantové agentury Akademické aliance.</w:t>
      </w:r>
    </w:p>
    <w:p w14:paraId="64E82CC8" w14:textId="77777777" w:rsidR="007E544F" w:rsidRPr="00073CFE" w:rsidRDefault="007E544F" w:rsidP="007E544F">
      <w:pPr>
        <w:spacing w:before="120"/>
        <w:jc w:val="both"/>
        <w:rPr>
          <w:rFonts w:ascii="Calibri" w:hAnsi="Calibri" w:cs="Calibri"/>
          <w:color w:val="000000" w:themeColor="text1"/>
          <w:sz w:val="22"/>
          <w:szCs w:val="22"/>
        </w:rPr>
      </w:pPr>
      <w:r w:rsidRPr="00073CFE">
        <w:rPr>
          <w:rFonts w:ascii="Calibri" w:hAnsi="Calibri" w:cs="Calibri"/>
          <w:color w:val="000000" w:themeColor="text1"/>
          <w:sz w:val="22"/>
          <w:szCs w:val="22"/>
        </w:rPr>
        <w:t>Externí grantové projekty GAČR řešené na fakultě:</w:t>
      </w:r>
    </w:p>
    <w:p w14:paraId="3A0AEDF7"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Determinanty struktury systémů rozpočetnictví a měření výkonnosti a jejich vliv na chování a výkonnost organizace</w:t>
      </w:r>
      <w:r w:rsidRPr="00073CFE">
        <w:rPr>
          <w:rFonts w:ascii="Calibri" w:eastAsia="Calibri" w:hAnsi="Calibri" w:cs="Calibri"/>
          <w:bCs/>
          <w:color w:val="000000" w:themeColor="text1"/>
          <w:sz w:val="22"/>
          <w:szCs w:val="22"/>
          <w:lang w:eastAsia="en-US"/>
        </w:rPr>
        <w:t>. Doba řešení: 1. 1. 2017 – 31. 12. 2019. Číslo projektu: 17-13518S, Příjemce: Univerzita Tomáše Bati ve Zlíně, Vysoká škola ekonomická. Řešitel: doc. Ing. Boris Popesko, Ph.D., spoluřešitel: doc. Ing. Jaroslav Wagner, Ph.D.</w:t>
      </w:r>
    </w:p>
    <w:p w14:paraId="5057F97E"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Metodika tvorby modelu predikce sektorové a podnikové výkonnosti v makroekonomických souvislostech</w:t>
      </w:r>
      <w:r w:rsidRPr="00073CFE">
        <w:rPr>
          <w:rFonts w:ascii="Calibri" w:eastAsia="Calibri" w:hAnsi="Calibri" w:cs="Calibri"/>
          <w:bCs/>
          <w:color w:val="000000" w:themeColor="text1"/>
          <w:sz w:val="22"/>
          <w:szCs w:val="22"/>
          <w:lang w:eastAsia="en-US"/>
        </w:rPr>
        <w:t>. Doba řešení: 1. 1. 2016 – 31. 12. 2018. Číslo projektu: 17-13518S, Příjemce: Univerzita Tomáše Bati ve Zlíně. Řešitel: prof. Dr. Ing. Drahomíra Pavelková</w:t>
      </w:r>
    </w:p>
    <w:p w14:paraId="5A0B2BAA"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Determinanty prostorové alokace výdajů kohezní politiky Evropské unie.</w:t>
      </w:r>
      <w:r w:rsidRPr="00073CFE">
        <w:rPr>
          <w:rFonts w:ascii="Calibri" w:eastAsia="Calibri" w:hAnsi="Calibri" w:cs="Calibri"/>
          <w:bCs/>
          <w:color w:val="000000" w:themeColor="text1"/>
          <w:sz w:val="22"/>
          <w:szCs w:val="22"/>
          <w:lang w:eastAsia="en-US"/>
        </w:rPr>
        <w:t xml:space="preserve"> Doba řešení: 1. 1. 2016 – 31. 12. 2017. Číslo projektu: 16-22141S, Příjemce: Univerzita Tomáše Bati ve Zlíně. Řešitel: doc. RNDr. PhDr. Oldřich Hájek, Ph.D.</w:t>
      </w:r>
    </w:p>
    <w:p w14:paraId="7997113D"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Tvorba strategického modelu výkonnosti založeného na synergických efektech vybraných soustav řízení. </w:t>
      </w:r>
      <w:r w:rsidRPr="00073CFE">
        <w:rPr>
          <w:rFonts w:ascii="Calibri" w:eastAsia="Calibri" w:hAnsi="Calibri" w:cs="Calibri"/>
          <w:bCs/>
          <w:color w:val="000000" w:themeColor="text1"/>
          <w:sz w:val="22"/>
          <w:szCs w:val="22"/>
          <w:lang w:eastAsia="en-US"/>
        </w:rPr>
        <w:t>Doba řešení: 1. 1. 2014 – 31. 12. 2016. Číslo projektu: 14-18597P, Příjemce: Univerzita Tomáše Bati ve Zlíně. Řešitel: Ing. Michaela Blahová, Ph.D.</w:t>
      </w:r>
    </w:p>
    <w:p w14:paraId="337D545C"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Variabilita skupin nákladů a její promítnutí v kalkulačním systému ve výrobních firmách. </w:t>
      </w:r>
      <w:r w:rsidRPr="00073CFE">
        <w:rPr>
          <w:rFonts w:ascii="Calibri" w:eastAsia="Calibri" w:hAnsi="Calibri" w:cs="Calibri"/>
          <w:bCs/>
          <w:color w:val="000000" w:themeColor="text1"/>
          <w:sz w:val="22"/>
          <w:szCs w:val="22"/>
          <w:lang w:eastAsia="en-US"/>
        </w:rPr>
        <w:t>Doba řešení: 1. 1. 2014 – 31. 12. 2016. Číslo projektu: 14-21654P, Příjemce: Univerzita Tomáše Bati ve Zlíně. Řešitel: Ing. Petr Novák, Ph.D.</w:t>
      </w:r>
    </w:p>
    <w:p w14:paraId="6A1A295B" w14:textId="77777777" w:rsidR="007E544F" w:rsidRPr="00073CFE" w:rsidRDefault="007E544F" w:rsidP="00693EF8">
      <w:pPr>
        <w:numPr>
          <w:ilvl w:val="0"/>
          <w:numId w:val="7"/>
        </w:numPr>
        <w:ind w:left="851"/>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Vytvoření českého nástroje pro měření akademických tacitních znalostí. </w:t>
      </w:r>
      <w:r w:rsidRPr="00073CFE">
        <w:rPr>
          <w:rFonts w:ascii="Calibri" w:eastAsia="Calibri" w:hAnsi="Calibri" w:cs="Calibri"/>
          <w:bCs/>
          <w:color w:val="000000" w:themeColor="text1"/>
          <w:sz w:val="22"/>
          <w:szCs w:val="22"/>
          <w:lang w:eastAsia="en-US"/>
        </w:rPr>
        <w:t>Doba řešení: 1. 1. 2012 – 31. 12. 2014. Číslo projektu: P407/12/0821, Příjemce: Univerzita Tomáše Bati ve Zlíně. Řešitel: Ing. Jana Matošková, Ph.D.</w:t>
      </w:r>
    </w:p>
    <w:p w14:paraId="08B18365" w14:textId="77777777" w:rsidR="007E544F" w:rsidRPr="00073CFE" w:rsidRDefault="007E544F" w:rsidP="00693EF8">
      <w:pPr>
        <w:numPr>
          <w:ilvl w:val="0"/>
          <w:numId w:val="7"/>
        </w:numPr>
        <w:spacing w:after="240"/>
        <w:ind w:left="850" w:hanging="357"/>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Faktory ovlivňující on-line nákupní chování na Internetu v prostředí e-commerce na B2C a B2B trzích v ČR. </w:t>
      </w:r>
      <w:r w:rsidRPr="00073CFE">
        <w:rPr>
          <w:rFonts w:ascii="Calibri" w:eastAsia="Calibri" w:hAnsi="Calibri" w:cs="Calibri"/>
          <w:bCs/>
          <w:color w:val="000000" w:themeColor="text1"/>
          <w:sz w:val="22"/>
          <w:szCs w:val="22"/>
          <w:lang w:eastAsia="en-US"/>
        </w:rPr>
        <w:t>Doba řešení: 1. 1. 2011 – 31. 12. 2013. Číslo projektu: P403/11/P175, Příjemce: Univerzita Tomáše Bati ve Zlíně. Řešitel: doc. Ing. Michal Pilík, Ph.D.</w:t>
      </w:r>
    </w:p>
    <w:p w14:paraId="1D0A6C6C" w14:textId="77777777" w:rsidR="007E544F" w:rsidRPr="00073CFE" w:rsidRDefault="007E544F" w:rsidP="007E544F">
      <w:pPr>
        <w:jc w:val="both"/>
        <w:rPr>
          <w:rFonts w:ascii="Calibri" w:hAnsi="Calibri" w:cs="Calibri"/>
          <w:color w:val="000000" w:themeColor="text1"/>
          <w:sz w:val="22"/>
          <w:szCs w:val="22"/>
        </w:rPr>
      </w:pPr>
    </w:p>
    <w:p w14:paraId="33EE1D96" w14:textId="69FB5B62" w:rsidR="007E544F" w:rsidRDefault="007E544F" w:rsidP="007E544F">
      <w:pPr>
        <w:jc w:val="both"/>
        <w:rPr>
          <w:ins w:id="1748" w:author="Bronislava Neubauerová" w:date="2020-08-25T14:06:00Z"/>
          <w:rFonts w:ascii="Calibri" w:hAnsi="Calibri" w:cs="Calibri"/>
          <w:color w:val="000000" w:themeColor="text1"/>
          <w:sz w:val="22"/>
          <w:szCs w:val="22"/>
        </w:rPr>
      </w:pPr>
      <w:r w:rsidRPr="00073CFE">
        <w:rPr>
          <w:rFonts w:ascii="Calibri" w:hAnsi="Calibri" w:cs="Calibri"/>
          <w:color w:val="000000" w:themeColor="text1"/>
          <w:sz w:val="22"/>
          <w:szCs w:val="22"/>
        </w:rPr>
        <w:t>Externí grantové pr</w:t>
      </w:r>
      <w:r w:rsidR="00094A30" w:rsidRPr="00073CFE">
        <w:rPr>
          <w:rFonts w:ascii="Calibri" w:hAnsi="Calibri" w:cs="Calibri"/>
          <w:color w:val="000000" w:themeColor="text1"/>
          <w:sz w:val="22"/>
          <w:szCs w:val="22"/>
        </w:rPr>
        <w:t>ojekty TAČR řešené na fakultě</w:t>
      </w:r>
      <w:r w:rsidRPr="00073CFE">
        <w:rPr>
          <w:rFonts w:ascii="Calibri" w:hAnsi="Calibri" w:cs="Calibri"/>
          <w:color w:val="000000" w:themeColor="text1"/>
          <w:sz w:val="22"/>
          <w:szCs w:val="22"/>
        </w:rPr>
        <w:t>:</w:t>
      </w:r>
    </w:p>
    <w:p w14:paraId="3AE22776" w14:textId="41C0842E" w:rsidR="00275230" w:rsidRPr="00B7109C" w:rsidDel="00364017" w:rsidRDefault="00275230" w:rsidP="00364017">
      <w:pPr>
        <w:pStyle w:val="Odstavecseseznamem"/>
        <w:numPr>
          <w:ilvl w:val="0"/>
          <w:numId w:val="8"/>
        </w:numPr>
        <w:spacing w:after="0" w:line="240" w:lineRule="auto"/>
        <w:ind w:left="851"/>
        <w:jc w:val="both"/>
        <w:rPr>
          <w:del w:id="1749" w:author="Drahomíra Pavelková" w:date="2020-08-26T19:33:00Z"/>
          <w:rFonts w:asciiTheme="minorHAnsi" w:hAnsiTheme="minorHAnsi" w:cstheme="minorHAnsi"/>
          <w:b/>
          <w:bCs/>
        </w:rPr>
      </w:pPr>
      <w:ins w:id="1750" w:author="Bronislava Neubauerová" w:date="2020-08-25T14:06:00Z">
        <w:r w:rsidRPr="000B1C23">
          <w:rPr>
            <w:rFonts w:asciiTheme="minorHAnsi" w:hAnsiTheme="minorHAnsi" w:cstheme="minorHAnsi"/>
            <w:b/>
            <w:bCs/>
          </w:rPr>
          <w:t xml:space="preserve">Ekonomika a etika zahraničních investorů v České republice. </w:t>
        </w:r>
        <w:r w:rsidRPr="000B1C23">
          <w:rPr>
            <w:rFonts w:asciiTheme="minorHAnsi" w:hAnsiTheme="minorHAnsi" w:cstheme="minorHAnsi"/>
          </w:rPr>
          <w:t>Doba řešení: 1.5.2020 - 30.4.2023. Číslo projektu TL03000319. Řešitel: doc. Ing. Adriana Knápková, Ph.D.</w:t>
        </w:r>
      </w:ins>
    </w:p>
    <w:p w14:paraId="068590C7" w14:textId="77777777" w:rsidR="00364017" w:rsidRPr="00B7109C" w:rsidRDefault="00364017" w:rsidP="00364017">
      <w:pPr>
        <w:pStyle w:val="Odstavecseseznamem"/>
        <w:numPr>
          <w:ilvl w:val="0"/>
          <w:numId w:val="8"/>
        </w:numPr>
        <w:spacing w:after="0" w:line="240" w:lineRule="auto"/>
        <w:ind w:left="851"/>
        <w:jc w:val="both"/>
        <w:rPr>
          <w:ins w:id="1751" w:author="Drahomíra Pavelková" w:date="2020-08-26T19:35:00Z"/>
          <w:rFonts w:asciiTheme="minorHAnsi" w:hAnsiTheme="minorHAnsi" w:cstheme="minorHAnsi"/>
          <w:b/>
          <w:bCs/>
        </w:rPr>
      </w:pPr>
    </w:p>
    <w:p w14:paraId="3878C313" w14:textId="77777777" w:rsidR="00364017" w:rsidRPr="00BE2576" w:rsidRDefault="00364017" w:rsidP="00B7109C">
      <w:pPr>
        <w:pStyle w:val="Odstavecseseznamem"/>
        <w:numPr>
          <w:ilvl w:val="0"/>
          <w:numId w:val="71"/>
        </w:numPr>
        <w:rPr>
          <w:ins w:id="1752" w:author="Drahomíra Pavelková" w:date="2020-08-26T19:35:00Z"/>
          <w:rFonts w:asciiTheme="minorHAnsi" w:hAnsiTheme="minorHAnsi" w:cstheme="minorHAnsi"/>
        </w:rPr>
      </w:pPr>
      <w:ins w:id="1753" w:author="Drahomíra Pavelková" w:date="2020-08-26T19:33:00Z">
        <w:r w:rsidRPr="00B7109C">
          <w:rPr>
            <w:rFonts w:ascii="Cambria" w:hAnsi="Cambria"/>
            <w:b/>
            <w:bCs/>
          </w:rPr>
          <w:t>Behaviorální ekonomie jako nástroj cílené aktivizace obyvatelstva k využívání bankovních produktů finančního zajištění.</w:t>
        </w:r>
        <w:r w:rsidRPr="00B7109C">
          <w:rPr>
            <w:rFonts w:ascii="Cambria" w:hAnsi="Cambria"/>
          </w:rPr>
          <w:t xml:space="preserve"> </w:t>
        </w:r>
        <w:r w:rsidRPr="00364017">
          <w:rPr>
            <w:rFonts w:asciiTheme="minorHAnsi" w:hAnsiTheme="minorHAnsi" w:cstheme="minorHAnsi"/>
          </w:rPr>
          <w:t xml:space="preserve">Doba řešení: </w:t>
        </w:r>
        <w:r w:rsidRPr="00BE2576">
          <w:rPr>
            <w:rFonts w:asciiTheme="minorHAnsi" w:hAnsiTheme="minorHAnsi" w:cstheme="minorHAnsi"/>
          </w:rPr>
          <w:t xml:space="preserve">1.6.2020 - 31.5.2023. Číslo projektu </w:t>
        </w:r>
        <w:r w:rsidRPr="00B7109C">
          <w:rPr>
            <w:rFonts w:ascii="Cambria" w:hAnsi="Cambria"/>
          </w:rPr>
          <w:t>TL03000737</w:t>
        </w:r>
        <w:r w:rsidRPr="00364017">
          <w:rPr>
            <w:rFonts w:asciiTheme="minorHAnsi" w:hAnsiTheme="minorHAnsi" w:cstheme="minorHAnsi"/>
          </w:rPr>
          <w:t>. Řešitel: Ing. Lubor H</w:t>
        </w:r>
        <w:r w:rsidRPr="00BE2576">
          <w:rPr>
            <w:rFonts w:asciiTheme="minorHAnsi" w:hAnsiTheme="minorHAnsi" w:cstheme="minorHAnsi"/>
          </w:rPr>
          <w:t>omolka, Ph.D.</w:t>
        </w:r>
      </w:ins>
    </w:p>
    <w:p w14:paraId="6AEDABBB" w14:textId="52FA1F59" w:rsidR="00275230" w:rsidRPr="00364017" w:rsidRDefault="00364017" w:rsidP="00191033">
      <w:pPr>
        <w:pStyle w:val="Odstavecseseznamem"/>
        <w:numPr>
          <w:ilvl w:val="0"/>
          <w:numId w:val="71"/>
        </w:numPr>
        <w:rPr>
          <w:color w:val="000000" w:themeColor="text1"/>
        </w:rPr>
      </w:pPr>
      <w:ins w:id="1754" w:author="Drahomíra Pavelková" w:date="2020-08-26T19:33:00Z">
        <w:r w:rsidRPr="00B7109C">
          <w:rPr>
            <w:rFonts w:cs="Calibri"/>
            <w:b/>
            <w:bCs/>
            <w:color w:val="000000"/>
          </w:rPr>
          <w:t>Design modelu metropolitních oblastí ČR zasažených depopulací.</w:t>
        </w:r>
        <w:r w:rsidRPr="00191033">
          <w:rPr>
            <w:rFonts w:cs="Calibri"/>
            <w:color w:val="000000"/>
          </w:rPr>
          <w:t xml:space="preserve"> Doba řešení: 1.4. 2020 – 30.9.2022. Číslo projektu TL03000525. Řešitel: RNDr. Pavel Bednář, Ph.D.</w:t>
        </w:r>
      </w:ins>
    </w:p>
    <w:p w14:paraId="50F1DFBA" w14:textId="77777777" w:rsidR="00410F2B" w:rsidRPr="00073CFE" w:rsidRDefault="00410F2B" w:rsidP="00191033">
      <w:pPr>
        <w:pStyle w:val="Odstavecseseznamem"/>
        <w:numPr>
          <w:ilvl w:val="0"/>
          <w:numId w:val="71"/>
        </w:numPr>
        <w:spacing w:after="0" w:line="240" w:lineRule="auto"/>
        <w:jc w:val="both"/>
        <w:rPr>
          <w:rFonts w:asciiTheme="minorHAnsi" w:hAnsiTheme="minorHAnsi" w:cstheme="minorHAnsi"/>
          <w:b/>
          <w:bCs/>
          <w:color w:val="000000" w:themeColor="text1"/>
        </w:rPr>
      </w:pPr>
      <w:r w:rsidRPr="00073CFE">
        <w:rPr>
          <w:rFonts w:asciiTheme="minorHAnsi" w:hAnsiTheme="minorHAnsi" w:cstheme="minorHAnsi"/>
          <w:b/>
          <w:bCs/>
          <w:color w:val="000000" w:themeColor="text1"/>
        </w:rPr>
        <w:t xml:space="preserve">Poznatky behaviorální ekonomie a jejich aplikace na úrovni obcí a krajů České republiky. </w:t>
      </w:r>
      <w:r w:rsidRPr="00073CFE">
        <w:rPr>
          <w:rFonts w:asciiTheme="minorHAnsi" w:hAnsiTheme="minorHAnsi" w:cstheme="minorHAnsi"/>
          <w:bCs/>
          <w:color w:val="000000" w:themeColor="text1"/>
        </w:rPr>
        <w:t xml:space="preserve">Doba řešení: 1. 6. 2019 – 31. 5. 2021. Číslo projektu TJ02000339. Řešitel: Ing. </w:t>
      </w:r>
      <w:r w:rsidR="0082733D" w:rsidRPr="00073CFE">
        <w:rPr>
          <w:rFonts w:asciiTheme="minorHAnsi" w:hAnsiTheme="minorHAnsi" w:cstheme="minorHAnsi"/>
          <w:bCs/>
          <w:color w:val="000000" w:themeColor="text1"/>
        </w:rPr>
        <w:t xml:space="preserve">Filip </w:t>
      </w:r>
      <w:r w:rsidRPr="00073CFE">
        <w:rPr>
          <w:rFonts w:asciiTheme="minorHAnsi" w:hAnsiTheme="minorHAnsi" w:cstheme="minorHAnsi"/>
          <w:bCs/>
          <w:color w:val="000000" w:themeColor="text1"/>
        </w:rPr>
        <w:t>Kučera</w:t>
      </w:r>
    </w:p>
    <w:p w14:paraId="6A20D369" w14:textId="77777777" w:rsidR="00410F2B" w:rsidRPr="00073CFE" w:rsidRDefault="00410F2B" w:rsidP="00693EF8">
      <w:pPr>
        <w:pStyle w:val="Odstavecseseznamem"/>
        <w:numPr>
          <w:ilvl w:val="0"/>
          <w:numId w:val="8"/>
        </w:numPr>
        <w:spacing w:after="0" w:line="240" w:lineRule="auto"/>
        <w:ind w:left="851"/>
        <w:jc w:val="both"/>
        <w:rPr>
          <w:rFonts w:asciiTheme="minorHAnsi" w:hAnsiTheme="minorHAnsi" w:cstheme="minorHAnsi"/>
          <w:color w:val="000000" w:themeColor="text1"/>
        </w:rPr>
      </w:pPr>
      <w:r w:rsidRPr="00073CFE">
        <w:rPr>
          <w:rFonts w:asciiTheme="minorHAnsi" w:hAnsiTheme="minorHAnsi" w:cstheme="minorHAnsi"/>
          <w:b/>
          <w:bCs/>
          <w:color w:val="000000" w:themeColor="text1"/>
        </w:rPr>
        <w:t xml:space="preserve">Manažerský model hodnoty designu pro konkurenceschopnost MSP v ČR. </w:t>
      </w:r>
      <w:r w:rsidRPr="00073CFE">
        <w:rPr>
          <w:rFonts w:asciiTheme="minorHAnsi" w:hAnsiTheme="minorHAnsi" w:cstheme="minorHAnsi"/>
          <w:bCs/>
          <w:color w:val="000000" w:themeColor="text1"/>
        </w:rPr>
        <w:t xml:space="preserve">Doba řešení: </w:t>
      </w:r>
      <w:r w:rsidRPr="00073CFE">
        <w:rPr>
          <w:rFonts w:asciiTheme="minorHAnsi" w:hAnsiTheme="minorHAnsi" w:cstheme="minorHAnsi"/>
          <w:b/>
          <w:bCs/>
          <w:color w:val="000000" w:themeColor="text1"/>
        </w:rPr>
        <w:t xml:space="preserve"> </w:t>
      </w:r>
      <w:r w:rsidRPr="00073CFE">
        <w:rPr>
          <w:rFonts w:asciiTheme="minorHAnsi" w:hAnsiTheme="minorHAnsi" w:cstheme="minorHAnsi"/>
          <w:color w:val="000000" w:themeColor="text1"/>
        </w:rPr>
        <w:t xml:space="preserve">1. 2. 2019 </w:t>
      </w:r>
      <w:r w:rsidRPr="00073CFE">
        <w:rPr>
          <w:rFonts w:asciiTheme="minorHAnsi" w:hAnsiTheme="minorHAnsi" w:cstheme="minorHAnsi"/>
          <w:bCs/>
          <w:color w:val="000000" w:themeColor="text1"/>
        </w:rPr>
        <w:t>–</w:t>
      </w:r>
      <w:r w:rsidRPr="00073CFE">
        <w:rPr>
          <w:rFonts w:asciiTheme="minorHAnsi" w:hAnsiTheme="minorHAnsi" w:cstheme="minorHAnsi"/>
          <w:color w:val="000000" w:themeColor="text1"/>
        </w:rPr>
        <w:t xml:space="preserve"> 31. 7. 2020. Číslo projektu TL02000255. </w:t>
      </w:r>
      <w:r w:rsidR="0082733D" w:rsidRPr="00073CFE">
        <w:rPr>
          <w:rFonts w:asciiTheme="minorHAnsi" w:hAnsiTheme="minorHAnsi" w:cstheme="minorHAnsi"/>
          <w:color w:val="000000" w:themeColor="text1"/>
        </w:rPr>
        <w:t>Řešitel: Ing. Eva Šviráková, Ph.D. (FMK), spoluřešitel za FaME: Mgr. Jan Kramoliš, Ph.D.</w:t>
      </w:r>
    </w:p>
    <w:p w14:paraId="085B521E" w14:textId="77777777" w:rsidR="007E544F" w:rsidRPr="00073CFE" w:rsidRDefault="007E544F" w:rsidP="00693EF8">
      <w:pPr>
        <w:numPr>
          <w:ilvl w:val="0"/>
          <w:numId w:val="8"/>
        </w:numPr>
        <w:ind w:left="851"/>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Inovace systémů řízení subjektů cestovního ruchu pomocí nástrojů procesního řízení. </w:t>
      </w:r>
      <w:r w:rsidRPr="00073CFE">
        <w:rPr>
          <w:rFonts w:ascii="Calibri" w:eastAsia="Calibri" w:hAnsi="Calibri" w:cs="Calibri"/>
          <w:bCs/>
          <w:color w:val="000000" w:themeColor="text1"/>
          <w:sz w:val="22"/>
          <w:szCs w:val="22"/>
          <w:lang w:eastAsia="en-US"/>
        </w:rPr>
        <w:t>Doba řešení: 1. 3. 2018 – 28. 2. 2022. Číslo projektu: TL01000191, Příjemce: Západočeská Univerzita v Plzni, Další účastník: Univerzita Tomáše Bati ve Zlíně. Řešitel za UTB: doc. Ing. Zuzana Tučková, Ph.D.</w:t>
      </w:r>
    </w:p>
    <w:p w14:paraId="3269FCC0" w14:textId="77777777" w:rsidR="007E544F" w:rsidRPr="00073CFE" w:rsidRDefault="007E544F" w:rsidP="00693EF8">
      <w:pPr>
        <w:numPr>
          <w:ilvl w:val="0"/>
          <w:numId w:val="8"/>
        </w:numPr>
        <w:ind w:left="851"/>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Aplikace přístupů smart governance do organizačních struktur municipalit v České republice. </w:t>
      </w:r>
      <w:r w:rsidRPr="00073CFE">
        <w:rPr>
          <w:rFonts w:ascii="Calibri" w:eastAsia="Calibri" w:hAnsi="Calibri" w:cs="Calibri"/>
          <w:bCs/>
          <w:color w:val="000000" w:themeColor="text1"/>
          <w:sz w:val="22"/>
          <w:szCs w:val="22"/>
          <w:lang w:eastAsia="en-US"/>
        </w:rPr>
        <w:t>Doba řešení: 1. 9. 2017 – 31. 8. 2019. Číslo projektu: TJ01000114, Příjemce: Univerzita Tomáše Bati ve Zlíně. Řešitel: Ing. Filip Kučera</w:t>
      </w:r>
    </w:p>
    <w:p w14:paraId="27121FE7" w14:textId="77777777" w:rsidR="007E544F" w:rsidRPr="00073CFE" w:rsidRDefault="007E544F" w:rsidP="00693EF8">
      <w:pPr>
        <w:numPr>
          <w:ilvl w:val="0"/>
          <w:numId w:val="8"/>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Metodika na podporu tvorby, aktualizace a hodnocení školních vzdělávacích programů v počátečním vzdělávání v souladu s dobrou praxí strategického plánování. </w:t>
      </w:r>
      <w:r w:rsidRPr="00073CFE">
        <w:rPr>
          <w:rFonts w:ascii="Calibri" w:eastAsia="Calibri" w:hAnsi="Calibri" w:cs="Calibri"/>
          <w:bCs/>
          <w:color w:val="000000" w:themeColor="text1"/>
          <w:sz w:val="22"/>
          <w:szCs w:val="22"/>
          <w:lang w:eastAsia="en-US"/>
        </w:rPr>
        <w:t>Doba řešení: 1. 1. 2016 – 31. 12. 2017. Číslo projektu: TD03000370, Příjemce: Univerzita Tomáše Bati ve Zlíně. Řešitel: doc. RNDr. PhDr. Oldřich Hájek, Ph.D.</w:t>
      </w:r>
    </w:p>
    <w:p w14:paraId="7D5EA5B3" w14:textId="77777777" w:rsidR="007E544F" w:rsidRPr="00073CFE" w:rsidRDefault="007E544F" w:rsidP="00693EF8">
      <w:pPr>
        <w:numPr>
          <w:ilvl w:val="0"/>
          <w:numId w:val="8"/>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Výzkum vývoje profesní orientace studentů středních škol s ohledem na parametrizaci jejich dalšího studia a trh práce. </w:t>
      </w:r>
      <w:r w:rsidRPr="00073CFE">
        <w:rPr>
          <w:rFonts w:ascii="Calibri" w:eastAsia="Calibri" w:hAnsi="Calibri" w:cs="Calibri"/>
          <w:bCs/>
          <w:color w:val="000000" w:themeColor="text1"/>
          <w:sz w:val="22"/>
          <w:szCs w:val="22"/>
          <w:lang w:eastAsia="en-US"/>
        </w:rPr>
        <w:t>Doba řešení: 1. 1. 2014 – 31. 12. 2015. Číslo projektu: TD020291, Příjemce: Univerzita Tomáše Bati ve Zlíně. Řešitel: doc. Ing. Zuzana Dohnalová, Ph.D.</w:t>
      </w:r>
    </w:p>
    <w:p w14:paraId="3307BA7D" w14:textId="77777777" w:rsidR="007E544F" w:rsidRPr="00073CFE" w:rsidRDefault="007E544F" w:rsidP="00693EF8">
      <w:pPr>
        <w:numPr>
          <w:ilvl w:val="0"/>
          <w:numId w:val="8"/>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Výkonový potenciál pracovníků 50+ a specifické formy řízení lidských zdrojů podniku. </w:t>
      </w:r>
      <w:r w:rsidRPr="00073CFE">
        <w:rPr>
          <w:rFonts w:ascii="Calibri" w:eastAsia="Calibri" w:hAnsi="Calibri" w:cs="Calibri"/>
          <w:bCs/>
          <w:color w:val="000000" w:themeColor="text1"/>
          <w:sz w:val="22"/>
          <w:szCs w:val="22"/>
          <w:lang w:eastAsia="en-US"/>
        </w:rPr>
        <w:t>Doba řešení: 1. 1. 2012 – 31. 12. 2013. Číslo projektu: TD010129, Příjemce: Univerzita Tomáše Bati ve Zlíně. Řešitel: doc. PhDr. Ing. Aleš Gregar, CSc.</w:t>
      </w:r>
    </w:p>
    <w:p w14:paraId="4A8A2DFE" w14:textId="77777777" w:rsidR="007E544F" w:rsidRPr="00073CFE" w:rsidRDefault="007E544F" w:rsidP="00693EF8">
      <w:pPr>
        <w:numPr>
          <w:ilvl w:val="0"/>
          <w:numId w:val="8"/>
        </w:numPr>
        <w:spacing w:after="240"/>
        <w:ind w:left="850" w:hanging="357"/>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Klastrová politika České republiky a jejích regionů pro globální konkurenceschopnost a udržitelný růst. </w:t>
      </w:r>
      <w:r w:rsidRPr="00073CFE">
        <w:rPr>
          <w:rFonts w:ascii="Calibri" w:eastAsia="Calibri" w:hAnsi="Calibri" w:cs="Calibri"/>
          <w:bCs/>
          <w:color w:val="000000" w:themeColor="text1"/>
          <w:sz w:val="22"/>
          <w:szCs w:val="22"/>
          <w:lang w:eastAsia="en-US"/>
        </w:rPr>
        <w:t>Doba řešení: 1. 1. 2012 – 31. 12. 2013. Číslo projektu: TD010158, Příjemce: Univerzita Tomáše Bati ve Zlíně. Řešitel: prof. Dr. Ing. Drahomíra Pavelková</w:t>
      </w:r>
    </w:p>
    <w:p w14:paraId="32134849" w14:textId="77777777" w:rsidR="007E544F" w:rsidRPr="00073CFE" w:rsidRDefault="007E544F" w:rsidP="007E544F">
      <w:pPr>
        <w:spacing w:before="120" w:after="120"/>
        <w:jc w:val="both"/>
        <w:rPr>
          <w:rFonts w:ascii="Calibri" w:hAnsi="Calibri" w:cs="Calibri"/>
          <w:color w:val="000000" w:themeColor="text1"/>
          <w:sz w:val="22"/>
          <w:szCs w:val="22"/>
        </w:rPr>
      </w:pPr>
    </w:p>
    <w:p w14:paraId="28C8D849" w14:textId="77777777" w:rsidR="006A4083" w:rsidRPr="00073CFE" w:rsidRDefault="006A4083" w:rsidP="006A4083">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Externí grantový projekt MŠMT:</w:t>
      </w:r>
    </w:p>
    <w:p w14:paraId="3C1E321A" w14:textId="77777777" w:rsidR="006A4083" w:rsidRDefault="00403E3A" w:rsidP="00693EF8">
      <w:pPr>
        <w:pStyle w:val="Odstavecseseznamem"/>
        <w:numPr>
          <w:ilvl w:val="0"/>
          <w:numId w:val="8"/>
        </w:numPr>
        <w:spacing w:after="120" w:line="240" w:lineRule="auto"/>
        <w:ind w:left="850" w:hanging="357"/>
        <w:contextualSpacing w:val="0"/>
        <w:jc w:val="both"/>
        <w:rPr>
          <w:rFonts w:asciiTheme="minorHAnsi" w:hAnsiTheme="minorHAnsi" w:cstheme="minorHAnsi"/>
          <w:bCs/>
          <w:color w:val="000000" w:themeColor="text1"/>
        </w:rPr>
      </w:pPr>
      <w:r w:rsidRPr="00073CFE">
        <w:rPr>
          <w:rFonts w:asciiTheme="minorHAnsi" w:hAnsiTheme="minorHAnsi" w:cstheme="minorHAnsi"/>
          <w:b/>
          <w:bCs/>
          <w:color w:val="000000" w:themeColor="text1"/>
        </w:rPr>
        <w:t>Environmentální politika EU v oblasti komunálních odpadů a její implementace na Ukrajině a v ČR</w:t>
      </w:r>
      <w:r w:rsidR="006A4083" w:rsidRPr="00073CFE">
        <w:rPr>
          <w:rFonts w:asciiTheme="minorHAnsi" w:hAnsiTheme="minorHAnsi" w:cstheme="minorHAnsi"/>
          <w:b/>
          <w:bCs/>
          <w:color w:val="000000" w:themeColor="text1"/>
        </w:rPr>
        <w:t>.</w:t>
      </w:r>
      <w:r w:rsidR="006A4083" w:rsidRPr="00073CFE">
        <w:rPr>
          <w:rFonts w:asciiTheme="minorHAnsi" w:hAnsiTheme="minorHAnsi" w:cstheme="minorHAnsi"/>
          <w:bCs/>
          <w:color w:val="000000" w:themeColor="text1"/>
        </w:rPr>
        <w:t xml:space="preserve"> Doba řešení: 1. 1. 2019 – 31. 12. 2020. Číslo projektu: </w:t>
      </w:r>
      <w:r w:rsidRPr="00073CFE">
        <w:rPr>
          <w:rFonts w:asciiTheme="minorHAnsi" w:hAnsiTheme="minorHAnsi" w:cstheme="minorHAnsi"/>
          <w:bCs/>
          <w:color w:val="000000" w:themeColor="text1"/>
        </w:rPr>
        <w:t>8J19UA010</w:t>
      </w:r>
      <w:r w:rsidR="006A4083" w:rsidRPr="00073CFE">
        <w:rPr>
          <w:rFonts w:asciiTheme="minorHAnsi" w:hAnsiTheme="minorHAnsi" w:cstheme="minorHAnsi"/>
          <w:bCs/>
          <w:color w:val="000000" w:themeColor="text1"/>
        </w:rPr>
        <w:t xml:space="preserve">. </w:t>
      </w:r>
      <w:r w:rsidR="0082733D" w:rsidRPr="00073CFE">
        <w:rPr>
          <w:rFonts w:asciiTheme="minorHAnsi" w:hAnsiTheme="minorHAnsi" w:cstheme="minorHAnsi"/>
          <w:bCs/>
          <w:color w:val="000000" w:themeColor="text1"/>
        </w:rPr>
        <w:t>Řešitel: JUDr. Jiří Zicha, Ph.D.</w:t>
      </w:r>
    </w:p>
    <w:p w14:paraId="6D74D128" w14:textId="77777777" w:rsidR="00451309" w:rsidRDefault="00451309" w:rsidP="00451309">
      <w:pPr>
        <w:spacing w:before="120" w:after="120"/>
        <w:jc w:val="both"/>
        <w:rPr>
          <w:rFonts w:asciiTheme="minorHAnsi" w:hAnsiTheme="minorHAnsi" w:cstheme="minorHAnsi"/>
          <w:bCs/>
          <w:color w:val="000000" w:themeColor="text1"/>
        </w:rPr>
      </w:pPr>
    </w:p>
    <w:p w14:paraId="3588D0D6" w14:textId="77777777" w:rsidR="00451309" w:rsidRPr="0094228B" w:rsidRDefault="00451309" w:rsidP="00451309">
      <w:pPr>
        <w:spacing w:before="120" w:after="120"/>
        <w:jc w:val="both"/>
        <w:rPr>
          <w:rFonts w:asciiTheme="minorHAnsi" w:hAnsiTheme="minorHAnsi" w:cs="Calibri"/>
          <w:bCs/>
          <w:sz w:val="22"/>
          <w:szCs w:val="22"/>
        </w:rPr>
      </w:pPr>
      <w:r w:rsidRPr="0094228B">
        <w:rPr>
          <w:rFonts w:asciiTheme="minorHAnsi" w:hAnsiTheme="minorHAnsi"/>
          <w:bCs/>
          <w:sz w:val="22"/>
          <w:szCs w:val="22"/>
        </w:rPr>
        <w:t>Externí projekt Grantové agentury Akademické aliance:</w:t>
      </w:r>
    </w:p>
    <w:p w14:paraId="5CC06B65" w14:textId="77777777" w:rsidR="00451309" w:rsidRPr="0094228B" w:rsidRDefault="00451309" w:rsidP="00451309">
      <w:pPr>
        <w:pStyle w:val="Odstavecseseznamem"/>
        <w:numPr>
          <w:ilvl w:val="0"/>
          <w:numId w:val="68"/>
        </w:numPr>
        <w:spacing w:before="120" w:after="120"/>
        <w:jc w:val="both"/>
        <w:rPr>
          <w:rFonts w:asciiTheme="minorHAnsi" w:hAnsiTheme="minorHAnsi" w:cstheme="minorHAnsi"/>
          <w:bCs/>
        </w:rPr>
      </w:pPr>
      <w:r w:rsidRPr="0094228B">
        <w:rPr>
          <w:rFonts w:asciiTheme="minorHAnsi" w:hAnsiTheme="minorHAnsi"/>
          <w:b/>
        </w:rPr>
        <w:t xml:space="preserve">GA/16/2019 </w:t>
      </w:r>
      <w:r w:rsidRPr="0094228B">
        <w:rPr>
          <w:rFonts w:asciiTheme="minorHAnsi" w:hAnsiTheme="minorHAnsi"/>
        </w:rPr>
        <w:t xml:space="preserve">– </w:t>
      </w:r>
      <w:r w:rsidRPr="0094228B">
        <w:rPr>
          <w:rFonts w:asciiTheme="minorHAnsi" w:hAnsiTheme="minorHAnsi"/>
          <w:b/>
          <w:bCs/>
        </w:rPr>
        <w:t>Future of the Automotive Industry: The effect of Institutional Settings on the Car Sales and the Consumer Behaviour for Purchasing Cars</w:t>
      </w:r>
      <w:r>
        <w:rPr>
          <w:rFonts w:asciiTheme="minorHAnsi" w:hAnsiTheme="minorHAnsi"/>
        </w:rPr>
        <w:t>. Doba ř</w:t>
      </w:r>
      <w:r w:rsidRPr="0094228B">
        <w:rPr>
          <w:rFonts w:asciiTheme="minorHAnsi" w:hAnsiTheme="minorHAnsi"/>
        </w:rPr>
        <w:t xml:space="preserve">ešení: 28.2.2019 – 28.2.2022. </w:t>
      </w:r>
      <w:r>
        <w:rPr>
          <w:rFonts w:asciiTheme="minorHAnsi" w:hAnsiTheme="minorHAnsi"/>
        </w:rPr>
        <w:t>Ř</w:t>
      </w:r>
      <w:r w:rsidRPr="0094228B">
        <w:rPr>
          <w:rFonts w:asciiTheme="minorHAnsi" w:hAnsiTheme="minorHAnsi"/>
        </w:rPr>
        <w:t>ešitel: Ing. Jana Vychytilová, Ph.D</w:t>
      </w:r>
      <w:r>
        <w:rPr>
          <w:rFonts w:asciiTheme="minorHAnsi" w:hAnsiTheme="minorHAnsi"/>
        </w:rPr>
        <w:t>.</w:t>
      </w:r>
    </w:p>
    <w:p w14:paraId="5CE4F0BC" w14:textId="77777777" w:rsidR="00451309" w:rsidRPr="00451309" w:rsidRDefault="00451309" w:rsidP="00451309">
      <w:pPr>
        <w:spacing w:after="120"/>
        <w:jc w:val="both"/>
        <w:rPr>
          <w:rFonts w:asciiTheme="minorHAnsi" w:hAnsiTheme="minorHAnsi" w:cstheme="minorHAnsi"/>
          <w:bCs/>
          <w:color w:val="000000" w:themeColor="text1"/>
        </w:rPr>
      </w:pPr>
    </w:p>
    <w:p w14:paraId="55F43D7A"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15E761B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Mezinárodní projekty řešené na fakultě:</w:t>
      </w:r>
    </w:p>
    <w:p w14:paraId="689C6EA3" w14:textId="77777777" w:rsidR="007E544F" w:rsidRPr="00073CFE" w:rsidRDefault="007E544F" w:rsidP="00693EF8">
      <w:pPr>
        <w:numPr>
          <w:ilvl w:val="0"/>
          <w:numId w:val="9"/>
        </w:numPr>
        <w:spacing w:before="120" w:after="120"/>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color w:val="000000" w:themeColor="text1"/>
          <w:sz w:val="22"/>
          <w:szCs w:val="22"/>
          <w:lang w:eastAsia="en-US"/>
        </w:rPr>
        <w:t>SHAPE-ENERGY</w:t>
      </w:r>
      <w:r w:rsidRPr="00073CFE">
        <w:rPr>
          <w:rFonts w:ascii="Calibri" w:eastAsia="Calibri" w:hAnsi="Calibri" w:cs="Calibri"/>
          <w:color w:val="000000" w:themeColor="text1"/>
          <w:sz w:val="22"/>
          <w:szCs w:val="22"/>
          <w:lang w:eastAsia="en-US"/>
        </w:rPr>
        <w:t>, Mezinárodní program: H2020, číslo projektu: 731264, Příjemce: Anglia Ruskin University</w:t>
      </w:r>
    </w:p>
    <w:p w14:paraId="544D5627" w14:textId="77777777" w:rsidR="007E544F" w:rsidRPr="00073CFE" w:rsidRDefault="007E544F" w:rsidP="00693EF8">
      <w:pPr>
        <w:numPr>
          <w:ilvl w:val="0"/>
          <w:numId w:val="9"/>
        </w:numPr>
        <w:ind w:left="851"/>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Improving the Efficiency of Student Services (IMPRESS), </w:t>
      </w:r>
      <w:r w:rsidRPr="00073CFE">
        <w:rPr>
          <w:rFonts w:ascii="Calibri" w:eastAsia="Calibri" w:hAnsi="Calibri" w:cs="Calibri"/>
          <w:color w:val="000000" w:themeColor="text1"/>
          <w:sz w:val="22"/>
          <w:szCs w:val="22"/>
          <w:lang w:eastAsia="en-US"/>
        </w:rPr>
        <w:t xml:space="preserve">Mezinárodní program: Tempus, číslo projektu: 530534-TEMPUS-1-2012-1-UK-TEMPUS-SMGR, Příjemce: </w:t>
      </w:r>
      <w:r w:rsidRPr="00073CFE">
        <w:rPr>
          <w:rFonts w:ascii="Calibri" w:eastAsia="Calibri" w:hAnsi="Calibri" w:cs="Calibri"/>
          <w:color w:val="000000" w:themeColor="text1"/>
          <w:sz w:val="22"/>
          <w:szCs w:val="22"/>
          <w:lang w:val="fr-BE" w:eastAsia="en-US"/>
        </w:rPr>
        <w:t>Northumbria University</w:t>
      </w:r>
    </w:p>
    <w:p w14:paraId="35EF086F" w14:textId="77777777" w:rsidR="007E544F" w:rsidRPr="00073CFE" w:rsidRDefault="007E544F" w:rsidP="00693EF8">
      <w:pPr>
        <w:numPr>
          <w:ilvl w:val="0"/>
          <w:numId w:val="9"/>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color w:val="000000" w:themeColor="text1"/>
          <w:sz w:val="22"/>
          <w:szCs w:val="22"/>
          <w:lang w:eastAsia="en-US"/>
        </w:rPr>
        <w:t>Euro-Asian Cooperation for Excellence and Advancement (EACEA II)</w:t>
      </w:r>
      <w:r w:rsidRPr="00073CFE">
        <w:rPr>
          <w:rFonts w:ascii="Calibri" w:eastAsia="Calibri" w:hAnsi="Calibri" w:cs="Calibri"/>
          <w:color w:val="000000" w:themeColor="text1"/>
          <w:sz w:val="22"/>
          <w:szCs w:val="22"/>
          <w:lang w:eastAsia="en-US"/>
        </w:rPr>
        <w:t>, Mezinárodní program: Erasmus Mundus, číslo projektu: 544978-EM-1-2013-1-SI-ERA MUNDUS-EMA21, Příjemce: University of Ljubljana</w:t>
      </w:r>
    </w:p>
    <w:p w14:paraId="2E23643D" w14:textId="77777777" w:rsidR="007E544F" w:rsidRPr="00073CFE" w:rsidRDefault="007E544F" w:rsidP="00693EF8">
      <w:pPr>
        <w:numPr>
          <w:ilvl w:val="0"/>
          <w:numId w:val="9"/>
        </w:numPr>
        <w:ind w:left="851"/>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Education Force: Driving Mobility for EU-East Europe Cooperation (EFFORT), </w:t>
      </w:r>
      <w:r w:rsidRPr="00073CFE">
        <w:rPr>
          <w:rFonts w:ascii="Calibri" w:eastAsia="Calibri" w:hAnsi="Calibri" w:cs="Calibri"/>
          <w:color w:val="000000" w:themeColor="text1"/>
          <w:sz w:val="22"/>
          <w:szCs w:val="22"/>
          <w:lang w:eastAsia="en-US"/>
        </w:rPr>
        <w:t xml:space="preserve">Mezinárodní program: Erasmus Mundus, číslo projektu: </w:t>
      </w:r>
      <w:r w:rsidRPr="00073CFE">
        <w:rPr>
          <w:rFonts w:ascii="Calibri" w:eastAsia="Calibri" w:hAnsi="Calibri" w:cs="Calibri"/>
          <w:color w:val="000000" w:themeColor="text1"/>
          <w:sz w:val="22"/>
          <w:szCs w:val="22"/>
          <w:lang w:val="fr-BE" w:eastAsia="en-US"/>
        </w:rPr>
        <w:t>545407-EM-1-2013-1-GR-ERA MUNDUS-EMA21</w:t>
      </w:r>
      <w:r w:rsidRPr="00073CFE">
        <w:rPr>
          <w:rFonts w:ascii="Calibri" w:eastAsia="Calibri" w:hAnsi="Calibri" w:cs="Calibri"/>
          <w:color w:val="000000" w:themeColor="text1"/>
          <w:sz w:val="22"/>
          <w:szCs w:val="22"/>
          <w:lang w:eastAsia="en-US"/>
        </w:rPr>
        <w:t xml:space="preserve">, Příjemce: </w:t>
      </w:r>
      <w:r w:rsidRPr="00073CFE">
        <w:rPr>
          <w:rFonts w:ascii="Calibri" w:eastAsia="Calibri" w:hAnsi="Calibri" w:cs="Calibri"/>
          <w:color w:val="000000" w:themeColor="text1"/>
          <w:sz w:val="22"/>
          <w:szCs w:val="22"/>
          <w:lang w:val="fr-BE" w:eastAsia="en-US"/>
        </w:rPr>
        <w:t>Alexander Technological Institution of Thessaloniki</w:t>
      </w:r>
    </w:p>
    <w:p w14:paraId="1EC950CD" w14:textId="77777777" w:rsidR="007E544F" w:rsidRPr="00073CFE" w:rsidRDefault="007E544F" w:rsidP="00693EF8">
      <w:pPr>
        <w:numPr>
          <w:ilvl w:val="0"/>
          <w:numId w:val="9"/>
        </w:numPr>
        <w:ind w:left="851"/>
        <w:contextualSpacing/>
        <w:jc w:val="both"/>
        <w:rPr>
          <w:rFonts w:ascii="Calibri" w:eastAsia="Calibri" w:hAnsi="Calibri" w:cs="Calibri"/>
          <w:b/>
          <w:color w:val="000000" w:themeColor="text1"/>
          <w:sz w:val="22"/>
          <w:szCs w:val="22"/>
          <w:lang w:eastAsia="en-US"/>
        </w:rPr>
      </w:pPr>
      <w:r w:rsidRPr="00073CFE">
        <w:rPr>
          <w:rFonts w:ascii="Calibri" w:eastAsia="Calibri" w:hAnsi="Calibri"/>
          <w:b/>
          <w:color w:val="000000" w:themeColor="text1"/>
          <w:sz w:val="22"/>
          <w:szCs w:val="22"/>
          <w:lang w:eastAsia="en-US"/>
        </w:rPr>
        <w:t>Pilot project: Entrepeneurship education for University students,</w:t>
      </w:r>
      <w:r w:rsidRPr="00073CFE">
        <w:rPr>
          <w:rFonts w:ascii="Calibri" w:eastAsia="Calibri" w:hAnsi="Calibri" w:cs="Calibri"/>
          <w:b/>
          <w:bCs/>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Mezinárodní program: ERASMUS+, Doba řešení: 1. 9. 2016 – 31. 8. 2018, Příjemce: Univerzita Tomáše Bati ve Zlíně</w:t>
      </w:r>
    </w:p>
    <w:p w14:paraId="2C2D9DBE" w14:textId="77777777" w:rsidR="007E544F" w:rsidRPr="00073CFE" w:rsidRDefault="007E544F" w:rsidP="00693EF8">
      <w:pPr>
        <w:numPr>
          <w:ilvl w:val="0"/>
          <w:numId w:val="9"/>
        </w:numPr>
        <w:ind w:left="851"/>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b/>
          <w:color w:val="000000" w:themeColor="text1"/>
          <w:sz w:val="22"/>
          <w:szCs w:val="22"/>
          <w:lang w:val="fr-BE" w:eastAsia="en-US"/>
        </w:rPr>
        <w:t xml:space="preserve">Cross Border Health Care, </w:t>
      </w:r>
      <w:r w:rsidRPr="00073CFE">
        <w:rPr>
          <w:rFonts w:ascii="Calibri" w:eastAsia="Calibri" w:hAnsi="Calibri" w:cs="Calibri"/>
          <w:color w:val="000000" w:themeColor="text1"/>
          <w:sz w:val="22"/>
          <w:szCs w:val="22"/>
          <w:lang w:eastAsia="en-US"/>
        </w:rPr>
        <w:t>Mezinárodní program: ERASMUS Intensive Prgramme, Doba řešení: 2014-2015, Příjemce: Hogeschool West-Vlaanderen</w:t>
      </w:r>
    </w:p>
    <w:p w14:paraId="6D09509F" w14:textId="77777777" w:rsidR="007E544F" w:rsidRPr="00073CFE" w:rsidRDefault="007E544F" w:rsidP="00693EF8">
      <w:pPr>
        <w:numPr>
          <w:ilvl w:val="0"/>
          <w:numId w:val="9"/>
        </w:numPr>
        <w:ind w:left="851"/>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V4 No. 21520157 </w:t>
      </w:r>
      <w:r w:rsidRPr="00073CFE">
        <w:rPr>
          <w:rFonts w:ascii="Calibri" w:eastAsia="Calibri" w:hAnsi="Calibri" w:cs="Calibri"/>
          <w:b/>
          <w:color w:val="000000" w:themeColor="text1"/>
          <w:sz w:val="22"/>
          <w:szCs w:val="22"/>
          <w:lang w:eastAsia="en-US"/>
        </w:rPr>
        <w:t>V4 cluster policies and their influence on the viability of cluster organizations,</w:t>
      </w:r>
      <w:r w:rsidRPr="00073CFE">
        <w:rPr>
          <w:rFonts w:ascii="Calibri" w:eastAsia="Calibri" w:hAnsi="Calibri" w:cs="Calibri"/>
          <w:color w:val="000000" w:themeColor="text1"/>
          <w:sz w:val="22"/>
          <w:szCs w:val="22"/>
          <w:lang w:eastAsia="en-US"/>
        </w:rPr>
        <w:t xml:space="preserve"> Doba řešení 1. 1. 2016 – 31. 12. 2016, Příjemce: Univerzita Tomáše Bati ve Zlíně</w:t>
      </w:r>
    </w:p>
    <w:p w14:paraId="1966D25C" w14:textId="77777777" w:rsidR="006A4083" w:rsidRPr="00073CFE" w:rsidRDefault="006A4083" w:rsidP="00693EF8">
      <w:pPr>
        <w:pStyle w:val="Odstavecseseznamem"/>
        <w:numPr>
          <w:ilvl w:val="0"/>
          <w:numId w:val="9"/>
        </w:numPr>
        <w:spacing w:after="0" w:line="240" w:lineRule="auto"/>
        <w:ind w:left="851"/>
        <w:jc w:val="both"/>
        <w:rPr>
          <w:rFonts w:asciiTheme="minorHAnsi" w:hAnsiTheme="minorHAnsi" w:cstheme="minorHAnsi"/>
          <w:color w:val="000000" w:themeColor="text1"/>
          <w:sz w:val="24"/>
        </w:rPr>
      </w:pPr>
      <w:r w:rsidRPr="00073CFE">
        <w:rPr>
          <w:rFonts w:asciiTheme="minorHAnsi" w:hAnsiTheme="minorHAnsi" w:cstheme="minorHAnsi"/>
          <w:color w:val="000000" w:themeColor="text1"/>
        </w:rPr>
        <w:t>Projekt V4 No. 21820267</w:t>
      </w:r>
      <w:r w:rsidRPr="00073CFE">
        <w:rPr>
          <w:color w:val="000000" w:themeColor="text1"/>
        </w:rPr>
        <w:t xml:space="preserve"> </w:t>
      </w:r>
      <w:r w:rsidRPr="00073CFE">
        <w:rPr>
          <w:rFonts w:asciiTheme="minorHAnsi" w:hAnsiTheme="minorHAnsi" w:cstheme="minorHAnsi"/>
          <w:b/>
          <w:color w:val="000000" w:themeColor="text1"/>
        </w:rPr>
        <w:t xml:space="preserve">How to prevent SMEs failure (Actions based on comparative analysis in Visegrad countries and Serbia), </w:t>
      </w:r>
      <w:r w:rsidRPr="00073CFE">
        <w:rPr>
          <w:rFonts w:asciiTheme="minorHAnsi" w:hAnsiTheme="minorHAnsi" w:cstheme="minorHAnsi"/>
          <w:color w:val="000000" w:themeColor="text1"/>
        </w:rPr>
        <w:t xml:space="preserve">Doba řešení 1. 9. 2018 – 31. 8. 2020, Příjemce: Univerzita Tomáše Bati ve Zlíně </w:t>
      </w:r>
    </w:p>
    <w:p w14:paraId="18A0CACC" w14:textId="77777777" w:rsidR="007E544F" w:rsidRPr="00073CFE" w:rsidRDefault="007E544F" w:rsidP="007E544F">
      <w:pPr>
        <w:jc w:val="both"/>
        <w:rPr>
          <w:rFonts w:ascii="Calibri" w:hAnsi="Calibri" w:cs="Calibri"/>
          <w:color w:val="000000" w:themeColor="text1"/>
          <w:sz w:val="22"/>
          <w:szCs w:val="22"/>
        </w:rPr>
      </w:pPr>
    </w:p>
    <w:p w14:paraId="6B90B080"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Akademičtí pracovníci fakulty se intenzivně věnují i smluvnímu výzkumu a realizaci doplňkové činnosti na základě hospodářských smluv s partnery z podnikové sféry.</w:t>
      </w:r>
    </w:p>
    <w:p w14:paraId="28D007C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4FC718B6"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240BD988"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5A500F5" w14:textId="77777777" w:rsidR="00D13F25"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Fakulta organizuje také vědecké konference. Mezi nejvýznamnější patří konference „</w:t>
      </w:r>
      <w:r w:rsidRPr="00073CFE">
        <w:rPr>
          <w:rFonts w:ascii="Calibri" w:hAnsi="Calibri" w:cs="Calibri"/>
          <w:b/>
          <w:color w:val="000000" w:themeColor="text1"/>
          <w:sz w:val="22"/>
          <w:szCs w:val="22"/>
        </w:rPr>
        <w:t>Finance a výkonnost firem</w:t>
      </w:r>
      <w:r w:rsidR="00D13F25">
        <w:rPr>
          <w:rFonts w:ascii="Calibri" w:hAnsi="Calibri" w:cs="Calibri"/>
          <w:b/>
          <w:color w:val="000000" w:themeColor="text1"/>
          <w:sz w:val="22"/>
          <w:szCs w:val="22"/>
        </w:rPr>
        <w:t xml:space="preserve"> ve vědě, výuce a praxi</w:t>
      </w:r>
      <w:r w:rsidRPr="00073CFE">
        <w:rPr>
          <w:rFonts w:ascii="Calibri" w:hAnsi="Calibri" w:cs="Calibri"/>
          <w:color w:val="000000" w:themeColor="text1"/>
          <w:sz w:val="22"/>
          <w:szCs w:val="22"/>
        </w:rPr>
        <w:t>“, která je pravidelně organizována v dvouletých intervalech od roku 2003, a její sborník je indexován v databázi Web of Science. Mezi další konference se řadí např. konference „</w:t>
      </w:r>
      <w:r w:rsidRPr="00073CFE">
        <w:rPr>
          <w:rFonts w:ascii="Calibri" w:hAnsi="Calibri" w:cs="Calibri"/>
          <w:b/>
          <w:color w:val="000000" w:themeColor="text1"/>
          <w:sz w:val="22"/>
          <w:szCs w:val="22"/>
        </w:rPr>
        <w:t>Ekonomi</w:t>
      </w:r>
      <w:r w:rsidR="00D13F25">
        <w:rPr>
          <w:rFonts w:ascii="Calibri" w:hAnsi="Calibri" w:cs="Calibri"/>
          <w:b/>
          <w:color w:val="000000" w:themeColor="text1"/>
          <w:sz w:val="22"/>
          <w:szCs w:val="22"/>
        </w:rPr>
        <w:t xml:space="preserve">cs </w:t>
      </w:r>
      <w:r w:rsidRPr="00073CFE">
        <w:rPr>
          <w:rFonts w:ascii="Calibri" w:hAnsi="Calibri" w:cs="Calibri"/>
          <w:b/>
          <w:color w:val="000000" w:themeColor="text1"/>
          <w:sz w:val="22"/>
          <w:szCs w:val="22"/>
        </w:rPr>
        <w:t>Management Finance</w:t>
      </w:r>
      <w:r w:rsidR="00D13F25">
        <w:rPr>
          <w:rFonts w:ascii="Calibri" w:hAnsi="Calibri" w:cs="Calibri"/>
          <w:color w:val="000000" w:themeColor="text1"/>
          <w:sz w:val="22"/>
          <w:szCs w:val="22"/>
        </w:rPr>
        <w:t>, která je pořádaná od r. 2018.</w:t>
      </w:r>
    </w:p>
    <w:p w14:paraId="5622ACF1" w14:textId="09DE7B15"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také od roku 2009 vydává mezinárodní vědecký časopis </w:t>
      </w:r>
      <w:r w:rsidRPr="00073CFE">
        <w:rPr>
          <w:rFonts w:ascii="Calibri" w:hAnsi="Calibri" w:cs="Calibri"/>
          <w:b/>
          <w:color w:val="000000" w:themeColor="text1"/>
          <w:sz w:val="22"/>
          <w:szCs w:val="22"/>
        </w:rPr>
        <w:t>Journal of Competitiveness</w:t>
      </w:r>
      <w:r w:rsidRPr="00073CFE">
        <w:rPr>
          <w:rFonts w:ascii="Calibri" w:hAnsi="Calibri" w:cs="Calibri"/>
          <w:color w:val="000000" w:themeColor="text1"/>
          <w:sz w:val="22"/>
          <w:szCs w:val="22"/>
        </w:rPr>
        <w:t>, který se zaměřuje na publikace kvalitních vědeckých studií z oblasti ekonomiky a managementu se zaměření</w:t>
      </w:r>
      <w:r w:rsidR="00BC0EB5" w:rsidRPr="00073CFE">
        <w:rPr>
          <w:rFonts w:ascii="Calibri" w:hAnsi="Calibri" w:cs="Calibri"/>
          <w:color w:val="000000" w:themeColor="text1"/>
          <w:sz w:val="22"/>
          <w:szCs w:val="22"/>
        </w:rPr>
        <w:t>m</w:t>
      </w:r>
      <w:r w:rsidRPr="00073CFE">
        <w:rPr>
          <w:rFonts w:ascii="Calibri" w:hAnsi="Calibri" w:cs="Calibri"/>
          <w:color w:val="000000" w:themeColor="text1"/>
          <w:sz w:val="22"/>
          <w:szCs w:val="22"/>
        </w:rPr>
        <w:t xml:space="preserve"> na konkurenceschopnost podniků a regionů. Časopis je indexován v řadě bibliografických databází a od roku 2017 také v databázi Web of Science Emerging Source Citation Index</w:t>
      </w:r>
      <w:r w:rsidR="00D13F25">
        <w:rPr>
          <w:rFonts w:ascii="Calibri" w:hAnsi="Calibri" w:cs="Calibri"/>
          <w:color w:val="000000" w:themeColor="text1"/>
          <w:sz w:val="22"/>
          <w:szCs w:val="22"/>
        </w:rPr>
        <w:t>, v roce 2019 získal IF</w:t>
      </w:r>
      <w:r w:rsidRPr="00073CFE">
        <w:rPr>
          <w:rFonts w:ascii="Calibri" w:hAnsi="Calibri" w:cs="Calibri"/>
          <w:color w:val="000000" w:themeColor="text1"/>
          <w:sz w:val="22"/>
          <w:szCs w:val="22"/>
        </w:rPr>
        <w:t xml:space="preserve">. </w:t>
      </w:r>
      <w:ins w:id="1755" w:author="Bronislava Neubauerová" w:date="2020-08-25T14:08:00Z">
        <w:r w:rsidR="009C4553" w:rsidRPr="000B1C23">
          <w:rPr>
            <w:rFonts w:ascii="Calibri" w:hAnsi="Calibri" w:cs="Calibri"/>
            <w:sz w:val="22"/>
            <w:szCs w:val="22"/>
            <w:highlight w:val="yellow"/>
          </w:rPr>
          <w:t>V roce 2020 doplnit IF</w:t>
        </w:r>
        <w:r w:rsidR="009C4553">
          <w:rPr>
            <w:rFonts w:ascii="Calibri" w:hAnsi="Calibri" w:cs="Calibri"/>
            <w:sz w:val="22"/>
            <w:szCs w:val="22"/>
          </w:rPr>
          <w:t xml:space="preserve">  </w:t>
        </w:r>
      </w:ins>
      <w:r w:rsidRPr="00073CFE">
        <w:rPr>
          <w:rFonts w:ascii="Calibri" w:hAnsi="Calibri" w:cs="Calibri"/>
          <w:color w:val="000000" w:themeColor="text1"/>
          <w:sz w:val="22"/>
          <w:szCs w:val="22"/>
        </w:rPr>
        <w:t>V současné době je časopis v procesu indexace v databázi SCOPUS.</w:t>
      </w:r>
    </w:p>
    <w:p w14:paraId="0B516FCC" w14:textId="77777777" w:rsidR="007E544F" w:rsidRPr="00073CFE" w:rsidRDefault="007E544F" w:rsidP="007E544F">
      <w:pPr>
        <w:spacing w:before="120" w:after="120"/>
        <w:rPr>
          <w:rFonts w:ascii="Calibri" w:hAnsi="Calibri" w:cs="Calibri"/>
          <w:color w:val="000000" w:themeColor="text1"/>
          <w:sz w:val="22"/>
          <w:szCs w:val="22"/>
        </w:rPr>
      </w:pPr>
    </w:p>
    <w:p w14:paraId="4E3A9B3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Mezinárodní rozměr studijního programu</w:t>
      </w:r>
    </w:p>
    <w:p w14:paraId="39611FA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2.3</w:t>
      </w:r>
    </w:p>
    <w:p w14:paraId="5E0792D2" w14:textId="77777777" w:rsidR="007E544F" w:rsidRPr="00073CFE" w:rsidRDefault="007E544F" w:rsidP="007E544F">
      <w:pPr>
        <w:rPr>
          <w:rFonts w:ascii="Calibri" w:hAnsi="Calibri" w:cs="Calibri"/>
          <w:color w:val="000000" w:themeColor="text1"/>
          <w:sz w:val="22"/>
          <w:szCs w:val="22"/>
        </w:rPr>
      </w:pPr>
    </w:p>
    <w:p w14:paraId="63985DA0" w14:textId="77777777" w:rsidR="007E544F" w:rsidRPr="00073CFE" w:rsidRDefault="007E544F" w:rsidP="007E544F">
      <w:pPr>
        <w:spacing w:after="120" w:line="259" w:lineRule="auto"/>
        <w:contextualSpacing/>
        <w:jc w:val="both"/>
        <w:rPr>
          <w:rFonts w:ascii="Calibri" w:eastAsia="Calibri" w:hAnsi="Calibri" w:cs="Calibri"/>
          <w:color w:val="000000" w:themeColor="text1"/>
          <w:sz w:val="22"/>
          <w:szCs w:val="22"/>
          <w:shd w:val="clear" w:color="auto" w:fill="FFFFFF"/>
          <w:lang w:eastAsia="en-US"/>
        </w:rPr>
      </w:pPr>
      <w:r w:rsidRPr="00073CFE">
        <w:rPr>
          <w:rFonts w:ascii="Calibri" w:eastAsia="Calibri" w:hAnsi="Calibri" w:cs="Calibri"/>
          <w:color w:val="000000" w:themeColor="text1"/>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674CAD12"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1.</w:t>
      </w:r>
      <w:r w:rsidRPr="00073CFE">
        <w:rPr>
          <w:rFonts w:ascii="Calibri" w:hAnsi="Calibri" w:cs="Calibri"/>
          <w:color w:val="000000" w:themeColor="text1"/>
          <w:sz w:val="22"/>
          <w:szCs w:val="22"/>
        </w:rPr>
        <w:tab/>
        <w:t>Zajistit, aby většina studijních programů Fakulty managementu a ekonomiky měla mezinárodní charakter, a aby přijíždějící studenti a hostující vyučující byli integrováni do života akademické obce.</w:t>
      </w:r>
    </w:p>
    <w:p w14:paraId="0398859A"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2.</w:t>
      </w:r>
      <w:r w:rsidRPr="00073CFE">
        <w:rPr>
          <w:rFonts w:ascii="Calibri" w:hAnsi="Calibri" w:cs="Calibri"/>
          <w:color w:val="000000" w:themeColor="text1"/>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0D4A144E"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3. Podporovat opatření ke zvyšování počtu přijíždějících zahraničních studentů na Fakultu managementu a ekonomiky na krátkodobý studijní pobyt trvající nejméně 14 dní.</w:t>
      </w:r>
    </w:p>
    <w:p w14:paraId="6DF9A004"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4. Podporovat a rozšiřovat akreditace joint/double/multiple degree studijních programů na Fakultě managementu a ekonomiky, akreditovat a realizovat společné mezinárodní studijní programy.</w:t>
      </w:r>
    </w:p>
    <w:p w14:paraId="1C7CB5B0"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5. </w:t>
      </w:r>
      <w:r w:rsidRPr="00073CFE">
        <w:rPr>
          <w:rFonts w:ascii="Calibri" w:hAnsi="Calibri" w:cs="Calibri"/>
          <w:color w:val="000000" w:themeColor="text1"/>
          <w:sz w:val="22"/>
          <w:szCs w:val="22"/>
        </w:rPr>
        <w:tab/>
        <w:t xml:space="preserve">Podporovat opatření ke zvyšování počtu absolventů studijních programů Fakulty managementu a ekonomiky akreditovaných v jiném než českém jazyce. </w:t>
      </w:r>
    </w:p>
    <w:p w14:paraId="7752DAB4"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Opatření přijatá FaME pro dosažení uvedených prioritních cílů jsou následující:</w:t>
      </w:r>
    </w:p>
    <w:p w14:paraId="409D2D51" w14:textId="77777777" w:rsidR="007E544F" w:rsidRPr="00073CFE" w:rsidRDefault="007E544F" w:rsidP="00896B4C">
      <w:pPr>
        <w:numPr>
          <w:ilvl w:val="0"/>
          <w:numId w:val="26"/>
        </w:numPr>
        <w:autoSpaceDE w:val="0"/>
        <w:autoSpaceDN w:val="0"/>
        <w:adjustRightInd w:val="0"/>
        <w:spacing w:before="120"/>
        <w:ind w:left="284" w:hanging="284"/>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Rozšiřovat počet Erasmus+ partnerů o kvalitní vysokoškolské instituce v atraktivních zemích; </w:t>
      </w:r>
    </w:p>
    <w:p w14:paraId="68E05510" w14:textId="77777777" w:rsidR="007E544F" w:rsidRPr="00073CFE" w:rsidRDefault="007E544F" w:rsidP="00896B4C">
      <w:pPr>
        <w:numPr>
          <w:ilvl w:val="0"/>
          <w:numId w:val="26"/>
        </w:numPr>
        <w:autoSpaceDE w:val="0"/>
        <w:autoSpaceDN w:val="0"/>
        <w:adjustRightInd w:val="0"/>
        <w:spacing w:before="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Rozšiřovat počet mimoerasmovských partnerů pro naplnění studia v akreditovaných studijních programech v angličtině i pro krátkodobé studijní pobyty; </w:t>
      </w:r>
    </w:p>
    <w:p w14:paraId="012C4273" w14:textId="77777777" w:rsidR="007E544F" w:rsidRPr="00073CFE" w:rsidRDefault="007E544F" w:rsidP="00896B4C">
      <w:pPr>
        <w:numPr>
          <w:ilvl w:val="0"/>
          <w:numId w:val="26"/>
        </w:numPr>
        <w:autoSpaceDE w:val="0"/>
        <w:autoSpaceDN w:val="0"/>
        <w:adjustRightInd w:val="0"/>
        <w:spacing w:before="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Rozšiřováním portfolia partnerů vzniká prostor pro zvýšení počtu přijíždějících i vyjíždějících studentů;</w:t>
      </w:r>
    </w:p>
    <w:p w14:paraId="19FDDE04" w14:textId="77777777" w:rsidR="007E544F" w:rsidRPr="00073CFE" w:rsidRDefault="007E544F" w:rsidP="00896B4C">
      <w:pPr>
        <w:numPr>
          <w:ilvl w:val="0"/>
          <w:numId w:val="26"/>
        </w:numPr>
        <w:autoSpaceDE w:val="0"/>
        <w:autoSpaceDN w:val="0"/>
        <w:adjustRightInd w:val="0"/>
        <w:spacing w:before="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Pokračovat v účinné propagaci a akviziční činnosti pro zahraniční pobyty studentů FaME.</w:t>
      </w:r>
    </w:p>
    <w:p w14:paraId="3B3B07B0" w14:textId="77777777" w:rsidR="007E544F" w:rsidRPr="00073CFE" w:rsidRDefault="007E544F" w:rsidP="007E544F">
      <w:pPr>
        <w:autoSpaceDE w:val="0"/>
        <w:autoSpaceDN w:val="0"/>
        <w:adjustRightInd w:val="0"/>
        <w:spacing w:before="120" w:after="120"/>
        <w:jc w:val="both"/>
        <w:rPr>
          <w:rFonts w:ascii="Calibri" w:eastAsia="Calibri" w:hAnsi="Calibri" w:cs="Calibri"/>
          <w:color w:val="000000" w:themeColor="text1"/>
          <w:sz w:val="22"/>
          <w:szCs w:val="22"/>
        </w:rPr>
      </w:pPr>
      <w:r w:rsidRPr="00073CFE">
        <w:rPr>
          <w:rFonts w:ascii="Calibri" w:eastAsia="Calibri" w:hAnsi="Calibri" w:cs="Calibri"/>
          <w:color w:val="000000" w:themeColor="text1"/>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14:paraId="62A2ADCF" w14:textId="77777777" w:rsidR="007E544F" w:rsidRPr="00073CFE" w:rsidRDefault="007E544F" w:rsidP="007E544F">
      <w:pPr>
        <w:autoSpaceDE w:val="0"/>
        <w:autoSpaceDN w:val="0"/>
        <w:adjustRightInd w:val="0"/>
        <w:spacing w:before="120" w:after="120"/>
        <w:jc w:val="both"/>
        <w:rPr>
          <w:rFonts w:ascii="Calibri" w:eastAsia="Calibri" w:hAnsi="Calibri" w:cs="Calibri"/>
          <w:color w:val="000000" w:themeColor="text1"/>
          <w:sz w:val="22"/>
          <w:szCs w:val="22"/>
        </w:rPr>
      </w:pPr>
      <w:r w:rsidRPr="00073CFE">
        <w:rPr>
          <w:rFonts w:ascii="Calibri" w:eastAsia="Calibri" w:hAnsi="Calibri" w:cs="Calibri"/>
          <w:color w:val="000000" w:themeColor="text1"/>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15F2CFA5"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Fakulta managementu a ekonomiky byla a je v posledních letech spoluřešitelem několika významných mezinárodních vzdělávacích a vědecko-výzkumných projektů:</w:t>
      </w:r>
    </w:p>
    <w:p w14:paraId="1F14A092" w14:textId="77777777" w:rsidR="007E544F" w:rsidRPr="00073CFE" w:rsidRDefault="007E544F" w:rsidP="007E544F">
      <w:pPr>
        <w:jc w:val="both"/>
        <w:rPr>
          <w:rFonts w:ascii="Calibri" w:hAnsi="Calibri" w:cs="Calibri"/>
          <w:color w:val="000000" w:themeColor="text1"/>
          <w:sz w:val="22"/>
          <w:szCs w:val="22"/>
        </w:rPr>
      </w:pPr>
    </w:p>
    <w:p w14:paraId="7560BA48" w14:textId="77777777" w:rsidR="007E544F" w:rsidRPr="00073CFE" w:rsidRDefault="007E544F" w:rsidP="007E544F">
      <w:pPr>
        <w:jc w:val="center"/>
        <w:rPr>
          <w:rFonts w:ascii="Calibri" w:hAnsi="Calibri" w:cs="Calibri"/>
          <w:i/>
          <w:color w:val="000000" w:themeColor="text1"/>
          <w:szCs w:val="22"/>
        </w:rPr>
      </w:pPr>
      <w:r w:rsidRPr="00073CFE">
        <w:rPr>
          <w:rFonts w:ascii="Calibri" w:hAnsi="Calibri" w:cs="Calibri"/>
          <w:i/>
          <w:color w:val="000000" w:themeColor="text1"/>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7E544F" w:rsidRPr="00073CFE" w14:paraId="39628C66" w14:textId="77777777" w:rsidTr="006A4083">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AD753AB"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51B1962B"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14:paraId="24DAE1AA"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14:paraId="7C0FFBC3"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14:paraId="0C3A7336" w14:textId="77777777" w:rsidR="007E544F" w:rsidRPr="00073CFE" w:rsidRDefault="007E544F" w:rsidP="007E544F">
            <w:pPr>
              <w:ind w:right="75"/>
              <w:jc w:val="center"/>
              <w:rPr>
                <w:rFonts w:ascii="Calibri" w:hAnsi="Calibri" w:cs="Calibri"/>
                <w:b/>
                <w:bCs/>
                <w:color w:val="000000" w:themeColor="text1"/>
                <w:szCs w:val="22"/>
              </w:rPr>
            </w:pPr>
            <w:r w:rsidRPr="00073CFE">
              <w:rPr>
                <w:rFonts w:ascii="Calibri" w:hAnsi="Calibri" w:cs="Calibri"/>
                <w:b/>
                <w:bCs/>
                <w:color w:val="000000" w:themeColor="text1"/>
                <w:szCs w:val="22"/>
              </w:rPr>
              <w:t>Stručná charakteristika projektu</w:t>
            </w:r>
          </w:p>
        </w:tc>
      </w:tr>
      <w:tr w:rsidR="007E544F" w:rsidRPr="00073CFE" w14:paraId="5975C0D9" w14:textId="77777777"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4B0FE39"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65158A06"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14:paraId="065D06AA"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14:paraId="39D54C40"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14:paraId="46DAF855"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7E544F" w:rsidRPr="00073CFE" w14:paraId="457C3D98" w14:textId="77777777" w:rsidTr="006A4083">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5743B39"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2710ACE3"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14:paraId="45C53643"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14:paraId="39BF9237"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14:paraId="055914B6"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7E544F" w:rsidRPr="00073CFE" w14:paraId="06F88C18" w14:textId="77777777"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A53C1E4"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0A422139"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14:paraId="26012F92"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14:paraId="168ABFCB"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14:paraId="63EC9AB9"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7E544F" w:rsidRPr="00073CFE" w14:paraId="270C54F0" w14:textId="77777777" w:rsidTr="006A4083">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82322E1"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46FDC105" w14:textId="77777777" w:rsidR="007E544F" w:rsidRPr="00073CFE" w:rsidRDefault="007E544F" w:rsidP="007E544F">
            <w:pPr>
              <w:rPr>
                <w:color w:val="000000" w:themeColor="text1"/>
              </w:rPr>
            </w:pPr>
            <w:r w:rsidRPr="00073CFE">
              <w:rPr>
                <w:rFonts w:ascii="Calibri" w:hAnsi="Calibri" w:cs="Calibri"/>
                <w:color w:val="000000" w:themeColor="text1"/>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14:paraId="0FE2A7E6"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14:paraId="054FD62F"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14:paraId="62D88251"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lang w:val="fr-BE"/>
              </w:rPr>
              <w:t>Tento projekt byl zacílen do oblasti působnosti directivy EU 2011/24/EU o podmínkách a dalších souvislostech s poskytnutím lékařské péče v rámci prostoru EU.</w:t>
            </w:r>
          </w:p>
        </w:tc>
      </w:tr>
      <w:tr w:rsidR="007E544F" w:rsidRPr="00073CFE" w14:paraId="335BCAEC" w14:textId="77777777" w:rsidTr="006A4083">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1F234A2A"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H2020</w:t>
            </w:r>
          </w:p>
        </w:tc>
        <w:tc>
          <w:tcPr>
            <w:tcW w:w="1767" w:type="dxa"/>
            <w:tcBorders>
              <w:top w:val="nil"/>
              <w:left w:val="nil"/>
              <w:bottom w:val="single" w:sz="4" w:space="0" w:color="auto"/>
              <w:right w:val="single" w:sz="8" w:space="0" w:color="auto"/>
            </w:tcBorders>
            <w:shd w:val="clear" w:color="auto" w:fill="auto"/>
            <w:vAlign w:val="center"/>
            <w:hideMark/>
          </w:tcPr>
          <w:p w14:paraId="27E0F1F8"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14:paraId="7BAF8038"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14:paraId="16D6EF57"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14:paraId="4EA88DFC"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E544F" w:rsidRPr="00073CFE" w14:paraId="724CDA0A" w14:textId="77777777" w:rsidTr="006A4083">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6384996C"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70FEAE55"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14:paraId="7572D482"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14:paraId="514F7324"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14:paraId="700105EA"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6A4083" w:rsidRPr="00073CFE" w14:paraId="0AC68BDE" w14:textId="77777777" w:rsidTr="006A4083">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0955B18A" w14:textId="77777777" w:rsidR="006A4083" w:rsidRPr="00073CFE" w:rsidRDefault="006A4083" w:rsidP="006A4083">
            <w:pPr>
              <w:rPr>
                <w:rFonts w:asciiTheme="minorHAnsi" w:hAnsiTheme="minorHAnsi" w:cstheme="minorHAnsi"/>
                <w:color w:val="000000" w:themeColor="text1"/>
                <w:szCs w:val="22"/>
              </w:rPr>
            </w:pPr>
            <w:r w:rsidRPr="00073CFE">
              <w:rPr>
                <w:rFonts w:asciiTheme="minorHAnsi" w:hAnsiTheme="minorHAnsi" w:cstheme="minorHAnsi"/>
                <w:color w:val="000000" w:themeColor="tex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3788B102" w14:textId="77777777" w:rsidR="006A4083" w:rsidRPr="00073CFE" w:rsidRDefault="006A4083" w:rsidP="006A4083">
            <w:pPr>
              <w:rPr>
                <w:rFonts w:asciiTheme="minorHAnsi" w:hAnsiTheme="minorHAnsi" w:cstheme="minorHAnsi"/>
                <w:color w:val="000000" w:themeColor="text1"/>
                <w:szCs w:val="22"/>
              </w:rPr>
            </w:pPr>
            <w:r w:rsidRPr="00073CFE">
              <w:rPr>
                <w:rFonts w:asciiTheme="minorHAnsi" w:hAnsiTheme="minorHAnsi" w:cstheme="minorHAnsi"/>
                <w:color w:val="000000" w:themeColor="text1"/>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14:paraId="11FB6435" w14:textId="77777777" w:rsidR="006A4083" w:rsidRPr="00073CFE" w:rsidRDefault="006A4083" w:rsidP="006A4083">
            <w:pPr>
              <w:rPr>
                <w:rFonts w:asciiTheme="minorHAnsi" w:hAnsiTheme="minorHAnsi" w:cstheme="minorHAnsi"/>
                <w:b/>
                <w:color w:val="000000" w:themeColor="text1"/>
                <w:szCs w:val="22"/>
              </w:rPr>
            </w:pPr>
            <w:r w:rsidRPr="00073CFE">
              <w:rPr>
                <w:rFonts w:asciiTheme="minorHAnsi" w:hAnsiTheme="minorHAnsi" w:cstheme="minorHAnsi"/>
                <w:color w:val="000000" w:themeColor="text1"/>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14:paraId="74400DDB" w14:textId="77777777" w:rsidR="006A4083" w:rsidRPr="00073CFE" w:rsidRDefault="006A4083" w:rsidP="006A4083">
            <w:pPr>
              <w:rPr>
                <w:rFonts w:asciiTheme="minorHAnsi" w:hAnsiTheme="minorHAnsi" w:cstheme="minorHAnsi"/>
                <w:b/>
                <w:color w:val="000000" w:themeColor="text1"/>
                <w:szCs w:val="22"/>
              </w:rPr>
            </w:pPr>
            <w:r w:rsidRPr="00073CFE">
              <w:rPr>
                <w:rFonts w:asciiTheme="minorHAnsi" w:hAnsiTheme="minorHAnsi" w:cstheme="minorHAnsi"/>
                <w:b/>
                <w:color w:val="000000" w:themeColor="text1"/>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14:paraId="58608B22" w14:textId="77777777" w:rsidR="006A4083" w:rsidRPr="00073CFE" w:rsidRDefault="006A4083" w:rsidP="006A4083">
            <w:pPr>
              <w:rPr>
                <w:rFonts w:asciiTheme="minorHAnsi" w:hAnsiTheme="minorHAnsi" w:cstheme="minorHAnsi"/>
                <w:color w:val="000000" w:themeColor="text1"/>
              </w:rPr>
            </w:pPr>
            <w:r w:rsidRPr="00073CFE">
              <w:rPr>
                <w:rFonts w:asciiTheme="minorHAnsi" w:hAnsiTheme="minorHAnsi" w:cstheme="minorHAnsi"/>
                <w:color w:val="000000" w:themeColor="tex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82733D" w:rsidRPr="00073CFE">
              <w:rPr>
                <w:rFonts w:asciiTheme="minorHAnsi" w:hAnsiTheme="minorHAnsi" w:cstheme="minorHAnsi"/>
                <w:color w:val="000000" w:themeColor="text1"/>
              </w:rPr>
              <w:t>áncích a ve vědecké monografii.</w:t>
            </w:r>
          </w:p>
        </w:tc>
      </w:tr>
    </w:tbl>
    <w:p w14:paraId="7DF0886E" w14:textId="77777777" w:rsidR="007E544F" w:rsidRPr="00073CFE" w:rsidRDefault="007E544F" w:rsidP="007E544F">
      <w:pPr>
        <w:jc w:val="both"/>
        <w:rPr>
          <w:rFonts w:ascii="Calibri" w:hAnsi="Calibri" w:cs="Calibri"/>
          <w:color w:val="000000" w:themeColor="text1"/>
          <w:sz w:val="22"/>
          <w:szCs w:val="22"/>
        </w:rPr>
      </w:pPr>
    </w:p>
    <w:p w14:paraId="0FAEDA6D"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managementu a ekonomiky v rámci akreditovaných studijních programů umožňuje zpracovávat kvalifikační práce v anglickém jazyce. Po souhlasu děkana i v ostatních cizích jazycích. </w:t>
      </w:r>
    </w:p>
    <w:p w14:paraId="41FE41D1"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Ve studijním plánu studijního programu </w:t>
      </w:r>
      <w:r w:rsidR="0082733D" w:rsidRPr="00073CFE">
        <w:rPr>
          <w:rFonts w:ascii="Calibri" w:hAnsi="Calibri" w:cs="Calibri"/>
          <w:color w:val="000000" w:themeColor="text1"/>
          <w:sz w:val="22"/>
          <w:szCs w:val="22"/>
        </w:rPr>
        <w:t>Management</w:t>
      </w:r>
      <w:r w:rsidRPr="00073CFE">
        <w:rPr>
          <w:rFonts w:ascii="Calibri" w:hAnsi="Calibri" w:cs="Calibri"/>
          <w:color w:val="000000" w:themeColor="text1"/>
          <w:sz w:val="22"/>
          <w:szCs w:val="22"/>
        </w:rPr>
        <w:t xml:space="preserve"> jsou zařazeny anglické ekvivalenty českých odborných předmětů. Každý student magisterského studijního programu musí v průběhu studia absolvovat jeden odborný předmět v anglickém jazyce, což zvyšuje jeho jazykové dovednosti z oblasti odborné problematiky. </w:t>
      </w:r>
    </w:p>
    <w:p w14:paraId="522FCDEF"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FaME je členem sítě </w:t>
      </w:r>
      <w:r w:rsidRPr="00073CFE">
        <w:rPr>
          <w:rFonts w:ascii="Calibri" w:hAnsi="Calibri" w:cs="Calibri"/>
          <w:b/>
          <w:color w:val="000000" w:themeColor="text1"/>
          <w:sz w:val="22"/>
          <w:szCs w:val="22"/>
        </w:rPr>
        <w:t>NICE – New Initiatives and Challenges in Europe,</w:t>
      </w:r>
      <w:r w:rsidRPr="00073CFE">
        <w:rPr>
          <w:rFonts w:ascii="Calibri" w:hAnsi="Calibri" w:cs="Calibri"/>
          <w:color w:val="000000" w:themeColor="text1"/>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0EFC2FF4"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managementu a ekonomiky je členem </w:t>
      </w:r>
      <w:r w:rsidRPr="00073CFE">
        <w:rPr>
          <w:rFonts w:ascii="Calibri" w:hAnsi="Calibri" w:cs="Calibri"/>
          <w:b/>
          <w:color w:val="000000" w:themeColor="text1"/>
          <w:sz w:val="22"/>
          <w:szCs w:val="22"/>
        </w:rPr>
        <w:t xml:space="preserve">SPACE Network (Space European Network For Business Studies and Languages), </w:t>
      </w:r>
      <w:r w:rsidRPr="00073CFE">
        <w:rPr>
          <w:rFonts w:ascii="Calibri" w:hAnsi="Calibri" w:cs="Calibri"/>
          <w:color w:val="000000" w:themeColor="text1"/>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7BC86D38"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Další sítí, které je Fakulta managementu a ekonomiky členem, je </w:t>
      </w:r>
      <w:r w:rsidRPr="00073CFE">
        <w:rPr>
          <w:rFonts w:ascii="Calibri" w:hAnsi="Calibri" w:cs="Calibri"/>
          <w:b/>
          <w:color w:val="000000" w:themeColor="text1"/>
          <w:sz w:val="22"/>
          <w:szCs w:val="22"/>
        </w:rPr>
        <w:t>Cranet Network (Cranfield Network on International Human Resource Management)</w:t>
      </w:r>
      <w:r w:rsidRPr="00073CFE">
        <w:rPr>
          <w:rFonts w:ascii="Calibri" w:hAnsi="Calibri" w:cs="Calibri"/>
          <w:color w:val="000000" w:themeColor="text1"/>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5312E56B" w14:textId="77777777" w:rsidR="007E544F" w:rsidRPr="00073CFE" w:rsidRDefault="007E544F" w:rsidP="007E544F">
      <w:pPr>
        <w:spacing w:after="60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Více informací o mezinárodních vztazích na FaME je možno nalézt na webových stránkách FaME v sekci </w:t>
      </w:r>
      <w:hyperlink r:id="rId102" w:history="1">
        <w:r w:rsidRPr="00073CFE">
          <w:rPr>
            <w:rFonts w:ascii="Calibri" w:hAnsi="Calibri" w:cs="Calibri"/>
            <w:i/>
            <w:color w:val="000000" w:themeColor="text1"/>
            <w:sz w:val="22"/>
            <w:szCs w:val="22"/>
            <w:u w:val="single"/>
          </w:rPr>
          <w:t>Mezinárodní vztahy.</w:t>
        </w:r>
      </w:hyperlink>
    </w:p>
    <w:p w14:paraId="16F81F40"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Profil absolventa a obsah studia </w:t>
      </w:r>
    </w:p>
    <w:p w14:paraId="47D3AAD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Soulad získaných odborných znalostí, dovedností a způsobilostí s typem a profilem studijního programu </w:t>
      </w:r>
    </w:p>
    <w:p w14:paraId="1E4F17F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2.4</w:t>
      </w:r>
    </w:p>
    <w:p w14:paraId="5B560D61" w14:textId="77777777" w:rsidR="0060172E" w:rsidRPr="00073CFE" w:rsidRDefault="0060172E" w:rsidP="0060172E">
      <w:pPr>
        <w:jc w:val="both"/>
        <w:rPr>
          <w:color w:val="000000" w:themeColor="text1"/>
        </w:rPr>
      </w:pPr>
    </w:p>
    <w:p w14:paraId="0F4C2F1D" w14:textId="77777777" w:rsidR="0060172E" w:rsidRPr="00073CFE" w:rsidRDefault="0060172E" w:rsidP="0060172E">
      <w:pPr>
        <w:jc w:val="both"/>
        <w:rPr>
          <w:rFonts w:asciiTheme="minorHAnsi" w:hAnsiTheme="minorHAnsi" w:cstheme="minorHAnsi"/>
          <w:color w:val="000000" w:themeColor="text1"/>
          <w:sz w:val="22"/>
          <w:szCs w:val="22"/>
          <w:shd w:val="clear" w:color="auto" w:fill="FFFFFF"/>
        </w:rPr>
      </w:pPr>
      <w:r w:rsidRPr="00073CFE">
        <w:rPr>
          <w:rFonts w:asciiTheme="minorHAnsi" w:hAnsiTheme="minorHAnsi" w:cstheme="minorHAnsi"/>
          <w:color w:val="000000" w:themeColor="text1"/>
          <w:sz w:val="22"/>
          <w:szCs w:val="22"/>
        </w:rPr>
        <w:t xml:space="preserve">Magisterský studijní program </w:t>
      </w:r>
      <w:r w:rsidRPr="00073CFE">
        <w:rPr>
          <w:rFonts w:asciiTheme="minorHAnsi" w:hAnsiTheme="minorHAnsi" w:cstheme="minorHAnsi"/>
          <w:b/>
          <w:bCs/>
          <w:color w:val="000000" w:themeColor="text1"/>
          <w:sz w:val="22"/>
          <w:szCs w:val="22"/>
        </w:rPr>
        <w:t>Finance</w:t>
      </w:r>
      <w:r w:rsidRPr="00073CFE">
        <w:rPr>
          <w:rFonts w:asciiTheme="minorHAnsi" w:hAnsiTheme="minorHAnsi" w:cstheme="minorHAnsi"/>
          <w:color w:val="000000" w:themeColor="text1"/>
          <w:sz w:val="22"/>
          <w:szCs w:val="22"/>
        </w:rPr>
        <w:t xml:space="preserve"> je univerzálně zaměřen na oblast finančního řízení organizace a celostní pochopení ekonomických souvislostí pro přijímání manažerských rozhodnutí. Absolvent studijního programu získá v rámci studia znalosti ze širokého spektra specializovaných disciplín, je schopen vnímat rozmanitost trhu a jeho vývoj, má finanční předvídavost s ohledem na externí podmínky vývoje legislativy</w:t>
      </w:r>
      <w:r w:rsidR="00317BC0" w:rsidRPr="00073CFE">
        <w:rPr>
          <w:rFonts w:asciiTheme="minorHAnsi" w:hAnsiTheme="minorHAnsi" w:cstheme="minorHAnsi"/>
          <w:color w:val="000000" w:themeColor="text1"/>
          <w:sz w:val="22"/>
          <w:szCs w:val="22"/>
        </w:rPr>
        <w:t xml:space="preserve"> a</w:t>
      </w:r>
      <w:r w:rsidRPr="00073CFE">
        <w:rPr>
          <w:rFonts w:asciiTheme="minorHAnsi" w:hAnsiTheme="minorHAnsi" w:cstheme="minorHAnsi"/>
          <w:color w:val="000000" w:themeColor="text1"/>
          <w:sz w:val="22"/>
          <w:szCs w:val="22"/>
        </w:rPr>
        <w:t xml:space="preserve"> ekonomiky, je schopen analyzovat, plánovat a řídit strukturu majetku a kapitálu, výnosů, nákladů, peněžních toků a optimalizovat je. Základní jádro studijního programu tvoří disciplíny teoretického základu v podobě mikro- a makroekonomických souvislostí, principů </w:t>
      </w:r>
      <w:r w:rsidR="00C860AC" w:rsidRPr="00073CFE">
        <w:rPr>
          <w:rFonts w:asciiTheme="minorHAnsi" w:hAnsiTheme="minorHAnsi" w:cstheme="minorHAnsi"/>
          <w:color w:val="000000" w:themeColor="text1"/>
          <w:sz w:val="22"/>
          <w:szCs w:val="22"/>
        </w:rPr>
        <w:t xml:space="preserve">veřejných financí a </w:t>
      </w:r>
      <w:r w:rsidRPr="00073CFE">
        <w:rPr>
          <w:rFonts w:asciiTheme="minorHAnsi" w:hAnsiTheme="minorHAnsi" w:cstheme="minorHAnsi"/>
          <w:color w:val="000000" w:themeColor="text1"/>
          <w:sz w:val="22"/>
          <w:szCs w:val="22"/>
        </w:rPr>
        <w:t xml:space="preserve">finančního řízení organizací, a dalších specializovaných profilujících disciplín, tak aby byl absolvent schopen zastávat různé funkce ve středních a vyšších manažerských pozicích výrobních a obchodních podniků, podniků služeb, finančních institucí, neziskových organizací, poradenských a auditorských společností, společností poskytujících daňové poradenství, institucí státního a veřejného sektoru. Absolvent MSP může působit na pozicích např. finančního manažera, controllera, finančního analytika, interního auditora, metodika, investičního specialistu, manažera devizových obchodů, firemního bankéře, analytika kreditních rizik, specialisty back office, </w:t>
      </w:r>
      <w:r w:rsidR="00317BC0" w:rsidRPr="00073CFE">
        <w:rPr>
          <w:rFonts w:asciiTheme="minorHAnsi" w:hAnsiTheme="minorHAnsi" w:cstheme="minorHAnsi"/>
          <w:color w:val="000000" w:themeColor="text1"/>
          <w:sz w:val="22"/>
          <w:szCs w:val="22"/>
        </w:rPr>
        <w:t xml:space="preserve">FinTech analytika, </w:t>
      </w:r>
      <w:r w:rsidRPr="00073CFE">
        <w:rPr>
          <w:rFonts w:asciiTheme="minorHAnsi" w:hAnsiTheme="minorHAnsi" w:cstheme="minorHAnsi"/>
          <w:color w:val="000000" w:themeColor="text1"/>
          <w:sz w:val="22"/>
          <w:szCs w:val="22"/>
        </w:rPr>
        <w:t>projektov</w:t>
      </w:r>
      <w:r w:rsidR="00C860AC" w:rsidRPr="00073CFE">
        <w:rPr>
          <w:rFonts w:asciiTheme="minorHAnsi" w:hAnsiTheme="minorHAnsi" w:cstheme="minorHAnsi"/>
          <w:color w:val="000000" w:themeColor="text1"/>
          <w:sz w:val="22"/>
          <w:szCs w:val="22"/>
        </w:rPr>
        <w:t>ého</w:t>
      </w:r>
      <w:r w:rsidRPr="00073CFE">
        <w:rPr>
          <w:rFonts w:asciiTheme="minorHAnsi" w:hAnsiTheme="minorHAnsi" w:cstheme="minorHAnsi"/>
          <w:color w:val="000000" w:themeColor="text1"/>
          <w:sz w:val="22"/>
          <w:szCs w:val="22"/>
        </w:rPr>
        <w:t xml:space="preserve"> manažer</w:t>
      </w:r>
      <w:r w:rsidR="00C860AC" w:rsidRPr="00073CFE">
        <w:rPr>
          <w:rFonts w:asciiTheme="minorHAnsi" w:hAnsiTheme="minorHAnsi" w:cstheme="minorHAnsi"/>
          <w:color w:val="000000" w:themeColor="text1"/>
          <w:sz w:val="22"/>
          <w:szCs w:val="22"/>
        </w:rPr>
        <w:t>a</w:t>
      </w:r>
      <w:r w:rsidRPr="00073CFE">
        <w:rPr>
          <w:rFonts w:asciiTheme="minorHAnsi" w:hAnsiTheme="minorHAnsi" w:cstheme="minorHAnsi"/>
          <w:color w:val="000000" w:themeColor="text1"/>
          <w:sz w:val="22"/>
          <w:szCs w:val="22"/>
        </w:rPr>
        <w:t xml:space="preserve"> pro aplikaci finančních technologií</w:t>
      </w:r>
      <w:r w:rsidR="00317BC0" w:rsidRPr="00073CFE">
        <w:rPr>
          <w:rFonts w:asciiTheme="minorHAnsi" w:hAnsiTheme="minorHAnsi" w:cstheme="minorHAnsi"/>
          <w:color w:val="000000" w:themeColor="text1"/>
          <w:sz w:val="22"/>
          <w:szCs w:val="22"/>
          <w:shd w:val="clear" w:color="auto" w:fill="FFFFFF"/>
        </w:rPr>
        <w:t>, apod.</w:t>
      </w:r>
    </w:p>
    <w:p w14:paraId="78B81C16" w14:textId="77777777" w:rsidR="0060172E" w:rsidRPr="00073CFE" w:rsidRDefault="0060172E" w:rsidP="0060172E">
      <w:pPr>
        <w:jc w:val="both"/>
        <w:rPr>
          <w:rFonts w:asciiTheme="minorHAnsi" w:hAnsiTheme="minorHAnsi" w:cstheme="minorHAnsi"/>
          <w:color w:val="000000" w:themeColor="text1"/>
          <w:sz w:val="22"/>
          <w:szCs w:val="22"/>
        </w:rPr>
      </w:pPr>
    </w:p>
    <w:p w14:paraId="4A1A6CCE" w14:textId="77777777" w:rsidR="004C22F0" w:rsidRPr="00073CFE" w:rsidRDefault="004C22F0" w:rsidP="004C22F0">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Odborné znalosti</w:t>
      </w:r>
    </w:p>
    <w:p w14:paraId="72CCFB91"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předmětů společného základu studijního programu </w:t>
      </w:r>
      <w:r w:rsidRPr="00073CFE">
        <w:rPr>
          <w:rFonts w:asciiTheme="minorHAnsi" w:hAnsiTheme="minorHAnsi" w:cstheme="minorHAnsi"/>
          <w:b/>
          <w:color w:val="000000" w:themeColor="text1"/>
          <w:sz w:val="22"/>
          <w:szCs w:val="22"/>
        </w:rPr>
        <w:t xml:space="preserve">Finance </w:t>
      </w:r>
      <w:r w:rsidRPr="00073CFE">
        <w:rPr>
          <w:rFonts w:asciiTheme="minorHAnsi" w:hAnsiTheme="minorHAnsi" w:cstheme="minorHAnsi"/>
          <w:color w:val="000000" w:themeColor="text1"/>
          <w:sz w:val="22"/>
          <w:szCs w:val="22"/>
        </w:rPr>
        <w:t>absolvent získá následující odborné znalosti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3CDBD69F"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pokročilé ekonomické kategorie a principy z pohledu současné mikroekonomické a makroekonomické teorie a rozumí pokročilým souvislostem ekonomických pojmů a kategorií,</w:t>
      </w:r>
    </w:p>
    <w:p w14:paraId="58C56FCC"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má přehled o legislativním rámci fungování ekonomických subjektů</w:t>
      </w:r>
      <w:r w:rsidR="00692A26" w:rsidRPr="00073CFE">
        <w:rPr>
          <w:rFonts w:asciiTheme="minorHAnsi" w:hAnsiTheme="minorHAnsi" w:cstheme="minorHAnsi"/>
          <w:color w:val="000000" w:themeColor="text1"/>
        </w:rPr>
        <w:t>,</w:t>
      </w:r>
    </w:p>
    <w:p w14:paraId="295EBD60" w14:textId="77777777" w:rsidR="00BF4A96"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má znalosti z oblasti veřejných financí, </w:t>
      </w:r>
      <w:r w:rsidR="00BF4A96" w:rsidRPr="00073CFE">
        <w:rPr>
          <w:rFonts w:asciiTheme="minorHAnsi" w:hAnsiTheme="minorHAnsi" w:cstheme="minorHAnsi"/>
          <w:color w:val="000000" w:themeColor="text1"/>
        </w:rPr>
        <w:t xml:space="preserve">rozpočtu a </w:t>
      </w:r>
      <w:r w:rsidRPr="00073CFE">
        <w:rPr>
          <w:rFonts w:asciiTheme="minorHAnsi" w:hAnsiTheme="minorHAnsi" w:cstheme="minorHAnsi"/>
          <w:color w:val="000000" w:themeColor="text1"/>
        </w:rPr>
        <w:t>daňové soustavy</w:t>
      </w:r>
      <w:r w:rsidR="00BF4A96" w:rsidRPr="00073CFE">
        <w:rPr>
          <w:rFonts w:asciiTheme="minorHAnsi" w:hAnsiTheme="minorHAnsi" w:cstheme="minorHAnsi"/>
          <w:color w:val="000000" w:themeColor="text1"/>
        </w:rPr>
        <w:t>,</w:t>
      </w:r>
    </w:p>
    <w:p w14:paraId="3293E4AB"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 zná pokročilé systémy řízení podnikových financí, finanční analýzy a finančního plánování,</w:t>
      </w:r>
    </w:p>
    <w:p w14:paraId="6EB830F6"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ovládá problematiku konceptů řízení výkonnosti a klíčových faktorů ovlivňujících výkonnost podniku (KPI)</w:t>
      </w:r>
      <w:r w:rsidR="00692A26" w:rsidRPr="00073CFE">
        <w:rPr>
          <w:rFonts w:asciiTheme="minorHAnsi" w:hAnsiTheme="minorHAnsi" w:cstheme="minorHAnsi"/>
          <w:color w:val="000000" w:themeColor="text1"/>
        </w:rPr>
        <w:t>,</w:t>
      </w:r>
    </w:p>
    <w:p w14:paraId="2B3B3A17" w14:textId="77777777" w:rsidR="00692A26" w:rsidRPr="00073CFE" w:rsidRDefault="00692A26"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principy manažerské etiky,</w:t>
      </w:r>
    </w:p>
    <w:p w14:paraId="1A304D6A"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pokročilých matematicko-statistických metod využitelných při zpracování a analýze ekonomických dat</w:t>
      </w:r>
      <w:r w:rsidR="00C860AC" w:rsidRPr="00073CFE">
        <w:rPr>
          <w:rFonts w:asciiTheme="minorHAnsi" w:hAnsiTheme="minorHAnsi" w:cstheme="minorHAnsi"/>
          <w:color w:val="000000" w:themeColor="text1"/>
        </w:rPr>
        <w:t>.</w:t>
      </w:r>
    </w:p>
    <w:p w14:paraId="4A1692CE" w14:textId="77777777" w:rsidR="004C22F0" w:rsidRPr="00073CFE" w:rsidRDefault="004C22F0" w:rsidP="0060172E">
      <w:pPr>
        <w:jc w:val="both"/>
        <w:rPr>
          <w:rFonts w:asciiTheme="minorHAnsi" w:hAnsiTheme="minorHAnsi" w:cstheme="minorHAnsi"/>
          <w:color w:val="000000" w:themeColor="text1"/>
          <w:sz w:val="22"/>
          <w:szCs w:val="22"/>
        </w:rPr>
      </w:pPr>
    </w:p>
    <w:p w14:paraId="5F0AC49F" w14:textId="77777777" w:rsidR="0060172E" w:rsidRPr="00073CFE" w:rsidRDefault="004C22F0" w:rsidP="0060172E">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w:t>
      </w:r>
      <w:r w:rsidR="0060172E" w:rsidRPr="00073CFE">
        <w:rPr>
          <w:rFonts w:asciiTheme="minorHAnsi" w:hAnsiTheme="minorHAnsi" w:cstheme="minorHAnsi"/>
          <w:color w:val="000000" w:themeColor="text1"/>
          <w:sz w:val="22"/>
          <w:szCs w:val="22"/>
        </w:rPr>
        <w:t xml:space="preserve"> rámci </w:t>
      </w:r>
      <w:r w:rsidRPr="00073CFE">
        <w:rPr>
          <w:rFonts w:asciiTheme="minorHAnsi" w:hAnsiTheme="minorHAnsi" w:cstheme="minorHAnsi"/>
          <w:color w:val="000000" w:themeColor="text1"/>
          <w:sz w:val="22"/>
          <w:szCs w:val="22"/>
        </w:rPr>
        <w:t xml:space="preserve">absolvování </w:t>
      </w:r>
      <w:r w:rsidR="0060172E" w:rsidRPr="00073CFE">
        <w:rPr>
          <w:rFonts w:asciiTheme="minorHAnsi" w:hAnsiTheme="minorHAnsi" w:cstheme="minorHAnsi"/>
          <w:color w:val="000000" w:themeColor="text1"/>
          <w:sz w:val="22"/>
          <w:szCs w:val="22"/>
        </w:rPr>
        <w:t xml:space="preserve">předmětů specializace </w:t>
      </w:r>
      <w:r w:rsidR="004E0225" w:rsidRPr="00073CFE">
        <w:rPr>
          <w:rFonts w:asciiTheme="minorHAnsi" w:hAnsiTheme="minorHAnsi" w:cstheme="minorHAnsi"/>
          <w:b/>
          <w:color w:val="000000" w:themeColor="text1"/>
          <w:sz w:val="22"/>
          <w:szCs w:val="22"/>
          <w:shd w:val="clear" w:color="auto" w:fill="FFFFFF"/>
        </w:rPr>
        <w:t>Corporate Finance</w:t>
      </w:r>
      <w:r w:rsidR="0060172E" w:rsidRPr="00073CFE">
        <w:rPr>
          <w:rFonts w:asciiTheme="minorHAnsi" w:hAnsiTheme="minorHAnsi" w:cstheme="minorHAnsi"/>
          <w:b/>
          <w:color w:val="000000" w:themeColor="text1"/>
          <w:sz w:val="22"/>
          <w:szCs w:val="22"/>
          <w:shd w:val="clear" w:color="auto" w:fill="FFFFFF"/>
        </w:rPr>
        <w:t xml:space="preserve"> </w:t>
      </w:r>
      <w:r w:rsidR="0060172E" w:rsidRPr="00073CFE">
        <w:rPr>
          <w:rFonts w:asciiTheme="minorHAnsi" w:hAnsiTheme="minorHAnsi" w:cstheme="minorHAnsi"/>
          <w:color w:val="000000" w:themeColor="text1"/>
          <w:sz w:val="22"/>
          <w:szCs w:val="22"/>
        </w:rPr>
        <w:t xml:space="preserve">absolvent získá </w:t>
      </w:r>
      <w:r w:rsidR="00692A26" w:rsidRPr="00073CFE">
        <w:rPr>
          <w:rFonts w:asciiTheme="minorHAnsi" w:hAnsiTheme="minorHAnsi" w:cstheme="minorHAnsi"/>
          <w:color w:val="000000" w:themeColor="text1"/>
          <w:sz w:val="22"/>
          <w:szCs w:val="22"/>
        </w:rPr>
        <w:t xml:space="preserve">další </w:t>
      </w:r>
      <w:r w:rsidR="0060172E" w:rsidRPr="00073CFE">
        <w:rPr>
          <w:rFonts w:asciiTheme="minorHAnsi" w:hAnsiTheme="minorHAnsi" w:cstheme="minorHAnsi"/>
          <w:color w:val="000000" w:themeColor="text1"/>
          <w:sz w:val="22"/>
          <w:szCs w:val="22"/>
        </w:rPr>
        <w:t>odborné znalosti</w:t>
      </w:r>
      <w:r w:rsidR="006A5609" w:rsidRPr="00073CFE">
        <w:rPr>
          <w:rFonts w:asciiTheme="minorHAnsi" w:hAnsiTheme="minorHAnsi" w:cstheme="minorHAnsi"/>
          <w:color w:val="000000" w:themeColor="text1"/>
          <w:sz w:val="22"/>
          <w:szCs w:val="22"/>
        </w:rPr>
        <w:t>, kdy</w:t>
      </w:r>
      <w:r w:rsidR="0060172E" w:rsidRPr="00073CFE">
        <w:rPr>
          <w:rFonts w:asciiTheme="minorHAnsi" w:hAnsiTheme="minorHAnsi" w:cstheme="minorHAnsi"/>
          <w:color w:val="000000" w:themeColor="text1"/>
          <w:sz w:val="22"/>
          <w:szCs w:val="22"/>
        </w:rPr>
        <w:t>:</w:t>
      </w:r>
    </w:p>
    <w:p w14:paraId="3B25F528" w14:textId="77777777" w:rsidR="00692A26" w:rsidRPr="00073CFE" w:rsidRDefault="0024078E"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color w:val="000000" w:themeColor="text1"/>
        </w:rPr>
        <w:t>zná aktuální trendy a jednotlivé moderní nástroje a metody manažerského účetnictví pro účely ekonomického řízení organizace a zajištění kvalitních informací pro manažery</w:t>
      </w:r>
      <w:r w:rsidR="00692A26" w:rsidRPr="00073CFE">
        <w:rPr>
          <w:color w:val="000000" w:themeColor="text1"/>
        </w:rPr>
        <w:t>,</w:t>
      </w:r>
    </w:p>
    <w:p w14:paraId="3A3AE0DD" w14:textId="77777777" w:rsidR="0024078E" w:rsidRPr="00073CFE" w:rsidRDefault="00592B5B"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 xml:space="preserve">má </w:t>
      </w:r>
      <w:r w:rsidR="00692A26" w:rsidRPr="00073CFE">
        <w:rPr>
          <w:rFonts w:asciiTheme="minorHAnsi" w:hAnsiTheme="minorHAnsi" w:cstheme="minorHAnsi"/>
          <w:color w:val="000000" w:themeColor="text1"/>
        </w:rPr>
        <w:t>pokročilé znalosti m</w:t>
      </w:r>
      <w:r w:rsidRPr="00073CFE">
        <w:rPr>
          <w:rFonts w:asciiTheme="minorHAnsi" w:hAnsiTheme="minorHAnsi" w:cstheme="minorHAnsi"/>
          <w:color w:val="000000" w:themeColor="text1"/>
        </w:rPr>
        <w:t>e</w:t>
      </w:r>
      <w:r w:rsidR="00692A26" w:rsidRPr="00073CFE">
        <w:rPr>
          <w:rFonts w:asciiTheme="minorHAnsi" w:hAnsiTheme="minorHAnsi" w:cstheme="minorHAnsi"/>
          <w:color w:val="000000" w:themeColor="text1"/>
        </w:rPr>
        <w:t>tod a nástrojů controllingu,</w:t>
      </w:r>
    </w:p>
    <w:p w14:paraId="7FD1563F" w14:textId="77777777" w:rsidR="00D333D6" w:rsidRPr="00073CFE" w:rsidRDefault="00D333D6"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principy a metody oceňování a řízení hodnoty podniku, orientuje se v problematice fúzí, akvizic, restrukturalizace a likvidace podniků,</w:t>
      </w:r>
    </w:p>
    <w:p w14:paraId="1CE6B888"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problematiky peněžních a kapitálových trhů, umí analyzovat jejich vliv na kapitálovou strukturu organizací a na náklady na kapitál;</w:t>
      </w:r>
      <w:r w:rsidR="00D333D6"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má znalosti v oblasti investičního bankovnictví</w:t>
      </w:r>
      <w:r w:rsidR="00D333D6"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orientuje se v problematice pojistných operací,</w:t>
      </w:r>
    </w:p>
    <w:p w14:paraId="5A4206CE"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ovládá problematiku globálních aspektů mezinárodního obchodu a platebních instrumentů</w:t>
      </w:r>
      <w:r w:rsidR="00D333D6"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orientuje se v problematice zajišťovacích instrumentů v zahraničním obchodě,</w:t>
      </w:r>
    </w:p>
    <w:p w14:paraId="320BFF07" w14:textId="77777777" w:rsidR="00936BB1" w:rsidRPr="00073CFE" w:rsidRDefault="00936BB1"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praktiky finančního reportingu,</w:t>
      </w:r>
    </w:p>
    <w:p w14:paraId="1143827E" w14:textId="77777777" w:rsidR="00692A26" w:rsidRPr="00073CFE" w:rsidRDefault="00692A26"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 xml:space="preserve">ovládá </w:t>
      </w:r>
      <w:r w:rsidR="00995825">
        <w:rPr>
          <w:rFonts w:asciiTheme="minorHAnsi" w:hAnsiTheme="minorHAnsi" w:cstheme="minorHAnsi"/>
          <w:color w:val="000000" w:themeColor="text1"/>
        </w:rPr>
        <w:t xml:space="preserve">problematiku </w:t>
      </w:r>
      <w:r w:rsidR="006E12C3">
        <w:rPr>
          <w:rFonts w:asciiTheme="minorHAnsi" w:hAnsiTheme="minorHAnsi" w:cstheme="minorHAnsi"/>
          <w:color w:val="000000" w:themeColor="text1"/>
        </w:rPr>
        <w:t>finanční</w:t>
      </w:r>
      <w:r w:rsidR="00995825">
        <w:rPr>
          <w:rFonts w:asciiTheme="minorHAnsi" w:hAnsiTheme="minorHAnsi" w:cstheme="minorHAnsi"/>
          <w:color w:val="000000" w:themeColor="text1"/>
        </w:rPr>
        <w:t>ho</w:t>
      </w:r>
      <w:r w:rsidR="006E12C3">
        <w:rPr>
          <w:rFonts w:asciiTheme="minorHAnsi" w:hAnsiTheme="minorHAnsi" w:cstheme="minorHAnsi"/>
          <w:color w:val="000000" w:themeColor="text1"/>
        </w:rPr>
        <w:t xml:space="preserve"> reporting</w:t>
      </w:r>
      <w:r w:rsidR="00995825">
        <w:rPr>
          <w:rFonts w:asciiTheme="minorHAnsi" w:hAnsiTheme="minorHAnsi" w:cstheme="minorHAnsi"/>
          <w:color w:val="000000" w:themeColor="text1"/>
        </w:rPr>
        <w:t>u</w:t>
      </w:r>
      <w:r w:rsidRPr="00073CFE">
        <w:rPr>
          <w:rFonts w:asciiTheme="minorHAnsi" w:hAnsiTheme="minorHAnsi" w:cstheme="minorHAnsi"/>
          <w:color w:val="000000" w:themeColor="text1"/>
        </w:rPr>
        <w:t>, orientuje se v problematice mezinárodního účetnictví a auditu,</w:t>
      </w:r>
    </w:p>
    <w:p w14:paraId="65F1D22B" w14:textId="77777777" w:rsidR="00692A26" w:rsidRPr="00073CFE" w:rsidRDefault="00692A26"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má pokročilé znalosti v oblasti daní a finančního práva,</w:t>
      </w:r>
    </w:p>
    <w:p w14:paraId="0918B6E2"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orientuje se v problematice řízení tržních, podnikatelských a finančních rizik</w:t>
      </w:r>
      <w:r w:rsidR="00D333D6" w:rsidRPr="00073CFE">
        <w:rPr>
          <w:rFonts w:asciiTheme="minorHAnsi" w:hAnsiTheme="minorHAnsi" w:cstheme="minorHAnsi"/>
          <w:color w:val="000000" w:themeColor="text1"/>
        </w:rPr>
        <w:t>.</w:t>
      </w:r>
    </w:p>
    <w:p w14:paraId="142CA7DD" w14:textId="77777777" w:rsidR="004C22F0" w:rsidRPr="00073CFE" w:rsidRDefault="004C22F0" w:rsidP="004E0225">
      <w:pPr>
        <w:jc w:val="both"/>
        <w:rPr>
          <w:rFonts w:asciiTheme="minorHAnsi" w:hAnsiTheme="minorHAnsi" w:cstheme="minorHAnsi"/>
          <w:color w:val="000000" w:themeColor="text1"/>
        </w:rPr>
      </w:pPr>
    </w:p>
    <w:p w14:paraId="10307FC3"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absolvování předmětů specializace </w:t>
      </w:r>
      <w:r w:rsidRPr="00073CFE">
        <w:rPr>
          <w:rFonts w:asciiTheme="minorHAnsi" w:hAnsiTheme="minorHAnsi" w:cstheme="minorHAnsi"/>
          <w:b/>
          <w:color w:val="000000" w:themeColor="text1"/>
          <w:sz w:val="22"/>
          <w:szCs w:val="22"/>
          <w:shd w:val="clear" w:color="auto" w:fill="FFFFFF"/>
        </w:rPr>
        <w:t>Finan</w:t>
      </w:r>
      <w:r w:rsidR="004E0225" w:rsidRPr="00073CFE">
        <w:rPr>
          <w:rFonts w:asciiTheme="minorHAnsi" w:hAnsiTheme="minorHAnsi" w:cstheme="minorHAnsi"/>
          <w:b/>
          <w:color w:val="000000" w:themeColor="text1"/>
          <w:sz w:val="22"/>
          <w:szCs w:val="22"/>
          <w:shd w:val="clear" w:color="auto" w:fill="FFFFFF"/>
        </w:rPr>
        <w:t>cial Markets and Technologies</w:t>
      </w:r>
      <w:r w:rsidRPr="00073CFE">
        <w:rPr>
          <w:rFonts w:asciiTheme="minorHAnsi" w:hAnsiTheme="minorHAnsi" w:cstheme="minorHAnsi"/>
          <w:b/>
          <w:color w:val="000000" w:themeColor="text1"/>
          <w:sz w:val="22"/>
          <w:szCs w:val="22"/>
          <w:shd w:val="clear" w:color="auto" w:fill="FFFFFF"/>
        </w:rPr>
        <w:t xml:space="preserve"> </w:t>
      </w:r>
      <w:r w:rsidRPr="00073CFE">
        <w:rPr>
          <w:rFonts w:asciiTheme="minorHAnsi" w:hAnsiTheme="minorHAnsi" w:cstheme="minorHAnsi"/>
          <w:color w:val="000000" w:themeColor="text1"/>
          <w:sz w:val="22"/>
          <w:szCs w:val="22"/>
        </w:rPr>
        <w:t xml:space="preserve">absolvent získá </w:t>
      </w:r>
      <w:r w:rsidR="007264C1" w:rsidRPr="00073CFE">
        <w:rPr>
          <w:rFonts w:asciiTheme="minorHAnsi" w:hAnsiTheme="minorHAnsi" w:cstheme="minorHAnsi"/>
          <w:color w:val="000000" w:themeColor="text1"/>
          <w:sz w:val="22"/>
          <w:szCs w:val="22"/>
        </w:rPr>
        <w:t xml:space="preserve">další </w:t>
      </w:r>
      <w:r w:rsidRPr="00073CFE">
        <w:rPr>
          <w:rFonts w:asciiTheme="minorHAnsi" w:hAnsiTheme="minorHAnsi" w:cstheme="minorHAnsi"/>
          <w:color w:val="000000" w:themeColor="text1"/>
          <w:sz w:val="22"/>
          <w:szCs w:val="22"/>
        </w:rPr>
        <w:t>odborné znalosti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2FA21157"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problematiky peněžních a kapitálových trhů, umí analyzovat jejich vliv na kapitálovou strukturu organizací a náklady na kapitál</w:t>
      </w:r>
      <w:r w:rsidR="006017D9" w:rsidRPr="00073CFE">
        <w:rPr>
          <w:rFonts w:asciiTheme="minorHAnsi" w:hAnsiTheme="minorHAnsi" w:cstheme="minorHAnsi"/>
          <w:color w:val="000000" w:themeColor="text1"/>
        </w:rPr>
        <w:t>,</w:t>
      </w:r>
    </w:p>
    <w:p w14:paraId="7780049A"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způsoby a postupy obchodování na kapitálových trzích</w:t>
      </w:r>
      <w:r w:rsidR="006A5609" w:rsidRPr="00073CFE">
        <w:rPr>
          <w:rFonts w:asciiTheme="minorHAnsi" w:hAnsiTheme="minorHAnsi" w:cstheme="minorHAnsi"/>
          <w:color w:val="000000" w:themeColor="text1"/>
        </w:rPr>
        <w:t xml:space="preserve"> a tvorbu portfolia</w:t>
      </w:r>
      <w:r w:rsidR="006017D9" w:rsidRPr="00073CFE">
        <w:rPr>
          <w:rFonts w:asciiTheme="minorHAnsi" w:hAnsiTheme="minorHAnsi" w:cstheme="minorHAnsi"/>
          <w:color w:val="000000" w:themeColor="text1"/>
        </w:rPr>
        <w:t>,</w:t>
      </w:r>
    </w:p>
    <w:p w14:paraId="053D8B86" w14:textId="77777777" w:rsidR="006017D9" w:rsidRPr="00073CFE" w:rsidRDefault="006017D9"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color w:val="000000" w:themeColor="text1"/>
        </w:rPr>
        <w:t>orientuje se v problematice dopadů behaviorálních faktorů na investiční rozhodování,</w:t>
      </w:r>
    </w:p>
    <w:p w14:paraId="251E45A9" w14:textId="77777777" w:rsidR="00E070E3"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zná principy fundamentální a technické analýzy, </w:t>
      </w:r>
    </w:p>
    <w:p w14:paraId="15631DCB"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ovládá problematiku globálních aspektů mezinárodního obchodu a platebních instrumentů</w:t>
      </w:r>
      <w:r w:rsidR="00E070E3"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orientuje se v problematice zajišťovacích instrumentů v zahraničním obchodě,</w:t>
      </w:r>
    </w:p>
    <w:p w14:paraId="167AAD78" w14:textId="77777777" w:rsidR="00936BB1" w:rsidRPr="00073CFE" w:rsidRDefault="00936BB1"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praktiky finančního reportingu,</w:t>
      </w:r>
    </w:p>
    <w:p w14:paraId="7B5D9B53"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má </w:t>
      </w:r>
      <w:r w:rsidR="00EA684E" w:rsidRPr="00073CFE">
        <w:rPr>
          <w:rFonts w:asciiTheme="minorHAnsi" w:hAnsiTheme="minorHAnsi" w:cstheme="minorHAnsi"/>
          <w:color w:val="000000" w:themeColor="text1"/>
        </w:rPr>
        <w:t xml:space="preserve">pokročilé </w:t>
      </w:r>
      <w:r w:rsidRPr="00073CFE">
        <w:rPr>
          <w:rFonts w:asciiTheme="minorHAnsi" w:hAnsiTheme="minorHAnsi" w:cstheme="minorHAnsi"/>
          <w:color w:val="000000" w:themeColor="text1"/>
        </w:rPr>
        <w:t xml:space="preserve">znalosti v oblasti investičního bankovnictví a finančního inženýrství, </w:t>
      </w:r>
    </w:p>
    <w:p w14:paraId="511CAAF9"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orientuje se v problematice pojistných operací,</w:t>
      </w:r>
    </w:p>
    <w:p w14:paraId="53D7FAFB"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v oblasti digitalizace a finančních technologií a jejich aplikací v řízení podnikatelských subjektů a finančních institucí; zná problematiku technologie blockchainu, umělé inteligence a perspektivy jejich dalšího potenciálního využití</w:t>
      </w:r>
      <w:r w:rsidR="006017D9" w:rsidRPr="00073CFE">
        <w:rPr>
          <w:rFonts w:asciiTheme="minorHAnsi" w:hAnsiTheme="minorHAnsi" w:cstheme="minorHAnsi"/>
          <w:color w:val="000000" w:themeColor="text1"/>
        </w:rPr>
        <w:t>,</w:t>
      </w:r>
    </w:p>
    <w:p w14:paraId="1FC457F0"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orientuje se v problematice řízení tržních, podnikatelských a finančních rizik.</w:t>
      </w:r>
    </w:p>
    <w:p w14:paraId="4A6E431E" w14:textId="77777777" w:rsidR="004C22F0" w:rsidRPr="00073CFE" w:rsidRDefault="004C22F0" w:rsidP="0060172E">
      <w:pPr>
        <w:jc w:val="both"/>
        <w:rPr>
          <w:rFonts w:asciiTheme="minorHAnsi" w:hAnsiTheme="minorHAnsi" w:cstheme="minorHAnsi"/>
          <w:b/>
          <w:color w:val="000000" w:themeColor="text1"/>
          <w:sz w:val="22"/>
          <w:szCs w:val="22"/>
        </w:rPr>
      </w:pPr>
    </w:p>
    <w:p w14:paraId="0311A0D5" w14:textId="77777777" w:rsidR="00C860AC" w:rsidRPr="00073CFE" w:rsidRDefault="00C860AC" w:rsidP="00C860AC">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Odborné dovednosti</w:t>
      </w:r>
    </w:p>
    <w:p w14:paraId="5653B111" w14:textId="77777777" w:rsidR="00C860AC" w:rsidRPr="00073CFE" w:rsidRDefault="00C860AC" w:rsidP="00C860AC">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předmětů společného základu studijního programu </w:t>
      </w:r>
      <w:r w:rsidRPr="00073CFE">
        <w:rPr>
          <w:rFonts w:asciiTheme="minorHAnsi" w:hAnsiTheme="minorHAnsi" w:cstheme="minorHAnsi"/>
          <w:b/>
          <w:color w:val="000000" w:themeColor="text1"/>
          <w:sz w:val="22"/>
          <w:szCs w:val="22"/>
        </w:rPr>
        <w:t xml:space="preserve">Finance </w:t>
      </w:r>
      <w:r w:rsidRPr="00073CFE">
        <w:rPr>
          <w:rFonts w:asciiTheme="minorHAnsi" w:hAnsiTheme="minorHAnsi" w:cstheme="minorHAnsi"/>
          <w:color w:val="000000" w:themeColor="text1"/>
          <w:sz w:val="22"/>
          <w:szCs w:val="22"/>
        </w:rPr>
        <w:t>absolvent získá následující odborné dovednosti:</w:t>
      </w:r>
    </w:p>
    <w:p w14:paraId="63BCC107"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zvládá porovnat pohledy pokročilých ekonomických modelů na klíčové ekonomické kategorie a mechanismy včetně zhodnocení jejich aplikace na aktuální hospodářsko-politické problémy,</w:t>
      </w:r>
    </w:p>
    <w:p w14:paraId="5B4610F1"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samostatně aplikovat základní mechanismy fungování podniko-hospodářských a veřejno-správních procesů,</w:t>
      </w:r>
    </w:p>
    <w:p w14:paraId="2A04E0DE"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zhodnotit finanční zdraví organizace a její výkonnost, identifikovat KPI, připravit finanční plán, umí aplikovat tyto nástroje pro účely manažerského rozhodování a navrhnout opatření pro zvýšení výkonnosti, umí evaluovat dopady manažerských rozhodnutí do hospodaření organizace; na základě odborné reflexe dovede odpovídajícím způsobem přizpůsobovat a obhájit svá rozhodnutí,</w:t>
      </w:r>
    </w:p>
    <w:p w14:paraId="18336D08"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 organizaci,</w:t>
      </w:r>
    </w:p>
    <w:p w14:paraId="07EA9138"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při řešení ekonomických a správních manažerských problémů umí odpovídajícím způsobem využít informační technologie včetně počítačového zpracování dat a elektronické prezentace výstupů jejich zpracování. </w:t>
      </w:r>
    </w:p>
    <w:p w14:paraId="4CD1C57E" w14:textId="77777777" w:rsidR="00C860AC" w:rsidRPr="00073CFE" w:rsidRDefault="00C860AC" w:rsidP="004C22F0">
      <w:pPr>
        <w:jc w:val="both"/>
        <w:rPr>
          <w:rFonts w:asciiTheme="minorHAnsi" w:hAnsiTheme="minorHAnsi" w:cstheme="minorHAnsi"/>
          <w:color w:val="000000" w:themeColor="text1"/>
          <w:sz w:val="22"/>
          <w:szCs w:val="22"/>
        </w:rPr>
      </w:pPr>
    </w:p>
    <w:p w14:paraId="26925CCD"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absolvování předmětů specializace </w:t>
      </w:r>
      <w:r w:rsidR="004E0225" w:rsidRPr="00073CFE">
        <w:rPr>
          <w:rFonts w:asciiTheme="minorHAnsi" w:hAnsiTheme="minorHAnsi" w:cstheme="minorHAnsi"/>
          <w:b/>
          <w:color w:val="000000" w:themeColor="text1"/>
          <w:sz w:val="22"/>
          <w:szCs w:val="22"/>
          <w:shd w:val="clear" w:color="auto" w:fill="FFFFFF"/>
        </w:rPr>
        <w:t>Corporate Finance</w:t>
      </w:r>
      <w:r w:rsidRPr="00073CFE">
        <w:rPr>
          <w:rFonts w:asciiTheme="minorHAnsi" w:hAnsiTheme="minorHAnsi" w:cstheme="minorHAnsi"/>
          <w:b/>
          <w:color w:val="000000" w:themeColor="text1"/>
          <w:sz w:val="22"/>
          <w:szCs w:val="22"/>
          <w:shd w:val="clear" w:color="auto" w:fill="FFFFFF"/>
        </w:rPr>
        <w:t xml:space="preserve"> </w:t>
      </w:r>
      <w:r w:rsidRPr="00073CFE">
        <w:rPr>
          <w:rFonts w:asciiTheme="minorHAnsi" w:hAnsiTheme="minorHAnsi" w:cstheme="minorHAnsi"/>
          <w:color w:val="000000" w:themeColor="text1"/>
          <w:sz w:val="22"/>
          <w:szCs w:val="22"/>
        </w:rPr>
        <w:t xml:space="preserve">absolvent získá </w:t>
      </w:r>
      <w:r w:rsidR="00C860AC" w:rsidRPr="00073CFE">
        <w:rPr>
          <w:rFonts w:asciiTheme="minorHAnsi" w:hAnsiTheme="minorHAnsi" w:cstheme="minorHAnsi"/>
          <w:color w:val="000000" w:themeColor="text1"/>
          <w:sz w:val="22"/>
          <w:szCs w:val="22"/>
        </w:rPr>
        <w:t xml:space="preserve">další </w:t>
      </w:r>
      <w:r w:rsidRPr="00073CFE">
        <w:rPr>
          <w:rFonts w:asciiTheme="minorHAnsi" w:hAnsiTheme="minorHAnsi" w:cstheme="minorHAnsi"/>
          <w:color w:val="000000" w:themeColor="text1"/>
          <w:sz w:val="22"/>
          <w:szCs w:val="22"/>
        </w:rPr>
        <w:t>odborné dovednosti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57FED8C5" w14:textId="77777777" w:rsidR="00C860AC" w:rsidRPr="00073CFE" w:rsidRDefault="00C860A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samostatně posoudit a zhodnotit majetkovou a kapitálovou strukturu organizace a stanovit a zdůvodnit způsob jeho financování ve vztahu k výkonnosti a efektivity vynaložených nákladů,</w:t>
      </w:r>
    </w:p>
    <w:p w14:paraId="66CEF586" w14:textId="77777777" w:rsidR="00C921B2" w:rsidRPr="00073CFE" w:rsidRDefault="00C921B2"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umí </w:t>
      </w:r>
      <w:r w:rsidR="00514FBB" w:rsidRPr="00073CFE">
        <w:rPr>
          <w:rFonts w:asciiTheme="minorHAnsi" w:hAnsiTheme="minorHAnsi" w:cstheme="minorHAnsi"/>
          <w:color w:val="000000" w:themeColor="text1"/>
        </w:rPr>
        <w:t xml:space="preserve">aplikovat pokročilé nástroje řízení nákladů, </w:t>
      </w:r>
      <w:r w:rsidRPr="00073CFE">
        <w:rPr>
          <w:rFonts w:asciiTheme="minorHAnsi" w:hAnsiTheme="minorHAnsi" w:cstheme="minorHAnsi"/>
          <w:color w:val="000000" w:themeColor="text1"/>
        </w:rPr>
        <w:t>sestavit kalkulaci nákladů a cen s využitím pokročilých metod manažerského účetnictví,</w:t>
      </w:r>
      <w:r w:rsidR="00514FBB" w:rsidRPr="00073CFE">
        <w:rPr>
          <w:rFonts w:asciiTheme="minorHAnsi" w:hAnsiTheme="minorHAnsi" w:cstheme="minorHAnsi"/>
          <w:color w:val="000000" w:themeColor="text1"/>
        </w:rPr>
        <w:t xml:space="preserve"> </w:t>
      </w:r>
    </w:p>
    <w:p w14:paraId="2CAE0E77" w14:textId="77777777" w:rsidR="00514FBB" w:rsidRPr="00073CFE" w:rsidRDefault="00514FBB"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aplikovat nástroje controllingu pro efektivní řízení podniku,</w:t>
      </w:r>
    </w:p>
    <w:p w14:paraId="2C6DBD94"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umí zjistit hodnotu podniku a </w:t>
      </w:r>
      <w:r w:rsidR="00C921B2" w:rsidRPr="00073CFE">
        <w:rPr>
          <w:rFonts w:asciiTheme="minorHAnsi" w:hAnsiTheme="minorHAnsi" w:cstheme="minorHAnsi"/>
          <w:color w:val="000000" w:themeColor="text1"/>
        </w:rPr>
        <w:t xml:space="preserve">identifikovat </w:t>
      </w:r>
      <w:r w:rsidRPr="00073CFE">
        <w:rPr>
          <w:rFonts w:asciiTheme="minorHAnsi" w:hAnsiTheme="minorHAnsi" w:cstheme="minorHAnsi"/>
          <w:color w:val="000000" w:themeColor="text1"/>
        </w:rPr>
        <w:t>faktory, které ji ovlivňují</w:t>
      </w:r>
      <w:r w:rsidR="00C921B2" w:rsidRPr="00073CFE">
        <w:rPr>
          <w:rFonts w:asciiTheme="minorHAnsi" w:hAnsiTheme="minorHAnsi" w:cstheme="minorHAnsi"/>
          <w:color w:val="000000" w:themeColor="text1"/>
        </w:rPr>
        <w:t>,</w:t>
      </w:r>
    </w:p>
    <w:p w14:paraId="090EA226" w14:textId="77777777" w:rsidR="00C921B2" w:rsidRPr="00073CFE" w:rsidRDefault="00C921B2"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analyzovat situaci na finančních trzích a aplikovat ji do manažerských rozhodnutí řízení podniku;</w:t>
      </w:r>
    </w:p>
    <w:p w14:paraId="116F34F2" w14:textId="77777777" w:rsidR="00C921B2" w:rsidRPr="00073CFE" w:rsidRDefault="00C921B2"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využít instrumenty bankovního a pojišťovacího trhu pro financování a řízení rizik podniku,</w:t>
      </w:r>
    </w:p>
    <w:p w14:paraId="724ED0AC"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plnit daňové povinnosti organizace</w:t>
      </w:r>
      <w:r w:rsidR="00C921B2" w:rsidRPr="00073CFE">
        <w:rPr>
          <w:rFonts w:asciiTheme="minorHAnsi" w:hAnsiTheme="minorHAnsi" w:cstheme="minorHAnsi"/>
          <w:color w:val="000000" w:themeColor="text1"/>
        </w:rPr>
        <w:t>,</w:t>
      </w:r>
    </w:p>
    <w:p w14:paraId="54A84F7E" w14:textId="77777777" w:rsidR="007D59DC" w:rsidRPr="00073CFE" w:rsidRDefault="007D59D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sestavit výkazy podle české legislativy a IFRS.</w:t>
      </w:r>
    </w:p>
    <w:p w14:paraId="57FE7C19" w14:textId="77777777" w:rsidR="0060172E" w:rsidRPr="00073CFE" w:rsidRDefault="0060172E" w:rsidP="0060172E">
      <w:pPr>
        <w:jc w:val="both"/>
        <w:rPr>
          <w:rFonts w:asciiTheme="minorHAnsi" w:hAnsiTheme="minorHAnsi" w:cstheme="minorHAnsi"/>
          <w:color w:val="000000" w:themeColor="text1"/>
          <w:sz w:val="22"/>
          <w:szCs w:val="22"/>
        </w:rPr>
      </w:pPr>
    </w:p>
    <w:p w14:paraId="58EBB76D"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absolvování předmětů specializace </w:t>
      </w:r>
      <w:r w:rsidRPr="00073CFE">
        <w:rPr>
          <w:rFonts w:asciiTheme="minorHAnsi" w:hAnsiTheme="minorHAnsi" w:cstheme="minorHAnsi"/>
          <w:b/>
          <w:color w:val="000000" w:themeColor="text1"/>
          <w:sz w:val="22"/>
          <w:szCs w:val="22"/>
          <w:shd w:val="clear" w:color="auto" w:fill="FFFFFF"/>
        </w:rPr>
        <w:t>Finan</w:t>
      </w:r>
      <w:r w:rsidR="004E0225" w:rsidRPr="00073CFE">
        <w:rPr>
          <w:rFonts w:asciiTheme="minorHAnsi" w:hAnsiTheme="minorHAnsi" w:cstheme="minorHAnsi"/>
          <w:b/>
          <w:color w:val="000000" w:themeColor="text1"/>
          <w:sz w:val="22"/>
          <w:szCs w:val="22"/>
          <w:shd w:val="clear" w:color="auto" w:fill="FFFFFF"/>
        </w:rPr>
        <w:t>cial Markets and Technologies</w:t>
      </w:r>
      <w:r w:rsidRPr="00073CFE">
        <w:rPr>
          <w:rFonts w:asciiTheme="minorHAnsi" w:hAnsiTheme="minorHAnsi" w:cstheme="minorHAnsi"/>
          <w:b/>
          <w:color w:val="000000" w:themeColor="text1"/>
          <w:sz w:val="22"/>
          <w:szCs w:val="22"/>
          <w:shd w:val="clear" w:color="auto" w:fill="FFFFFF"/>
        </w:rPr>
        <w:t xml:space="preserve"> </w:t>
      </w:r>
      <w:r w:rsidRPr="00073CFE">
        <w:rPr>
          <w:rFonts w:asciiTheme="minorHAnsi" w:hAnsiTheme="minorHAnsi" w:cstheme="minorHAnsi"/>
          <w:color w:val="000000" w:themeColor="text1"/>
          <w:sz w:val="22"/>
          <w:szCs w:val="22"/>
        </w:rPr>
        <w:t xml:space="preserve">absolvent získá </w:t>
      </w:r>
      <w:r w:rsidR="00C921B2" w:rsidRPr="00073CFE">
        <w:rPr>
          <w:rFonts w:asciiTheme="minorHAnsi" w:hAnsiTheme="minorHAnsi" w:cstheme="minorHAnsi"/>
          <w:color w:val="000000" w:themeColor="text1"/>
          <w:sz w:val="22"/>
          <w:szCs w:val="22"/>
        </w:rPr>
        <w:t xml:space="preserve">další </w:t>
      </w:r>
      <w:r w:rsidRPr="00073CFE">
        <w:rPr>
          <w:rFonts w:asciiTheme="minorHAnsi" w:hAnsiTheme="minorHAnsi" w:cstheme="minorHAnsi"/>
          <w:color w:val="000000" w:themeColor="text1"/>
          <w:sz w:val="22"/>
          <w:szCs w:val="22"/>
        </w:rPr>
        <w:t>odborné dovednosti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65E8C376"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analyzovat situaci na finančních trzích a aplikovat ji do manažerských rozhodnutí;</w:t>
      </w:r>
    </w:p>
    <w:p w14:paraId="2D9F712A"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využívat nástroje fundamentální a technické analýzy v rámci investičního rozhodování na finančních trzích</w:t>
      </w:r>
      <w:r w:rsidR="007D59DC" w:rsidRPr="00073CFE">
        <w:rPr>
          <w:rFonts w:asciiTheme="minorHAnsi" w:hAnsiTheme="minorHAnsi" w:cstheme="minorHAnsi"/>
          <w:color w:val="000000" w:themeColor="text1"/>
        </w:rPr>
        <w:t>,</w:t>
      </w:r>
    </w:p>
    <w:p w14:paraId="58C5364B"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obchodovat na kapitálových trzích</w:t>
      </w:r>
      <w:r w:rsidR="007D59DC" w:rsidRPr="00073CFE">
        <w:rPr>
          <w:rFonts w:asciiTheme="minorHAnsi" w:hAnsiTheme="minorHAnsi" w:cstheme="minorHAnsi"/>
          <w:color w:val="000000" w:themeColor="text1"/>
        </w:rPr>
        <w:t xml:space="preserve"> a sestavit investiční portfolio, </w:t>
      </w:r>
    </w:p>
    <w:p w14:paraId="20C0B384" w14:textId="77777777" w:rsidR="007D59DC"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vyhodnotit efektivnost investic</w:t>
      </w:r>
      <w:r w:rsidR="007D59DC" w:rsidRPr="00073CFE">
        <w:rPr>
          <w:rFonts w:asciiTheme="minorHAnsi" w:hAnsiTheme="minorHAnsi" w:cstheme="minorHAnsi"/>
          <w:color w:val="000000" w:themeColor="text1"/>
        </w:rPr>
        <w:t>,</w:t>
      </w:r>
    </w:p>
    <w:p w14:paraId="1BB38162" w14:textId="77777777" w:rsidR="007D59DC" w:rsidRPr="00073CFE" w:rsidRDefault="007D59D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analyzovat a využít instrumenty bankovního a pojišťovacího trhu,</w:t>
      </w:r>
    </w:p>
    <w:p w14:paraId="50774971" w14:textId="77777777" w:rsidR="007D59DC" w:rsidRPr="00073CFE" w:rsidRDefault="007D59D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zjistit hodnotu podniku a faktory, které ji ovlivňují;</w:t>
      </w:r>
    </w:p>
    <w:p w14:paraId="0B4960C6"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umí aplikovat a využívat pokročilé finanční technologie </w:t>
      </w:r>
      <w:r w:rsidR="007D59DC" w:rsidRPr="00073CFE">
        <w:rPr>
          <w:rFonts w:asciiTheme="minorHAnsi" w:hAnsiTheme="minorHAnsi" w:cstheme="minorHAnsi"/>
          <w:color w:val="000000" w:themeColor="text1"/>
        </w:rPr>
        <w:t>v</w:t>
      </w:r>
      <w:r w:rsidRPr="00073CFE">
        <w:rPr>
          <w:rFonts w:asciiTheme="minorHAnsi" w:hAnsiTheme="minorHAnsi" w:cstheme="minorHAnsi"/>
          <w:color w:val="000000" w:themeColor="text1"/>
        </w:rPr>
        <w:t xml:space="preserve"> systému řízení podnikatelských subjektů a finančních institucí;</w:t>
      </w:r>
    </w:p>
    <w:p w14:paraId="191254EA"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klasifikovat a vyhodnotit rizika a navrhnout opatření pro jejich efektivní řízení</w:t>
      </w:r>
      <w:r w:rsidR="007D59DC" w:rsidRPr="00073CFE">
        <w:rPr>
          <w:rFonts w:asciiTheme="minorHAnsi" w:hAnsiTheme="minorHAnsi" w:cstheme="minorHAnsi"/>
          <w:color w:val="000000" w:themeColor="text1"/>
        </w:rPr>
        <w:t>.</w:t>
      </w:r>
    </w:p>
    <w:p w14:paraId="6F504556" w14:textId="77777777" w:rsidR="0060172E" w:rsidRPr="00073CFE" w:rsidRDefault="0060172E" w:rsidP="0060172E">
      <w:pPr>
        <w:pStyle w:val="Odstavecseseznamem"/>
        <w:spacing w:after="0" w:line="240" w:lineRule="auto"/>
        <w:jc w:val="both"/>
        <w:rPr>
          <w:rFonts w:asciiTheme="minorHAnsi" w:hAnsiTheme="minorHAnsi" w:cstheme="minorHAnsi"/>
          <w:b/>
          <w:color w:val="000000" w:themeColor="text1"/>
        </w:rPr>
      </w:pPr>
    </w:p>
    <w:p w14:paraId="7580D426" w14:textId="77777777" w:rsidR="0060172E" w:rsidRPr="00073CFE" w:rsidRDefault="0060172E" w:rsidP="0060172E">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Obecné způsobilosti</w:t>
      </w:r>
    </w:p>
    <w:p w14:paraId="6A57A2D3" w14:textId="77777777" w:rsidR="0060172E" w:rsidRPr="00073CFE" w:rsidRDefault="0060172E" w:rsidP="0060172E">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w:t>
      </w:r>
      <w:r w:rsidR="004E0225" w:rsidRPr="00073CFE">
        <w:rPr>
          <w:rFonts w:asciiTheme="minorHAnsi" w:hAnsiTheme="minorHAnsi" w:cstheme="minorHAnsi"/>
          <w:color w:val="000000" w:themeColor="text1"/>
          <w:sz w:val="22"/>
          <w:szCs w:val="22"/>
        </w:rPr>
        <w:t xml:space="preserve">obou </w:t>
      </w:r>
      <w:r w:rsidRPr="00073CFE">
        <w:rPr>
          <w:rFonts w:asciiTheme="minorHAnsi" w:hAnsiTheme="minorHAnsi" w:cstheme="minorHAnsi"/>
          <w:color w:val="000000" w:themeColor="text1"/>
          <w:sz w:val="22"/>
          <w:szCs w:val="22"/>
        </w:rPr>
        <w:t xml:space="preserve">uvedených specializací studijního programu </w:t>
      </w:r>
      <w:r w:rsidRPr="00073CFE">
        <w:rPr>
          <w:rFonts w:asciiTheme="minorHAnsi" w:hAnsiTheme="minorHAnsi" w:cstheme="minorHAnsi"/>
          <w:b/>
          <w:color w:val="000000" w:themeColor="text1"/>
          <w:sz w:val="22"/>
          <w:szCs w:val="22"/>
        </w:rPr>
        <w:t>Finance</w:t>
      </w:r>
      <w:r w:rsidRPr="00073CFE">
        <w:rPr>
          <w:rFonts w:asciiTheme="minorHAnsi" w:hAnsiTheme="minorHAnsi" w:cstheme="minorHAnsi"/>
          <w:color w:val="000000" w:themeColor="text1"/>
          <w:sz w:val="22"/>
          <w:szCs w:val="22"/>
        </w:rPr>
        <w:t>:</w:t>
      </w:r>
    </w:p>
    <w:p w14:paraId="3F0E5D95"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zvládá prezentovat nabyté znalosti v anglickém jazyce, a dokáže v tomto jazyce i komunikovat v rámci řídících a organizačních procesů;</w:t>
      </w:r>
    </w:p>
    <w:p w14:paraId="2528EA4F"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2DB18FA0"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samostatně a odpovědně se rozhodovat a koordinovat pracovní činnosti v rámci týmové spolupráce;</w:t>
      </w:r>
    </w:p>
    <w:p w14:paraId="0FDFA613"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14:paraId="11F2DC2E"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p w14:paraId="2CF589CF"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získá komplexní systémový pohled na finanční řízení organizace a umí samostatně řešit základní otázky jejího rozvoje.</w:t>
      </w:r>
    </w:p>
    <w:p w14:paraId="62B48D68" w14:textId="77777777" w:rsidR="007E544F" w:rsidRPr="00073CFE" w:rsidRDefault="007E544F" w:rsidP="006E2375">
      <w:pPr>
        <w:contextualSpacing/>
        <w:rPr>
          <w:rFonts w:ascii="Calibri" w:eastAsia="Calibri" w:hAnsi="Calibri" w:cs="Calibri"/>
          <w:color w:val="000000" w:themeColor="text1"/>
          <w:sz w:val="22"/>
          <w:szCs w:val="22"/>
          <w:lang w:eastAsia="en-US"/>
        </w:rPr>
      </w:pPr>
    </w:p>
    <w:p w14:paraId="43A1CC5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Jazykové kompetence </w:t>
      </w:r>
    </w:p>
    <w:p w14:paraId="3129CFB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2.5</w:t>
      </w:r>
    </w:p>
    <w:p w14:paraId="2C13A290"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Cizojazyčná kompetence je požadována jako standardní součást </w:t>
      </w:r>
      <w:r w:rsidR="002E5D67">
        <w:rPr>
          <w:rFonts w:ascii="Calibri" w:hAnsi="Calibri" w:cs="Calibri"/>
          <w:color w:val="000000" w:themeColor="text1"/>
          <w:sz w:val="22"/>
          <w:szCs w:val="22"/>
        </w:rPr>
        <w:t xml:space="preserve">výuky v anglickém studijním programu. </w:t>
      </w:r>
      <w:r w:rsidRPr="00073CFE">
        <w:rPr>
          <w:rFonts w:ascii="Calibri" w:hAnsi="Calibri" w:cs="Calibri"/>
          <w:color w:val="000000" w:themeColor="text1"/>
          <w:sz w:val="22"/>
          <w:szCs w:val="22"/>
        </w:rPr>
        <w:t xml:space="preserve">V rámci MSP </w:t>
      </w:r>
      <w:r w:rsidR="00207334" w:rsidRPr="00073CFE">
        <w:rPr>
          <w:rFonts w:ascii="Calibri" w:hAnsi="Calibri" w:cs="Calibri"/>
          <w:color w:val="000000" w:themeColor="text1"/>
          <w:sz w:val="22"/>
          <w:szCs w:val="22"/>
        </w:rPr>
        <w:t xml:space="preserve">Finance </w:t>
      </w:r>
      <w:r w:rsidRPr="00073CFE">
        <w:rPr>
          <w:rFonts w:ascii="Calibri" w:hAnsi="Calibri" w:cs="Calibri"/>
          <w:color w:val="000000" w:themeColor="text1"/>
          <w:sz w:val="22"/>
          <w:szCs w:val="22"/>
        </w:rPr>
        <w:t xml:space="preserve">si student zvyšuje své jazykové kompetence </w:t>
      </w:r>
      <w:r w:rsidR="002E5D67">
        <w:rPr>
          <w:rFonts w:ascii="Calibri" w:hAnsi="Calibri" w:cs="Calibri"/>
          <w:color w:val="000000" w:themeColor="text1"/>
          <w:sz w:val="22"/>
          <w:szCs w:val="22"/>
        </w:rPr>
        <w:t xml:space="preserve">absolvováním </w:t>
      </w:r>
      <w:r w:rsidRPr="00073CFE">
        <w:rPr>
          <w:rFonts w:ascii="Calibri" w:hAnsi="Calibri" w:cs="Calibri"/>
          <w:color w:val="000000" w:themeColor="text1"/>
          <w:sz w:val="22"/>
          <w:szCs w:val="22"/>
        </w:rPr>
        <w:t>povinn</w:t>
      </w:r>
      <w:r w:rsidR="002E5D67">
        <w:rPr>
          <w:rFonts w:ascii="Calibri" w:hAnsi="Calibri" w:cs="Calibri"/>
          <w:color w:val="000000" w:themeColor="text1"/>
          <w:sz w:val="22"/>
          <w:szCs w:val="22"/>
        </w:rPr>
        <w:t xml:space="preserve">ého předmětu Business English </w:t>
      </w:r>
      <w:r w:rsidR="006E12C3">
        <w:rPr>
          <w:rFonts w:ascii="Calibri" w:hAnsi="Calibri" w:cs="Calibri"/>
          <w:color w:val="000000" w:themeColor="text1"/>
          <w:sz w:val="22"/>
          <w:szCs w:val="22"/>
        </w:rPr>
        <w:t xml:space="preserve">s rozsahem </w:t>
      </w:r>
      <w:r w:rsidRPr="00073CFE">
        <w:rPr>
          <w:rFonts w:ascii="Calibri" w:hAnsi="Calibri" w:cs="Calibri"/>
          <w:color w:val="000000" w:themeColor="text1"/>
          <w:sz w:val="22"/>
          <w:szCs w:val="22"/>
        </w:rPr>
        <w:t xml:space="preserve">0-2-0 </w:t>
      </w:r>
      <w:r w:rsidR="006E12C3">
        <w:rPr>
          <w:rFonts w:ascii="Calibri" w:hAnsi="Calibri" w:cs="Calibri"/>
          <w:color w:val="000000" w:themeColor="text1"/>
          <w:sz w:val="22"/>
          <w:szCs w:val="22"/>
        </w:rPr>
        <w:t xml:space="preserve">v 1. ročníku studia v zimním semestru, který je zakončen </w:t>
      </w:r>
      <w:r w:rsidRPr="00073CFE">
        <w:rPr>
          <w:rFonts w:ascii="Calibri" w:hAnsi="Calibri" w:cs="Calibri"/>
          <w:color w:val="000000" w:themeColor="text1"/>
          <w:sz w:val="22"/>
          <w:szCs w:val="22"/>
        </w:rPr>
        <w:t>klasifikovaným zápočtem.</w:t>
      </w:r>
      <w:r w:rsidR="00207334" w:rsidRPr="00073CFE">
        <w:rPr>
          <w:rFonts w:ascii="Calibri" w:hAnsi="Calibri" w:cs="Calibri"/>
          <w:color w:val="000000" w:themeColor="text1"/>
          <w:sz w:val="22"/>
          <w:szCs w:val="22"/>
        </w:rPr>
        <w:t xml:space="preserve"> </w:t>
      </w:r>
    </w:p>
    <w:p w14:paraId="08502F6E" w14:textId="77777777" w:rsidR="007E544F" w:rsidRPr="00073CFE" w:rsidRDefault="007E544F" w:rsidP="007E544F">
      <w:pPr>
        <w:jc w:val="both"/>
        <w:rPr>
          <w:rFonts w:ascii="Calibri" w:hAnsi="Calibri" w:cs="Calibri"/>
          <w:color w:val="000000" w:themeColor="text1"/>
          <w:sz w:val="22"/>
          <w:szCs w:val="22"/>
        </w:rPr>
      </w:pPr>
    </w:p>
    <w:p w14:paraId="07383C8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Pravidla a podmínky utváření studijních plánů </w:t>
      </w:r>
    </w:p>
    <w:p w14:paraId="13767E9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2.6</w:t>
      </w:r>
    </w:p>
    <w:p w14:paraId="43E2B973"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plán magisterského studijního programu </w:t>
      </w:r>
      <w:r w:rsidR="00207334"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se skládá z povinných, povinně volitelných a volitelných předmětů</w:t>
      </w:r>
      <w:r w:rsidR="00207334" w:rsidRPr="00073CFE">
        <w:rPr>
          <w:rFonts w:ascii="Calibri" w:hAnsi="Calibri" w:cs="Calibri"/>
          <w:color w:val="000000" w:themeColor="text1"/>
          <w:sz w:val="22"/>
          <w:szCs w:val="22"/>
        </w:rPr>
        <w:t xml:space="preserve"> v prezenční formě studia a povinných a povinně volitelných předmětů v kombinované formě studia</w:t>
      </w:r>
      <w:r w:rsidRPr="00073CFE">
        <w:rPr>
          <w:rFonts w:ascii="Calibri" w:hAnsi="Calibri" w:cs="Calibri"/>
          <w:color w:val="000000" w:themeColor="text1"/>
          <w:sz w:val="22"/>
          <w:szCs w:val="22"/>
        </w:rPr>
        <w:t xml:space="preserve">.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14:paraId="6BF147C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225B25FD" w14:textId="77777777" w:rsidR="007E544F" w:rsidRPr="00073CFE" w:rsidRDefault="007E544F" w:rsidP="00693EF8">
      <w:pPr>
        <w:numPr>
          <w:ilvl w:val="0"/>
          <w:numId w:val="1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hodnocení studia v příslušném studijním programu,</w:t>
      </w:r>
    </w:p>
    <w:p w14:paraId="1DCD1116" w14:textId="77777777" w:rsidR="007E544F" w:rsidRPr="00073CFE" w:rsidRDefault="007E544F" w:rsidP="00693EF8">
      <w:pPr>
        <w:numPr>
          <w:ilvl w:val="0"/>
          <w:numId w:val="1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projednání návrhu studijního plánu studijního programu, včetně obsahu státní závěrečné zkoušky, a změn ve struktuře předmětů,</w:t>
      </w:r>
    </w:p>
    <w:p w14:paraId="5F1538FB" w14:textId="77777777" w:rsidR="007E544F" w:rsidRPr="00073CFE" w:rsidRDefault="007E544F" w:rsidP="00693EF8">
      <w:pPr>
        <w:numPr>
          <w:ilvl w:val="0"/>
          <w:numId w:val="1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projednání složení zkušebních komisí pro státní závěrečné zkoušky.</w:t>
      </w:r>
    </w:p>
    <w:p w14:paraId="4C37D3AB" w14:textId="77777777" w:rsidR="00882CA8" w:rsidRPr="00073CFE" w:rsidRDefault="00882CA8" w:rsidP="007E544F">
      <w:pPr>
        <w:tabs>
          <w:tab w:val="left" w:pos="2835"/>
        </w:tabs>
        <w:spacing w:before="120" w:after="120"/>
        <w:jc w:val="both"/>
        <w:rPr>
          <w:rFonts w:ascii="Calibri" w:hAnsi="Calibri" w:cs="Calibri"/>
          <w:color w:val="000000" w:themeColor="text1"/>
          <w:sz w:val="22"/>
          <w:szCs w:val="22"/>
        </w:rPr>
      </w:pPr>
    </w:p>
    <w:p w14:paraId="14C022D6" w14:textId="77777777" w:rsidR="007E544F" w:rsidRPr="00073CFE" w:rsidRDefault="00573640"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Podle článku 16 </w:t>
      </w:r>
      <w:hyperlink r:id="rId103" w:history="1">
        <w:r w:rsidRPr="002B387B">
          <w:rPr>
            <w:rStyle w:val="Hypertextovodkaz"/>
            <w:rFonts w:ascii="Calibri" w:hAnsi="Calibri" w:cs="Calibri"/>
            <w:i/>
            <w:sz w:val="22"/>
          </w:rPr>
          <w:t>Pravidel průběhu studia ve studijních programech uskutečňovaných na Fakultě managementu a ekonomiky</w:t>
        </w:r>
      </w:hyperlink>
      <w:r w:rsidRPr="007E544F">
        <w:rPr>
          <w:rFonts w:ascii="Calibri" w:hAnsi="Calibri" w:cs="Calibri"/>
          <w:sz w:val="22"/>
          <w:szCs w:val="22"/>
        </w:rPr>
        <w:t xml:space="preserve"> jsou také stanoveny následující podmínky pro pokračování ve studiu:</w:t>
      </w:r>
    </w:p>
    <w:p w14:paraId="2A052BCF"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236E634A"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Povinně volitelné předměty a volitelné předměty musí být zpravidla v BSP splněny nejpozději do konce pátého semestru a v MSP nejpozději do konce třetího semestru studia.</w:t>
      </w:r>
    </w:p>
    <w:p w14:paraId="5CE3E579"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Pro pokračování v navazujících magisterských studijních programech se musí student, který ukončil BSP, zúčastnit přijímacího řízení.</w:t>
      </w:r>
    </w:p>
    <w:p w14:paraId="2DE739C3"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Student si do 2. ročníku MSP zapíše:</w:t>
      </w:r>
    </w:p>
    <w:p w14:paraId="1A9FA969" w14:textId="77777777" w:rsidR="007E544F" w:rsidRPr="00073CFE" w:rsidRDefault="007E544F" w:rsidP="00693EF8">
      <w:pPr>
        <w:numPr>
          <w:ilvl w:val="0"/>
          <w:numId w:val="11"/>
        </w:numPr>
        <w:tabs>
          <w:tab w:val="left" w:pos="2835"/>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všechny neukončené předměty 1. ročníku,</w:t>
      </w:r>
    </w:p>
    <w:p w14:paraId="7A32E421" w14:textId="77777777" w:rsidR="007E544F" w:rsidRPr="00073CFE" w:rsidRDefault="007E544F" w:rsidP="00693EF8">
      <w:pPr>
        <w:numPr>
          <w:ilvl w:val="0"/>
          <w:numId w:val="11"/>
        </w:numPr>
        <w:tabs>
          <w:tab w:val="left" w:pos="2835"/>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povinné předměty pro 2. ročník</w:t>
      </w:r>
    </w:p>
    <w:p w14:paraId="0D66AEAB" w14:textId="77777777" w:rsidR="007E544F" w:rsidRPr="00073CFE" w:rsidRDefault="007E544F" w:rsidP="00693EF8">
      <w:pPr>
        <w:numPr>
          <w:ilvl w:val="0"/>
          <w:numId w:val="11"/>
        </w:numPr>
        <w:tabs>
          <w:tab w:val="left" w:pos="2835"/>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vybrané povinně volitelné předměty a volitelné předměty.</w:t>
      </w:r>
    </w:p>
    <w:p w14:paraId="37478028" w14:textId="77777777" w:rsidR="007E544F" w:rsidRPr="00073CFE" w:rsidRDefault="007E544F" w:rsidP="00693EF8">
      <w:pPr>
        <w:numPr>
          <w:ilvl w:val="0"/>
          <w:numId w:val="12"/>
        </w:numPr>
        <w:tabs>
          <w:tab w:val="left" w:pos="567"/>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4D0C548C" w14:textId="77777777" w:rsidR="009316FD" w:rsidRPr="00073CFE" w:rsidRDefault="009316FD" w:rsidP="007E544F">
      <w:pPr>
        <w:tabs>
          <w:tab w:val="left" w:pos="567"/>
        </w:tabs>
        <w:spacing w:before="120" w:after="120"/>
        <w:jc w:val="both"/>
        <w:rPr>
          <w:rFonts w:ascii="Calibri" w:hAnsi="Calibri" w:cs="Calibri"/>
          <w:color w:val="000000" w:themeColor="text1"/>
          <w:sz w:val="22"/>
          <w:szCs w:val="22"/>
        </w:rPr>
      </w:pPr>
    </w:p>
    <w:p w14:paraId="6D146CC7" w14:textId="77777777" w:rsidR="007E544F" w:rsidRPr="00073CFE" w:rsidRDefault="007E544F" w:rsidP="007E544F">
      <w:pPr>
        <w:tabs>
          <w:tab w:val="left" w:pos="567"/>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439DFA0A" w14:textId="77777777" w:rsidR="007E544F" w:rsidRPr="00073CFE" w:rsidRDefault="007E544F" w:rsidP="007E544F">
      <w:pPr>
        <w:rPr>
          <w:rFonts w:ascii="Calibri" w:hAnsi="Calibri" w:cs="Calibri"/>
          <w:color w:val="000000" w:themeColor="text1"/>
          <w:sz w:val="22"/>
          <w:szCs w:val="22"/>
        </w:rPr>
      </w:pPr>
      <w:r w:rsidRPr="00073CFE">
        <w:rPr>
          <w:rFonts w:ascii="Calibri" w:hAnsi="Calibri" w:cs="Calibri"/>
          <w:color w:val="000000" w:themeColor="text1"/>
          <w:sz w:val="22"/>
          <w:szCs w:val="22"/>
        </w:rPr>
        <w:t>Vyučovací jednotkou je vyučovací hodina, která trvá 50 minut.</w:t>
      </w:r>
    </w:p>
    <w:p w14:paraId="1E8E3344" w14:textId="77777777" w:rsidR="007E544F" w:rsidRPr="00073CFE" w:rsidRDefault="007E544F" w:rsidP="007E544F">
      <w:pPr>
        <w:rPr>
          <w:rFonts w:ascii="Calibri" w:hAnsi="Calibri" w:cs="Calibri"/>
          <w:color w:val="000000" w:themeColor="text1"/>
          <w:sz w:val="22"/>
          <w:szCs w:val="22"/>
        </w:rPr>
      </w:pPr>
    </w:p>
    <w:p w14:paraId="5051852E"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Vymezení uplatnění absolventů </w:t>
      </w:r>
    </w:p>
    <w:p w14:paraId="626F0881" w14:textId="77777777" w:rsidR="007E544F" w:rsidRPr="00073CFE" w:rsidRDefault="007E544F" w:rsidP="007E544F">
      <w:pPr>
        <w:keepNext/>
        <w:keepLines/>
        <w:spacing w:before="40" w:after="12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2.7</w:t>
      </w:r>
    </w:p>
    <w:p w14:paraId="58A6320D" w14:textId="77777777" w:rsidR="00D32862" w:rsidRPr="00073CFE" w:rsidRDefault="00D32862" w:rsidP="00D32862">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má rovněž předpoklady pro založení a rozvíjení vlastního podnikatelského subjektu. </w:t>
      </w:r>
    </w:p>
    <w:p w14:paraId="7ADAF9DB" w14:textId="77777777" w:rsidR="00D32862" w:rsidRPr="00073CFE" w:rsidRDefault="00D32862" w:rsidP="00D32862">
      <w:pPr>
        <w:pStyle w:val="Normlnweb"/>
        <w:shd w:val="clear" w:color="auto" w:fill="FFFFFF"/>
        <w:spacing w:before="0" w:beforeAutospacing="0" w:after="0" w:afterAutospacing="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w:t>
      </w:r>
    </w:p>
    <w:p w14:paraId="3DB03E4B" w14:textId="77777777" w:rsidR="00D32862" w:rsidRPr="00073CFE" w:rsidRDefault="00D32862" w:rsidP="00D32862">
      <w:pPr>
        <w:jc w:val="both"/>
        <w:rPr>
          <w:rFonts w:asciiTheme="minorHAnsi" w:hAnsiTheme="minorHAnsi" w:cstheme="minorHAnsi"/>
          <w:color w:val="000000" w:themeColor="text1"/>
          <w:sz w:val="22"/>
          <w:szCs w:val="22"/>
        </w:rPr>
      </w:pPr>
    </w:p>
    <w:p w14:paraId="2D52A747" w14:textId="77777777" w:rsidR="00D32862" w:rsidRPr="00073CFE" w:rsidRDefault="00D32862" w:rsidP="00D32862">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w:t>
      </w:r>
      <w:r w:rsidRPr="00073CFE">
        <w:rPr>
          <w:rFonts w:asciiTheme="minorHAnsi" w:hAnsiTheme="minorHAnsi" w:cstheme="minorHAnsi"/>
          <w:b/>
          <w:bCs/>
          <w:color w:val="000000" w:themeColor="text1"/>
          <w:sz w:val="22"/>
          <w:szCs w:val="22"/>
        </w:rPr>
        <w:t xml:space="preserve">specializace </w:t>
      </w:r>
      <w:r w:rsidR="002E5D67">
        <w:rPr>
          <w:rFonts w:asciiTheme="minorHAnsi" w:hAnsiTheme="minorHAnsi" w:cstheme="minorHAnsi"/>
          <w:b/>
          <w:bCs/>
          <w:color w:val="000000" w:themeColor="text1"/>
          <w:sz w:val="22"/>
          <w:szCs w:val="22"/>
        </w:rPr>
        <w:t>Corporate Finance</w:t>
      </w:r>
      <w:r w:rsidRPr="00073CFE">
        <w:rPr>
          <w:rFonts w:asciiTheme="minorHAnsi" w:hAnsiTheme="minorHAnsi" w:cstheme="minorHAnsi"/>
          <w:color w:val="000000" w:themeColor="text1"/>
          <w:sz w:val="22"/>
          <w:szCs w:val="22"/>
        </w:rPr>
        <w:t> má pokročilé znalosti z oblasti podnikových financí, controllingu, daňových a účetních aspektů podnikové praxe. Z pohledu specializace se předpokládá uplatnění např. na pozicích finančního manažera, controllera či analytika v průmyslových podnicích, obchodních firmách, finančních institucích či neziskových organizacích.</w:t>
      </w:r>
    </w:p>
    <w:p w14:paraId="56E81513" w14:textId="77777777" w:rsidR="00D32862" w:rsidRPr="00073CFE" w:rsidRDefault="00D32862" w:rsidP="00D32862">
      <w:pPr>
        <w:tabs>
          <w:tab w:val="left" w:pos="567"/>
        </w:tabs>
        <w:spacing w:before="120" w:after="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specializace </w:t>
      </w:r>
      <w:r w:rsidRPr="00073CFE">
        <w:rPr>
          <w:rFonts w:asciiTheme="minorHAnsi" w:hAnsiTheme="minorHAnsi" w:cstheme="minorHAnsi"/>
          <w:b/>
          <w:color w:val="000000" w:themeColor="text1"/>
          <w:sz w:val="22"/>
          <w:szCs w:val="22"/>
        </w:rPr>
        <w:t>Fina</w:t>
      </w:r>
      <w:r w:rsidR="002E5D67">
        <w:rPr>
          <w:rFonts w:asciiTheme="minorHAnsi" w:hAnsiTheme="minorHAnsi" w:cstheme="minorHAnsi"/>
          <w:b/>
          <w:color w:val="000000" w:themeColor="text1"/>
          <w:sz w:val="22"/>
          <w:szCs w:val="22"/>
        </w:rPr>
        <w:t>ncial Markets and Technologies</w:t>
      </w:r>
      <w:r w:rsidRPr="00073CFE">
        <w:rPr>
          <w:rFonts w:asciiTheme="minorHAnsi" w:hAnsiTheme="minorHAnsi" w:cstheme="minorHAnsi"/>
          <w:color w:val="000000" w:themeColor="text1"/>
          <w:sz w:val="22"/>
          <w:szCs w:val="22"/>
        </w:rPr>
        <w:t xml:space="preserve"> má pokročilé znalosti z oblasti finančních trhů, investic a tvorby portfolia, bankovního sektoru, fintech a jeho aplikacích. Z pohledu specializace se předpokládá uplatnění např. na pozicích investičního specialistu, manažera devizových obchodů, firemního bankéře, analytika kreditních rizik, specialisty back office, portfolio manažera, fintech analytika, projektového manažera pro aplikaci finančních technologií</w:t>
      </w:r>
      <w:r w:rsidRPr="00073CFE">
        <w:rPr>
          <w:rFonts w:asciiTheme="minorHAnsi" w:hAnsiTheme="minorHAnsi" w:cstheme="minorHAnsi"/>
          <w:color w:val="000000" w:themeColor="text1"/>
          <w:sz w:val="22"/>
          <w:szCs w:val="22"/>
          <w:shd w:val="clear" w:color="auto" w:fill="FFFFFF"/>
        </w:rPr>
        <w:t xml:space="preserve"> zejména v bankách, pojišťovnách, investičních fondech, fintechových firmách, příp. ve finančních odděleních podniků v oblasti průmyslu, obchodu a služeb.</w:t>
      </w:r>
    </w:p>
    <w:p w14:paraId="207D6248" w14:textId="77777777" w:rsidR="007E544F" w:rsidRPr="00073CFE" w:rsidRDefault="007E544F" w:rsidP="007E544F">
      <w:pPr>
        <w:keepNext/>
        <w:keepLines/>
        <w:spacing w:before="40"/>
        <w:jc w:val="both"/>
        <w:outlineLvl w:val="2"/>
        <w:rPr>
          <w:rFonts w:ascii="Calibri" w:hAnsi="Calibri" w:cs="Calibri"/>
          <w:color w:val="000000" w:themeColor="text1"/>
          <w:sz w:val="22"/>
          <w:szCs w:val="22"/>
        </w:rPr>
      </w:pPr>
    </w:p>
    <w:p w14:paraId="0530189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Standardní doba studia </w:t>
      </w:r>
    </w:p>
    <w:p w14:paraId="212CD1D8"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2.8</w:t>
      </w:r>
    </w:p>
    <w:p w14:paraId="4F7B15A6"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Standardní doba studia magisterského studijního programu </w:t>
      </w:r>
      <w:r w:rsidR="004E0225" w:rsidRPr="00073CFE">
        <w:rPr>
          <w:rFonts w:ascii="Calibri" w:hAnsi="Calibri" w:cs="Calibri"/>
          <w:color w:val="000000" w:themeColor="text1"/>
          <w:sz w:val="22"/>
          <w:szCs w:val="22"/>
        </w:rPr>
        <w:t xml:space="preserve">Finance </w:t>
      </w:r>
      <w:r w:rsidRPr="00073CFE">
        <w:rPr>
          <w:rFonts w:ascii="Calibri" w:hAnsi="Calibri" w:cs="Calibri"/>
          <w:color w:val="000000" w:themeColor="text1"/>
          <w:sz w:val="22"/>
          <w:szCs w:val="22"/>
        </w:rPr>
        <w:t>je 2 roky, v jejichž průběhu musí student získat alespoň 120 kreditů v předepsané struktuře nutných k úspěšnému ukončení studia. Jejich získání je nutnou podmínkou pro konání státní závěrečné zkoušky.</w:t>
      </w:r>
    </w:p>
    <w:p w14:paraId="3FFA5467"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p>
    <w:p w14:paraId="0184B7C2"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Soulad obsahu studia s cíli studia a profilem absolventa </w:t>
      </w:r>
    </w:p>
    <w:p w14:paraId="5B8A33C3" w14:textId="77777777" w:rsidR="007E544F" w:rsidRPr="00073CFE" w:rsidRDefault="007E544F" w:rsidP="007E544F">
      <w:pPr>
        <w:keepNext/>
        <w:keepLines/>
        <w:spacing w:before="40" w:after="12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2.9</w:t>
      </w:r>
    </w:p>
    <w:p w14:paraId="5FF0B913"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30F8EF29" w14:textId="77777777" w:rsidR="00FD0BDA" w:rsidRPr="00073CFE" w:rsidRDefault="00FD0BDA" w:rsidP="007E544F">
      <w:pPr>
        <w:jc w:val="both"/>
        <w:rPr>
          <w:rFonts w:ascii="Calibri" w:hAnsi="Calibri" w:cs="Calibri"/>
          <w:color w:val="000000" w:themeColor="text1"/>
          <w:sz w:val="22"/>
          <w:szCs w:val="22"/>
        </w:rPr>
      </w:pPr>
    </w:p>
    <w:p w14:paraId="58FBC8E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Struktura a rozsah studijních předmětů </w:t>
      </w:r>
    </w:p>
    <w:p w14:paraId="4E56BA3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2.12</w:t>
      </w:r>
    </w:p>
    <w:p w14:paraId="7033366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plán magisterského studijního programu </w:t>
      </w:r>
      <w:r w:rsidR="00D32862"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je rozdělen do čtyř základních částí:</w:t>
      </w:r>
    </w:p>
    <w:p w14:paraId="77BA3C58" w14:textId="032514DE" w:rsidR="007E544F" w:rsidRDefault="007E544F" w:rsidP="00693EF8">
      <w:pPr>
        <w:numPr>
          <w:ilvl w:val="0"/>
          <w:numId w:val="13"/>
        </w:numPr>
        <w:spacing w:before="120" w:after="120"/>
        <w:ind w:left="714" w:hanging="357"/>
        <w:jc w:val="both"/>
        <w:rPr>
          <w:ins w:id="1756" w:author="Drahomíra Pavelková" w:date="2020-08-26T19:37:00Z"/>
          <w:rFonts w:ascii="Calibri" w:eastAsia="Calibri" w:hAnsi="Calibri" w:cs="Calibri"/>
          <w:color w:val="000000" w:themeColor="text1"/>
          <w:sz w:val="22"/>
          <w:szCs w:val="22"/>
          <w:lang w:eastAsia="en-US"/>
        </w:rPr>
      </w:pPr>
      <w:r w:rsidRPr="00073CFE">
        <w:rPr>
          <w:rFonts w:ascii="Calibri" w:eastAsia="Calibri" w:hAnsi="Calibri" w:cs="Calibri"/>
          <w:b/>
          <w:color w:val="000000" w:themeColor="text1"/>
          <w:sz w:val="22"/>
          <w:szCs w:val="22"/>
          <w:lang w:eastAsia="en-US"/>
        </w:rPr>
        <w:t>Povinné předměty</w:t>
      </w:r>
      <w:r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b/>
          <w:color w:val="000000" w:themeColor="text1"/>
          <w:sz w:val="22"/>
          <w:szCs w:val="22"/>
          <w:lang w:eastAsia="en-US"/>
        </w:rPr>
        <w:t>společné specializacím:</w:t>
      </w:r>
      <w:r w:rsidRPr="00073CFE">
        <w:rPr>
          <w:rFonts w:ascii="Calibri" w:eastAsia="Calibri" w:hAnsi="Calibri" w:cs="Calibri"/>
          <w:color w:val="000000" w:themeColor="text1"/>
          <w:sz w:val="22"/>
          <w:szCs w:val="22"/>
          <w:lang w:eastAsia="en-US"/>
        </w:rPr>
        <w:t xml:space="preserve"> do této kategorie předmětů spadají základní teoretické předměty profilujícího základ</w:t>
      </w:r>
      <w:r w:rsidR="00D32862" w:rsidRPr="00073CFE">
        <w:rPr>
          <w:rFonts w:ascii="Calibri" w:eastAsia="Calibri" w:hAnsi="Calibri" w:cs="Calibri"/>
          <w:color w:val="000000" w:themeColor="text1"/>
          <w:sz w:val="22"/>
          <w:szCs w:val="22"/>
          <w:lang w:eastAsia="en-US"/>
        </w:rPr>
        <w:t xml:space="preserve">u, </w:t>
      </w:r>
      <w:r w:rsidRPr="00073CFE">
        <w:rPr>
          <w:rFonts w:ascii="Calibri" w:eastAsia="Calibri" w:hAnsi="Calibri" w:cs="Calibri"/>
          <w:color w:val="000000" w:themeColor="text1"/>
          <w:sz w:val="22"/>
          <w:szCs w:val="22"/>
          <w:lang w:eastAsia="en-US"/>
        </w:rPr>
        <w:t xml:space="preserve">předměty profilujícího základu </w:t>
      </w:r>
      <w:r w:rsidR="00D32862" w:rsidRPr="00073CFE">
        <w:rPr>
          <w:rFonts w:ascii="Calibri" w:eastAsia="Calibri" w:hAnsi="Calibri" w:cs="Calibri"/>
          <w:color w:val="000000" w:themeColor="text1"/>
          <w:sz w:val="22"/>
          <w:szCs w:val="22"/>
          <w:lang w:eastAsia="en-US"/>
        </w:rPr>
        <w:t xml:space="preserve">a povinné předměty </w:t>
      </w:r>
      <w:r w:rsidRPr="00073CFE">
        <w:rPr>
          <w:rFonts w:ascii="Calibri" w:eastAsia="Calibri" w:hAnsi="Calibri" w:cs="Calibri"/>
          <w:color w:val="000000" w:themeColor="text1"/>
          <w:sz w:val="22"/>
          <w:szCs w:val="22"/>
          <w:lang w:eastAsia="en-US"/>
        </w:rPr>
        <w:t>jako jsou např. Mi</w:t>
      </w:r>
      <w:r w:rsidR="005F4C15" w:rsidRPr="00073CFE">
        <w:rPr>
          <w:rFonts w:ascii="Calibri" w:eastAsia="Calibri" w:hAnsi="Calibri" w:cs="Calibri"/>
          <w:color w:val="000000" w:themeColor="text1"/>
          <w:sz w:val="22"/>
          <w:szCs w:val="22"/>
          <w:lang w:eastAsia="en-US"/>
        </w:rPr>
        <w:t>croeconomics</w:t>
      </w:r>
      <w:r w:rsidRPr="00073CFE">
        <w:rPr>
          <w:rFonts w:ascii="Calibri" w:eastAsia="Calibri" w:hAnsi="Calibri" w:cs="Calibri"/>
          <w:color w:val="000000" w:themeColor="text1"/>
          <w:sz w:val="22"/>
          <w:szCs w:val="22"/>
          <w:lang w:eastAsia="en-US"/>
        </w:rPr>
        <w:t xml:space="preserve"> II, Ma</w:t>
      </w:r>
      <w:r w:rsidR="005F4C15" w:rsidRPr="00073CFE">
        <w:rPr>
          <w:rFonts w:ascii="Calibri" w:eastAsia="Calibri" w:hAnsi="Calibri" w:cs="Calibri"/>
          <w:color w:val="000000" w:themeColor="text1"/>
          <w:sz w:val="22"/>
          <w:szCs w:val="22"/>
          <w:lang w:eastAsia="en-US"/>
        </w:rPr>
        <w:t>croeconomics</w:t>
      </w:r>
      <w:r w:rsidRPr="00073CFE">
        <w:rPr>
          <w:rFonts w:ascii="Calibri" w:eastAsia="Calibri" w:hAnsi="Calibri" w:cs="Calibri"/>
          <w:color w:val="000000" w:themeColor="text1"/>
          <w:sz w:val="22"/>
          <w:szCs w:val="22"/>
          <w:lang w:eastAsia="en-US"/>
        </w:rPr>
        <w:t xml:space="preserve"> II, </w:t>
      </w:r>
      <w:r w:rsidR="005F4C15" w:rsidRPr="00073CFE">
        <w:rPr>
          <w:rFonts w:ascii="Calibri" w:eastAsia="Calibri" w:hAnsi="Calibri" w:cs="Calibri"/>
          <w:color w:val="000000" w:themeColor="text1"/>
          <w:sz w:val="22"/>
          <w:szCs w:val="22"/>
          <w:lang w:eastAsia="en-US"/>
        </w:rPr>
        <w:t>Corporate Finance</w:t>
      </w:r>
      <w:r w:rsidR="00D32862" w:rsidRPr="00073CFE">
        <w:rPr>
          <w:rFonts w:ascii="Calibri" w:eastAsia="Calibri" w:hAnsi="Calibri" w:cs="Calibri"/>
          <w:color w:val="000000" w:themeColor="text1"/>
          <w:sz w:val="22"/>
          <w:szCs w:val="22"/>
          <w:lang w:eastAsia="en-US"/>
        </w:rPr>
        <w:t xml:space="preserve"> II, </w:t>
      </w:r>
      <w:r w:rsidR="005F4C15" w:rsidRPr="00073CFE">
        <w:rPr>
          <w:rFonts w:ascii="Calibri" w:eastAsia="Calibri" w:hAnsi="Calibri" w:cs="Calibri"/>
          <w:color w:val="000000" w:themeColor="text1"/>
          <w:sz w:val="22"/>
          <w:szCs w:val="22"/>
          <w:lang w:eastAsia="en-US"/>
        </w:rPr>
        <w:t>Public F</w:t>
      </w:r>
      <w:r w:rsidR="00D32862" w:rsidRPr="00073CFE">
        <w:rPr>
          <w:rFonts w:ascii="Calibri" w:eastAsia="Calibri" w:hAnsi="Calibri" w:cs="Calibri"/>
          <w:color w:val="000000" w:themeColor="text1"/>
          <w:sz w:val="22"/>
          <w:szCs w:val="22"/>
          <w:lang w:eastAsia="en-US"/>
        </w:rPr>
        <w:t xml:space="preserve">inance, </w:t>
      </w:r>
      <w:r w:rsidR="005F4C15" w:rsidRPr="00073CFE">
        <w:rPr>
          <w:rFonts w:ascii="Calibri" w:eastAsia="Calibri" w:hAnsi="Calibri" w:cs="Calibri"/>
          <w:color w:val="000000" w:themeColor="text1"/>
          <w:sz w:val="22"/>
          <w:szCs w:val="22"/>
          <w:lang w:eastAsia="en-US"/>
        </w:rPr>
        <w:t xml:space="preserve">Corporate Valuation, </w:t>
      </w:r>
      <w:r w:rsidR="00E2521C" w:rsidRPr="00073CFE">
        <w:rPr>
          <w:rFonts w:ascii="Calibri" w:eastAsia="Calibri" w:hAnsi="Calibri" w:cs="Calibri"/>
          <w:color w:val="000000" w:themeColor="text1"/>
          <w:sz w:val="22"/>
          <w:szCs w:val="22"/>
          <w:lang w:eastAsia="en-US"/>
        </w:rPr>
        <w:t xml:space="preserve">International Finance, </w:t>
      </w:r>
      <w:del w:id="1757" w:author="Drahomíra Pavelková" w:date="2020-08-26T19:16:00Z">
        <w:r w:rsidR="005F4C15" w:rsidRPr="00073CFE" w:rsidDel="0056133D">
          <w:rPr>
            <w:rFonts w:ascii="Calibri" w:eastAsia="Calibri" w:hAnsi="Calibri" w:cs="Calibri"/>
            <w:color w:val="000000" w:themeColor="text1"/>
            <w:sz w:val="22"/>
            <w:szCs w:val="22"/>
            <w:lang w:eastAsia="en-US"/>
          </w:rPr>
          <w:delText xml:space="preserve">Banking and Insurance II, </w:delText>
        </w:r>
      </w:del>
      <w:r w:rsidR="005F4C15" w:rsidRPr="00073CFE">
        <w:rPr>
          <w:rFonts w:ascii="Calibri" w:eastAsia="Calibri" w:hAnsi="Calibri" w:cs="Calibri"/>
          <w:color w:val="000000" w:themeColor="text1"/>
          <w:sz w:val="22"/>
          <w:szCs w:val="22"/>
          <w:lang w:eastAsia="en-US"/>
        </w:rPr>
        <w:t>Business Ethics, Basic</w:t>
      </w:r>
      <w:r w:rsidR="002E5D67">
        <w:rPr>
          <w:rFonts w:ascii="Calibri" w:eastAsia="Calibri" w:hAnsi="Calibri" w:cs="Calibri"/>
          <w:color w:val="000000" w:themeColor="text1"/>
          <w:sz w:val="22"/>
          <w:szCs w:val="22"/>
          <w:lang w:eastAsia="en-US"/>
        </w:rPr>
        <w:t>s</w:t>
      </w:r>
      <w:r w:rsidR="005F4C15" w:rsidRPr="00073CFE">
        <w:rPr>
          <w:rFonts w:ascii="Calibri" w:eastAsia="Calibri" w:hAnsi="Calibri" w:cs="Calibri"/>
          <w:color w:val="000000" w:themeColor="text1"/>
          <w:sz w:val="22"/>
          <w:szCs w:val="22"/>
          <w:lang w:eastAsia="en-US"/>
        </w:rPr>
        <w:t xml:space="preserve"> of Law, Quantitative Decision</w:t>
      </w:r>
      <w:r w:rsidR="00594541" w:rsidRPr="00073CFE">
        <w:rPr>
          <w:rFonts w:ascii="Calibri" w:eastAsia="Calibri" w:hAnsi="Calibri" w:cs="Calibri"/>
          <w:color w:val="000000" w:themeColor="text1"/>
          <w:sz w:val="22"/>
          <w:szCs w:val="22"/>
          <w:lang w:eastAsia="en-US"/>
        </w:rPr>
        <w:t>-m</w:t>
      </w:r>
      <w:r w:rsidR="005F4C15" w:rsidRPr="00073CFE">
        <w:rPr>
          <w:rFonts w:ascii="Calibri" w:eastAsia="Calibri" w:hAnsi="Calibri" w:cs="Calibri"/>
          <w:color w:val="000000" w:themeColor="text1"/>
          <w:sz w:val="22"/>
          <w:szCs w:val="22"/>
          <w:lang w:eastAsia="en-US"/>
        </w:rPr>
        <w:t>aking</w:t>
      </w:r>
      <w:r w:rsidR="00594541" w:rsidRPr="00073CFE">
        <w:rPr>
          <w:rFonts w:ascii="Calibri" w:eastAsia="Calibri" w:hAnsi="Calibri" w:cs="Calibri"/>
          <w:color w:val="000000" w:themeColor="text1"/>
          <w:sz w:val="22"/>
          <w:szCs w:val="22"/>
          <w:lang w:eastAsia="en-US"/>
        </w:rPr>
        <w:t xml:space="preserve"> Methods</w:t>
      </w:r>
      <w:r w:rsidR="005F4C15" w:rsidRPr="00073CFE">
        <w:rPr>
          <w:rFonts w:ascii="Calibri" w:eastAsia="Calibri" w:hAnsi="Calibri" w:cs="Calibri"/>
          <w:color w:val="000000" w:themeColor="text1"/>
          <w:sz w:val="22"/>
          <w:szCs w:val="22"/>
          <w:lang w:eastAsia="en-US"/>
        </w:rPr>
        <w:t xml:space="preserve">, Managerial Information Systems, Econometrics </w:t>
      </w:r>
      <w:r w:rsidRPr="00073CFE">
        <w:rPr>
          <w:rFonts w:ascii="Calibri" w:eastAsia="Calibri" w:hAnsi="Calibri" w:cs="Calibri"/>
          <w:color w:val="000000" w:themeColor="text1"/>
          <w:sz w:val="22"/>
          <w:szCs w:val="22"/>
          <w:lang w:eastAsia="en-US"/>
        </w:rPr>
        <w:t>a další.</w:t>
      </w:r>
    </w:p>
    <w:p w14:paraId="409E4112" w14:textId="3AE2F75B" w:rsidR="00D85725" w:rsidRPr="0044119A" w:rsidRDefault="00D85725" w:rsidP="0044119A">
      <w:pPr>
        <w:spacing w:before="120" w:after="120"/>
        <w:ind w:left="357"/>
        <w:jc w:val="both"/>
        <w:rPr>
          <w:rFonts w:asciiTheme="minorHAnsi" w:eastAsia="Calibri" w:hAnsiTheme="minorHAnsi" w:cstheme="minorHAnsi"/>
          <w:sz w:val="22"/>
          <w:szCs w:val="22"/>
          <w:lang w:eastAsia="en-US"/>
        </w:rPr>
      </w:pPr>
      <w:ins w:id="1758" w:author="Drahomíra Pavelková" w:date="2020-08-26T19:37:00Z">
        <w:r w:rsidRPr="00F50606">
          <w:rPr>
            <w:rFonts w:asciiTheme="minorHAnsi" w:eastAsia="Calibri" w:hAnsiTheme="minorHAnsi" w:cstheme="minorHAnsi"/>
            <w:sz w:val="22"/>
            <w:szCs w:val="22"/>
            <w:lang w:eastAsia="en-US"/>
          </w:rPr>
          <w:t xml:space="preserve">Absolvováním povinných předmětů získá student </w:t>
        </w:r>
        <w:r>
          <w:rPr>
            <w:rFonts w:asciiTheme="minorHAnsi" w:eastAsia="Calibri" w:hAnsiTheme="minorHAnsi" w:cstheme="minorHAnsi"/>
            <w:sz w:val="22"/>
            <w:szCs w:val="22"/>
            <w:lang w:eastAsia="en-US"/>
          </w:rPr>
          <w:t>82</w:t>
        </w:r>
        <w:r w:rsidRPr="00F50606">
          <w:rPr>
            <w:rFonts w:asciiTheme="minorHAnsi" w:eastAsia="Calibri" w:hAnsiTheme="minorHAnsi" w:cstheme="minorHAnsi"/>
            <w:sz w:val="22"/>
            <w:szCs w:val="22"/>
            <w:lang w:eastAsia="en-US"/>
          </w:rPr>
          <w:t xml:space="preserve"> kreditů (</w:t>
        </w:r>
        <w:r>
          <w:rPr>
            <w:rFonts w:asciiTheme="minorHAnsi" w:eastAsia="Calibri" w:hAnsiTheme="minorHAnsi" w:cstheme="minorHAnsi"/>
            <w:sz w:val="22"/>
            <w:szCs w:val="22"/>
            <w:lang w:eastAsia="en-US"/>
          </w:rPr>
          <w:t xml:space="preserve">68 </w:t>
        </w:r>
        <w:r w:rsidRPr="00F50606">
          <w:rPr>
            <w:rFonts w:asciiTheme="minorHAnsi" w:eastAsia="Calibri" w:hAnsiTheme="minorHAnsi" w:cstheme="minorHAnsi"/>
            <w:sz w:val="22"/>
            <w:szCs w:val="22"/>
            <w:lang w:eastAsia="en-US"/>
          </w:rPr>
          <w:t>% z celkového počtu kreditů).</w:t>
        </w:r>
      </w:ins>
    </w:p>
    <w:p w14:paraId="3EA9E7CA" w14:textId="77777777" w:rsidR="007E544F" w:rsidRPr="00073CFE" w:rsidRDefault="007E544F" w:rsidP="00693EF8">
      <w:pPr>
        <w:numPr>
          <w:ilvl w:val="0"/>
          <w:numId w:val="13"/>
        </w:numPr>
        <w:spacing w:before="120" w:after="120"/>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Povinné předmět specializační:</w:t>
      </w:r>
    </w:p>
    <w:p w14:paraId="172E18E9" w14:textId="04E5A9D1" w:rsidR="007E544F" w:rsidRPr="0044119A" w:rsidRDefault="007E544F" w:rsidP="00693EF8">
      <w:pPr>
        <w:numPr>
          <w:ilvl w:val="1"/>
          <w:numId w:val="14"/>
        </w:numPr>
        <w:spacing w:before="120" w:after="120"/>
        <w:contextualSpacing/>
        <w:jc w:val="both"/>
        <w:rPr>
          <w:ins w:id="1759" w:author="Drahomíra Pavelková" w:date="2020-08-26T19:39:00Z"/>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Specializace</w:t>
      </w:r>
      <w:r w:rsidR="002E5D67">
        <w:rPr>
          <w:rFonts w:ascii="Calibri" w:eastAsia="Calibri" w:hAnsi="Calibri" w:cs="Calibri"/>
          <w:b/>
          <w:color w:val="000000" w:themeColor="text1"/>
          <w:sz w:val="22"/>
          <w:szCs w:val="22"/>
          <w:lang w:eastAsia="en-US"/>
        </w:rPr>
        <w:t xml:space="preserve"> Corporate Finance</w:t>
      </w:r>
      <w:r w:rsidRPr="00073CFE">
        <w:rPr>
          <w:rFonts w:ascii="Calibri" w:eastAsia="Calibri" w:hAnsi="Calibri" w:cs="Calibri"/>
          <w:b/>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do této kategorie předmětů spadají předměty profilujícího základu</w:t>
      </w:r>
      <w:ins w:id="1760" w:author="Drahomíra Pavelková" w:date="2020-08-26T19:38:00Z">
        <w:r w:rsidR="00D85725">
          <w:rPr>
            <w:rFonts w:ascii="Calibri" w:eastAsia="Calibri" w:hAnsi="Calibri" w:cs="Calibri"/>
            <w:color w:val="000000" w:themeColor="text1"/>
            <w:sz w:val="22"/>
            <w:szCs w:val="22"/>
            <w:lang w:eastAsia="en-US"/>
          </w:rPr>
          <w:t xml:space="preserve">, </w:t>
        </w:r>
        <w:r w:rsidR="00D85725" w:rsidRPr="0044119A">
          <w:rPr>
            <w:rFonts w:asciiTheme="minorHAnsi" w:hAnsiTheme="minorHAnsi" w:cstheme="minorHAnsi"/>
            <w:sz w:val="22"/>
            <w:szCs w:val="22"/>
          </w:rPr>
          <w:t>které spolu se společnými povinnými předměty profilujícícho základu tvoří páteř profilu absolventa v dané specializaci</w:t>
        </w:r>
      </w:ins>
      <w:del w:id="1761" w:author="Drahomíra Pavelková" w:date="2020-08-26T19:38:00Z">
        <w:r w:rsidRPr="0044119A" w:rsidDel="00D85725">
          <w:rPr>
            <w:rFonts w:asciiTheme="minorHAnsi" w:eastAsia="Calibri" w:hAnsiTheme="minorHAnsi" w:cstheme="minorHAnsi"/>
            <w:color w:val="000000" w:themeColor="text1"/>
            <w:sz w:val="22"/>
            <w:szCs w:val="22"/>
            <w:lang w:eastAsia="en-US"/>
          </w:rPr>
          <w:delText xml:space="preserve"> jako jsou</w:delText>
        </w:r>
      </w:del>
      <w:r w:rsidRPr="0044119A">
        <w:rPr>
          <w:rFonts w:asciiTheme="minorHAnsi" w:eastAsia="Calibri" w:hAnsiTheme="minorHAnsi" w:cstheme="minorHAnsi"/>
          <w:color w:val="000000" w:themeColor="text1"/>
          <w:sz w:val="22"/>
          <w:szCs w:val="22"/>
          <w:lang w:eastAsia="en-US"/>
        </w:rPr>
        <w:t xml:space="preserve">: </w:t>
      </w:r>
      <w:r w:rsidR="00D32862" w:rsidRPr="0044119A">
        <w:rPr>
          <w:rFonts w:asciiTheme="minorHAnsi" w:eastAsia="Calibri" w:hAnsiTheme="minorHAnsi" w:cstheme="minorHAnsi"/>
          <w:color w:val="000000" w:themeColor="text1"/>
          <w:sz w:val="22"/>
          <w:szCs w:val="22"/>
          <w:lang w:eastAsia="en-US"/>
        </w:rPr>
        <w:t>Mana</w:t>
      </w:r>
      <w:r w:rsidR="00E2521C" w:rsidRPr="0044119A">
        <w:rPr>
          <w:rFonts w:asciiTheme="minorHAnsi" w:eastAsia="Calibri" w:hAnsiTheme="minorHAnsi" w:cstheme="minorHAnsi"/>
          <w:color w:val="000000" w:themeColor="text1"/>
          <w:sz w:val="22"/>
          <w:szCs w:val="22"/>
          <w:lang w:eastAsia="en-US"/>
        </w:rPr>
        <w:t>gerial Accounting</w:t>
      </w:r>
      <w:r w:rsidR="00D32862" w:rsidRPr="0044119A">
        <w:rPr>
          <w:rFonts w:asciiTheme="minorHAnsi" w:eastAsia="Calibri" w:hAnsiTheme="minorHAnsi" w:cstheme="minorHAnsi"/>
          <w:color w:val="000000" w:themeColor="text1"/>
          <w:sz w:val="22"/>
          <w:szCs w:val="22"/>
          <w:lang w:eastAsia="en-US"/>
        </w:rPr>
        <w:t xml:space="preserve"> II, </w:t>
      </w:r>
      <w:ins w:id="1762" w:author="Drahomíra Pavelková" w:date="2020-08-26T19:15:00Z">
        <w:r w:rsidR="0056133D" w:rsidRPr="0044119A">
          <w:rPr>
            <w:rFonts w:asciiTheme="minorHAnsi" w:eastAsia="Calibri" w:hAnsiTheme="minorHAnsi" w:cstheme="minorHAnsi"/>
            <w:color w:val="000000" w:themeColor="text1"/>
            <w:sz w:val="22"/>
            <w:szCs w:val="22"/>
            <w:lang w:eastAsia="en-US"/>
          </w:rPr>
          <w:t>Busin</w:t>
        </w:r>
      </w:ins>
      <w:ins w:id="1763" w:author="Drahomíra Pavelková" w:date="2020-08-26T19:16:00Z">
        <w:r w:rsidR="0056133D" w:rsidRPr="0044119A">
          <w:rPr>
            <w:rFonts w:asciiTheme="minorHAnsi" w:eastAsia="Calibri" w:hAnsiTheme="minorHAnsi" w:cstheme="minorHAnsi"/>
            <w:color w:val="000000" w:themeColor="text1"/>
            <w:sz w:val="22"/>
            <w:szCs w:val="22"/>
            <w:lang w:eastAsia="en-US"/>
          </w:rPr>
          <w:t xml:space="preserve">ess Models, </w:t>
        </w:r>
      </w:ins>
      <w:r w:rsidR="00E2521C" w:rsidRPr="0044119A">
        <w:rPr>
          <w:rFonts w:asciiTheme="minorHAnsi" w:eastAsia="Calibri" w:hAnsiTheme="minorHAnsi" w:cstheme="minorHAnsi"/>
          <w:color w:val="000000" w:themeColor="text1"/>
          <w:sz w:val="22"/>
          <w:szCs w:val="22"/>
          <w:lang w:eastAsia="en-US"/>
        </w:rPr>
        <w:t xml:space="preserve">International Accounting Standards, Tax System and Financial Law, </w:t>
      </w:r>
      <w:r w:rsidR="00D32862" w:rsidRPr="0044119A">
        <w:rPr>
          <w:rFonts w:asciiTheme="minorHAnsi" w:eastAsia="Calibri" w:hAnsiTheme="minorHAnsi" w:cstheme="minorHAnsi"/>
          <w:color w:val="000000" w:themeColor="text1"/>
          <w:sz w:val="22"/>
          <w:szCs w:val="22"/>
          <w:lang w:eastAsia="en-US"/>
        </w:rPr>
        <w:t>Controlling a před</w:t>
      </w:r>
      <w:r w:rsidR="00D32862" w:rsidRPr="00073CFE">
        <w:rPr>
          <w:rFonts w:ascii="Calibri" w:eastAsia="Calibri" w:hAnsi="Calibri" w:cs="Calibri"/>
          <w:color w:val="000000" w:themeColor="text1"/>
          <w:sz w:val="22"/>
          <w:szCs w:val="22"/>
          <w:lang w:eastAsia="en-US"/>
        </w:rPr>
        <w:t>mět povinn</w:t>
      </w:r>
      <w:r w:rsidR="00E2521C" w:rsidRPr="00073CFE">
        <w:rPr>
          <w:rFonts w:ascii="Calibri" w:eastAsia="Calibri" w:hAnsi="Calibri" w:cs="Calibri"/>
          <w:color w:val="000000" w:themeColor="text1"/>
          <w:sz w:val="22"/>
          <w:szCs w:val="22"/>
          <w:lang w:eastAsia="en-US"/>
        </w:rPr>
        <w:t>ý</w:t>
      </w:r>
      <w:r w:rsidR="00D32862" w:rsidRPr="00073CFE">
        <w:rPr>
          <w:rFonts w:ascii="Calibri" w:eastAsia="Calibri" w:hAnsi="Calibri" w:cs="Calibri"/>
          <w:color w:val="000000" w:themeColor="text1"/>
          <w:sz w:val="22"/>
          <w:szCs w:val="22"/>
          <w:lang w:eastAsia="en-US"/>
        </w:rPr>
        <w:t xml:space="preserve">: </w:t>
      </w:r>
      <w:r w:rsidR="00E2521C" w:rsidRPr="00073CFE">
        <w:rPr>
          <w:rFonts w:ascii="Calibri" w:eastAsia="Calibri" w:hAnsi="Calibri" w:cs="Calibri"/>
          <w:color w:val="000000" w:themeColor="text1"/>
          <w:sz w:val="22"/>
          <w:szCs w:val="22"/>
          <w:lang w:eastAsia="en-US"/>
        </w:rPr>
        <w:t>Financial Reporting and Audit</w:t>
      </w:r>
      <w:ins w:id="1764" w:author="Drahomíra Pavelková" w:date="2020-08-26T19:16:00Z">
        <w:r w:rsidR="0056133D">
          <w:rPr>
            <w:rFonts w:ascii="Calibri" w:eastAsia="Calibri" w:hAnsi="Calibri" w:cs="Calibri"/>
            <w:color w:val="000000" w:themeColor="text1"/>
            <w:sz w:val="22"/>
            <w:szCs w:val="22"/>
            <w:lang w:eastAsia="en-US"/>
          </w:rPr>
          <w:t>, Banking and Insurance II</w:t>
        </w:r>
      </w:ins>
      <w:r w:rsidR="00E2521C" w:rsidRPr="00073CFE">
        <w:rPr>
          <w:rFonts w:ascii="Calibri" w:eastAsia="Calibri" w:hAnsi="Calibri" w:cs="Calibri"/>
          <w:color w:val="000000" w:themeColor="text1"/>
          <w:sz w:val="22"/>
          <w:szCs w:val="22"/>
          <w:lang w:eastAsia="en-US"/>
        </w:rPr>
        <w:t>.</w:t>
      </w:r>
    </w:p>
    <w:p w14:paraId="7E45563A" w14:textId="2B1C156B" w:rsidR="00D85725" w:rsidRPr="0085060C" w:rsidRDefault="00D85725" w:rsidP="0044119A">
      <w:pPr>
        <w:pStyle w:val="Odstavecseseznamem"/>
        <w:spacing w:before="120" w:after="120"/>
        <w:jc w:val="both"/>
        <w:rPr>
          <w:ins w:id="1765" w:author="Drahomíra Pavelková" w:date="2020-08-26T19:39:00Z"/>
          <w:rFonts w:cs="Calibri"/>
        </w:rPr>
      </w:pPr>
      <w:ins w:id="1766" w:author="Drahomíra Pavelková" w:date="2020-08-26T19:39:00Z">
        <w:r w:rsidRPr="0085060C">
          <w:rPr>
            <w:rFonts w:cs="Calibri"/>
          </w:rPr>
          <w:t xml:space="preserve">Absolvováním povinných specializačních předmětů získá student </w:t>
        </w:r>
        <w:r>
          <w:rPr>
            <w:rFonts w:cs="Calibri"/>
          </w:rPr>
          <w:t>31</w:t>
        </w:r>
        <w:r w:rsidRPr="0085060C">
          <w:rPr>
            <w:rFonts w:cs="Calibri"/>
          </w:rPr>
          <w:t xml:space="preserve"> kreditů</w:t>
        </w:r>
        <w:r>
          <w:rPr>
            <w:rFonts w:cs="Calibri"/>
          </w:rPr>
          <w:t>.</w:t>
        </w:r>
        <w:r w:rsidRPr="0085060C">
          <w:rPr>
            <w:rFonts w:cs="Calibri"/>
          </w:rPr>
          <w:t xml:space="preserve"> </w:t>
        </w:r>
      </w:ins>
    </w:p>
    <w:p w14:paraId="79B05F4F" w14:textId="77777777" w:rsidR="00D85725" w:rsidRPr="00073CFE" w:rsidRDefault="00D85725" w:rsidP="0044119A">
      <w:pPr>
        <w:spacing w:before="120" w:after="120"/>
        <w:ind w:left="1440"/>
        <w:contextualSpacing/>
        <w:jc w:val="both"/>
        <w:rPr>
          <w:rFonts w:ascii="Calibri" w:eastAsia="Calibri" w:hAnsi="Calibri" w:cs="Calibri"/>
          <w:b/>
          <w:color w:val="000000" w:themeColor="text1"/>
          <w:sz w:val="22"/>
          <w:szCs w:val="22"/>
          <w:lang w:eastAsia="en-US"/>
        </w:rPr>
      </w:pPr>
    </w:p>
    <w:p w14:paraId="5E7E6508" w14:textId="67D125A6" w:rsidR="00A25CA3" w:rsidRDefault="00A25CA3" w:rsidP="00D32862">
      <w:pPr>
        <w:numPr>
          <w:ilvl w:val="1"/>
          <w:numId w:val="14"/>
        </w:numPr>
        <w:spacing w:before="120" w:after="120"/>
        <w:ind w:left="1434" w:hanging="357"/>
        <w:jc w:val="both"/>
        <w:rPr>
          <w:ins w:id="1767" w:author="Drahomíra Pavelková" w:date="2020-08-26T19:37:00Z"/>
          <w:rFonts w:ascii="Calibri" w:eastAsia="Calibri" w:hAnsi="Calibri" w:cs="Calibri"/>
          <w:color w:val="000000" w:themeColor="text1"/>
          <w:sz w:val="22"/>
          <w:szCs w:val="22"/>
          <w:lang w:eastAsia="en-US"/>
        </w:rPr>
      </w:pPr>
      <w:r w:rsidRPr="00073CFE">
        <w:rPr>
          <w:rFonts w:ascii="Calibri" w:eastAsia="Calibri" w:hAnsi="Calibri" w:cs="Calibri"/>
          <w:b/>
          <w:color w:val="000000" w:themeColor="text1"/>
          <w:sz w:val="22"/>
          <w:szCs w:val="22"/>
          <w:lang w:eastAsia="en-US"/>
        </w:rPr>
        <w:t>Specializace</w:t>
      </w:r>
      <w:r w:rsidR="00C367F0" w:rsidRPr="00073CFE">
        <w:rPr>
          <w:rFonts w:ascii="Calibri" w:eastAsia="Calibri" w:hAnsi="Calibri" w:cs="Calibri"/>
          <w:b/>
          <w:color w:val="000000" w:themeColor="text1"/>
          <w:sz w:val="22"/>
          <w:szCs w:val="22"/>
          <w:lang w:eastAsia="en-US"/>
        </w:rPr>
        <w:t xml:space="preserve"> Finan</w:t>
      </w:r>
      <w:r w:rsidR="002E5D67">
        <w:rPr>
          <w:rFonts w:ascii="Calibri" w:eastAsia="Calibri" w:hAnsi="Calibri" w:cs="Calibri"/>
          <w:b/>
          <w:color w:val="000000" w:themeColor="text1"/>
          <w:sz w:val="22"/>
          <w:szCs w:val="22"/>
          <w:lang w:eastAsia="en-US"/>
        </w:rPr>
        <w:t>cial Markets and Technologies</w:t>
      </w:r>
      <w:r w:rsidRPr="00073CFE">
        <w:rPr>
          <w:rFonts w:ascii="Calibri" w:eastAsia="Calibri" w:hAnsi="Calibri" w:cs="Calibri"/>
          <w:b/>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do této kategorie předmětů spadají základní předměty profilujícího základu</w:t>
      </w:r>
      <w:ins w:id="1768" w:author="Drahomíra Pavelková" w:date="2020-08-26T19:40:00Z">
        <w:r w:rsidR="00D85725">
          <w:rPr>
            <w:rFonts w:ascii="Calibri" w:eastAsia="Calibri" w:hAnsi="Calibri" w:cs="Calibri"/>
            <w:color w:val="000000" w:themeColor="text1"/>
            <w:sz w:val="22"/>
            <w:szCs w:val="22"/>
            <w:lang w:eastAsia="en-US"/>
          </w:rPr>
          <w:t xml:space="preserve">, </w:t>
        </w:r>
        <w:r w:rsidR="00D85725" w:rsidRPr="00F50606">
          <w:rPr>
            <w:rFonts w:asciiTheme="minorHAnsi" w:hAnsiTheme="minorHAnsi" w:cstheme="minorHAnsi"/>
            <w:sz w:val="22"/>
            <w:szCs w:val="22"/>
          </w:rPr>
          <w:t>které spolu se společnými povinnými předměty profilujícícho základu tvoří páteř profilu absolventa v dané specializaci</w:t>
        </w:r>
        <w:r w:rsidR="00D85725" w:rsidRPr="00F50606">
          <w:rPr>
            <w:rFonts w:asciiTheme="minorHAnsi" w:eastAsia="Calibri" w:hAnsiTheme="minorHAnsi" w:cstheme="minorHAnsi"/>
            <w:color w:val="000000" w:themeColor="text1"/>
            <w:sz w:val="22"/>
            <w:szCs w:val="22"/>
            <w:lang w:eastAsia="en-US"/>
          </w:rPr>
          <w:t xml:space="preserve">: </w:t>
        </w:r>
      </w:ins>
      <w:r w:rsidRPr="00073CFE">
        <w:rPr>
          <w:rFonts w:ascii="Calibri" w:eastAsia="Calibri" w:hAnsi="Calibri" w:cs="Calibri"/>
          <w:color w:val="000000" w:themeColor="text1"/>
          <w:sz w:val="22"/>
          <w:szCs w:val="22"/>
          <w:lang w:eastAsia="en-US"/>
        </w:rPr>
        <w:t xml:space="preserve"> </w:t>
      </w:r>
      <w:del w:id="1769" w:author="Drahomíra Pavelková" w:date="2020-08-26T19:40:00Z">
        <w:r w:rsidRPr="00073CFE" w:rsidDel="00D85725">
          <w:rPr>
            <w:rFonts w:ascii="Calibri" w:eastAsia="Calibri" w:hAnsi="Calibri" w:cs="Calibri"/>
            <w:color w:val="000000" w:themeColor="text1"/>
            <w:sz w:val="22"/>
            <w:szCs w:val="22"/>
            <w:lang w:eastAsia="en-US"/>
          </w:rPr>
          <w:delText xml:space="preserve">jako jsou: </w:delText>
        </w:r>
      </w:del>
      <w:r w:rsidR="00C367F0" w:rsidRPr="00073CFE">
        <w:rPr>
          <w:rFonts w:ascii="Calibri" w:eastAsia="Calibri" w:hAnsi="Calibri" w:cs="Calibri"/>
          <w:color w:val="000000" w:themeColor="text1"/>
          <w:sz w:val="22"/>
          <w:szCs w:val="22"/>
          <w:lang w:eastAsia="en-US"/>
        </w:rPr>
        <w:t xml:space="preserve">Portfolio </w:t>
      </w:r>
      <w:r w:rsidR="00E2521C" w:rsidRPr="00073CFE">
        <w:rPr>
          <w:rFonts w:ascii="Calibri" w:eastAsia="Calibri" w:hAnsi="Calibri" w:cs="Calibri"/>
          <w:color w:val="000000" w:themeColor="text1"/>
          <w:sz w:val="22"/>
          <w:szCs w:val="22"/>
          <w:lang w:eastAsia="en-US"/>
        </w:rPr>
        <w:t>M</w:t>
      </w:r>
      <w:r w:rsidR="00C367F0" w:rsidRPr="00073CFE">
        <w:rPr>
          <w:rFonts w:ascii="Calibri" w:eastAsia="Calibri" w:hAnsi="Calibri" w:cs="Calibri"/>
          <w:color w:val="000000" w:themeColor="text1"/>
          <w:sz w:val="22"/>
          <w:szCs w:val="22"/>
          <w:lang w:eastAsia="en-US"/>
        </w:rPr>
        <w:t xml:space="preserve">anagement, </w:t>
      </w:r>
      <w:ins w:id="1770" w:author="Drahomíra Pavelková" w:date="2020-08-26T19:15:00Z">
        <w:r w:rsidR="0056133D">
          <w:rPr>
            <w:rFonts w:ascii="Calibri" w:eastAsia="Calibri" w:hAnsi="Calibri" w:cs="Calibri"/>
            <w:color w:val="000000" w:themeColor="text1"/>
            <w:sz w:val="22"/>
            <w:szCs w:val="22"/>
            <w:lang w:eastAsia="en-US"/>
          </w:rPr>
          <w:t xml:space="preserve">Banking and Insurance II, </w:t>
        </w:r>
      </w:ins>
      <w:r w:rsidR="00C367F0" w:rsidRPr="00073CFE">
        <w:rPr>
          <w:rFonts w:ascii="Calibri" w:eastAsia="Calibri" w:hAnsi="Calibri" w:cs="Calibri"/>
          <w:color w:val="000000" w:themeColor="text1"/>
          <w:sz w:val="22"/>
          <w:szCs w:val="22"/>
          <w:lang w:eastAsia="en-US"/>
        </w:rPr>
        <w:t>Behavior</w:t>
      </w:r>
      <w:r w:rsidR="00E2521C" w:rsidRPr="00073CFE">
        <w:rPr>
          <w:rFonts w:ascii="Calibri" w:eastAsia="Calibri" w:hAnsi="Calibri" w:cs="Calibri"/>
          <w:color w:val="000000" w:themeColor="text1"/>
          <w:sz w:val="22"/>
          <w:szCs w:val="22"/>
          <w:lang w:eastAsia="en-US"/>
        </w:rPr>
        <w:t>al</w:t>
      </w:r>
      <w:r w:rsidR="00C367F0" w:rsidRPr="00073CFE">
        <w:rPr>
          <w:rFonts w:ascii="Calibri" w:eastAsia="Calibri" w:hAnsi="Calibri" w:cs="Calibri"/>
          <w:color w:val="000000" w:themeColor="text1"/>
          <w:sz w:val="22"/>
          <w:szCs w:val="22"/>
          <w:lang w:eastAsia="en-US"/>
        </w:rPr>
        <w:t xml:space="preserve"> </w:t>
      </w:r>
      <w:r w:rsidR="00E2521C" w:rsidRPr="00073CFE">
        <w:rPr>
          <w:rFonts w:ascii="Calibri" w:eastAsia="Calibri" w:hAnsi="Calibri" w:cs="Calibri"/>
          <w:color w:val="000000" w:themeColor="text1"/>
          <w:sz w:val="22"/>
          <w:szCs w:val="22"/>
          <w:lang w:eastAsia="en-US"/>
        </w:rPr>
        <w:t>F</w:t>
      </w:r>
      <w:r w:rsidR="00C367F0" w:rsidRPr="00073CFE">
        <w:rPr>
          <w:rFonts w:ascii="Calibri" w:eastAsia="Calibri" w:hAnsi="Calibri" w:cs="Calibri"/>
          <w:color w:val="000000" w:themeColor="text1"/>
          <w:sz w:val="22"/>
          <w:szCs w:val="22"/>
          <w:lang w:eastAsia="en-US"/>
        </w:rPr>
        <w:t>inance, Finan</w:t>
      </w:r>
      <w:r w:rsidR="00E2521C" w:rsidRPr="00073CFE">
        <w:rPr>
          <w:rFonts w:ascii="Calibri" w:eastAsia="Calibri" w:hAnsi="Calibri" w:cs="Calibri"/>
          <w:color w:val="000000" w:themeColor="text1"/>
          <w:sz w:val="22"/>
          <w:szCs w:val="22"/>
          <w:lang w:eastAsia="en-US"/>
        </w:rPr>
        <w:t xml:space="preserve">cial Technologies and Applications </w:t>
      </w:r>
      <w:r w:rsidR="00C367F0" w:rsidRPr="00073CFE">
        <w:rPr>
          <w:rFonts w:ascii="Calibri" w:eastAsia="Calibri" w:hAnsi="Calibri" w:cs="Calibri"/>
          <w:color w:val="000000" w:themeColor="text1"/>
          <w:sz w:val="22"/>
          <w:szCs w:val="22"/>
          <w:lang w:eastAsia="en-US"/>
        </w:rPr>
        <w:t>a předměty povinné: Digit</w:t>
      </w:r>
      <w:r w:rsidR="00E2521C" w:rsidRPr="00073CFE">
        <w:rPr>
          <w:rFonts w:ascii="Calibri" w:eastAsia="Calibri" w:hAnsi="Calibri" w:cs="Calibri"/>
          <w:color w:val="000000" w:themeColor="text1"/>
          <w:sz w:val="22"/>
          <w:szCs w:val="22"/>
          <w:lang w:eastAsia="en-US"/>
        </w:rPr>
        <w:t>al economy</w:t>
      </w:r>
      <w:r w:rsidR="00C367F0" w:rsidRPr="00073CFE">
        <w:rPr>
          <w:rFonts w:ascii="Calibri" w:eastAsia="Calibri" w:hAnsi="Calibri" w:cs="Calibri"/>
          <w:color w:val="000000" w:themeColor="text1"/>
          <w:sz w:val="22"/>
          <w:szCs w:val="22"/>
          <w:lang w:eastAsia="en-US"/>
        </w:rPr>
        <w:t xml:space="preserve">, Risk </w:t>
      </w:r>
      <w:r w:rsidR="00E2521C" w:rsidRPr="00073CFE">
        <w:rPr>
          <w:rFonts w:ascii="Calibri" w:eastAsia="Calibri" w:hAnsi="Calibri" w:cs="Calibri"/>
          <w:color w:val="000000" w:themeColor="text1"/>
          <w:sz w:val="22"/>
          <w:szCs w:val="22"/>
          <w:lang w:eastAsia="en-US"/>
        </w:rPr>
        <w:t>M</w:t>
      </w:r>
      <w:r w:rsidR="00C367F0" w:rsidRPr="00073CFE">
        <w:rPr>
          <w:rFonts w:ascii="Calibri" w:eastAsia="Calibri" w:hAnsi="Calibri" w:cs="Calibri"/>
          <w:color w:val="000000" w:themeColor="text1"/>
          <w:sz w:val="22"/>
          <w:szCs w:val="22"/>
          <w:lang w:eastAsia="en-US"/>
        </w:rPr>
        <w:t>anagement</w:t>
      </w:r>
      <w:ins w:id="1771" w:author="Drahomíra Pavelková" w:date="2020-08-26T19:15:00Z">
        <w:r w:rsidR="0056133D">
          <w:rPr>
            <w:rFonts w:ascii="Calibri" w:eastAsia="Calibri" w:hAnsi="Calibri" w:cs="Calibri"/>
            <w:color w:val="000000" w:themeColor="text1"/>
            <w:sz w:val="22"/>
            <w:szCs w:val="22"/>
            <w:lang w:eastAsia="en-US"/>
          </w:rPr>
          <w:t>, Financial Lab</w:t>
        </w:r>
      </w:ins>
      <w:r w:rsidR="00E2521C" w:rsidRPr="00073CFE">
        <w:rPr>
          <w:rFonts w:ascii="Calibri" w:eastAsia="Calibri" w:hAnsi="Calibri" w:cs="Calibri"/>
          <w:color w:val="000000" w:themeColor="text1"/>
          <w:sz w:val="22"/>
          <w:szCs w:val="22"/>
          <w:lang w:eastAsia="en-US"/>
        </w:rPr>
        <w:t>.</w:t>
      </w:r>
    </w:p>
    <w:p w14:paraId="7D3E549B" w14:textId="22B283CD" w:rsidR="00D85725" w:rsidRPr="00F50606" w:rsidRDefault="00D85725" w:rsidP="00114B70">
      <w:pPr>
        <w:pStyle w:val="Odstavecseseznamem"/>
        <w:spacing w:before="120" w:after="120"/>
        <w:jc w:val="both"/>
        <w:rPr>
          <w:ins w:id="1772" w:author="Drahomíra Pavelková" w:date="2020-08-26T19:39:00Z"/>
          <w:rFonts w:asciiTheme="minorHAnsi" w:hAnsiTheme="minorHAnsi" w:cstheme="minorHAnsi"/>
        </w:rPr>
      </w:pPr>
      <w:ins w:id="1773" w:author="Drahomíra Pavelková" w:date="2020-08-26T19:39:00Z">
        <w:r w:rsidRPr="00F50606">
          <w:rPr>
            <w:rFonts w:asciiTheme="minorHAnsi" w:hAnsiTheme="minorHAnsi" w:cstheme="minorHAnsi"/>
          </w:rPr>
          <w:t>Absolvováním povinných specializačních předmětů získá student 3</w:t>
        </w:r>
        <w:r>
          <w:rPr>
            <w:rFonts w:asciiTheme="minorHAnsi" w:hAnsiTheme="minorHAnsi" w:cstheme="minorHAnsi"/>
          </w:rPr>
          <w:t>0</w:t>
        </w:r>
        <w:r w:rsidRPr="00F50606">
          <w:rPr>
            <w:rFonts w:asciiTheme="minorHAnsi" w:hAnsiTheme="minorHAnsi" w:cstheme="minorHAnsi"/>
          </w:rPr>
          <w:t xml:space="preserve"> kreditů</w:t>
        </w:r>
        <w:r>
          <w:rPr>
            <w:rFonts w:asciiTheme="minorHAnsi" w:hAnsiTheme="minorHAnsi" w:cstheme="minorHAnsi"/>
          </w:rPr>
          <w:t>.</w:t>
        </w:r>
        <w:r w:rsidRPr="00F50606">
          <w:rPr>
            <w:rFonts w:asciiTheme="minorHAnsi" w:hAnsiTheme="minorHAnsi" w:cstheme="minorHAnsi"/>
          </w:rPr>
          <w:t xml:space="preserve"> </w:t>
        </w:r>
      </w:ins>
    </w:p>
    <w:p w14:paraId="790BFBDB" w14:textId="77777777" w:rsidR="00D85725" w:rsidRDefault="00D85725" w:rsidP="00D85725">
      <w:pPr>
        <w:pStyle w:val="Odstavecseseznamem"/>
        <w:spacing w:before="120" w:after="120"/>
        <w:jc w:val="both"/>
        <w:rPr>
          <w:ins w:id="1774" w:author="Drahomíra Pavelková" w:date="2020-08-26T19:41:00Z"/>
          <w:rFonts w:cs="Calibri"/>
        </w:rPr>
      </w:pPr>
    </w:p>
    <w:p w14:paraId="6BE8B47C" w14:textId="77777777" w:rsidR="00D85725" w:rsidRDefault="00D85725" w:rsidP="00D85725">
      <w:pPr>
        <w:pStyle w:val="Odstavecseseznamem"/>
        <w:spacing w:before="120" w:after="120"/>
        <w:jc w:val="both"/>
        <w:rPr>
          <w:ins w:id="1775" w:author="Drahomíra Pavelková" w:date="2020-08-26T19:41:00Z"/>
          <w:rFonts w:cs="Calibri"/>
        </w:rPr>
      </w:pPr>
    </w:p>
    <w:p w14:paraId="1D66236D" w14:textId="1EBD33A4" w:rsidR="00D85725" w:rsidRDefault="00D85725" w:rsidP="00D85725">
      <w:pPr>
        <w:pStyle w:val="Odstavecseseznamem"/>
        <w:spacing w:before="120" w:after="120"/>
        <w:jc w:val="both"/>
        <w:rPr>
          <w:ins w:id="1776" w:author="Drahomíra Pavelková" w:date="2020-08-26T19:41:00Z"/>
          <w:rFonts w:cs="Calibri"/>
        </w:rPr>
      </w:pPr>
      <w:ins w:id="1777" w:author="Drahomíra Pavelková" w:date="2020-08-26T19:41:00Z">
        <w:r>
          <w:rPr>
            <w:rFonts w:cs="Calibri"/>
          </w:rPr>
          <w:t>Absolvování společných povinných předmětů a povinných specializačních předmětů získá student celkem 113 kreditů ve specializaci Corporate Finance, 112 kreditů ve specializaci Financial Markets and Technology.</w:t>
        </w:r>
      </w:ins>
    </w:p>
    <w:p w14:paraId="7269CB3C" w14:textId="77777777" w:rsidR="00D85725" w:rsidRDefault="00D85725" w:rsidP="00D85725">
      <w:pPr>
        <w:pStyle w:val="Odstavecseseznamem"/>
        <w:spacing w:before="120" w:after="120"/>
        <w:jc w:val="both"/>
        <w:rPr>
          <w:ins w:id="1778" w:author="Drahomíra Pavelková" w:date="2020-08-26T19:41:00Z"/>
          <w:rFonts w:cs="Calibri"/>
        </w:rPr>
      </w:pPr>
    </w:p>
    <w:p w14:paraId="5FA6B74E" w14:textId="77777777" w:rsidR="00D85725" w:rsidRPr="00D32862" w:rsidRDefault="00D85725" w:rsidP="00D85725">
      <w:pPr>
        <w:pStyle w:val="Odstavecseseznamem"/>
        <w:spacing w:before="120" w:after="120"/>
        <w:jc w:val="both"/>
        <w:rPr>
          <w:ins w:id="1779" w:author="Drahomíra Pavelková" w:date="2020-08-26T19:41:00Z"/>
          <w:rFonts w:cs="Calibri"/>
        </w:rPr>
      </w:pPr>
      <w:ins w:id="1780" w:author="Drahomíra Pavelková" w:date="2020-08-26T19:41:00Z">
        <w:r>
          <w:rPr>
            <w:rFonts w:cs="Calibri"/>
          </w:rPr>
          <w:t>Uvedená struktura předmětů odpovídá doporučeným postupům pro přípravu studijních programů dle NAÚ.</w:t>
        </w:r>
        <w:r w:rsidRPr="0085060C">
          <w:rPr>
            <w:rFonts w:cs="Calibri"/>
          </w:rPr>
          <w:t xml:space="preserve"> </w:t>
        </w:r>
      </w:ins>
    </w:p>
    <w:p w14:paraId="66165E1B" w14:textId="77777777" w:rsidR="00D85725" w:rsidRPr="00073CFE" w:rsidRDefault="00D85725" w:rsidP="00114B70">
      <w:pPr>
        <w:spacing w:before="120" w:after="120"/>
        <w:ind w:left="1434"/>
        <w:jc w:val="both"/>
        <w:rPr>
          <w:rFonts w:ascii="Calibri" w:eastAsia="Calibri" w:hAnsi="Calibri" w:cs="Calibri"/>
          <w:color w:val="000000" w:themeColor="text1"/>
          <w:sz w:val="22"/>
          <w:szCs w:val="22"/>
          <w:lang w:eastAsia="en-US"/>
        </w:rPr>
      </w:pPr>
    </w:p>
    <w:p w14:paraId="486EE30C" w14:textId="01F5283B" w:rsidR="003A5B54" w:rsidRPr="00114B70" w:rsidRDefault="007E544F" w:rsidP="003A5B54">
      <w:pPr>
        <w:numPr>
          <w:ilvl w:val="0"/>
          <w:numId w:val="13"/>
        </w:numPr>
        <w:spacing w:before="120" w:after="120"/>
        <w:contextualSpacing/>
        <w:jc w:val="both"/>
        <w:rPr>
          <w:ins w:id="1781" w:author="Drahomíra Pavelková" w:date="2020-08-26T19:42:00Z"/>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Povinně volitelné předměty:</w:t>
      </w:r>
      <w:ins w:id="1782" w:author="Drahomíra Pavelková" w:date="2020-08-26T19:42:00Z">
        <w:r w:rsidR="003A5B54">
          <w:rPr>
            <w:rFonts w:ascii="Calibri" w:eastAsia="Calibri" w:hAnsi="Calibri" w:cs="Calibri"/>
            <w:b/>
            <w:color w:val="000000" w:themeColor="text1"/>
            <w:sz w:val="22"/>
            <w:szCs w:val="22"/>
            <w:lang w:eastAsia="en-US"/>
          </w:rPr>
          <w:t xml:space="preserve"> </w:t>
        </w:r>
        <w:r w:rsidR="003A5B54" w:rsidRPr="00114B70">
          <w:rPr>
            <w:rFonts w:ascii="Calibri" w:eastAsia="Calibri" w:hAnsi="Calibri" w:cs="Calibri"/>
            <w:bCs/>
            <w:color w:val="000000" w:themeColor="text1"/>
            <w:sz w:val="22"/>
            <w:szCs w:val="22"/>
            <w:lang w:eastAsia="en-US"/>
          </w:rPr>
          <w:t>v</w:t>
        </w:r>
        <w:r w:rsidR="003A5B54" w:rsidRPr="003A5B54">
          <w:rPr>
            <w:rFonts w:ascii="Calibri" w:eastAsia="Calibri" w:hAnsi="Calibri" w:cs="Calibri"/>
            <w:bCs/>
            <w:sz w:val="22"/>
            <w:szCs w:val="22"/>
            <w:lang w:eastAsia="en-US"/>
          </w:rPr>
          <w:t> rámci daného počtu kreditů (</w:t>
        </w:r>
        <w:r w:rsidR="003A5B54">
          <w:rPr>
            <w:rFonts w:ascii="Calibri" w:eastAsia="Calibri" w:hAnsi="Calibri" w:cs="Calibri"/>
            <w:bCs/>
            <w:sz w:val="22"/>
            <w:szCs w:val="22"/>
            <w:lang w:eastAsia="en-US"/>
          </w:rPr>
          <w:t>cca 6</w:t>
        </w:r>
        <w:r w:rsidR="003A5B54" w:rsidRPr="003A5B54">
          <w:rPr>
            <w:rFonts w:ascii="Calibri" w:eastAsia="Calibri" w:hAnsi="Calibri" w:cs="Calibri"/>
            <w:bCs/>
            <w:sz w:val="22"/>
            <w:szCs w:val="22"/>
            <w:lang w:eastAsia="en-US"/>
          </w:rPr>
          <w:t xml:space="preserve"> % z celkového počtu kreditů</w:t>
        </w:r>
      </w:ins>
      <w:ins w:id="1783" w:author="Drahomíra Pavelková" w:date="2020-08-26T19:43:00Z">
        <w:r w:rsidR="003A5B54">
          <w:rPr>
            <w:rFonts w:ascii="Calibri" w:eastAsia="Calibri" w:hAnsi="Calibri" w:cs="Calibri"/>
            <w:bCs/>
            <w:sz w:val="22"/>
            <w:szCs w:val="22"/>
            <w:lang w:eastAsia="en-US"/>
          </w:rPr>
          <w:t>)</w:t>
        </w:r>
      </w:ins>
      <w:ins w:id="1784" w:author="Drahomíra Pavelková" w:date="2020-08-26T19:42:00Z">
        <w:r w:rsidR="003A5B54" w:rsidRPr="003A5B54">
          <w:rPr>
            <w:rFonts w:ascii="Calibri" w:eastAsia="Calibri" w:hAnsi="Calibri" w:cs="Calibri"/>
            <w:bCs/>
            <w:sz w:val="22"/>
            <w:szCs w:val="22"/>
            <w:lang w:eastAsia="en-US"/>
          </w:rPr>
          <w:t xml:space="preserve"> je umožněno</w:t>
        </w:r>
        <w:r w:rsidR="003A5B54" w:rsidRPr="00BE2576">
          <w:rPr>
            <w:rFonts w:ascii="Calibri" w:eastAsia="Calibri" w:hAnsi="Calibri" w:cs="Calibri"/>
            <w:bCs/>
            <w:sz w:val="22"/>
            <w:szCs w:val="22"/>
            <w:lang w:eastAsia="en-US"/>
          </w:rPr>
          <w:t xml:space="preserve"> studentům vybrat si z nabízené sady předmětů, přičemž předměty rozšiřují buď znalostní základnu nebo zvyšují dovednosti, či kompetence studenta. </w:t>
        </w:r>
      </w:ins>
    </w:p>
    <w:p w14:paraId="1D7FBC7E" w14:textId="77777777" w:rsidR="003A5B54" w:rsidRPr="00073CFE" w:rsidRDefault="003A5B54" w:rsidP="00114B70">
      <w:pPr>
        <w:spacing w:before="120" w:after="120"/>
        <w:ind w:left="720"/>
        <w:contextualSpacing/>
        <w:jc w:val="both"/>
        <w:rPr>
          <w:rFonts w:ascii="Calibri" w:eastAsia="Calibri" w:hAnsi="Calibri" w:cs="Calibri"/>
          <w:b/>
          <w:color w:val="000000" w:themeColor="text1"/>
          <w:sz w:val="22"/>
          <w:szCs w:val="22"/>
          <w:lang w:eastAsia="en-US"/>
        </w:rPr>
      </w:pPr>
    </w:p>
    <w:p w14:paraId="61785E74" w14:textId="4C2EF452" w:rsidR="007E544F" w:rsidRPr="00073CFE" w:rsidRDefault="007E544F" w:rsidP="00693EF8">
      <w:pPr>
        <w:numPr>
          <w:ilvl w:val="0"/>
          <w:numId w:val="15"/>
        </w:numPr>
        <w:spacing w:before="120" w:after="120"/>
        <w:ind w:left="1434" w:hanging="357"/>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specializace </w:t>
      </w:r>
      <w:r w:rsidR="002E5D67">
        <w:rPr>
          <w:rFonts w:ascii="Calibri" w:eastAsia="Calibri" w:hAnsi="Calibri" w:cs="Calibri"/>
          <w:b/>
          <w:color w:val="000000" w:themeColor="text1"/>
          <w:sz w:val="22"/>
          <w:szCs w:val="22"/>
          <w:lang w:eastAsia="en-US"/>
        </w:rPr>
        <w:t>Corporate Finance</w:t>
      </w:r>
      <w:r w:rsidRPr="00073CFE">
        <w:rPr>
          <w:rFonts w:ascii="Calibri" w:eastAsia="Calibri" w:hAnsi="Calibri" w:cs="Calibri"/>
          <w:b/>
          <w:color w:val="000000" w:themeColor="text1"/>
          <w:sz w:val="22"/>
          <w:szCs w:val="22"/>
          <w:lang w:eastAsia="en-US"/>
        </w:rPr>
        <w:t>:</w:t>
      </w:r>
      <w:r w:rsidRPr="00073CFE">
        <w:rPr>
          <w:rFonts w:ascii="Calibri" w:eastAsia="Calibri" w:hAnsi="Calibri" w:cs="Calibri"/>
          <w:color w:val="000000" w:themeColor="text1"/>
          <w:sz w:val="22"/>
          <w:szCs w:val="22"/>
          <w:lang w:eastAsia="en-US"/>
        </w:rPr>
        <w:t xml:space="preserve"> student si v rámci této specializace volí předměty za minimálně </w:t>
      </w:r>
      <w:ins w:id="1785" w:author="Drahomíra Pavelková" w:date="2020-08-26T19:17:00Z">
        <w:r w:rsidR="0056133D">
          <w:rPr>
            <w:rFonts w:ascii="Calibri" w:eastAsia="Calibri" w:hAnsi="Calibri" w:cs="Calibri"/>
            <w:color w:val="000000" w:themeColor="text1"/>
            <w:sz w:val="22"/>
            <w:szCs w:val="22"/>
            <w:lang w:eastAsia="en-US"/>
          </w:rPr>
          <w:t>7</w:t>
        </w:r>
      </w:ins>
      <w:del w:id="1786" w:author="Drahomíra Pavelková" w:date="2020-08-26T19:17:00Z">
        <w:r w:rsidR="00E2521C" w:rsidRPr="00073CFE" w:rsidDel="0056133D">
          <w:rPr>
            <w:rFonts w:ascii="Calibri" w:eastAsia="Calibri" w:hAnsi="Calibri" w:cs="Calibri"/>
            <w:color w:val="000000" w:themeColor="text1"/>
            <w:sz w:val="22"/>
            <w:szCs w:val="22"/>
            <w:lang w:eastAsia="en-US"/>
          </w:rPr>
          <w:delText>1</w:delText>
        </w:r>
        <w:r w:rsidR="00456125" w:rsidRPr="00073CFE" w:rsidDel="0056133D">
          <w:rPr>
            <w:rFonts w:ascii="Calibri" w:eastAsia="Calibri" w:hAnsi="Calibri" w:cs="Calibri"/>
            <w:color w:val="000000" w:themeColor="text1"/>
            <w:sz w:val="22"/>
            <w:szCs w:val="22"/>
            <w:lang w:eastAsia="en-US"/>
          </w:rPr>
          <w:delText>2</w:delText>
        </w:r>
      </w:del>
      <w:r w:rsidR="00A31325"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kredit</w:t>
      </w:r>
      <w:r w:rsidR="00037C0C" w:rsidRPr="00073CFE">
        <w:rPr>
          <w:rFonts w:ascii="Calibri" w:eastAsia="Calibri" w:hAnsi="Calibri" w:cs="Calibri"/>
          <w:color w:val="000000" w:themeColor="text1"/>
          <w:sz w:val="22"/>
          <w:szCs w:val="22"/>
          <w:lang w:eastAsia="en-US"/>
        </w:rPr>
        <w:t>ů</w:t>
      </w:r>
      <w:r w:rsidR="00E2521C"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 xml:space="preserve">Tvoří je předměty jako např. </w:t>
      </w:r>
      <w:r w:rsidR="00A31325" w:rsidRPr="00073CFE">
        <w:rPr>
          <w:rFonts w:ascii="Calibri" w:eastAsia="Calibri" w:hAnsi="Calibri" w:cs="Calibri"/>
          <w:color w:val="000000" w:themeColor="text1"/>
          <w:sz w:val="22"/>
          <w:szCs w:val="22"/>
          <w:lang w:eastAsia="en-US"/>
        </w:rPr>
        <w:t xml:space="preserve">Risk </w:t>
      </w:r>
      <w:r w:rsidR="00E2521C" w:rsidRPr="00073CFE">
        <w:rPr>
          <w:rFonts w:ascii="Calibri" w:eastAsia="Calibri" w:hAnsi="Calibri" w:cs="Calibri"/>
          <w:color w:val="000000" w:themeColor="text1"/>
          <w:sz w:val="22"/>
          <w:szCs w:val="22"/>
          <w:lang w:eastAsia="en-US"/>
        </w:rPr>
        <w:t>M</w:t>
      </w:r>
      <w:r w:rsidR="00A31325" w:rsidRPr="00073CFE">
        <w:rPr>
          <w:rFonts w:ascii="Calibri" w:eastAsia="Calibri" w:hAnsi="Calibri" w:cs="Calibri"/>
          <w:color w:val="000000" w:themeColor="text1"/>
          <w:sz w:val="22"/>
          <w:szCs w:val="22"/>
          <w:lang w:eastAsia="en-US"/>
        </w:rPr>
        <w:t xml:space="preserve">anagement, </w:t>
      </w:r>
      <w:del w:id="1787" w:author="Drahomíra Pavelková" w:date="2020-08-26T19:17:00Z">
        <w:r w:rsidR="00E2521C" w:rsidRPr="00073CFE" w:rsidDel="0056133D">
          <w:rPr>
            <w:rFonts w:ascii="Calibri" w:eastAsia="Calibri" w:hAnsi="Calibri" w:cs="Calibri"/>
            <w:color w:val="000000" w:themeColor="text1"/>
            <w:sz w:val="22"/>
            <w:szCs w:val="22"/>
            <w:lang w:eastAsia="en-US"/>
          </w:rPr>
          <w:delText>B</w:delText>
        </w:r>
        <w:r w:rsidR="00A31325" w:rsidRPr="00073CFE" w:rsidDel="0056133D">
          <w:rPr>
            <w:rFonts w:ascii="Calibri" w:eastAsia="Calibri" w:hAnsi="Calibri" w:cs="Calibri"/>
            <w:color w:val="000000" w:themeColor="text1"/>
            <w:sz w:val="22"/>
            <w:szCs w:val="22"/>
            <w:lang w:eastAsia="en-US"/>
          </w:rPr>
          <w:delText xml:space="preserve">usiness </w:delText>
        </w:r>
        <w:r w:rsidR="00E2521C" w:rsidRPr="00073CFE" w:rsidDel="0056133D">
          <w:rPr>
            <w:rFonts w:ascii="Calibri" w:eastAsia="Calibri" w:hAnsi="Calibri" w:cs="Calibri"/>
            <w:color w:val="000000" w:themeColor="text1"/>
            <w:sz w:val="22"/>
            <w:szCs w:val="22"/>
            <w:lang w:eastAsia="en-US"/>
          </w:rPr>
          <w:delText>Models</w:delText>
        </w:r>
        <w:r w:rsidR="00A31325" w:rsidRPr="00073CFE" w:rsidDel="0056133D">
          <w:rPr>
            <w:rFonts w:ascii="Calibri" w:eastAsia="Calibri" w:hAnsi="Calibri" w:cs="Calibri"/>
            <w:color w:val="000000" w:themeColor="text1"/>
            <w:sz w:val="22"/>
            <w:szCs w:val="22"/>
            <w:lang w:eastAsia="en-US"/>
          </w:rPr>
          <w:delText xml:space="preserve">, </w:delText>
        </w:r>
      </w:del>
      <w:r w:rsidR="00A31325" w:rsidRPr="00073CFE">
        <w:rPr>
          <w:rFonts w:ascii="Calibri" w:eastAsia="Calibri" w:hAnsi="Calibri" w:cs="Calibri"/>
          <w:color w:val="000000" w:themeColor="text1"/>
          <w:sz w:val="22"/>
          <w:szCs w:val="22"/>
          <w:lang w:eastAsia="en-US"/>
        </w:rPr>
        <w:t>Finan</w:t>
      </w:r>
      <w:r w:rsidR="00E2521C" w:rsidRPr="00073CFE">
        <w:rPr>
          <w:rFonts w:ascii="Calibri" w:eastAsia="Calibri" w:hAnsi="Calibri" w:cs="Calibri"/>
          <w:color w:val="000000" w:themeColor="text1"/>
          <w:sz w:val="22"/>
          <w:szCs w:val="22"/>
          <w:lang w:eastAsia="en-US"/>
        </w:rPr>
        <w:t>cial Lab</w:t>
      </w:r>
      <w:r w:rsidR="00A31325"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 xml:space="preserve">Firms and Competitiveness, </w:t>
      </w:r>
      <w:r w:rsidR="002062B3" w:rsidRPr="00073CFE">
        <w:rPr>
          <w:rFonts w:ascii="Calibri" w:eastAsia="Calibri" w:hAnsi="Calibri" w:cs="Calibri"/>
          <w:color w:val="000000" w:themeColor="text1"/>
          <w:sz w:val="22"/>
          <w:szCs w:val="22"/>
          <w:lang w:eastAsia="en-US"/>
        </w:rPr>
        <w:t>Digit</w:t>
      </w:r>
      <w:r w:rsidR="00E2521C" w:rsidRPr="00073CFE">
        <w:rPr>
          <w:rFonts w:ascii="Calibri" w:eastAsia="Calibri" w:hAnsi="Calibri" w:cs="Calibri"/>
          <w:color w:val="000000" w:themeColor="text1"/>
          <w:sz w:val="22"/>
          <w:szCs w:val="22"/>
          <w:lang w:eastAsia="en-US"/>
        </w:rPr>
        <w:t>al Economy</w:t>
      </w:r>
      <w:r w:rsidR="002062B3" w:rsidRPr="00073CFE">
        <w:rPr>
          <w:rFonts w:ascii="Calibri" w:eastAsia="Calibri" w:hAnsi="Calibri" w:cs="Calibri"/>
          <w:color w:val="000000" w:themeColor="text1"/>
          <w:sz w:val="22"/>
          <w:szCs w:val="22"/>
          <w:lang w:eastAsia="en-US"/>
        </w:rPr>
        <w:t xml:space="preserve">, </w:t>
      </w:r>
      <w:r w:rsidR="00E2521C" w:rsidRPr="00073CFE">
        <w:rPr>
          <w:rFonts w:ascii="Calibri" w:eastAsia="Calibri" w:hAnsi="Calibri" w:cs="Calibri"/>
          <w:color w:val="000000" w:themeColor="text1"/>
          <w:sz w:val="22"/>
          <w:szCs w:val="22"/>
          <w:lang w:eastAsia="en-US"/>
        </w:rPr>
        <w:t xml:space="preserve">Human Resource Management II, </w:t>
      </w:r>
      <w:r w:rsidR="00A31325" w:rsidRPr="00073CFE">
        <w:rPr>
          <w:rFonts w:ascii="Calibri" w:eastAsia="Calibri" w:hAnsi="Calibri" w:cs="Calibri"/>
          <w:color w:val="000000" w:themeColor="text1"/>
          <w:sz w:val="22"/>
          <w:szCs w:val="22"/>
          <w:lang w:eastAsia="en-US"/>
        </w:rPr>
        <w:t>Presentation Skills</w:t>
      </w:r>
      <w:r w:rsidRPr="00073CFE">
        <w:rPr>
          <w:rFonts w:ascii="Calibri" w:eastAsia="Calibri" w:hAnsi="Calibri" w:cs="Calibri"/>
          <w:color w:val="000000" w:themeColor="text1"/>
          <w:sz w:val="22"/>
          <w:szCs w:val="22"/>
          <w:lang w:eastAsia="en-US"/>
        </w:rPr>
        <w:t>.</w:t>
      </w:r>
    </w:p>
    <w:p w14:paraId="61CC7A8E" w14:textId="518B6A21" w:rsidR="002062B3" w:rsidRPr="00073CFE" w:rsidRDefault="00037C0C" w:rsidP="002062B3">
      <w:pPr>
        <w:numPr>
          <w:ilvl w:val="0"/>
          <w:numId w:val="15"/>
        </w:numPr>
        <w:spacing w:before="120" w:after="120"/>
        <w:ind w:left="1434" w:hanging="357"/>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Specializace </w:t>
      </w:r>
      <w:r w:rsidR="00205B25" w:rsidRPr="00073CFE">
        <w:rPr>
          <w:rFonts w:ascii="Calibri" w:eastAsia="Calibri" w:hAnsi="Calibri" w:cs="Calibri"/>
          <w:b/>
          <w:color w:val="000000" w:themeColor="text1"/>
          <w:sz w:val="22"/>
          <w:szCs w:val="22"/>
          <w:lang w:eastAsia="en-US"/>
        </w:rPr>
        <w:t>Finan</w:t>
      </w:r>
      <w:r w:rsidR="002E5D67">
        <w:rPr>
          <w:rFonts w:ascii="Calibri" w:eastAsia="Calibri" w:hAnsi="Calibri" w:cs="Calibri"/>
          <w:b/>
          <w:color w:val="000000" w:themeColor="text1"/>
          <w:sz w:val="22"/>
          <w:szCs w:val="22"/>
          <w:lang w:eastAsia="en-US"/>
        </w:rPr>
        <w:t>cial Markets and Technologies</w:t>
      </w:r>
      <w:r w:rsidRPr="00073CFE">
        <w:rPr>
          <w:rFonts w:ascii="Calibri" w:eastAsia="Calibri" w:hAnsi="Calibri" w:cs="Calibri"/>
          <w:b/>
          <w:color w:val="000000" w:themeColor="text1"/>
          <w:sz w:val="22"/>
          <w:szCs w:val="22"/>
          <w:lang w:eastAsia="en-US"/>
        </w:rPr>
        <w:t>:</w:t>
      </w:r>
      <w:r w:rsidR="00A31325" w:rsidRPr="00073CFE">
        <w:rPr>
          <w:rFonts w:ascii="Calibri" w:eastAsia="Calibri" w:hAnsi="Calibri" w:cs="Calibri"/>
          <w:b/>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 xml:space="preserve">student si v rámci této specializace volí předměty za minimálně </w:t>
      </w:r>
      <w:ins w:id="1788" w:author="Drahomíra Pavelková" w:date="2020-08-26T19:17:00Z">
        <w:r w:rsidR="0056133D">
          <w:rPr>
            <w:rFonts w:ascii="Calibri" w:eastAsia="Calibri" w:hAnsi="Calibri" w:cs="Calibri"/>
            <w:color w:val="000000" w:themeColor="text1"/>
            <w:sz w:val="22"/>
            <w:szCs w:val="22"/>
            <w:lang w:eastAsia="en-US"/>
          </w:rPr>
          <w:t>8</w:t>
        </w:r>
      </w:ins>
      <w:del w:id="1789" w:author="Drahomíra Pavelková" w:date="2020-08-26T19:17:00Z">
        <w:r w:rsidR="00A31325" w:rsidRPr="00073CFE" w:rsidDel="0056133D">
          <w:rPr>
            <w:rFonts w:ascii="Calibri" w:eastAsia="Calibri" w:hAnsi="Calibri" w:cs="Calibri"/>
            <w:color w:val="000000" w:themeColor="text1"/>
            <w:sz w:val="22"/>
            <w:szCs w:val="22"/>
            <w:lang w:eastAsia="en-US"/>
          </w:rPr>
          <w:delText>1</w:delText>
        </w:r>
        <w:r w:rsidR="00456125" w:rsidRPr="00073CFE" w:rsidDel="0056133D">
          <w:rPr>
            <w:rFonts w:ascii="Calibri" w:eastAsia="Calibri" w:hAnsi="Calibri" w:cs="Calibri"/>
            <w:color w:val="000000" w:themeColor="text1"/>
            <w:sz w:val="22"/>
            <w:szCs w:val="22"/>
            <w:lang w:eastAsia="en-US"/>
          </w:rPr>
          <w:delText>3</w:delText>
        </w:r>
      </w:del>
      <w:r w:rsidR="00A31325" w:rsidRPr="00073CFE">
        <w:rPr>
          <w:rFonts w:ascii="Calibri" w:eastAsia="Calibri" w:hAnsi="Calibri" w:cs="Calibri"/>
          <w:color w:val="000000" w:themeColor="text1"/>
          <w:sz w:val="22"/>
          <w:szCs w:val="22"/>
          <w:lang w:eastAsia="en-US"/>
        </w:rPr>
        <w:t xml:space="preserve"> kreditů</w:t>
      </w:r>
      <w:r w:rsidR="00456125" w:rsidRPr="00073CFE">
        <w:rPr>
          <w:rFonts w:ascii="Calibri" w:eastAsia="Calibri" w:hAnsi="Calibri" w:cs="Calibri"/>
          <w:color w:val="000000" w:themeColor="text1"/>
          <w:sz w:val="22"/>
          <w:szCs w:val="22"/>
          <w:lang w:eastAsia="en-US"/>
        </w:rPr>
        <w:t>.</w:t>
      </w:r>
      <w:r w:rsidR="00A31325" w:rsidRPr="00073CFE">
        <w:rPr>
          <w:rFonts w:ascii="Calibri" w:eastAsia="Calibri" w:hAnsi="Calibri" w:cs="Calibri"/>
          <w:color w:val="000000" w:themeColor="text1"/>
          <w:sz w:val="22"/>
          <w:szCs w:val="22"/>
          <w:lang w:eastAsia="en-US"/>
        </w:rPr>
        <w:t xml:space="preserve"> </w:t>
      </w:r>
      <w:r w:rsidR="002062B3" w:rsidRPr="00073CFE">
        <w:rPr>
          <w:rFonts w:ascii="Calibri" w:eastAsia="Calibri" w:hAnsi="Calibri" w:cs="Calibri"/>
          <w:color w:val="000000" w:themeColor="text1"/>
          <w:sz w:val="22"/>
          <w:szCs w:val="22"/>
          <w:lang w:eastAsia="en-US"/>
        </w:rPr>
        <w:t>Tvoří je předměty jako např.</w:t>
      </w:r>
      <w:del w:id="1790" w:author="Drahomíra Pavelková" w:date="2020-08-26T19:17:00Z">
        <w:r w:rsidR="002062B3" w:rsidRPr="00073CFE" w:rsidDel="0056133D">
          <w:rPr>
            <w:rFonts w:ascii="Calibri" w:eastAsia="Calibri" w:hAnsi="Calibri" w:cs="Calibri"/>
            <w:color w:val="000000" w:themeColor="text1"/>
            <w:sz w:val="22"/>
            <w:szCs w:val="22"/>
            <w:lang w:eastAsia="en-US"/>
          </w:rPr>
          <w:delText xml:space="preserve"> </w:delText>
        </w:r>
        <w:r w:rsidR="00E2521C" w:rsidRPr="00073CFE" w:rsidDel="0056133D">
          <w:rPr>
            <w:rFonts w:ascii="Calibri" w:eastAsia="Calibri" w:hAnsi="Calibri" w:cs="Calibri"/>
            <w:color w:val="000000" w:themeColor="text1"/>
            <w:sz w:val="22"/>
            <w:szCs w:val="22"/>
            <w:lang w:eastAsia="en-US"/>
          </w:rPr>
          <w:delText>Financial Lab,</w:delText>
        </w:r>
      </w:del>
      <w:r w:rsidR="00E2521C" w:rsidRPr="00073CFE">
        <w:rPr>
          <w:rFonts w:ascii="Calibri" w:eastAsia="Calibri" w:hAnsi="Calibri" w:cs="Calibri"/>
          <w:color w:val="000000" w:themeColor="text1"/>
          <w:sz w:val="22"/>
          <w:szCs w:val="22"/>
          <w:lang w:eastAsia="en-US"/>
        </w:rPr>
        <w:t xml:space="preserve"> Managerial Accounting II, Tax System and Financial Law, </w:t>
      </w:r>
      <w:r w:rsidR="002062B3" w:rsidRPr="00073CFE">
        <w:rPr>
          <w:rFonts w:ascii="Calibri" w:eastAsia="Calibri" w:hAnsi="Calibri" w:cs="Calibri"/>
          <w:color w:val="000000" w:themeColor="text1"/>
          <w:sz w:val="22"/>
          <w:szCs w:val="22"/>
          <w:lang w:eastAsia="en-US"/>
        </w:rPr>
        <w:t xml:space="preserve">Controlling, Firms and Competitiveness, </w:t>
      </w:r>
      <w:r w:rsidR="00E2521C" w:rsidRPr="00073CFE">
        <w:rPr>
          <w:rFonts w:ascii="Calibri" w:eastAsia="Calibri" w:hAnsi="Calibri" w:cs="Calibri"/>
          <w:color w:val="000000" w:themeColor="text1"/>
          <w:sz w:val="22"/>
          <w:szCs w:val="22"/>
          <w:lang w:eastAsia="en-US"/>
        </w:rPr>
        <w:t>Human Resource Management II</w:t>
      </w:r>
      <w:r w:rsidR="002062B3" w:rsidRPr="00073CFE">
        <w:rPr>
          <w:rFonts w:ascii="Calibri" w:eastAsia="Calibri" w:hAnsi="Calibri" w:cs="Calibri"/>
          <w:color w:val="000000" w:themeColor="text1"/>
          <w:sz w:val="22"/>
          <w:szCs w:val="22"/>
          <w:lang w:eastAsia="en-US"/>
        </w:rPr>
        <w:t>, Presentation Skills.</w:t>
      </w:r>
    </w:p>
    <w:p w14:paraId="7C86816F" w14:textId="77777777" w:rsidR="00FD0BDA" w:rsidRPr="00073CFE" w:rsidRDefault="00FD0BDA" w:rsidP="007E544F">
      <w:pPr>
        <w:spacing w:before="120" w:after="120"/>
        <w:jc w:val="both"/>
        <w:rPr>
          <w:rFonts w:ascii="Calibri" w:hAnsi="Calibri" w:cs="Calibri"/>
          <w:color w:val="000000" w:themeColor="text1"/>
          <w:sz w:val="22"/>
          <w:szCs w:val="22"/>
        </w:rPr>
      </w:pPr>
    </w:p>
    <w:p w14:paraId="4F207616"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Struktura a rozsah studijních předmětů studijního programu </w:t>
      </w:r>
      <w:r w:rsidR="00B3726F" w:rsidRPr="00073CFE">
        <w:rPr>
          <w:rFonts w:ascii="Calibri" w:hAnsi="Calibri" w:cs="Calibri"/>
          <w:color w:val="000000" w:themeColor="text1"/>
          <w:sz w:val="22"/>
          <w:szCs w:val="22"/>
        </w:rPr>
        <w:t>Finance</w:t>
      </w:r>
      <w:r w:rsidR="003C2E36" w:rsidRPr="00073CFE">
        <w:rPr>
          <w:rFonts w:ascii="Calibri" w:hAnsi="Calibri" w:cs="Calibri"/>
          <w:color w:val="000000" w:themeColor="text1"/>
          <w:sz w:val="22"/>
          <w:szCs w:val="22"/>
        </w:rPr>
        <w:t xml:space="preserve"> </w:t>
      </w:r>
      <w:r w:rsidR="0000390A" w:rsidRPr="00073CFE">
        <w:rPr>
          <w:rFonts w:ascii="Calibri" w:hAnsi="Calibri" w:cs="Calibri"/>
          <w:color w:val="000000" w:themeColor="text1"/>
          <w:sz w:val="22"/>
          <w:szCs w:val="22"/>
        </w:rPr>
        <w:t xml:space="preserve">ve </w:t>
      </w:r>
      <w:r w:rsidR="001E271C" w:rsidRPr="00073CFE">
        <w:rPr>
          <w:rFonts w:ascii="Calibri" w:hAnsi="Calibri" w:cs="Calibri"/>
          <w:color w:val="000000" w:themeColor="text1"/>
          <w:sz w:val="22"/>
          <w:szCs w:val="22"/>
        </w:rPr>
        <w:t>dvou</w:t>
      </w:r>
      <w:r w:rsidRPr="00073CFE">
        <w:rPr>
          <w:rFonts w:ascii="Calibri" w:hAnsi="Calibri" w:cs="Calibri"/>
          <w:color w:val="000000" w:themeColor="text1"/>
          <w:sz w:val="22"/>
          <w:szCs w:val="22"/>
        </w:rPr>
        <w:t xml:space="preserve"> specializacích je uvedena v </w:t>
      </w:r>
      <w:r w:rsidRPr="00073CFE">
        <w:rPr>
          <w:rFonts w:ascii="Calibri" w:hAnsi="Calibri" w:cs="Calibri"/>
          <w:i/>
          <w:color w:val="000000" w:themeColor="text1"/>
          <w:sz w:val="22"/>
          <w:szCs w:val="22"/>
        </w:rPr>
        <w:t>Příloze B-II Studijní plány a návrh témat prací (bakalářské a magisterské studijní programy).</w:t>
      </w:r>
      <w:r w:rsidRPr="00073CFE">
        <w:rPr>
          <w:rFonts w:ascii="Calibri" w:hAnsi="Calibri" w:cs="Calibri"/>
          <w:color w:val="000000" w:themeColor="text1"/>
          <w:sz w:val="22"/>
          <w:szCs w:val="22"/>
        </w:rPr>
        <w:t xml:space="preserve"> Charakteristika jednotlivých studijních předmětů je uvedena v </w:t>
      </w:r>
      <w:r w:rsidRPr="00073CFE">
        <w:rPr>
          <w:rFonts w:ascii="Calibri" w:hAnsi="Calibri" w:cs="Calibri"/>
          <w:i/>
          <w:color w:val="000000" w:themeColor="text1"/>
          <w:sz w:val="22"/>
          <w:szCs w:val="22"/>
        </w:rPr>
        <w:t>Příloze B-III Charakteristika studijního předmětu.</w:t>
      </w:r>
    </w:p>
    <w:p w14:paraId="2B5F0016" w14:textId="77777777" w:rsidR="007E544F" w:rsidRPr="00073CFE" w:rsidRDefault="007E544F" w:rsidP="007E544F">
      <w:pPr>
        <w:ind w:left="3540"/>
        <w:rPr>
          <w:rFonts w:ascii="Calibri" w:hAnsi="Calibri" w:cs="Calibri"/>
          <w:color w:val="000000" w:themeColor="text1"/>
          <w:sz w:val="22"/>
          <w:szCs w:val="22"/>
        </w:rPr>
      </w:pPr>
    </w:p>
    <w:p w14:paraId="76931A8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Soulad obsahu studijních předmětů, státních zkoušek a kvalifikačních prací s výsledky učení a profilem absolventa  </w:t>
      </w:r>
    </w:p>
    <w:p w14:paraId="046D219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2.14</w:t>
      </w:r>
    </w:p>
    <w:p w14:paraId="69AE0CB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529F203" w14:textId="77777777" w:rsidR="007E544F" w:rsidRPr="00073CFE" w:rsidRDefault="00573640" w:rsidP="007E544F">
      <w:pPr>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Znalosti a dovednosti získané během studia ve studijním programu </w:t>
      </w:r>
      <w:r>
        <w:rPr>
          <w:rFonts w:ascii="Calibri" w:hAnsi="Calibri" w:cs="Calibri"/>
          <w:sz w:val="22"/>
          <w:szCs w:val="22"/>
        </w:rPr>
        <w:t>Finance</w:t>
      </w:r>
      <w:r w:rsidRPr="007E544F">
        <w:rPr>
          <w:rFonts w:ascii="Calibri" w:hAnsi="Calibri" w:cs="Calibri"/>
          <w:sz w:val="22"/>
          <w:szCs w:val="22"/>
        </w:rPr>
        <w:t xml:space="preserve"> jsou ověřování u státní závěrečné zkoušky, jejíž průběh a hodnocení je zakotven ve </w:t>
      </w:r>
      <w:hyperlink r:id="rId104"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105"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106" w:history="1">
        <w:r w:rsidRPr="007E544F">
          <w:rPr>
            <w:rFonts w:ascii="Calibri" w:hAnsi="Calibri" w:cs="Calibri"/>
            <w:i/>
            <w:color w:val="0000FF"/>
            <w:sz w:val="22"/>
            <w:szCs w:val="22"/>
            <w:u w:val="single"/>
          </w:rPr>
          <w:t>Organizace, průběh a hodnocení státních závěrečných zkoušek</w:t>
        </w:r>
      </w:hyperlink>
      <w:r w:rsidRPr="0082733D">
        <w:rPr>
          <w:rFonts w:ascii="Calibri" w:hAnsi="Calibri" w:cs="Calibri"/>
          <w:sz w:val="22"/>
          <w:szCs w:val="22"/>
        </w:rPr>
        <w:t>.</w:t>
      </w:r>
    </w:p>
    <w:p w14:paraId="453645C4"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Student může skládat SZZ v magisterském studijním programu po získání minimálně 120 kreditů studijního programu.</w:t>
      </w:r>
    </w:p>
    <w:p w14:paraId="4E1F408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SZZ se skládá ze dvou částí:</w:t>
      </w:r>
    </w:p>
    <w:p w14:paraId="1FFB4A18" w14:textId="77777777" w:rsidR="007E544F" w:rsidRPr="00073CFE" w:rsidRDefault="007E544F" w:rsidP="00693EF8">
      <w:pPr>
        <w:numPr>
          <w:ilvl w:val="3"/>
          <w:numId w:val="16"/>
        </w:numPr>
        <w:spacing w:before="120" w:after="120"/>
        <w:ind w:left="284" w:hanging="284"/>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1. část: obhajoba </w:t>
      </w:r>
      <w:r w:rsidR="000B2627" w:rsidRPr="00073CFE">
        <w:rPr>
          <w:rFonts w:ascii="Calibri" w:eastAsia="Calibri" w:hAnsi="Calibri" w:cs="Calibri"/>
          <w:color w:val="000000" w:themeColor="text1"/>
          <w:sz w:val="22"/>
          <w:szCs w:val="22"/>
          <w:lang w:eastAsia="en-US"/>
        </w:rPr>
        <w:t xml:space="preserve">diplomové práce (DP) </w:t>
      </w:r>
      <w:r w:rsidRPr="00073CFE">
        <w:rPr>
          <w:rFonts w:ascii="Calibri" w:eastAsia="Calibri" w:hAnsi="Calibri" w:cs="Calibri"/>
          <w:color w:val="000000" w:themeColor="text1"/>
          <w:sz w:val="22"/>
          <w:szCs w:val="22"/>
          <w:lang w:eastAsia="en-US"/>
        </w:rPr>
        <w:t>a</w:t>
      </w:r>
    </w:p>
    <w:p w14:paraId="06564666" w14:textId="77777777" w:rsidR="007E544F" w:rsidRPr="00073CFE" w:rsidRDefault="007E544F" w:rsidP="00693EF8">
      <w:pPr>
        <w:numPr>
          <w:ilvl w:val="3"/>
          <w:numId w:val="16"/>
        </w:numPr>
        <w:spacing w:before="120" w:after="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2. část: zkouška z odborné problematiky související se studovaným</w:t>
      </w:r>
      <w:r w:rsidR="000B2627"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program</w:t>
      </w:r>
      <w:r w:rsidR="000B2627" w:rsidRPr="00073CFE">
        <w:rPr>
          <w:rFonts w:ascii="Calibri" w:eastAsia="Calibri" w:hAnsi="Calibri" w:cs="Calibri"/>
          <w:color w:val="000000" w:themeColor="text1"/>
          <w:sz w:val="22"/>
          <w:szCs w:val="22"/>
          <w:lang w:eastAsia="en-US"/>
        </w:rPr>
        <w:t xml:space="preserve">em, specializací </w:t>
      </w:r>
      <w:r w:rsidRPr="00073CFE">
        <w:rPr>
          <w:rFonts w:ascii="Calibri" w:eastAsia="Calibri" w:hAnsi="Calibri" w:cs="Calibri"/>
          <w:color w:val="000000" w:themeColor="text1"/>
          <w:sz w:val="22"/>
          <w:szCs w:val="22"/>
          <w:lang w:eastAsia="en-US"/>
        </w:rPr>
        <w:t>a zaměřením DP</w:t>
      </w:r>
    </w:p>
    <w:p w14:paraId="36D77C11"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Pro 2. část SZZ jsou pro jednotlivé studijní programy stanoveny tematické okruhy, které ústavy zveřejní prostřednictvím informačního systému FaME nejpozději v únoru daného akademického roku.</w:t>
      </w:r>
    </w:p>
    <w:p w14:paraId="03BF56D2" w14:textId="77777777" w:rsidR="008E56EF" w:rsidRPr="00073CFE" w:rsidRDefault="008E56EF" w:rsidP="008E56EF">
      <w:pPr>
        <w:spacing w:before="120" w:after="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Zkouška z odborné problematiky pro studijní program Finance: specializace </w:t>
      </w:r>
      <w:r w:rsidR="00664AB1" w:rsidRPr="00073CFE">
        <w:rPr>
          <w:rFonts w:asciiTheme="minorHAnsi" w:hAnsiTheme="minorHAnsi" w:cstheme="minorHAnsi"/>
          <w:b/>
          <w:bCs/>
          <w:color w:val="000000" w:themeColor="text1"/>
          <w:sz w:val="22"/>
          <w:szCs w:val="22"/>
        </w:rPr>
        <w:t>Corporate Finance</w:t>
      </w:r>
      <w:r w:rsidRPr="00073CFE">
        <w:rPr>
          <w:rFonts w:asciiTheme="minorHAnsi" w:hAnsiTheme="minorHAnsi" w:cstheme="minorHAnsi"/>
          <w:b/>
          <w:bCs/>
          <w:color w:val="000000" w:themeColor="text1"/>
          <w:sz w:val="22"/>
          <w:szCs w:val="22"/>
        </w:rPr>
        <w:t xml:space="preserve"> </w:t>
      </w:r>
      <w:r w:rsidRPr="00073CFE">
        <w:rPr>
          <w:rFonts w:asciiTheme="minorHAnsi" w:hAnsiTheme="minorHAnsi" w:cstheme="minorHAnsi"/>
          <w:color w:val="000000" w:themeColor="text1"/>
          <w:sz w:val="22"/>
          <w:szCs w:val="22"/>
        </w:rPr>
        <w:t>se skládá z následujících tří zkouškových okruhů, které v sobě zahrnují uvedené předměty:</w:t>
      </w:r>
    </w:p>
    <w:p w14:paraId="5E726412" w14:textId="77777777" w:rsidR="00664AB1" w:rsidRPr="00073CFE" w:rsidRDefault="00664AB1" w:rsidP="00896B4C">
      <w:pPr>
        <w:pStyle w:val="Odstavecseseznamem"/>
        <w:numPr>
          <w:ilvl w:val="0"/>
          <w:numId w:val="47"/>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Economics</w:t>
      </w:r>
      <w:r w:rsidRPr="00073CFE">
        <w:rPr>
          <w:rFonts w:asciiTheme="minorHAnsi" w:hAnsiTheme="minorHAnsi" w:cstheme="minorHAnsi"/>
          <w:color w:val="000000" w:themeColor="text1"/>
        </w:rPr>
        <w:t xml:space="preserve"> </w:t>
      </w:r>
      <w:r w:rsidRPr="00073CFE">
        <w:rPr>
          <w:rFonts w:asciiTheme="minorHAnsi" w:hAnsiTheme="minorHAnsi" w:cstheme="minorHAnsi"/>
          <w:i/>
          <w:color w:val="000000" w:themeColor="text1"/>
        </w:rPr>
        <w:t>(rozsah je dán předměty Microeconomics II, Macroeconomics II)</w:t>
      </w:r>
    </w:p>
    <w:p w14:paraId="6575DFB4" w14:textId="77777777" w:rsidR="00664AB1" w:rsidRPr="00073CFE" w:rsidRDefault="00664AB1" w:rsidP="00896B4C">
      <w:pPr>
        <w:pStyle w:val="Odstavecseseznamem"/>
        <w:numPr>
          <w:ilvl w:val="0"/>
          <w:numId w:val="48"/>
        </w:numPr>
        <w:spacing w:after="0" w:line="256" w:lineRule="auto"/>
        <w:jc w:val="both"/>
        <w:rPr>
          <w:rFonts w:asciiTheme="minorHAnsi" w:hAnsiTheme="minorHAnsi" w:cstheme="minorHAnsi"/>
          <w:i/>
          <w:iCs/>
          <w:color w:val="000000" w:themeColor="text1"/>
        </w:rPr>
      </w:pPr>
      <w:r w:rsidRPr="00073CFE">
        <w:rPr>
          <w:rFonts w:asciiTheme="minorHAnsi" w:hAnsiTheme="minorHAnsi" w:cstheme="minorHAnsi"/>
          <w:b/>
          <w:color w:val="000000" w:themeColor="text1"/>
        </w:rPr>
        <w:t xml:space="preserve">Taxes and Accounting </w:t>
      </w:r>
      <w:r w:rsidRPr="00073CFE">
        <w:rPr>
          <w:rFonts w:asciiTheme="minorHAnsi" w:hAnsiTheme="minorHAnsi" w:cstheme="minorHAnsi"/>
          <w:i/>
          <w:color w:val="000000" w:themeColor="text1"/>
        </w:rPr>
        <w:t xml:space="preserve">(rozsah je dán předměty </w:t>
      </w:r>
      <w:r w:rsidRPr="00073CFE">
        <w:rPr>
          <w:rFonts w:asciiTheme="minorHAnsi" w:hAnsiTheme="minorHAnsi" w:cstheme="minorHAnsi"/>
          <w:bCs/>
          <w:i/>
          <w:iCs/>
          <w:color w:val="000000" w:themeColor="text1"/>
        </w:rPr>
        <w:t>International Accounting Standards, Tax System and Financial Law)</w:t>
      </w:r>
      <w:r w:rsidRPr="00073CFE">
        <w:rPr>
          <w:rFonts w:asciiTheme="minorHAnsi" w:hAnsiTheme="minorHAnsi" w:cstheme="minorHAnsi"/>
          <w:i/>
          <w:iCs/>
          <w:color w:val="000000" w:themeColor="text1"/>
        </w:rPr>
        <w:t xml:space="preserve"> </w:t>
      </w:r>
    </w:p>
    <w:p w14:paraId="7613DC12" w14:textId="77777777" w:rsidR="001E0091" w:rsidRPr="00073CFE" w:rsidRDefault="00664AB1" w:rsidP="00896B4C">
      <w:pPr>
        <w:pStyle w:val="Odstavecseseznamem"/>
        <w:numPr>
          <w:ilvl w:val="0"/>
          <w:numId w:val="47"/>
        </w:numPr>
        <w:jc w:val="both"/>
        <w:rPr>
          <w:rFonts w:asciiTheme="minorHAnsi" w:hAnsiTheme="minorHAnsi" w:cstheme="minorHAnsi"/>
          <w:i/>
          <w:color w:val="000000" w:themeColor="text1"/>
        </w:rPr>
      </w:pPr>
      <w:r w:rsidRPr="00073CFE">
        <w:rPr>
          <w:rFonts w:asciiTheme="minorHAnsi" w:hAnsiTheme="minorHAnsi" w:cstheme="minorHAnsi"/>
          <w:b/>
          <w:color w:val="000000" w:themeColor="text1"/>
        </w:rPr>
        <w:t>Finance and Business Economics</w:t>
      </w:r>
      <w:r w:rsidRPr="00073CFE">
        <w:rPr>
          <w:rFonts w:asciiTheme="minorHAnsi" w:hAnsiTheme="minorHAnsi" w:cstheme="minorHAnsi"/>
          <w:color w:val="000000" w:themeColor="text1"/>
        </w:rPr>
        <w:t xml:space="preserve"> </w:t>
      </w:r>
      <w:r w:rsidRPr="00073CFE">
        <w:rPr>
          <w:rFonts w:asciiTheme="minorHAnsi" w:hAnsiTheme="minorHAnsi" w:cstheme="minorHAnsi"/>
          <w:i/>
          <w:color w:val="000000" w:themeColor="text1"/>
        </w:rPr>
        <w:t xml:space="preserve">(rozsah je dán předměty Corporate Finance II, Managerial Accounting II, Controlling, International Finance, Corporate Valuation) </w:t>
      </w:r>
    </w:p>
    <w:p w14:paraId="72EE9D04" w14:textId="77777777" w:rsidR="008E56EF" w:rsidRPr="00073CFE" w:rsidRDefault="008E56EF" w:rsidP="008E56EF">
      <w:pPr>
        <w:spacing w:after="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Zkouška z odborné problematiky pro studijní program Finance: specializace </w:t>
      </w:r>
      <w:r w:rsidRPr="00073CFE">
        <w:rPr>
          <w:rFonts w:asciiTheme="minorHAnsi" w:hAnsiTheme="minorHAnsi" w:cstheme="minorHAnsi"/>
          <w:b/>
          <w:bCs/>
          <w:color w:val="000000" w:themeColor="text1"/>
          <w:sz w:val="22"/>
          <w:szCs w:val="22"/>
        </w:rPr>
        <w:t>Finan</w:t>
      </w:r>
      <w:r w:rsidR="00664AB1" w:rsidRPr="00073CFE">
        <w:rPr>
          <w:rFonts w:asciiTheme="minorHAnsi" w:hAnsiTheme="minorHAnsi" w:cstheme="minorHAnsi"/>
          <w:b/>
          <w:bCs/>
          <w:color w:val="000000" w:themeColor="text1"/>
          <w:sz w:val="22"/>
          <w:szCs w:val="22"/>
        </w:rPr>
        <w:t>cial Markets and T</w:t>
      </w:r>
      <w:r w:rsidRPr="00073CFE">
        <w:rPr>
          <w:rFonts w:asciiTheme="minorHAnsi" w:hAnsiTheme="minorHAnsi" w:cstheme="minorHAnsi"/>
          <w:b/>
          <w:bCs/>
          <w:color w:val="000000" w:themeColor="text1"/>
          <w:sz w:val="22"/>
          <w:szCs w:val="22"/>
        </w:rPr>
        <w:t>echnologie</w:t>
      </w:r>
      <w:r w:rsidR="00664AB1" w:rsidRPr="00073CFE">
        <w:rPr>
          <w:rFonts w:asciiTheme="minorHAnsi" w:hAnsiTheme="minorHAnsi" w:cstheme="minorHAnsi"/>
          <w:b/>
          <w:bCs/>
          <w:color w:val="000000" w:themeColor="text1"/>
          <w:sz w:val="22"/>
          <w:szCs w:val="22"/>
        </w:rPr>
        <w:t>s</w:t>
      </w:r>
      <w:r w:rsidRPr="00073CFE">
        <w:rPr>
          <w:rFonts w:asciiTheme="minorHAnsi" w:hAnsiTheme="minorHAnsi" w:cstheme="minorHAnsi"/>
          <w:color w:val="000000" w:themeColor="text1"/>
          <w:sz w:val="22"/>
          <w:szCs w:val="22"/>
        </w:rPr>
        <w:t xml:space="preserve"> se skládá z následujících tří zkouškových okruhů, které v sobě zahrnují uvedené předměty:</w:t>
      </w:r>
    </w:p>
    <w:p w14:paraId="470A93AB" w14:textId="77777777" w:rsidR="00664AB1" w:rsidRPr="00073CFE" w:rsidRDefault="00664AB1" w:rsidP="00896B4C">
      <w:pPr>
        <w:pStyle w:val="Odstavecseseznamem"/>
        <w:numPr>
          <w:ilvl w:val="0"/>
          <w:numId w:val="49"/>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Economics</w:t>
      </w:r>
      <w:r w:rsidRPr="00073CFE">
        <w:rPr>
          <w:rFonts w:asciiTheme="minorHAnsi" w:hAnsiTheme="minorHAnsi" w:cstheme="minorHAnsi"/>
          <w:color w:val="000000" w:themeColor="text1"/>
        </w:rPr>
        <w:t xml:space="preserve"> </w:t>
      </w:r>
      <w:r w:rsidRPr="00073CFE">
        <w:rPr>
          <w:rFonts w:asciiTheme="minorHAnsi" w:hAnsiTheme="minorHAnsi" w:cstheme="minorHAnsi"/>
          <w:i/>
          <w:color w:val="000000" w:themeColor="text1"/>
        </w:rPr>
        <w:t>(rozsah je dán předměty Microeconomics II, Macroeconomics II)</w:t>
      </w:r>
    </w:p>
    <w:p w14:paraId="7BCFF2A4" w14:textId="77777777" w:rsidR="00664AB1" w:rsidRPr="00073CFE" w:rsidRDefault="00664AB1" w:rsidP="00896B4C">
      <w:pPr>
        <w:pStyle w:val="Odstavecseseznamem"/>
        <w:numPr>
          <w:ilvl w:val="0"/>
          <w:numId w:val="49"/>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 xml:space="preserve">Corporate Finance </w:t>
      </w:r>
      <w:r w:rsidRPr="00073CFE">
        <w:rPr>
          <w:rFonts w:asciiTheme="minorHAnsi" w:hAnsiTheme="minorHAnsi" w:cstheme="minorHAnsi"/>
          <w:i/>
          <w:color w:val="000000" w:themeColor="text1"/>
        </w:rPr>
        <w:t>(rozsah je dán předměty Corporate Finance II, Corporate Valuation)</w:t>
      </w:r>
    </w:p>
    <w:p w14:paraId="739C7084" w14:textId="77777777" w:rsidR="00664AB1" w:rsidRPr="00073CFE" w:rsidRDefault="00664AB1" w:rsidP="00896B4C">
      <w:pPr>
        <w:pStyle w:val="Odstavecseseznamem"/>
        <w:numPr>
          <w:ilvl w:val="0"/>
          <w:numId w:val="49"/>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 xml:space="preserve">Financial Markets and Technologies </w:t>
      </w:r>
      <w:r w:rsidRPr="00073CFE">
        <w:rPr>
          <w:rFonts w:asciiTheme="minorHAnsi" w:hAnsiTheme="minorHAnsi" w:cstheme="minorHAnsi"/>
          <w:i/>
          <w:color w:val="000000" w:themeColor="text1"/>
        </w:rPr>
        <w:t>(rozsah je dán předměty Portfolio Management, Banking and Insurance II, International Finance, Behavioral Finance, Financial Technologies and Applications)</w:t>
      </w:r>
    </w:p>
    <w:p w14:paraId="53956A5E" w14:textId="77777777" w:rsidR="007E544F" w:rsidRPr="00073CFE" w:rsidRDefault="00573640" w:rsidP="007E544F">
      <w:pPr>
        <w:spacing w:before="120" w:after="120"/>
        <w:jc w:val="both"/>
        <w:rPr>
          <w:rFonts w:ascii="Calibri" w:hAnsi="Calibri" w:cs="Calibri"/>
          <w:color w:val="000000" w:themeColor="text1"/>
          <w:sz w:val="22"/>
          <w:szCs w:val="22"/>
        </w:rPr>
      </w:pPr>
      <w:r w:rsidRPr="008E56EF">
        <w:rPr>
          <w:rFonts w:asciiTheme="minorHAnsi" w:hAnsiTheme="minorHAnsi" w:cstheme="minorHAnsi"/>
          <w:sz w:val="22"/>
          <w:szCs w:val="22"/>
        </w:rPr>
        <w:t>Hodnocení státní závěrečné zkoušky se řídí Článkem 29</w:t>
      </w:r>
      <w:r w:rsidRPr="008E56EF">
        <w:rPr>
          <w:rFonts w:asciiTheme="minorHAnsi" w:hAnsiTheme="minorHAnsi" w:cstheme="minorHAnsi"/>
          <w:color w:val="00B050"/>
          <w:sz w:val="22"/>
          <w:szCs w:val="22"/>
        </w:rPr>
        <w:t xml:space="preserve"> </w:t>
      </w:r>
      <w:hyperlink r:id="rId107" w:history="1">
        <w:r w:rsidRPr="008E56EF">
          <w:rPr>
            <w:rFonts w:asciiTheme="minorHAnsi" w:hAnsiTheme="minorHAnsi" w:cstheme="minorHAnsi"/>
            <w:i/>
            <w:color w:val="0000FF"/>
            <w:sz w:val="22"/>
            <w:szCs w:val="22"/>
            <w:u w:val="single"/>
          </w:rPr>
          <w:t>Studijního a zkušebního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Článkem 29 vnitřního předpisu FaME </w:t>
      </w:r>
      <w:hyperlink r:id="rId108"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a vnitřní normou SD č. 1/2018 </w:t>
      </w:r>
      <w:hyperlink r:id="rId109" w:history="1">
        <w:r w:rsidRPr="007E544F">
          <w:rPr>
            <w:rFonts w:ascii="Calibri" w:hAnsi="Calibri" w:cs="Calibri"/>
            <w:i/>
            <w:color w:val="0000FF"/>
            <w:sz w:val="22"/>
            <w:szCs w:val="22"/>
            <w:u w:val="single"/>
          </w:rPr>
          <w:t>Organizace, průběh a hodnocení státních závěrečných zkoušek</w:t>
        </w:r>
      </w:hyperlink>
      <w:r w:rsidRPr="0082733D">
        <w:rPr>
          <w:rFonts w:ascii="Calibri" w:hAnsi="Calibri" w:cs="Calibri"/>
          <w:sz w:val="22"/>
          <w:szCs w:val="22"/>
        </w:rPr>
        <w:t xml:space="preserve">. </w:t>
      </w:r>
      <w:r w:rsidR="007E544F" w:rsidRPr="00073CFE">
        <w:rPr>
          <w:rFonts w:ascii="Calibri" w:hAnsi="Calibri" w:cs="Calibri"/>
          <w:color w:val="000000" w:themeColor="text1"/>
          <w:sz w:val="22"/>
          <w:szCs w:val="22"/>
        </w:rPr>
        <w:t xml:space="preserve"> </w:t>
      </w:r>
    </w:p>
    <w:p w14:paraId="261E801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B243044"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Výsledek SZZ vyhlásí předseda, v jeho nepřítomnosti místopředseda nebo jiný předsedou pověřený člen zkušební komise v den konání SZZ.</w:t>
      </w:r>
    </w:p>
    <w:p w14:paraId="365C98F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Hodnocení obhajované DP vychází z návrhů hodnocení vedoucího a oponenta DP. Komise na základě obhajoby DP provede její celkovou klasifikaci.</w:t>
      </w:r>
    </w:p>
    <w:p w14:paraId="196503BD"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7E544F" w:rsidRPr="00073CFE" w14:paraId="09406F13" w14:textId="77777777" w:rsidTr="007E544F">
        <w:trPr>
          <w:jc w:val="center"/>
        </w:trPr>
        <w:tc>
          <w:tcPr>
            <w:tcW w:w="2025" w:type="dxa"/>
            <w:tcBorders>
              <w:top w:val="single" w:sz="12" w:space="0" w:color="auto"/>
              <w:left w:val="single" w:sz="12" w:space="0" w:color="auto"/>
              <w:bottom w:val="single" w:sz="12" w:space="0" w:color="auto"/>
            </w:tcBorders>
            <w:shd w:val="clear" w:color="auto" w:fill="auto"/>
          </w:tcPr>
          <w:p w14:paraId="534D327D"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Stupeň ECTS</w:t>
            </w:r>
          </w:p>
        </w:tc>
        <w:tc>
          <w:tcPr>
            <w:tcW w:w="2506" w:type="dxa"/>
            <w:tcBorders>
              <w:top w:val="single" w:sz="12" w:space="0" w:color="auto"/>
              <w:bottom w:val="single" w:sz="12" w:space="0" w:color="auto"/>
            </w:tcBorders>
            <w:shd w:val="clear" w:color="auto" w:fill="auto"/>
          </w:tcPr>
          <w:p w14:paraId="5396D487"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5C64273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Číselné vyjádření</w:t>
            </w:r>
          </w:p>
        </w:tc>
      </w:tr>
      <w:tr w:rsidR="007E544F" w:rsidRPr="00073CFE" w14:paraId="3834E15D" w14:textId="77777777" w:rsidTr="007E544F">
        <w:trPr>
          <w:jc w:val="center"/>
        </w:trPr>
        <w:tc>
          <w:tcPr>
            <w:tcW w:w="2025" w:type="dxa"/>
            <w:tcBorders>
              <w:top w:val="single" w:sz="12" w:space="0" w:color="auto"/>
              <w:left w:val="single" w:sz="12" w:space="0" w:color="auto"/>
            </w:tcBorders>
            <w:shd w:val="clear" w:color="auto" w:fill="auto"/>
          </w:tcPr>
          <w:p w14:paraId="07F1F17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A</w:t>
            </w:r>
          </w:p>
        </w:tc>
        <w:tc>
          <w:tcPr>
            <w:tcW w:w="2506" w:type="dxa"/>
            <w:tcBorders>
              <w:top w:val="single" w:sz="12" w:space="0" w:color="auto"/>
            </w:tcBorders>
            <w:shd w:val="clear" w:color="auto" w:fill="auto"/>
          </w:tcPr>
          <w:p w14:paraId="67C81EB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výborně</w:t>
            </w:r>
          </w:p>
        </w:tc>
        <w:tc>
          <w:tcPr>
            <w:tcW w:w="2127" w:type="dxa"/>
            <w:tcBorders>
              <w:top w:val="single" w:sz="12" w:space="0" w:color="auto"/>
              <w:right w:val="single" w:sz="12" w:space="0" w:color="auto"/>
            </w:tcBorders>
            <w:shd w:val="clear" w:color="auto" w:fill="auto"/>
          </w:tcPr>
          <w:p w14:paraId="03503CB0"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w:t>
            </w:r>
          </w:p>
        </w:tc>
      </w:tr>
      <w:tr w:rsidR="007E544F" w:rsidRPr="00073CFE" w14:paraId="46693657" w14:textId="77777777" w:rsidTr="007E544F">
        <w:trPr>
          <w:jc w:val="center"/>
        </w:trPr>
        <w:tc>
          <w:tcPr>
            <w:tcW w:w="2025" w:type="dxa"/>
            <w:tcBorders>
              <w:left w:val="single" w:sz="12" w:space="0" w:color="auto"/>
            </w:tcBorders>
            <w:shd w:val="clear" w:color="auto" w:fill="auto"/>
          </w:tcPr>
          <w:p w14:paraId="5FB673D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B</w:t>
            </w:r>
          </w:p>
        </w:tc>
        <w:tc>
          <w:tcPr>
            <w:tcW w:w="2506" w:type="dxa"/>
            <w:shd w:val="clear" w:color="auto" w:fill="auto"/>
          </w:tcPr>
          <w:p w14:paraId="7586114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velmi dobře</w:t>
            </w:r>
          </w:p>
        </w:tc>
        <w:tc>
          <w:tcPr>
            <w:tcW w:w="2127" w:type="dxa"/>
            <w:tcBorders>
              <w:right w:val="single" w:sz="12" w:space="0" w:color="auto"/>
            </w:tcBorders>
            <w:shd w:val="clear" w:color="auto" w:fill="auto"/>
          </w:tcPr>
          <w:p w14:paraId="3351063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1,5</w:t>
            </w:r>
          </w:p>
        </w:tc>
      </w:tr>
      <w:tr w:rsidR="007E544F" w:rsidRPr="00073CFE" w14:paraId="7F99539E" w14:textId="77777777" w:rsidTr="007E544F">
        <w:trPr>
          <w:jc w:val="center"/>
        </w:trPr>
        <w:tc>
          <w:tcPr>
            <w:tcW w:w="2025" w:type="dxa"/>
            <w:tcBorders>
              <w:left w:val="single" w:sz="12" w:space="0" w:color="auto"/>
            </w:tcBorders>
            <w:shd w:val="clear" w:color="auto" w:fill="auto"/>
          </w:tcPr>
          <w:p w14:paraId="4D567BD3"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C</w:t>
            </w:r>
          </w:p>
        </w:tc>
        <w:tc>
          <w:tcPr>
            <w:tcW w:w="2506" w:type="dxa"/>
            <w:shd w:val="clear" w:color="auto" w:fill="auto"/>
          </w:tcPr>
          <w:p w14:paraId="09D92DCA"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dobře</w:t>
            </w:r>
          </w:p>
        </w:tc>
        <w:tc>
          <w:tcPr>
            <w:tcW w:w="2127" w:type="dxa"/>
            <w:tcBorders>
              <w:right w:val="single" w:sz="12" w:space="0" w:color="auto"/>
            </w:tcBorders>
            <w:shd w:val="clear" w:color="auto" w:fill="auto"/>
          </w:tcPr>
          <w:p w14:paraId="6BBE5394"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w:t>
            </w:r>
          </w:p>
        </w:tc>
      </w:tr>
      <w:tr w:rsidR="007E544F" w:rsidRPr="00073CFE" w14:paraId="52F60A9E" w14:textId="77777777" w:rsidTr="007E544F">
        <w:trPr>
          <w:jc w:val="center"/>
        </w:trPr>
        <w:tc>
          <w:tcPr>
            <w:tcW w:w="2025" w:type="dxa"/>
            <w:tcBorders>
              <w:left w:val="single" w:sz="12" w:space="0" w:color="auto"/>
            </w:tcBorders>
            <w:shd w:val="clear" w:color="auto" w:fill="auto"/>
          </w:tcPr>
          <w:p w14:paraId="3829C22B"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w:t>
            </w:r>
          </w:p>
        </w:tc>
        <w:tc>
          <w:tcPr>
            <w:tcW w:w="2506" w:type="dxa"/>
            <w:shd w:val="clear" w:color="auto" w:fill="auto"/>
          </w:tcPr>
          <w:p w14:paraId="350AC98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uspokojivě</w:t>
            </w:r>
          </w:p>
        </w:tc>
        <w:tc>
          <w:tcPr>
            <w:tcW w:w="2127" w:type="dxa"/>
            <w:tcBorders>
              <w:right w:val="single" w:sz="12" w:space="0" w:color="auto"/>
            </w:tcBorders>
            <w:shd w:val="clear" w:color="auto" w:fill="auto"/>
          </w:tcPr>
          <w:p w14:paraId="79E14A8D"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2,5</w:t>
            </w:r>
          </w:p>
        </w:tc>
      </w:tr>
      <w:tr w:rsidR="007E544F" w:rsidRPr="00073CFE" w14:paraId="324B0950" w14:textId="77777777" w:rsidTr="007E544F">
        <w:trPr>
          <w:jc w:val="center"/>
        </w:trPr>
        <w:tc>
          <w:tcPr>
            <w:tcW w:w="2025" w:type="dxa"/>
            <w:tcBorders>
              <w:left w:val="single" w:sz="12" w:space="0" w:color="auto"/>
            </w:tcBorders>
            <w:shd w:val="clear" w:color="auto" w:fill="auto"/>
          </w:tcPr>
          <w:p w14:paraId="440231E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E</w:t>
            </w:r>
          </w:p>
        </w:tc>
        <w:tc>
          <w:tcPr>
            <w:tcW w:w="2506" w:type="dxa"/>
            <w:shd w:val="clear" w:color="auto" w:fill="auto"/>
          </w:tcPr>
          <w:p w14:paraId="23424BD5"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dostatečně</w:t>
            </w:r>
          </w:p>
        </w:tc>
        <w:tc>
          <w:tcPr>
            <w:tcW w:w="2127" w:type="dxa"/>
            <w:tcBorders>
              <w:right w:val="single" w:sz="12" w:space="0" w:color="auto"/>
            </w:tcBorders>
            <w:shd w:val="clear" w:color="auto" w:fill="auto"/>
          </w:tcPr>
          <w:p w14:paraId="4163F216"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3</w:t>
            </w:r>
          </w:p>
        </w:tc>
      </w:tr>
      <w:tr w:rsidR="007E544F" w:rsidRPr="00073CFE" w14:paraId="7F71BD7C" w14:textId="77777777" w:rsidTr="007E544F">
        <w:trPr>
          <w:jc w:val="center"/>
        </w:trPr>
        <w:tc>
          <w:tcPr>
            <w:tcW w:w="2025" w:type="dxa"/>
            <w:tcBorders>
              <w:left w:val="single" w:sz="12" w:space="0" w:color="auto"/>
              <w:bottom w:val="single" w:sz="12" w:space="0" w:color="auto"/>
            </w:tcBorders>
            <w:shd w:val="clear" w:color="auto" w:fill="auto"/>
          </w:tcPr>
          <w:p w14:paraId="03B11B4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F</w:t>
            </w:r>
          </w:p>
        </w:tc>
        <w:tc>
          <w:tcPr>
            <w:tcW w:w="2506" w:type="dxa"/>
            <w:tcBorders>
              <w:bottom w:val="single" w:sz="12" w:space="0" w:color="auto"/>
            </w:tcBorders>
            <w:shd w:val="clear" w:color="auto" w:fill="auto"/>
          </w:tcPr>
          <w:p w14:paraId="3C713FA0"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nedostatečně</w:t>
            </w:r>
          </w:p>
        </w:tc>
        <w:tc>
          <w:tcPr>
            <w:tcW w:w="2127" w:type="dxa"/>
            <w:tcBorders>
              <w:bottom w:val="single" w:sz="12" w:space="0" w:color="auto"/>
              <w:right w:val="single" w:sz="12" w:space="0" w:color="auto"/>
            </w:tcBorders>
            <w:shd w:val="clear" w:color="auto" w:fill="auto"/>
          </w:tcPr>
          <w:p w14:paraId="5FA2B11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w:t>
            </w:r>
          </w:p>
        </w:tc>
      </w:tr>
    </w:tbl>
    <w:p w14:paraId="497F4C56" w14:textId="77777777" w:rsidR="007E544F" w:rsidRPr="00073CFE" w:rsidRDefault="007E544F" w:rsidP="007E544F">
      <w:pPr>
        <w:jc w:val="both"/>
        <w:rPr>
          <w:rFonts w:ascii="Calibri" w:hAnsi="Calibri" w:cs="Calibri"/>
          <w:color w:val="000000" w:themeColor="text1"/>
          <w:sz w:val="22"/>
          <w:szCs w:val="22"/>
        </w:rPr>
      </w:pPr>
    </w:p>
    <w:p w14:paraId="33A056AF"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Jednotlivé části SZZ jsou hodnoceny stupni, z nichž se vypočítá aritmetický průměr. Při celkovém hodnocení se vychází z klasifikační stupnice ECTS.</w:t>
      </w:r>
    </w:p>
    <w:p w14:paraId="292A5071"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E544F" w:rsidRPr="00073CFE" w14:paraId="3EB77C71" w14:textId="77777777" w:rsidTr="007E544F">
        <w:tc>
          <w:tcPr>
            <w:tcW w:w="1985" w:type="dxa"/>
            <w:tcBorders>
              <w:top w:val="single" w:sz="12" w:space="0" w:color="auto"/>
              <w:left w:val="single" w:sz="12" w:space="0" w:color="auto"/>
              <w:bottom w:val="single" w:sz="12" w:space="0" w:color="auto"/>
            </w:tcBorders>
            <w:shd w:val="clear" w:color="auto" w:fill="auto"/>
          </w:tcPr>
          <w:p w14:paraId="575CC2DC"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Stupeň ECTS</w:t>
            </w:r>
          </w:p>
        </w:tc>
        <w:tc>
          <w:tcPr>
            <w:tcW w:w="2409" w:type="dxa"/>
            <w:tcBorders>
              <w:top w:val="single" w:sz="12" w:space="0" w:color="auto"/>
              <w:bottom w:val="single" w:sz="12" w:space="0" w:color="auto"/>
            </w:tcBorders>
            <w:shd w:val="clear" w:color="auto" w:fill="auto"/>
          </w:tcPr>
          <w:p w14:paraId="1CAC5A86"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B199009"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Rozsah</w:t>
            </w:r>
          </w:p>
        </w:tc>
      </w:tr>
      <w:tr w:rsidR="007E544F" w:rsidRPr="00073CFE" w14:paraId="6D7BBCB7" w14:textId="77777777" w:rsidTr="007E544F">
        <w:tc>
          <w:tcPr>
            <w:tcW w:w="1985" w:type="dxa"/>
            <w:tcBorders>
              <w:top w:val="single" w:sz="12" w:space="0" w:color="auto"/>
              <w:left w:val="single" w:sz="12" w:space="0" w:color="auto"/>
            </w:tcBorders>
            <w:shd w:val="clear" w:color="auto" w:fill="auto"/>
          </w:tcPr>
          <w:p w14:paraId="202DC65B"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A</w:t>
            </w:r>
          </w:p>
        </w:tc>
        <w:tc>
          <w:tcPr>
            <w:tcW w:w="2409" w:type="dxa"/>
            <w:tcBorders>
              <w:top w:val="single" w:sz="12" w:space="0" w:color="auto"/>
            </w:tcBorders>
            <w:shd w:val="clear" w:color="auto" w:fill="auto"/>
          </w:tcPr>
          <w:p w14:paraId="171F5998"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výborně</w:t>
            </w:r>
          </w:p>
        </w:tc>
        <w:tc>
          <w:tcPr>
            <w:tcW w:w="2268" w:type="dxa"/>
            <w:tcBorders>
              <w:top w:val="single" w:sz="12" w:space="0" w:color="auto"/>
              <w:right w:val="single" w:sz="12" w:space="0" w:color="auto"/>
            </w:tcBorders>
            <w:shd w:val="clear" w:color="auto" w:fill="auto"/>
          </w:tcPr>
          <w:p w14:paraId="28BCC91A"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1,00 – 1,24</w:t>
            </w:r>
          </w:p>
        </w:tc>
      </w:tr>
      <w:tr w:rsidR="007E544F" w:rsidRPr="00073CFE" w14:paraId="24CA5EEB" w14:textId="77777777" w:rsidTr="007E544F">
        <w:tc>
          <w:tcPr>
            <w:tcW w:w="1985" w:type="dxa"/>
            <w:tcBorders>
              <w:left w:val="single" w:sz="12" w:space="0" w:color="auto"/>
            </w:tcBorders>
            <w:shd w:val="clear" w:color="auto" w:fill="auto"/>
          </w:tcPr>
          <w:p w14:paraId="3F03A34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B</w:t>
            </w:r>
          </w:p>
        </w:tc>
        <w:tc>
          <w:tcPr>
            <w:tcW w:w="2409" w:type="dxa"/>
            <w:shd w:val="clear" w:color="auto" w:fill="auto"/>
          </w:tcPr>
          <w:p w14:paraId="099AC850"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velmi dobře</w:t>
            </w:r>
          </w:p>
        </w:tc>
        <w:tc>
          <w:tcPr>
            <w:tcW w:w="2268" w:type="dxa"/>
            <w:tcBorders>
              <w:right w:val="single" w:sz="12" w:space="0" w:color="auto"/>
            </w:tcBorders>
            <w:shd w:val="clear" w:color="auto" w:fill="auto"/>
          </w:tcPr>
          <w:p w14:paraId="1203546C"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1,25 – 1,50</w:t>
            </w:r>
          </w:p>
        </w:tc>
      </w:tr>
      <w:tr w:rsidR="007E544F" w:rsidRPr="00073CFE" w14:paraId="294DFBE7" w14:textId="77777777" w:rsidTr="007E544F">
        <w:tc>
          <w:tcPr>
            <w:tcW w:w="1985" w:type="dxa"/>
            <w:tcBorders>
              <w:left w:val="single" w:sz="12" w:space="0" w:color="auto"/>
            </w:tcBorders>
            <w:shd w:val="clear" w:color="auto" w:fill="auto"/>
          </w:tcPr>
          <w:p w14:paraId="02A8333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C</w:t>
            </w:r>
          </w:p>
        </w:tc>
        <w:tc>
          <w:tcPr>
            <w:tcW w:w="2409" w:type="dxa"/>
            <w:shd w:val="clear" w:color="auto" w:fill="auto"/>
          </w:tcPr>
          <w:p w14:paraId="09C28B26"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dobře</w:t>
            </w:r>
          </w:p>
        </w:tc>
        <w:tc>
          <w:tcPr>
            <w:tcW w:w="2268" w:type="dxa"/>
            <w:tcBorders>
              <w:right w:val="single" w:sz="12" w:space="0" w:color="auto"/>
            </w:tcBorders>
            <w:shd w:val="clear" w:color="auto" w:fill="auto"/>
          </w:tcPr>
          <w:p w14:paraId="0760D813"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1,51 – 2,00</w:t>
            </w:r>
          </w:p>
        </w:tc>
      </w:tr>
      <w:tr w:rsidR="007E544F" w:rsidRPr="00073CFE" w14:paraId="515E8A82" w14:textId="77777777" w:rsidTr="007E544F">
        <w:tc>
          <w:tcPr>
            <w:tcW w:w="1985" w:type="dxa"/>
            <w:tcBorders>
              <w:left w:val="single" w:sz="12" w:space="0" w:color="auto"/>
            </w:tcBorders>
            <w:shd w:val="clear" w:color="auto" w:fill="auto"/>
          </w:tcPr>
          <w:p w14:paraId="2FC5A18B"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w:t>
            </w:r>
          </w:p>
        </w:tc>
        <w:tc>
          <w:tcPr>
            <w:tcW w:w="2409" w:type="dxa"/>
            <w:shd w:val="clear" w:color="auto" w:fill="auto"/>
          </w:tcPr>
          <w:p w14:paraId="4BD30F29"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uspokojivě</w:t>
            </w:r>
          </w:p>
        </w:tc>
        <w:tc>
          <w:tcPr>
            <w:tcW w:w="2268" w:type="dxa"/>
            <w:tcBorders>
              <w:right w:val="single" w:sz="12" w:space="0" w:color="auto"/>
            </w:tcBorders>
            <w:shd w:val="clear" w:color="auto" w:fill="auto"/>
          </w:tcPr>
          <w:p w14:paraId="7AF9848A"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2,01 – 2,50</w:t>
            </w:r>
          </w:p>
        </w:tc>
      </w:tr>
      <w:tr w:rsidR="007E544F" w:rsidRPr="00073CFE" w14:paraId="6F2839C5" w14:textId="77777777" w:rsidTr="007E544F">
        <w:tc>
          <w:tcPr>
            <w:tcW w:w="1985" w:type="dxa"/>
            <w:tcBorders>
              <w:left w:val="single" w:sz="12" w:space="0" w:color="auto"/>
            </w:tcBorders>
            <w:shd w:val="clear" w:color="auto" w:fill="auto"/>
          </w:tcPr>
          <w:p w14:paraId="32F4781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E</w:t>
            </w:r>
          </w:p>
        </w:tc>
        <w:tc>
          <w:tcPr>
            <w:tcW w:w="2409" w:type="dxa"/>
            <w:shd w:val="clear" w:color="auto" w:fill="auto"/>
          </w:tcPr>
          <w:p w14:paraId="67B0D709"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dostatečně</w:t>
            </w:r>
          </w:p>
        </w:tc>
        <w:tc>
          <w:tcPr>
            <w:tcW w:w="2268" w:type="dxa"/>
            <w:tcBorders>
              <w:right w:val="single" w:sz="12" w:space="0" w:color="auto"/>
            </w:tcBorders>
            <w:shd w:val="clear" w:color="auto" w:fill="auto"/>
          </w:tcPr>
          <w:p w14:paraId="063660B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2,51 – 3,00</w:t>
            </w:r>
          </w:p>
        </w:tc>
      </w:tr>
      <w:tr w:rsidR="007E544F" w:rsidRPr="00073CFE" w14:paraId="4360EF7C" w14:textId="77777777" w:rsidTr="007E544F">
        <w:tc>
          <w:tcPr>
            <w:tcW w:w="1985" w:type="dxa"/>
            <w:tcBorders>
              <w:left w:val="single" w:sz="12" w:space="0" w:color="auto"/>
              <w:bottom w:val="single" w:sz="12" w:space="0" w:color="auto"/>
            </w:tcBorders>
            <w:shd w:val="clear" w:color="auto" w:fill="auto"/>
          </w:tcPr>
          <w:p w14:paraId="753D21BD"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F</w:t>
            </w:r>
          </w:p>
        </w:tc>
        <w:tc>
          <w:tcPr>
            <w:tcW w:w="2409" w:type="dxa"/>
            <w:tcBorders>
              <w:bottom w:val="single" w:sz="12" w:space="0" w:color="auto"/>
            </w:tcBorders>
            <w:shd w:val="clear" w:color="auto" w:fill="auto"/>
          </w:tcPr>
          <w:p w14:paraId="4544548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nedostatečně</w:t>
            </w:r>
          </w:p>
        </w:tc>
        <w:tc>
          <w:tcPr>
            <w:tcW w:w="2268" w:type="dxa"/>
            <w:tcBorders>
              <w:bottom w:val="single" w:sz="12" w:space="0" w:color="auto"/>
              <w:right w:val="single" w:sz="12" w:space="0" w:color="auto"/>
            </w:tcBorders>
            <w:shd w:val="clear" w:color="auto" w:fill="auto"/>
          </w:tcPr>
          <w:p w14:paraId="696ADB03"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w:t>
            </w:r>
          </w:p>
        </w:tc>
      </w:tr>
    </w:tbl>
    <w:p w14:paraId="78D04960" w14:textId="77777777" w:rsidR="007E544F" w:rsidRPr="00073CFE" w:rsidRDefault="007E544F" w:rsidP="007E544F">
      <w:pPr>
        <w:rPr>
          <w:rFonts w:ascii="Calibri" w:hAnsi="Calibri" w:cs="Calibri"/>
          <w:color w:val="000000" w:themeColor="text1"/>
          <w:sz w:val="22"/>
          <w:szCs w:val="22"/>
          <w:highlight w:val="yellow"/>
        </w:rPr>
      </w:pPr>
    </w:p>
    <w:p w14:paraId="699BE63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1CDB3C53"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21A5F10E"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Pokud je student klasifikován stupněm „nedostatečně“ (F) v obou částech SZZ, zkušební komise se usnese na odůvodnění, které uvede do protokolu o SZZ, student je s tímto odůvodněním seznámen. </w:t>
      </w:r>
    </w:p>
    <w:p w14:paraId="761D62B3"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Pokud byl student hodnocen stupněm „nedostatečně“ (F) z obhajoby DP, bude tato původní práce přístupna vedoucímu, oponentovi i komisi, která bude hodnotit nově předloženou práci u obhajoby v opravném termínu SZZ.</w:t>
      </w:r>
    </w:p>
    <w:p w14:paraId="60606B3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DFDA598" w14:textId="77777777" w:rsidR="007E544F" w:rsidRPr="00073CFE" w:rsidRDefault="007E544F" w:rsidP="007E544F">
      <w:pPr>
        <w:tabs>
          <w:tab w:val="left" w:pos="2835"/>
        </w:tabs>
        <w:spacing w:before="120" w:after="120"/>
        <w:jc w:val="both"/>
        <w:rPr>
          <w:rFonts w:ascii="Calibri" w:hAnsi="Calibri" w:cs="Calibri"/>
          <w:b/>
          <w:color w:val="000000" w:themeColor="text1"/>
          <w:sz w:val="22"/>
          <w:szCs w:val="22"/>
        </w:rPr>
      </w:pPr>
      <w:r w:rsidRPr="00073CFE">
        <w:rPr>
          <w:rFonts w:ascii="Calibri" w:hAnsi="Calibri" w:cs="Calibri"/>
          <w:b/>
          <w:color w:val="000000" w:themeColor="text1"/>
          <w:sz w:val="22"/>
          <w:szCs w:val="22"/>
        </w:rPr>
        <w:t>Pro celkové hodnocení studia jsou stanovena následující pravidla:</w:t>
      </w:r>
    </w:p>
    <w:p w14:paraId="36C6B427" w14:textId="77777777" w:rsidR="007E544F" w:rsidRPr="00073CFE" w:rsidRDefault="007E544F" w:rsidP="007E544F">
      <w:pPr>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Na FaME se vynikajícími studijními výsledky rozumí skutečnost, kdy vážený průměr za celou dobu studia nepřesáhne hodnotu 1,30.</w:t>
      </w:r>
    </w:p>
    <w:p w14:paraId="7FFA006D" w14:textId="77777777" w:rsidR="007E544F" w:rsidRPr="00073CFE" w:rsidRDefault="007E544F" w:rsidP="007E544F">
      <w:pPr>
        <w:jc w:val="both"/>
        <w:rPr>
          <w:rFonts w:ascii="Calibri" w:hAnsi="Calibri" w:cs="Calibri"/>
          <w:iCs/>
          <w:color w:val="000000" w:themeColor="text1"/>
          <w:sz w:val="22"/>
          <w:szCs w:val="22"/>
        </w:rPr>
      </w:pPr>
    </w:p>
    <w:p w14:paraId="34EF41A5" w14:textId="77777777" w:rsidR="007E544F" w:rsidRPr="00073CFE" w:rsidRDefault="007E544F" w:rsidP="007E544F">
      <w:pPr>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Celkové hodnocení studia:</w:t>
      </w:r>
    </w:p>
    <w:p w14:paraId="59B62E15" w14:textId="77777777" w:rsidR="007E544F" w:rsidRPr="00073CFE" w:rsidRDefault="007E544F" w:rsidP="00693EF8">
      <w:pPr>
        <w:numPr>
          <w:ilvl w:val="0"/>
          <w:numId w:val="17"/>
        </w:numPr>
        <w:ind w:left="426" w:hanging="425"/>
        <w:jc w:val="both"/>
        <w:rPr>
          <w:rFonts w:ascii="Calibri" w:hAnsi="Calibri" w:cs="Calibri"/>
          <w:b/>
          <w:bCs/>
          <w:iCs/>
          <w:color w:val="000000" w:themeColor="text1"/>
          <w:sz w:val="22"/>
          <w:szCs w:val="22"/>
        </w:rPr>
      </w:pPr>
      <w:r w:rsidRPr="00073CFE">
        <w:rPr>
          <w:rFonts w:ascii="Calibri" w:hAnsi="Calibri" w:cs="Calibri"/>
          <w:b/>
          <w:iCs/>
          <w:color w:val="000000" w:themeColor="text1"/>
          <w:sz w:val="22"/>
          <w:szCs w:val="22"/>
        </w:rPr>
        <w:t>Prospěl</w:t>
      </w:r>
      <w:r w:rsidRPr="00073CFE">
        <w:rPr>
          <w:rFonts w:ascii="Calibri" w:hAnsi="Calibri" w:cs="Calibri"/>
          <w:b/>
          <w:bCs/>
          <w:iCs/>
          <w:color w:val="000000" w:themeColor="text1"/>
          <w:sz w:val="22"/>
          <w:szCs w:val="22"/>
        </w:rPr>
        <w:t xml:space="preserve"> </w:t>
      </w:r>
      <w:r w:rsidRPr="00073CFE">
        <w:rPr>
          <w:rFonts w:ascii="Calibri" w:hAnsi="Calibri" w:cs="Calibri"/>
          <w:b/>
          <w:iCs/>
          <w:color w:val="000000" w:themeColor="text1"/>
          <w:sz w:val="22"/>
          <w:szCs w:val="22"/>
        </w:rPr>
        <w:t>s</w:t>
      </w:r>
      <w:r w:rsidRPr="00073CFE">
        <w:rPr>
          <w:rFonts w:ascii="Calibri" w:hAnsi="Calibri" w:cs="Calibri"/>
          <w:b/>
          <w:bCs/>
          <w:iCs/>
          <w:color w:val="000000" w:themeColor="text1"/>
          <w:sz w:val="22"/>
          <w:szCs w:val="22"/>
        </w:rPr>
        <w:t> </w:t>
      </w:r>
      <w:r w:rsidRPr="00073CFE">
        <w:rPr>
          <w:rFonts w:ascii="Calibri" w:hAnsi="Calibri" w:cs="Calibri"/>
          <w:b/>
          <w:iCs/>
          <w:color w:val="000000" w:themeColor="text1"/>
          <w:sz w:val="22"/>
          <w:szCs w:val="22"/>
        </w:rPr>
        <w:t>vyznamenáním</w:t>
      </w:r>
    </w:p>
    <w:p w14:paraId="3D12BEFC" w14:textId="77777777" w:rsidR="007E544F" w:rsidRPr="00073CFE" w:rsidRDefault="007E544F" w:rsidP="00693EF8">
      <w:pPr>
        <w:numPr>
          <w:ilvl w:val="0"/>
          <w:numId w:val="18"/>
        </w:numPr>
        <w:ind w:left="851"/>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 xml:space="preserve">vážený průměr za celou dobu studia v akreditovaném studijním programu nepřesáhne: </w:t>
      </w:r>
      <w:r w:rsidRPr="00073CFE">
        <w:rPr>
          <w:rFonts w:ascii="Calibri" w:hAnsi="Calibri" w:cs="Calibri"/>
          <w:iCs/>
          <w:color w:val="000000" w:themeColor="text1"/>
          <w:sz w:val="22"/>
          <w:szCs w:val="22"/>
        </w:rPr>
        <w:tab/>
        <w:t>pro BSP</w:t>
      </w:r>
      <w:r w:rsidRPr="00073CFE">
        <w:rPr>
          <w:rFonts w:ascii="Calibri" w:hAnsi="Calibri" w:cs="Calibri"/>
          <w:iCs/>
          <w:color w:val="000000" w:themeColor="text1"/>
          <w:sz w:val="22"/>
          <w:szCs w:val="22"/>
        </w:rPr>
        <w:tab/>
      </w:r>
      <w:r w:rsidRPr="00073CFE">
        <w:rPr>
          <w:rFonts w:ascii="Calibri" w:hAnsi="Calibri" w:cs="Calibri"/>
          <w:iCs/>
          <w:color w:val="000000" w:themeColor="text1"/>
          <w:sz w:val="22"/>
          <w:szCs w:val="22"/>
        </w:rPr>
        <w:tab/>
        <w:t>1,30</w:t>
      </w:r>
    </w:p>
    <w:p w14:paraId="13359DD8" w14:textId="77777777" w:rsidR="007E544F" w:rsidRPr="00073CFE" w:rsidRDefault="007E544F" w:rsidP="007E544F">
      <w:pPr>
        <w:ind w:left="708" w:firstLine="708"/>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pro MSP</w:t>
      </w:r>
      <w:r w:rsidRPr="00073CFE">
        <w:rPr>
          <w:rFonts w:ascii="Calibri" w:hAnsi="Calibri" w:cs="Calibri"/>
          <w:iCs/>
          <w:color w:val="000000" w:themeColor="text1"/>
          <w:sz w:val="22"/>
          <w:szCs w:val="22"/>
        </w:rPr>
        <w:tab/>
        <w:t>1,30</w:t>
      </w:r>
    </w:p>
    <w:p w14:paraId="0AF52836" w14:textId="77777777" w:rsidR="007E544F" w:rsidRPr="00073CFE" w:rsidRDefault="007E544F" w:rsidP="007E544F">
      <w:pPr>
        <w:tabs>
          <w:tab w:val="left" w:pos="2880"/>
        </w:tabs>
        <w:spacing w:after="60"/>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VŠ diplom s vyznamenáním, mohou obdržet studenti, kteří byli při SZZ klasifikováni s celkovým prospěchem „výborně“ (A) nebo „velmi dobře“ (B).</w:t>
      </w:r>
    </w:p>
    <w:p w14:paraId="7A1450B1" w14:textId="77777777" w:rsidR="007E544F" w:rsidRPr="00073CFE" w:rsidRDefault="007E544F" w:rsidP="00693EF8">
      <w:pPr>
        <w:numPr>
          <w:ilvl w:val="0"/>
          <w:numId w:val="17"/>
        </w:numPr>
        <w:ind w:left="426" w:hanging="425"/>
        <w:jc w:val="both"/>
        <w:rPr>
          <w:rFonts w:ascii="Calibri" w:hAnsi="Calibri" w:cs="Calibri"/>
          <w:b/>
          <w:iCs/>
          <w:color w:val="000000" w:themeColor="text1"/>
          <w:sz w:val="22"/>
          <w:szCs w:val="22"/>
        </w:rPr>
      </w:pPr>
      <w:r w:rsidRPr="00073CFE">
        <w:rPr>
          <w:rFonts w:ascii="Calibri" w:hAnsi="Calibri" w:cs="Calibri"/>
          <w:b/>
          <w:iCs/>
          <w:color w:val="000000" w:themeColor="text1"/>
          <w:sz w:val="22"/>
          <w:szCs w:val="22"/>
        </w:rPr>
        <w:t>Prospěl</w:t>
      </w:r>
    </w:p>
    <w:p w14:paraId="78689587" w14:textId="77777777" w:rsidR="007E544F" w:rsidRPr="00073CFE" w:rsidRDefault="007E544F" w:rsidP="00693EF8">
      <w:pPr>
        <w:numPr>
          <w:ilvl w:val="0"/>
          <w:numId w:val="18"/>
        </w:numPr>
        <w:ind w:left="851"/>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absolvování SZZ s celkovým prospěchem „výborně“ (A), „velmi dobře“ (B), „dobře“(C), „uspokojivě“ (D) nebo „dostatečně“ (E).</w:t>
      </w:r>
    </w:p>
    <w:p w14:paraId="5F3D465D" w14:textId="77777777" w:rsidR="007E544F" w:rsidRPr="00073CFE" w:rsidRDefault="007E544F" w:rsidP="00693EF8">
      <w:pPr>
        <w:numPr>
          <w:ilvl w:val="0"/>
          <w:numId w:val="17"/>
        </w:numPr>
        <w:ind w:left="426" w:hanging="425"/>
        <w:jc w:val="both"/>
        <w:rPr>
          <w:rFonts w:ascii="Calibri" w:hAnsi="Calibri" w:cs="Calibri"/>
          <w:b/>
          <w:iCs/>
          <w:color w:val="000000" w:themeColor="text1"/>
          <w:sz w:val="22"/>
          <w:szCs w:val="22"/>
        </w:rPr>
      </w:pPr>
      <w:r w:rsidRPr="00073CFE">
        <w:rPr>
          <w:rFonts w:ascii="Calibri" w:hAnsi="Calibri" w:cs="Calibri"/>
          <w:b/>
          <w:iCs/>
          <w:color w:val="000000" w:themeColor="text1"/>
          <w:sz w:val="22"/>
          <w:szCs w:val="22"/>
        </w:rPr>
        <w:t>Neprospěl</w:t>
      </w:r>
    </w:p>
    <w:p w14:paraId="4CC15465" w14:textId="77777777" w:rsidR="007E544F" w:rsidRPr="00073CFE" w:rsidRDefault="007E544F" w:rsidP="00693EF8">
      <w:pPr>
        <w:numPr>
          <w:ilvl w:val="0"/>
          <w:numId w:val="18"/>
        </w:numPr>
        <w:ind w:left="851"/>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pokud byl klasifikován u SZZ stupněm „nedostatečně“ (F) u kterékoliv části SZZ.</w:t>
      </w:r>
    </w:p>
    <w:p w14:paraId="2FCF9523" w14:textId="77777777" w:rsidR="007E544F" w:rsidRPr="00073CFE" w:rsidRDefault="007E544F" w:rsidP="00AE6EE8">
      <w:pPr>
        <w:spacing w:before="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Témata kvalifikačních prací korespondují se zaměřením studijního programu a s profilem absolventa studijního programu</w:t>
      </w:r>
      <w:r w:rsidR="00A9087C" w:rsidRPr="00073CFE">
        <w:rPr>
          <w:rFonts w:asciiTheme="minorHAnsi" w:hAnsiTheme="minorHAnsi" w:cstheme="minorHAnsi"/>
          <w:b/>
          <w:color w:val="000000" w:themeColor="text1"/>
          <w:sz w:val="22"/>
          <w:szCs w:val="22"/>
        </w:rPr>
        <w:t xml:space="preserve"> Finance</w:t>
      </w:r>
      <w:r w:rsidRPr="00073CFE">
        <w:rPr>
          <w:rFonts w:asciiTheme="minorHAnsi" w:hAnsiTheme="minorHAnsi" w:cstheme="minorHAnsi"/>
          <w:b/>
          <w:color w:val="000000" w:themeColor="text1"/>
          <w:sz w:val="22"/>
          <w:szCs w:val="22"/>
        </w:rPr>
        <w:t xml:space="preserve">, specializace </w:t>
      </w:r>
      <w:r w:rsidR="006D5CB4" w:rsidRPr="00073CFE">
        <w:rPr>
          <w:rFonts w:asciiTheme="minorHAnsi" w:hAnsiTheme="minorHAnsi" w:cstheme="minorHAnsi"/>
          <w:b/>
          <w:color w:val="000000" w:themeColor="text1"/>
          <w:sz w:val="22"/>
          <w:szCs w:val="22"/>
        </w:rPr>
        <w:t>Corporate Finance</w:t>
      </w:r>
      <w:r w:rsidRPr="00073CFE">
        <w:rPr>
          <w:rFonts w:asciiTheme="minorHAnsi" w:hAnsiTheme="minorHAnsi" w:cstheme="minorHAnsi"/>
          <w:b/>
          <w:color w:val="000000" w:themeColor="text1"/>
          <w:sz w:val="22"/>
          <w:szCs w:val="22"/>
        </w:rPr>
        <w:t>.</w:t>
      </w:r>
      <w:r w:rsidRPr="00073CFE">
        <w:rPr>
          <w:rFonts w:asciiTheme="minorHAnsi" w:hAnsiTheme="minorHAnsi" w:cstheme="minorHAnsi"/>
          <w:color w:val="000000" w:themeColor="text1"/>
          <w:sz w:val="22"/>
          <w:szCs w:val="22"/>
        </w:rPr>
        <w:t xml:space="preserve"> Je možno uvést návrh témat kvalifikačních prací:</w:t>
      </w:r>
    </w:p>
    <w:p w14:paraId="49992F83"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Long-term and short-term financial planning</w:t>
      </w:r>
    </w:p>
    <w:p w14:paraId="14C09F97"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Investment project’s financing</w:t>
      </w:r>
    </w:p>
    <w:p w14:paraId="3CB72605"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Applying real options in the flexible investment efficiency evaluation process</w:t>
      </w:r>
    </w:p>
    <w:p w14:paraId="593A5034"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Factoring / forfaiting as an alternative form of company financing</w:t>
      </w:r>
    </w:p>
    <w:p w14:paraId="2D23B22F"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Optimization of capital structure of a selected company</w:t>
      </w:r>
    </w:p>
    <w:p w14:paraId="4D778001"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Identification of firm’s key financial and non-financial performance indicators </w:t>
      </w:r>
    </w:p>
    <w:p w14:paraId="7C76726A"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Using the EVA concept to manage and measure a firm performance</w:t>
      </w:r>
    </w:p>
    <w:p w14:paraId="6710345B"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Corporate valuation using cost and intrinsic value approaches </w:t>
      </w:r>
    </w:p>
    <w:p w14:paraId="73B57DF8"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Improvement of firm’s cost management and calculation system</w:t>
      </w:r>
    </w:p>
    <w:p w14:paraId="14AE770D"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Inventory management in wholesale sector </w:t>
      </w:r>
    </w:p>
    <w:p w14:paraId="0419ED31"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IFRS and its implementation in selected company</w:t>
      </w:r>
    </w:p>
    <w:p w14:paraId="71AD1E81"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Proposal of a business plan for start-up</w:t>
      </w:r>
    </w:p>
    <w:p w14:paraId="1978336D" w14:textId="77777777" w:rsidR="00A9087C" w:rsidRPr="00073CFE" w:rsidRDefault="00A9087C" w:rsidP="00A9087C">
      <w:pPr>
        <w:jc w:val="both"/>
        <w:rPr>
          <w:rFonts w:asciiTheme="minorHAnsi" w:hAnsiTheme="minorHAnsi" w:cstheme="minorHAnsi"/>
          <w:b/>
          <w:color w:val="000000" w:themeColor="text1"/>
          <w:sz w:val="22"/>
          <w:szCs w:val="22"/>
        </w:rPr>
      </w:pPr>
    </w:p>
    <w:p w14:paraId="33599A1D" w14:textId="77777777" w:rsidR="00A9087C" w:rsidRPr="00073CFE" w:rsidRDefault="00A9087C" w:rsidP="00A9087C">
      <w:pPr>
        <w:jc w:val="both"/>
        <w:rPr>
          <w:rFonts w:asciiTheme="minorHAnsi" w:hAnsiTheme="minorHAnsi" w:cstheme="minorHAnsi"/>
          <w:b/>
          <w:color w:val="000000" w:themeColor="text1"/>
          <w:sz w:val="22"/>
          <w:szCs w:val="22"/>
        </w:rPr>
      </w:pPr>
      <w:r w:rsidRPr="00073CFE">
        <w:rPr>
          <w:rFonts w:asciiTheme="minorHAnsi" w:hAnsiTheme="minorHAnsi" w:cstheme="minorHAnsi"/>
          <w:iCs/>
          <w:color w:val="000000" w:themeColor="text1"/>
          <w:sz w:val="22"/>
          <w:szCs w:val="22"/>
        </w:rPr>
        <w:t xml:space="preserve">Je možno uvést návrh témat kvalifikačních prací pro studijní program Finance, specializace </w:t>
      </w:r>
      <w:r w:rsidRPr="00073CFE">
        <w:rPr>
          <w:rFonts w:asciiTheme="minorHAnsi" w:hAnsiTheme="minorHAnsi" w:cstheme="minorHAnsi"/>
          <w:b/>
          <w:color w:val="000000" w:themeColor="text1"/>
          <w:sz w:val="22"/>
          <w:szCs w:val="22"/>
        </w:rPr>
        <w:t>Finan</w:t>
      </w:r>
      <w:r w:rsidR="006D5CB4" w:rsidRPr="00073CFE">
        <w:rPr>
          <w:rFonts w:asciiTheme="minorHAnsi" w:hAnsiTheme="minorHAnsi" w:cstheme="minorHAnsi"/>
          <w:b/>
          <w:color w:val="000000" w:themeColor="text1"/>
          <w:sz w:val="22"/>
          <w:szCs w:val="22"/>
        </w:rPr>
        <w:t>cial Markets and T</w:t>
      </w:r>
      <w:r w:rsidRPr="00073CFE">
        <w:rPr>
          <w:rFonts w:asciiTheme="minorHAnsi" w:hAnsiTheme="minorHAnsi" w:cstheme="minorHAnsi"/>
          <w:b/>
          <w:color w:val="000000" w:themeColor="text1"/>
          <w:sz w:val="22"/>
          <w:szCs w:val="22"/>
        </w:rPr>
        <w:t>echnologie</w:t>
      </w:r>
      <w:r w:rsidR="006D5CB4" w:rsidRPr="00073CFE">
        <w:rPr>
          <w:rFonts w:asciiTheme="minorHAnsi" w:hAnsiTheme="minorHAnsi" w:cstheme="minorHAnsi"/>
          <w:b/>
          <w:color w:val="000000" w:themeColor="text1"/>
          <w:sz w:val="22"/>
          <w:szCs w:val="22"/>
        </w:rPr>
        <w:t>s</w:t>
      </w:r>
      <w:r w:rsidRPr="00073CFE">
        <w:rPr>
          <w:rFonts w:asciiTheme="minorHAnsi" w:hAnsiTheme="minorHAnsi" w:cstheme="minorHAnsi"/>
          <w:b/>
          <w:color w:val="000000" w:themeColor="text1"/>
          <w:sz w:val="22"/>
          <w:szCs w:val="22"/>
        </w:rPr>
        <w:t>:</w:t>
      </w:r>
    </w:p>
    <w:p w14:paraId="0F7A293F"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Cryptocurrencies (cryptoactive) - past and future</w:t>
      </w:r>
    </w:p>
    <w:p w14:paraId="5C8D2024"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Crowdfunding based on rewards / peer-to-peer loans </w:t>
      </w:r>
    </w:p>
    <w:p w14:paraId="2D16DF25"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Money, inflation and monetary system - theoretical and practical aspects</w:t>
      </w:r>
    </w:p>
    <w:p w14:paraId="617B4EA7"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Inflation targeting in developed and emerging economies</w:t>
      </w:r>
    </w:p>
    <w:p w14:paraId="5285500F"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Foreign exchange risk management project in the company</w:t>
      </w:r>
    </w:p>
    <w:p w14:paraId="5F5D1ECC"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Proposal of business strategy for active stock portfolio management using selected analyzes</w:t>
      </w:r>
    </w:p>
    <w:p w14:paraId="12735FAA"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Valuation and performance prediction of a listed company using selected models</w:t>
      </w:r>
    </w:p>
    <w:p w14:paraId="6F29B148"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Portfolio optimization using prospect theory</w:t>
      </w:r>
    </w:p>
    <w:p w14:paraId="2D82FDA9"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FinTech companies in the context of a changing regulatory system</w:t>
      </w:r>
    </w:p>
    <w:p w14:paraId="154A0275" w14:textId="77777777" w:rsidR="006D5CB4" w:rsidRPr="00073CFE" w:rsidRDefault="006D5CB4" w:rsidP="006D5CB4">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The influence of FinTech on the banking sector’s development </w:t>
      </w:r>
    </w:p>
    <w:p w14:paraId="534CEF9C" w14:textId="77777777" w:rsidR="006D5CB4" w:rsidRPr="00073CFE" w:rsidRDefault="006D5CB4" w:rsidP="006D5CB4">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FinTech and digital innovations</w:t>
      </w:r>
    </w:p>
    <w:p w14:paraId="49911AD9" w14:textId="77777777" w:rsidR="00AE6EE8" w:rsidRPr="00073CFE" w:rsidRDefault="00AE6EE8" w:rsidP="007E544F">
      <w:pPr>
        <w:jc w:val="both"/>
        <w:rPr>
          <w:rFonts w:asciiTheme="minorHAnsi" w:hAnsiTheme="minorHAnsi" w:cstheme="minorHAnsi"/>
          <w:iCs/>
          <w:color w:val="000000" w:themeColor="text1"/>
          <w:sz w:val="22"/>
          <w:szCs w:val="22"/>
        </w:rPr>
      </w:pPr>
    </w:p>
    <w:p w14:paraId="5EBFD53D" w14:textId="77777777" w:rsidR="00573640" w:rsidRPr="007E544F" w:rsidRDefault="00573640" w:rsidP="00573640">
      <w:pPr>
        <w:jc w:val="both"/>
        <w:rPr>
          <w:rFonts w:ascii="Calibri" w:hAnsi="Calibri" w:cs="Calibri"/>
          <w:iCs/>
          <w:sz w:val="22"/>
          <w:szCs w:val="22"/>
        </w:rPr>
      </w:pPr>
      <w:r w:rsidRPr="007E544F">
        <w:rPr>
          <w:rFonts w:ascii="Calibri" w:hAnsi="Calibri" w:cs="Calibri"/>
          <w:iCs/>
          <w:sz w:val="22"/>
          <w:szCs w:val="22"/>
        </w:rPr>
        <w:t xml:space="preserve">Na FaME UTB ve Zlíně je vnitřní normou SD 6/2017 </w:t>
      </w:r>
      <w:hyperlink r:id="rId110" w:history="1">
        <w:r w:rsidRPr="007E544F">
          <w:rPr>
            <w:rFonts w:ascii="Calibri" w:hAnsi="Calibri" w:cs="Calibri"/>
            <w:i/>
            <w:iCs/>
            <w:color w:val="0000FF"/>
            <w:sz w:val="22"/>
            <w:szCs w:val="22"/>
            <w:u w:val="single"/>
          </w:rPr>
          <w:t>Hodnocení pedagogických a tvůrčích aktivit</w:t>
        </w:r>
      </w:hyperlink>
      <w:r w:rsidRPr="007E544F">
        <w:rPr>
          <w:rFonts w:ascii="Calibri" w:hAnsi="Calibri" w:cs="Calibri"/>
          <w:i/>
          <w:iCs/>
          <w:color w:val="00B050"/>
          <w:sz w:val="22"/>
          <w:szCs w:val="22"/>
        </w:rPr>
        <w:t xml:space="preserve"> </w:t>
      </w:r>
      <w:r w:rsidRPr="007E544F">
        <w:rPr>
          <w:rFonts w:ascii="Calibri" w:hAnsi="Calibri" w:cs="Calibri"/>
          <w:iCs/>
          <w:sz w:val="22"/>
          <w:szCs w:val="22"/>
        </w:rPr>
        <w:t>stanoven maximální počet vedených BP a DP jedním akademickým pracovníkem v souhrnu BP a DP na UTB na 12.</w:t>
      </w:r>
    </w:p>
    <w:p w14:paraId="00648046" w14:textId="77777777" w:rsidR="00573640" w:rsidRPr="007E544F" w:rsidRDefault="00573640" w:rsidP="00573640">
      <w:pPr>
        <w:jc w:val="both"/>
        <w:rPr>
          <w:rFonts w:ascii="Calibri" w:hAnsi="Calibri" w:cs="Calibri"/>
          <w:iCs/>
          <w:sz w:val="22"/>
          <w:szCs w:val="22"/>
        </w:rPr>
      </w:pPr>
    </w:p>
    <w:p w14:paraId="2A999B41" w14:textId="77777777" w:rsidR="007E544F" w:rsidRPr="00073CFE" w:rsidRDefault="00573640" w:rsidP="00573640">
      <w:pPr>
        <w:spacing w:after="600"/>
        <w:jc w:val="both"/>
        <w:rPr>
          <w:rFonts w:ascii="Calibri" w:hAnsi="Calibri" w:cs="Calibri"/>
          <w:color w:val="000000" w:themeColor="text1"/>
          <w:sz w:val="22"/>
          <w:szCs w:val="22"/>
        </w:rPr>
      </w:pPr>
      <w:r w:rsidRPr="007E544F">
        <w:rPr>
          <w:rFonts w:ascii="Calibri" w:hAnsi="Calibri" w:cs="Calibri"/>
          <w:i/>
          <w:sz w:val="22"/>
          <w:szCs w:val="22"/>
        </w:rPr>
        <w:t>Všechny kvalifikační práce jsou centrálně ukládány na elektronickém úložišti Digitální knihovna UTB (</w:t>
      </w:r>
      <w:hyperlink r:id="rId111" w:history="1">
        <w:r w:rsidRPr="007E544F">
          <w:rPr>
            <w:rFonts w:ascii="Calibri" w:hAnsi="Calibri" w:cs="Calibri"/>
            <w:i/>
            <w:color w:val="0000FF"/>
            <w:sz w:val="22"/>
            <w:szCs w:val="22"/>
            <w:u w:val="single"/>
          </w:rPr>
          <w:t>https://digilib.k.utb.cz</w:t>
        </w:r>
      </w:hyperlink>
      <w:r w:rsidRPr="007E544F">
        <w:rPr>
          <w:rFonts w:ascii="Calibri" w:hAnsi="Calibri" w:cs="Calibri"/>
          <w:i/>
          <w:sz w:val="22"/>
          <w:szCs w:val="22"/>
        </w:rPr>
        <w:t>).</w:t>
      </w:r>
    </w:p>
    <w:p w14:paraId="61E5CB54"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Vzdělávací a tvůrčí činnost ve studijním programu</w:t>
      </w:r>
    </w:p>
    <w:p w14:paraId="47B63F0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Metody výuky a hodnocení výsledků studia</w:t>
      </w:r>
    </w:p>
    <w:p w14:paraId="359C4CB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3.1</w:t>
      </w:r>
    </w:p>
    <w:p w14:paraId="48375D79" w14:textId="77777777" w:rsidR="007E544F" w:rsidRPr="00073CFE" w:rsidRDefault="00573640"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Metody a způsoby výuky jsou zakotveny ve </w:t>
      </w:r>
      <w:hyperlink r:id="rId112"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i/>
          <w:sz w:val="22"/>
          <w:szCs w:val="22"/>
        </w:rPr>
        <w:t>,</w:t>
      </w:r>
      <w:r w:rsidRPr="007E544F">
        <w:rPr>
          <w:rFonts w:ascii="Calibri" w:hAnsi="Calibri" w:cs="Calibri"/>
          <w:sz w:val="22"/>
          <w:szCs w:val="22"/>
        </w:rPr>
        <w:t xml:space="preserve"> článek 7 a dále upřesněny a doplněny ve Vnitřním předpisu FaME </w:t>
      </w:r>
      <w:hyperlink r:id="rId113" w:history="1">
        <w:r w:rsidRPr="007E544F">
          <w:rPr>
            <w:rFonts w:ascii="Calibri" w:hAnsi="Calibri" w:cs="Calibri"/>
            <w:i/>
            <w:color w:val="0000FF"/>
            <w:sz w:val="22"/>
            <w:szCs w:val="22"/>
            <w:u w:val="single"/>
          </w:rPr>
          <w:t>Pravidla průběhu studia ve studijních programech uskutečňovaných na Fakultě managementu a ekonomiky:</w:t>
        </w:r>
      </w:hyperlink>
    </w:p>
    <w:p w14:paraId="0F09BAC2"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Způsoby výuky jsou zejména přednášky, </w:t>
      </w:r>
      <w:r w:rsidR="00C3504E" w:rsidRPr="00073CFE">
        <w:rPr>
          <w:rFonts w:ascii="Calibri" w:eastAsia="Calibri" w:hAnsi="Calibri" w:cs="Calibri"/>
          <w:color w:val="000000" w:themeColor="text1"/>
          <w:sz w:val="22"/>
          <w:szCs w:val="22"/>
          <w:lang w:eastAsia="en-US"/>
        </w:rPr>
        <w:t>vedení seminářů</w:t>
      </w:r>
      <w:r w:rsidRPr="00073CFE">
        <w:rPr>
          <w:rFonts w:ascii="Calibri" w:eastAsia="Calibri" w:hAnsi="Calibri" w:cs="Calibri"/>
          <w:color w:val="000000" w:themeColor="text1"/>
          <w:sz w:val="22"/>
          <w:szCs w:val="22"/>
          <w:lang w:eastAsia="en-US"/>
        </w:rPr>
        <w:t>, ateliéry, projekty, cvičení, laboratorní cvičení, e-learning, workshopy, různé typy řízených konzultací, odborné praxe a exkurze.</w:t>
      </w:r>
    </w:p>
    <w:p w14:paraId="034E691D"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Způsoby výuky uvedené v odstavci 1 jsou charakterizovány takto:</w:t>
      </w:r>
    </w:p>
    <w:p w14:paraId="72233FB2"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Přednášky mají charakter výkladu základních principů, metodologie dané disciplíny, problémů a jejich vzorových řešení.</w:t>
      </w:r>
    </w:p>
    <w:p w14:paraId="4D4F786A" w14:textId="77777777" w:rsidR="007E544F" w:rsidRPr="00073CFE" w:rsidRDefault="00C3504E"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 vedení seminářů</w:t>
      </w:r>
      <w:r w:rsidR="007E544F" w:rsidRPr="00073CFE">
        <w:rPr>
          <w:rFonts w:ascii="Calibri" w:eastAsia="Calibri" w:hAnsi="Calibri" w:cs="Calibri"/>
          <w:color w:val="000000" w:themeColor="text1"/>
          <w:sz w:val="22"/>
          <w:szCs w:val="22"/>
          <w:lang w:eastAsia="en-US"/>
        </w:rPr>
        <w:t>, ateliéry a projekty jsou způsoby výuky, kde je akcentována samostatná práce studentů. Významnou součástí této výuky je prezentace výsledků vlastní práce a kritické diskuse.</w:t>
      </w:r>
    </w:p>
    <w:p w14:paraId="7CCB68E0"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Cvičení podporují zejména praktické ovládnutí látky vyložené na přednáškách nebo zadané k samostatnému nastudování za aktivní účasti studentů.</w:t>
      </w:r>
    </w:p>
    <w:p w14:paraId="22834892"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14:paraId="2183D1CC"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591440E5"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Workshop je nástrojem moderní formy výuky zajišťující zejména přenos poznatků z praxe. Probíhá zpravidla pod vedením odborníků z praxe.</w:t>
      </w:r>
    </w:p>
    <w:p w14:paraId="790A7D76"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Řízené konzultace jsou využívány zejména v kombinované formě studia a jsou věnovány konzultacím problematiky daného předmětu a kontrole úkolů zadaných k samostatnému zpracování.</w:t>
      </w:r>
    </w:p>
    <w:p w14:paraId="227C03C4"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14:paraId="0AA93F43"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Exkurze slouží zejména k tomu, aby se studenti seznamovali s metodami práce v mimouniverzitních institucích.</w:t>
      </w:r>
    </w:p>
    <w:p w14:paraId="19ECA4A4"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Výuku doplňují individuální konzultace, přičemž rozsah a způsob jejich poskytování upravuje vnitřní předpis fakulty.</w:t>
      </w:r>
    </w:p>
    <w:p w14:paraId="2674DD01"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Nedílnou součástí studijních činností studenta je zadávaná a vlastní samostatná práce.</w:t>
      </w:r>
    </w:p>
    <w:p w14:paraId="6C4F3665"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Účast na přednáškách je doporučená, účast na ostatní výuce je kontrolovaná. Stupeň a způsoby kontroly jsou dány v dokumentaci (sylabu) předmětu podle čl. 8.</w:t>
      </w:r>
    </w:p>
    <w:p w14:paraId="35E6A206" w14:textId="77777777" w:rsidR="0082733D" w:rsidRPr="00073CFE" w:rsidRDefault="0082733D" w:rsidP="007E544F">
      <w:pPr>
        <w:tabs>
          <w:tab w:val="left" w:pos="2835"/>
        </w:tabs>
        <w:spacing w:before="120" w:after="120"/>
        <w:jc w:val="both"/>
        <w:rPr>
          <w:rFonts w:ascii="Calibri" w:hAnsi="Calibri" w:cs="Calibri"/>
          <w:color w:val="000000" w:themeColor="text1"/>
          <w:sz w:val="22"/>
          <w:szCs w:val="22"/>
        </w:rPr>
      </w:pPr>
    </w:p>
    <w:p w14:paraId="6BE29838"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Vnitřní předpis FaME dále v článku 7 doplňuje SZŘ UTB:</w:t>
      </w:r>
    </w:p>
    <w:p w14:paraId="6EF68697"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Ad odst. (3) SZŘ UTB:</w:t>
      </w:r>
    </w:p>
    <w:p w14:paraId="02963E94" w14:textId="77777777" w:rsidR="007E544F" w:rsidRPr="00073CFE" w:rsidRDefault="007E544F" w:rsidP="00896B4C">
      <w:pPr>
        <w:numPr>
          <w:ilvl w:val="0"/>
          <w:numId w:val="22"/>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58EB60A5" w14:textId="77777777" w:rsidR="0000390A" w:rsidRPr="00073CFE" w:rsidRDefault="0000390A" w:rsidP="007E544F">
      <w:pPr>
        <w:tabs>
          <w:tab w:val="left" w:pos="2835"/>
        </w:tabs>
        <w:spacing w:before="120" w:after="120"/>
        <w:jc w:val="both"/>
        <w:rPr>
          <w:rFonts w:ascii="Calibri" w:hAnsi="Calibri" w:cs="Calibri"/>
          <w:color w:val="000000" w:themeColor="text1"/>
          <w:sz w:val="22"/>
          <w:szCs w:val="22"/>
        </w:rPr>
      </w:pPr>
    </w:p>
    <w:p w14:paraId="58E7929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46EF132E"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Studijní výsledky se ověřují průběžně a při zakončení předmětu zápočtem, klasifikovaným zápočtem, zkouškou nebo zápočtem a zkouškou.</w:t>
      </w:r>
    </w:p>
    <w:p w14:paraId="5CBF9643"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Zvládnutí látky obsažené v souboru předmětů v souvislostech a vazbách se prověřuje soubornou zkouškou, pokud je po definované studijní etapě ve studijním programu stanovena.</w:t>
      </w:r>
    </w:p>
    <w:p w14:paraId="3CF47E47"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0A9D3FE4"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Údaje o všech studijních výsledcích jsou povinně evidovány v IS/STAG. Listinná podoba evidence z IS/STAG (dále jen „zkouškový katalog“) je archivována na příslušném ústavu.</w:t>
      </w:r>
    </w:p>
    <w:p w14:paraId="4DA8B5FD"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14:paraId="5C5A9289" w14:textId="77777777" w:rsidR="0000390A" w:rsidRPr="00073CFE" w:rsidRDefault="0000390A" w:rsidP="007E544F">
      <w:pPr>
        <w:tabs>
          <w:tab w:val="left" w:pos="2835"/>
        </w:tabs>
        <w:spacing w:before="120" w:after="120"/>
        <w:jc w:val="both"/>
        <w:rPr>
          <w:rFonts w:ascii="Calibri" w:hAnsi="Calibri" w:cs="Calibri"/>
          <w:color w:val="000000" w:themeColor="text1"/>
          <w:sz w:val="22"/>
          <w:szCs w:val="22"/>
        </w:rPr>
      </w:pPr>
    </w:p>
    <w:p w14:paraId="19B473A1"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Vnitřní předpis FaME dále v článku 10 doplňuje SZŘ UTB:</w:t>
      </w:r>
    </w:p>
    <w:p w14:paraId="3AC4A382"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Ad odst. (1) SZŘ UTB:</w:t>
      </w:r>
    </w:p>
    <w:p w14:paraId="24C178A9" w14:textId="77777777" w:rsidR="007E544F" w:rsidRPr="00073CFE" w:rsidRDefault="007E544F" w:rsidP="00896B4C">
      <w:pPr>
        <w:numPr>
          <w:ilvl w:val="0"/>
          <w:numId w:val="23"/>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2D3EBB58" w14:textId="77777777" w:rsidR="007E544F" w:rsidRPr="00073CFE" w:rsidRDefault="007E544F" w:rsidP="00896B4C">
      <w:pPr>
        <w:numPr>
          <w:ilvl w:val="0"/>
          <w:numId w:val="23"/>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5AA5F18A" w14:textId="77777777" w:rsidR="007E544F" w:rsidRPr="00073CFE" w:rsidRDefault="007E544F" w:rsidP="00896B4C">
      <w:pPr>
        <w:numPr>
          <w:ilvl w:val="0"/>
          <w:numId w:val="23"/>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 ohledem na počet studentů, kteří mají právo konat zkoušku nebo klasifikovaný zápočet, jsou zkoušející povinni rozložit zkouškové termíny do celého zkouškového období.</w:t>
      </w:r>
    </w:p>
    <w:p w14:paraId="2B301B6B" w14:textId="77777777" w:rsidR="007E544F" w:rsidRPr="00073CFE" w:rsidRDefault="007E544F" w:rsidP="007E544F">
      <w:pPr>
        <w:tabs>
          <w:tab w:val="left" w:pos="2835"/>
        </w:tabs>
        <w:spacing w:before="120" w:after="120"/>
        <w:ind w:left="426"/>
        <w:contextualSpacing/>
        <w:jc w:val="both"/>
        <w:rPr>
          <w:rFonts w:ascii="Calibri" w:eastAsia="Calibri" w:hAnsi="Calibri" w:cs="Calibri"/>
          <w:color w:val="000000" w:themeColor="text1"/>
          <w:sz w:val="22"/>
          <w:szCs w:val="22"/>
          <w:lang w:eastAsia="en-US"/>
        </w:rPr>
      </w:pPr>
    </w:p>
    <w:p w14:paraId="6F989B01"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3.2</w:t>
      </w:r>
    </w:p>
    <w:p w14:paraId="4C7F6BF9"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4F5E1DFA"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Přímé účasti studenta na výuce,</w:t>
      </w:r>
      <w:r w:rsidRPr="00073CFE">
        <w:rPr>
          <w:rFonts w:ascii="Calibri" w:eastAsia="Calibri" w:hAnsi="Calibri" w:cs="Calibri"/>
          <w:color w:val="000000" w:themeColor="text1"/>
          <w:sz w:val="22"/>
          <w:szCs w:val="22"/>
          <w:lang w:eastAsia="en-US"/>
        </w:rPr>
        <w:t xml:space="preserve"> což je definováno počtem hodin přednášek a seminářů v rámci semestru.</w:t>
      </w:r>
    </w:p>
    <w:p w14:paraId="68B0D696"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Samostudia</w:t>
      </w:r>
      <w:r w:rsidRPr="00073CFE">
        <w:rPr>
          <w:rFonts w:ascii="Calibri" w:eastAsia="Calibri" w:hAnsi="Calibri" w:cs="Calibri"/>
          <w:color w:val="000000" w:themeColor="text1"/>
          <w:sz w:val="22"/>
          <w:szCs w:val="22"/>
          <w:lang w:eastAsia="en-US"/>
        </w:rPr>
        <w:t xml:space="preserve"> neboli domácí přípravy na výuku pro zvládnutí látky z přednášek pro účely seminářů a cvičení.</w:t>
      </w:r>
    </w:p>
    <w:p w14:paraId="63251F5E"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Přípravy na zápočet</w:t>
      </w:r>
      <w:r w:rsidRPr="00073CFE">
        <w:rPr>
          <w:rFonts w:ascii="Calibri" w:eastAsia="Calibri" w:hAnsi="Calibri" w:cs="Calibri"/>
          <w:color w:val="000000" w:themeColor="text1"/>
          <w:sz w:val="22"/>
          <w:szCs w:val="22"/>
          <w:lang w:eastAsia="en-US"/>
        </w:rPr>
        <w:t xml:space="preserve"> u předmětů, které jsou zakončeny zápočtem a zkouškou nebo klasifikovaným zápočtem.</w:t>
      </w:r>
    </w:p>
    <w:p w14:paraId="2231420D"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Přípravy na zkoušku</w:t>
      </w:r>
      <w:r w:rsidRPr="00073CFE">
        <w:rPr>
          <w:rFonts w:ascii="Calibri" w:eastAsia="Calibri" w:hAnsi="Calibri" w:cs="Calibri"/>
          <w:color w:val="000000" w:themeColor="text1"/>
          <w:sz w:val="22"/>
          <w:szCs w:val="22"/>
          <w:lang w:eastAsia="en-US"/>
        </w:rPr>
        <w:t xml:space="preserve"> u předmětů, které jsou zakončeny zkouškou.</w:t>
      </w:r>
    </w:p>
    <w:p w14:paraId="56BFAB96"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Exkurze,</w:t>
      </w:r>
      <w:r w:rsidRPr="00073CFE">
        <w:rPr>
          <w:rFonts w:ascii="Calibri" w:eastAsia="Calibri" w:hAnsi="Calibri" w:cs="Calibri"/>
          <w:color w:val="000000" w:themeColor="text1"/>
          <w:sz w:val="22"/>
          <w:szCs w:val="22"/>
          <w:lang w:eastAsia="en-US"/>
        </w:rPr>
        <w:t xml:space="preserve"> pokud je nutná pro praktickou výuku nebo demonstrativní výuku.</w:t>
      </w:r>
    </w:p>
    <w:p w14:paraId="1226828B"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kombinované formě studia je vysoká část studijní zátěže zaměřena na samostudium.</w:t>
      </w:r>
    </w:p>
    <w:p w14:paraId="6A6ADB4C" w14:textId="65517E59" w:rsidR="007E544F" w:rsidRDefault="007E544F" w:rsidP="007E544F">
      <w:pPr>
        <w:tabs>
          <w:tab w:val="left" w:pos="2835"/>
        </w:tabs>
        <w:spacing w:before="120" w:after="120"/>
        <w:jc w:val="both"/>
        <w:rPr>
          <w:ins w:id="1791" w:author="Drahomíra Pavelková" w:date="2020-08-27T08:38:00Z"/>
          <w:rFonts w:ascii="Calibri" w:hAnsi="Calibri" w:cs="Calibri"/>
          <w:color w:val="000000" w:themeColor="text1"/>
          <w:sz w:val="22"/>
          <w:szCs w:val="22"/>
        </w:rPr>
      </w:pPr>
      <w:r w:rsidRPr="00073CFE">
        <w:rPr>
          <w:rFonts w:ascii="Calibri" w:hAnsi="Calibri" w:cs="Calibri"/>
          <w:color w:val="000000" w:themeColor="text1"/>
          <w:sz w:val="22"/>
          <w:szCs w:val="22"/>
        </w:rPr>
        <w:t xml:space="preserve">Poměr přímé výuky a samostudia odpovídá studijnímu programu a formám studia ekonomického zaměření. </w:t>
      </w:r>
    </w:p>
    <w:p w14:paraId="12B56542" w14:textId="77777777" w:rsidR="008C4425" w:rsidRDefault="008C4425" w:rsidP="008C4425">
      <w:pPr>
        <w:tabs>
          <w:tab w:val="left" w:pos="2835"/>
        </w:tabs>
        <w:spacing w:before="120" w:after="240"/>
        <w:jc w:val="both"/>
        <w:rPr>
          <w:ins w:id="1792" w:author="Drahomíra Pavelková" w:date="2020-08-27T08:38:00Z"/>
          <w:rFonts w:ascii="Calibri" w:hAnsi="Calibri" w:cs="Calibri"/>
          <w:sz w:val="22"/>
          <w:szCs w:val="22"/>
        </w:rPr>
      </w:pPr>
      <w:ins w:id="1793" w:author="Drahomíra Pavelková" w:date="2020-08-27T08:38:00Z">
        <w:r w:rsidRPr="00F50606">
          <w:rPr>
            <w:rFonts w:ascii="Calibri" w:hAnsi="Calibri" w:cs="Calibri"/>
            <w:sz w:val="22"/>
            <w:szCs w:val="22"/>
          </w:rPr>
          <w:t>Fakulta managementu a ekonomiky svým zaměřením nemá</w:t>
        </w:r>
        <w:r>
          <w:rPr>
            <w:rFonts w:ascii="Calibri" w:hAnsi="Calibri" w:cs="Calibri"/>
            <w:sz w:val="22"/>
            <w:szCs w:val="22"/>
          </w:rPr>
          <w:t xml:space="preserve"> podstatné</w:t>
        </w:r>
        <w:r w:rsidRPr="00F50606">
          <w:rPr>
            <w:rFonts w:ascii="Calibri" w:hAnsi="Calibri" w:cs="Calibri"/>
            <w:sz w:val="22"/>
            <w:szCs w:val="22"/>
          </w:rPr>
          <w:t xml:space="preserve"> problémy týkající se </w:t>
        </w:r>
        <w:r>
          <w:rPr>
            <w:rFonts w:ascii="Calibri" w:hAnsi="Calibri" w:cs="Calibri"/>
            <w:sz w:val="22"/>
            <w:szCs w:val="22"/>
          </w:rPr>
          <w:t xml:space="preserve">realizace </w:t>
        </w:r>
        <w:r w:rsidRPr="00F50606">
          <w:rPr>
            <w:rFonts w:ascii="Calibri" w:hAnsi="Calibri" w:cs="Calibri"/>
            <w:sz w:val="22"/>
            <w:szCs w:val="22"/>
          </w:rPr>
          <w:t xml:space="preserve">distanční online výuky. Proto i v době, kdy došlo k omezení výuky díky pandemické situaci COVID-19 neměla obtíže s flexibilním a plynulým přechodem na online výuku. Veškeré studijní materiály byly dány studentům k dispozici ve formě průvodců studiem a </w:t>
        </w:r>
        <w:r>
          <w:rPr>
            <w:rFonts w:ascii="Calibri" w:hAnsi="Calibri" w:cs="Calibri"/>
            <w:sz w:val="22"/>
            <w:szCs w:val="22"/>
          </w:rPr>
          <w:t xml:space="preserve">dalších </w:t>
        </w:r>
        <w:r w:rsidRPr="00F50606">
          <w:rPr>
            <w:rFonts w:ascii="Calibri" w:hAnsi="Calibri" w:cs="Calibri"/>
            <w:sz w:val="22"/>
            <w:szCs w:val="22"/>
          </w:rPr>
          <w:t xml:space="preserve">studijních opor, power-pointových přednášek nebo videí v LMS Moodle, což je také deklarováno ve standardu 7.3 sebehodnotící zprávy. </w:t>
        </w:r>
      </w:ins>
    </w:p>
    <w:p w14:paraId="53FA5857" w14:textId="43704FD5" w:rsidR="008C4425" w:rsidRDefault="008C4425" w:rsidP="008C4425">
      <w:pPr>
        <w:tabs>
          <w:tab w:val="left" w:pos="2835"/>
        </w:tabs>
        <w:spacing w:before="120" w:after="240"/>
        <w:jc w:val="both"/>
        <w:rPr>
          <w:ins w:id="1794" w:author="Drahomíra Pavelková" w:date="2020-08-27T08:38:00Z"/>
          <w:rFonts w:ascii="Calibri" w:hAnsi="Calibri" w:cs="Calibri"/>
          <w:sz w:val="22"/>
          <w:szCs w:val="22"/>
        </w:rPr>
      </w:pPr>
      <w:ins w:id="1795" w:author="Drahomíra Pavelková" w:date="2020-08-27T08:38:00Z">
        <w:r>
          <w:rPr>
            <w:rFonts w:ascii="Calibri" w:hAnsi="Calibri" w:cs="Calibri"/>
            <w:sz w:val="22"/>
            <w:szCs w:val="22"/>
          </w:rPr>
          <w:t xml:space="preserve">Přednášky přes MS Teams budou taktéž nahrávány pro potřeby dalšího samostudia v jednotlivých předmětech. FaME disponuje k tomuto účelu moderní audiovizuální technikou, hardwarem i softwarem. Již při prvním omezení výuky FaME akademickým pracovníkům pořizovala nutné vybavení i pro přednáškovou činnost z home office a dále v tom pokračuje. </w:t>
        </w:r>
      </w:ins>
    </w:p>
    <w:p w14:paraId="46B386D4" w14:textId="77777777" w:rsidR="008C4425" w:rsidRPr="00AF6B6E" w:rsidRDefault="008C4425" w:rsidP="008C4425">
      <w:pPr>
        <w:tabs>
          <w:tab w:val="left" w:pos="2835"/>
        </w:tabs>
        <w:spacing w:before="120" w:after="240"/>
        <w:jc w:val="both"/>
        <w:rPr>
          <w:ins w:id="1796" w:author="Drahomíra Pavelková" w:date="2020-08-27T08:38:00Z"/>
          <w:rFonts w:ascii="Calibri" w:hAnsi="Calibri" w:cs="Calibri"/>
          <w:sz w:val="22"/>
          <w:szCs w:val="22"/>
        </w:rPr>
      </w:pPr>
    </w:p>
    <w:p w14:paraId="206BD36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3.3</w:t>
      </w:r>
    </w:p>
    <w:p w14:paraId="639A7D6C" w14:textId="5D3D64C3" w:rsidR="0082733D" w:rsidRDefault="007E544F" w:rsidP="007E544F">
      <w:pPr>
        <w:tabs>
          <w:tab w:val="left" w:pos="2835"/>
        </w:tabs>
        <w:spacing w:before="120" w:after="240"/>
        <w:jc w:val="both"/>
        <w:rPr>
          <w:ins w:id="1797" w:author="Michal Pilík" w:date="2020-08-26T09:14:00Z"/>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literatura ke všem předmětům studijního programu </w:t>
      </w:r>
      <w:r w:rsidR="00FC56FD" w:rsidRPr="00073CFE">
        <w:rPr>
          <w:rFonts w:ascii="Calibri" w:hAnsi="Calibri" w:cs="Calibri"/>
          <w:color w:val="000000" w:themeColor="text1"/>
          <w:sz w:val="22"/>
          <w:szCs w:val="22"/>
        </w:rPr>
        <w:t xml:space="preserve">Finance </w:t>
      </w:r>
      <w:r w:rsidRPr="00073CFE">
        <w:rPr>
          <w:rFonts w:ascii="Calibri" w:hAnsi="Calibri" w:cs="Calibri"/>
          <w:color w:val="000000" w:themeColor="text1"/>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3242D2B0" w14:textId="069ED594" w:rsidR="00162756" w:rsidRPr="00451B1D" w:rsidRDefault="00162756" w:rsidP="00162756">
      <w:pPr>
        <w:tabs>
          <w:tab w:val="left" w:pos="2835"/>
        </w:tabs>
        <w:spacing w:before="120" w:after="240"/>
        <w:jc w:val="both"/>
        <w:rPr>
          <w:ins w:id="1798" w:author="Drahomíra Pavelková" w:date="2020-08-27T08:34:00Z"/>
          <w:rFonts w:ascii="Calibri" w:hAnsi="Calibri" w:cs="Calibri"/>
          <w:sz w:val="22"/>
          <w:szCs w:val="22"/>
        </w:rPr>
      </w:pPr>
      <w:ins w:id="1799" w:author="Drahomíra Pavelková" w:date="2020-08-27T08:34:00Z">
        <w:r w:rsidRPr="00451B1D">
          <w:rPr>
            <w:rFonts w:ascii="Calibri" w:hAnsi="Calibri" w:cs="Calibri"/>
            <w:sz w:val="22"/>
            <w:szCs w:val="22"/>
          </w:rPr>
          <w:t>Vybavenost Knihovny UTB informačními zdroji a online zdroji je popsána v příloze C-III – Informační zabezpečení studijního programu. Knihovna UTB také v době pandemie sjednala pro své uživatele přístup do on-line knihovny Bookport. Bookport přitom obsahuje přes pět tisíc českých titulů zahrnující odbornou literaturu i beletrii. K dispozici jsou knihy od významných nakladatelů jako Grada, Portál, Galén, Karolinum a další. Dále ve spolupráci s portálem Flexibooks.cz Knihovna připravila projekt půjčování e-knih. Služba Flexibooks nabízí e-knihy českých nakladatelů odborné literatury, jako je Grada, Portál, Fraus a několika dalších.</w:t>
        </w:r>
      </w:ins>
    </w:p>
    <w:p w14:paraId="489987D3" w14:textId="77777777" w:rsidR="00162756" w:rsidRDefault="00162756" w:rsidP="00162756">
      <w:pPr>
        <w:tabs>
          <w:tab w:val="left" w:pos="2835"/>
        </w:tabs>
        <w:spacing w:before="120" w:after="240"/>
        <w:jc w:val="both"/>
        <w:rPr>
          <w:ins w:id="1800" w:author="Drahomíra Pavelková" w:date="2020-08-27T08:34:00Z"/>
          <w:rFonts w:ascii="Calibri" w:hAnsi="Calibri" w:cs="Calibri"/>
          <w:sz w:val="22"/>
          <w:szCs w:val="22"/>
        </w:rPr>
      </w:pPr>
      <w:ins w:id="1801" w:author="Drahomíra Pavelková" w:date="2020-08-27T08:34:00Z">
        <w:r w:rsidRPr="00451B1D">
          <w:rPr>
            <w:rFonts w:ascii="Calibri" w:hAnsi="Calibri" w:cs="Calibri"/>
            <w:sz w:val="22"/>
            <w:szCs w:val="22"/>
          </w:rPr>
          <w:t>Veškeré posluchárny a všichni akademičtí pracovníci jsou vybaveni moderní audiovizuální technikou nezbytnou pro realizaci distanční online výuky.</w:t>
        </w:r>
      </w:ins>
    </w:p>
    <w:p w14:paraId="44FC73FB" w14:textId="77777777" w:rsidR="00162756" w:rsidRPr="00451B1D" w:rsidRDefault="00162756" w:rsidP="00162756">
      <w:pPr>
        <w:tabs>
          <w:tab w:val="left" w:pos="2835"/>
        </w:tabs>
        <w:spacing w:before="120" w:after="240"/>
        <w:jc w:val="both"/>
        <w:rPr>
          <w:ins w:id="1802" w:author="Drahomíra Pavelková" w:date="2020-08-27T08:34:00Z"/>
          <w:rFonts w:ascii="Calibri" w:hAnsi="Calibri" w:cs="Calibri"/>
          <w:sz w:val="22"/>
          <w:szCs w:val="22"/>
        </w:rPr>
      </w:pPr>
      <w:ins w:id="1803" w:author="Drahomíra Pavelková" w:date="2020-08-27T08:34:00Z">
        <w:r w:rsidRPr="00451B1D">
          <w:rPr>
            <w:rFonts w:ascii="Calibri" w:hAnsi="Calibri" w:cs="Calibri"/>
            <w:sz w:val="22"/>
            <w:szCs w:val="22"/>
          </w:rPr>
          <w:t xml:space="preserve">Celá Univerzita Tomáše Bati ve Zlíně se od 1. 9. 2020 pro případ dalšího omezení výuky řídí </w:t>
        </w:r>
        <w:r w:rsidRPr="00451B1D">
          <w:rPr>
            <w:rFonts w:ascii="Calibri" w:hAnsi="Calibri" w:cs="Calibri"/>
            <w:sz w:val="22"/>
            <w:szCs w:val="22"/>
          </w:rPr>
          <w:fldChar w:fldCharType="begin"/>
        </w:r>
        <w:r w:rsidRPr="00451B1D">
          <w:rPr>
            <w:rFonts w:ascii="Calibri" w:hAnsi="Calibri" w:cs="Calibri"/>
            <w:sz w:val="22"/>
            <w:szCs w:val="22"/>
          </w:rPr>
          <w:instrText xml:space="preserve"> HYPERLINK "https://www.utb.cz/mdocs-posts/rozhodnuti-rektora-c-12-2020/" </w:instrText>
        </w:r>
        <w:r w:rsidRPr="00451B1D">
          <w:rPr>
            <w:rFonts w:ascii="Calibri" w:hAnsi="Calibri" w:cs="Calibri"/>
            <w:sz w:val="22"/>
            <w:szCs w:val="22"/>
          </w:rPr>
          <w:fldChar w:fldCharType="separate"/>
        </w:r>
        <w:r w:rsidRPr="00451B1D">
          <w:rPr>
            <w:rFonts w:ascii="Calibri" w:hAnsi="Calibri" w:cs="Calibri"/>
            <w:sz w:val="22"/>
            <w:szCs w:val="22"/>
          </w:rPr>
          <w:t>Rozhodnutím rektora č. 12/2020 Pravidla výuky v Microsoft Teams pro vybrané předměty,</w:t>
        </w:r>
        <w:r w:rsidRPr="00451B1D">
          <w:rPr>
            <w:rFonts w:ascii="Calibri" w:hAnsi="Calibri" w:cs="Calibri"/>
            <w:sz w:val="22"/>
            <w:szCs w:val="22"/>
          </w:rPr>
          <w:fldChar w:fldCharType="end"/>
        </w:r>
        <w:r w:rsidRPr="00451B1D">
          <w:rPr>
            <w:rFonts w:ascii="Calibri" w:hAnsi="Calibri" w:cs="Calibri"/>
            <w:sz w:val="22"/>
            <w:szCs w:val="22"/>
          </w:rPr>
          <w:t xml:space="preserve"> které stanovuje pravidla pro online výuku v době omezení výuky. </w:t>
        </w:r>
      </w:ins>
    </w:p>
    <w:p w14:paraId="23FA4538" w14:textId="77777777" w:rsidR="00162756" w:rsidRPr="00F50606" w:rsidRDefault="00162756" w:rsidP="00162756">
      <w:pPr>
        <w:tabs>
          <w:tab w:val="left" w:pos="2835"/>
        </w:tabs>
        <w:spacing w:before="120" w:after="240"/>
        <w:jc w:val="both"/>
        <w:rPr>
          <w:ins w:id="1804" w:author="Drahomíra Pavelková" w:date="2020-08-27T08:34:00Z"/>
          <w:rFonts w:ascii="Calibri" w:hAnsi="Calibri" w:cs="Calibri"/>
          <w:sz w:val="22"/>
          <w:szCs w:val="22"/>
        </w:rPr>
      </w:pPr>
      <w:ins w:id="1805" w:author="Drahomíra Pavelková" w:date="2020-08-27T08:34:00Z">
        <w:r w:rsidRPr="00451B1D">
          <w:rPr>
            <w:rFonts w:ascii="Calibri" w:hAnsi="Calibri" w:cs="Calibri"/>
            <w:sz w:val="22"/>
            <w:szCs w:val="22"/>
          </w:rPr>
          <w:t>Vzhledem k tomu, že se jedná o SP, jehož realizace je plánována až od září 2021, je stanoven následující plán tvorby</w:t>
        </w:r>
        <w:r>
          <w:rPr>
            <w:rFonts w:ascii="Calibri" w:hAnsi="Calibri" w:cs="Calibri"/>
            <w:sz w:val="22"/>
            <w:szCs w:val="22"/>
          </w:rPr>
          <w:t xml:space="preserve"> (příp. doplnění a aktualizaci již existujících) studijních podkladů a pomůcek pro distanční </w:t>
        </w:r>
        <w:r w:rsidRPr="00F50606">
          <w:rPr>
            <w:rFonts w:ascii="Calibri" w:hAnsi="Calibri" w:cs="Calibri"/>
            <w:sz w:val="22"/>
            <w:szCs w:val="22"/>
          </w:rPr>
          <w:t>online</w:t>
        </w:r>
        <w:r>
          <w:rPr>
            <w:rFonts w:ascii="Calibri" w:hAnsi="Calibri" w:cs="Calibri"/>
            <w:sz w:val="22"/>
            <w:szCs w:val="22"/>
          </w:rPr>
          <w:t xml:space="preserve"> výuku</w:t>
        </w:r>
        <w:r w:rsidRPr="00F50606">
          <w:rPr>
            <w:rFonts w:ascii="Calibri" w:hAnsi="Calibri" w:cs="Calibri"/>
            <w:sz w:val="22"/>
            <w:szCs w:val="22"/>
          </w:rPr>
          <w:t>:</w:t>
        </w:r>
      </w:ins>
    </w:p>
    <w:p w14:paraId="533E316F" w14:textId="77777777" w:rsidR="00162756" w:rsidRPr="00451B1D" w:rsidRDefault="00162756" w:rsidP="00162756">
      <w:pPr>
        <w:jc w:val="both"/>
        <w:rPr>
          <w:ins w:id="1806" w:author="Drahomíra Pavelková" w:date="2020-08-27T08:34:00Z"/>
          <w:rFonts w:asciiTheme="minorHAnsi" w:hAnsiTheme="minorHAnsi" w:cstheme="minorHAnsi"/>
          <w:b/>
          <w:i/>
          <w:color w:val="0070C0"/>
          <w:sz w:val="22"/>
          <w:szCs w:val="22"/>
        </w:rPr>
      </w:pPr>
      <w:ins w:id="1807" w:author="Drahomíra Pavelková" w:date="2020-08-27T08:34:00Z">
        <w:r w:rsidRPr="00451B1D">
          <w:rPr>
            <w:rFonts w:asciiTheme="minorHAnsi" w:hAnsiTheme="minorHAnsi" w:cstheme="minorHAnsi"/>
            <w:b/>
            <w:i/>
            <w:color w:val="0070C0"/>
            <w:sz w:val="22"/>
            <w:szCs w:val="22"/>
          </w:rPr>
          <w:t>Předměty 1. ročníku společného základu</w:t>
        </w:r>
      </w:ins>
    </w:p>
    <w:tbl>
      <w:tblPr>
        <w:tblW w:w="38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tblGrid>
      <w:tr w:rsidR="00162756" w:rsidRPr="00451B1D" w14:paraId="2E15352F" w14:textId="77777777" w:rsidTr="003E5BEA">
        <w:trPr>
          <w:ins w:id="1808" w:author="Drahomíra Pavelková" w:date="2020-08-27T08:34:00Z"/>
        </w:trPr>
        <w:tc>
          <w:tcPr>
            <w:tcW w:w="3861" w:type="dxa"/>
          </w:tcPr>
          <w:p w14:paraId="13FB6317" w14:textId="77777777" w:rsidR="00162756" w:rsidRPr="00F26A69" w:rsidRDefault="00162756" w:rsidP="003E5BEA">
            <w:pPr>
              <w:rPr>
                <w:ins w:id="1809" w:author="Drahomíra Pavelková" w:date="2020-08-27T08:34:00Z"/>
                <w:rFonts w:asciiTheme="minorHAnsi" w:hAnsiTheme="minorHAnsi" w:cstheme="minorHAnsi"/>
                <w:color w:val="000000" w:themeColor="text1"/>
                <w:sz w:val="22"/>
                <w:szCs w:val="22"/>
              </w:rPr>
            </w:pPr>
            <w:ins w:id="1810" w:author="Drahomíra Pavelková" w:date="2020-08-27T08:34:00Z">
              <w:r w:rsidRPr="00F50606">
                <w:rPr>
                  <w:rFonts w:asciiTheme="minorHAnsi" w:hAnsiTheme="minorHAnsi" w:cstheme="minorHAnsi"/>
                  <w:color w:val="000000" w:themeColor="text1"/>
                  <w:sz w:val="22"/>
                  <w:szCs w:val="17"/>
                  <w:shd w:val="clear" w:color="auto" w:fill="FFFFFF"/>
                </w:rPr>
                <w:t>Quantitative Decision-making Methods</w:t>
              </w:r>
            </w:ins>
          </w:p>
        </w:tc>
      </w:tr>
      <w:tr w:rsidR="00162756" w:rsidRPr="00451B1D" w14:paraId="4600DF94" w14:textId="77777777" w:rsidTr="003E5BEA">
        <w:trPr>
          <w:ins w:id="1811" w:author="Drahomíra Pavelková" w:date="2020-08-27T08:34:00Z"/>
        </w:trPr>
        <w:tc>
          <w:tcPr>
            <w:tcW w:w="3861" w:type="dxa"/>
          </w:tcPr>
          <w:p w14:paraId="7EA61F04" w14:textId="77777777" w:rsidR="00162756" w:rsidRPr="00F26A69" w:rsidRDefault="00162756" w:rsidP="003E5BEA">
            <w:pPr>
              <w:rPr>
                <w:ins w:id="1812" w:author="Drahomíra Pavelková" w:date="2020-08-27T08:34:00Z"/>
                <w:rFonts w:asciiTheme="minorHAnsi" w:hAnsiTheme="minorHAnsi" w:cstheme="minorHAnsi"/>
                <w:color w:val="000000" w:themeColor="text1"/>
                <w:sz w:val="22"/>
                <w:szCs w:val="22"/>
              </w:rPr>
            </w:pPr>
            <w:ins w:id="1813" w:author="Drahomíra Pavelková" w:date="2020-08-27T08:34:00Z">
              <w:r w:rsidRPr="00F50606">
                <w:rPr>
                  <w:rFonts w:asciiTheme="minorHAnsi" w:hAnsiTheme="minorHAnsi" w:cstheme="minorHAnsi"/>
                  <w:color w:val="000000" w:themeColor="text1"/>
                  <w:sz w:val="22"/>
                </w:rPr>
                <w:t>Microeconomics II</w:t>
              </w:r>
            </w:ins>
          </w:p>
        </w:tc>
      </w:tr>
      <w:tr w:rsidR="00162756" w:rsidRPr="00451B1D" w14:paraId="2581B642" w14:textId="77777777" w:rsidTr="003E5BEA">
        <w:trPr>
          <w:ins w:id="1814" w:author="Drahomíra Pavelková" w:date="2020-08-27T08:34:00Z"/>
        </w:trPr>
        <w:tc>
          <w:tcPr>
            <w:tcW w:w="3861" w:type="dxa"/>
          </w:tcPr>
          <w:p w14:paraId="2A8E05D0" w14:textId="77777777" w:rsidR="00162756" w:rsidRPr="00F26A69" w:rsidRDefault="00162756" w:rsidP="003E5BEA">
            <w:pPr>
              <w:rPr>
                <w:ins w:id="1815" w:author="Drahomíra Pavelková" w:date="2020-08-27T08:34:00Z"/>
                <w:rFonts w:asciiTheme="minorHAnsi" w:hAnsiTheme="minorHAnsi" w:cstheme="minorHAnsi"/>
                <w:color w:val="000000" w:themeColor="text1"/>
                <w:sz w:val="22"/>
                <w:szCs w:val="22"/>
              </w:rPr>
            </w:pPr>
            <w:ins w:id="1816" w:author="Drahomíra Pavelková" w:date="2020-08-27T08:34:00Z">
              <w:r w:rsidRPr="00F50606">
                <w:rPr>
                  <w:rFonts w:asciiTheme="minorHAnsi" w:hAnsiTheme="minorHAnsi" w:cstheme="minorHAnsi"/>
                  <w:color w:val="000000" w:themeColor="text1"/>
                  <w:sz w:val="22"/>
                </w:rPr>
                <w:t>Corporate Finance II</w:t>
              </w:r>
            </w:ins>
          </w:p>
        </w:tc>
      </w:tr>
      <w:tr w:rsidR="00162756" w:rsidRPr="00451B1D" w14:paraId="51E97BA6" w14:textId="77777777" w:rsidTr="003E5BEA">
        <w:trPr>
          <w:ins w:id="1817" w:author="Drahomíra Pavelková" w:date="2020-08-27T08:34:00Z"/>
        </w:trPr>
        <w:tc>
          <w:tcPr>
            <w:tcW w:w="3861" w:type="dxa"/>
          </w:tcPr>
          <w:p w14:paraId="7C39D691" w14:textId="77777777" w:rsidR="00162756" w:rsidRPr="00F26A69" w:rsidRDefault="00162756" w:rsidP="003E5BEA">
            <w:pPr>
              <w:rPr>
                <w:ins w:id="1818" w:author="Drahomíra Pavelková" w:date="2020-08-27T08:34:00Z"/>
                <w:rFonts w:asciiTheme="minorHAnsi" w:hAnsiTheme="minorHAnsi" w:cstheme="minorHAnsi"/>
                <w:bCs/>
                <w:color w:val="000000" w:themeColor="text1"/>
                <w:sz w:val="22"/>
                <w:szCs w:val="22"/>
              </w:rPr>
            </w:pPr>
            <w:ins w:id="1819" w:author="Drahomíra Pavelková" w:date="2020-08-27T08:34:00Z">
              <w:r w:rsidRPr="00F50606">
                <w:rPr>
                  <w:rFonts w:asciiTheme="minorHAnsi" w:hAnsiTheme="minorHAnsi" w:cstheme="minorHAnsi"/>
                  <w:bCs/>
                  <w:color w:val="000000" w:themeColor="text1"/>
                  <w:sz w:val="22"/>
                </w:rPr>
                <w:t>Public Finance</w:t>
              </w:r>
            </w:ins>
          </w:p>
        </w:tc>
      </w:tr>
      <w:tr w:rsidR="00162756" w:rsidRPr="00451B1D" w14:paraId="096EE07E" w14:textId="77777777" w:rsidTr="003E5BEA">
        <w:trPr>
          <w:trHeight w:val="317"/>
          <w:ins w:id="1820" w:author="Drahomíra Pavelková" w:date="2020-08-27T08:34:00Z"/>
        </w:trPr>
        <w:tc>
          <w:tcPr>
            <w:tcW w:w="3861" w:type="dxa"/>
          </w:tcPr>
          <w:p w14:paraId="05397CA1" w14:textId="77777777" w:rsidR="00162756" w:rsidRPr="00F26A69" w:rsidRDefault="00162756" w:rsidP="003E5BEA">
            <w:pPr>
              <w:rPr>
                <w:ins w:id="1821" w:author="Drahomíra Pavelková" w:date="2020-08-27T08:34:00Z"/>
                <w:rFonts w:asciiTheme="minorHAnsi" w:hAnsiTheme="minorHAnsi" w:cstheme="minorHAnsi"/>
                <w:color w:val="000000" w:themeColor="text1"/>
                <w:sz w:val="22"/>
                <w:szCs w:val="22"/>
              </w:rPr>
            </w:pPr>
            <w:ins w:id="1822" w:author="Drahomíra Pavelková" w:date="2020-08-27T08:34:00Z">
              <w:r w:rsidRPr="00F50606">
                <w:rPr>
                  <w:rFonts w:asciiTheme="minorHAnsi" w:hAnsiTheme="minorHAnsi" w:cstheme="minorHAnsi"/>
                  <w:bCs/>
                  <w:color w:val="000000" w:themeColor="text1"/>
                  <w:sz w:val="22"/>
                </w:rPr>
                <w:t>Corporate Valuation</w:t>
              </w:r>
            </w:ins>
          </w:p>
        </w:tc>
      </w:tr>
      <w:tr w:rsidR="00162756" w:rsidRPr="00451B1D" w14:paraId="0971A60C" w14:textId="77777777" w:rsidTr="003E5BEA">
        <w:trPr>
          <w:trHeight w:val="323"/>
          <w:ins w:id="1823" w:author="Drahomíra Pavelková" w:date="2020-08-27T08:34:00Z"/>
        </w:trPr>
        <w:tc>
          <w:tcPr>
            <w:tcW w:w="3861" w:type="dxa"/>
          </w:tcPr>
          <w:p w14:paraId="7DA6F77E" w14:textId="77777777" w:rsidR="00162756" w:rsidRPr="00F26A69" w:rsidRDefault="00162756" w:rsidP="003E5BEA">
            <w:pPr>
              <w:rPr>
                <w:ins w:id="1824" w:author="Drahomíra Pavelková" w:date="2020-08-27T08:34:00Z"/>
                <w:rFonts w:asciiTheme="minorHAnsi" w:hAnsiTheme="minorHAnsi" w:cstheme="minorHAnsi"/>
                <w:color w:val="000000" w:themeColor="text1"/>
                <w:sz w:val="22"/>
                <w:szCs w:val="22"/>
              </w:rPr>
            </w:pPr>
            <w:ins w:id="1825" w:author="Drahomíra Pavelková" w:date="2020-08-27T08:34:00Z">
              <w:r w:rsidRPr="00F50606">
                <w:rPr>
                  <w:rFonts w:asciiTheme="minorHAnsi" w:hAnsiTheme="minorHAnsi" w:cstheme="minorHAnsi"/>
                  <w:color w:val="000000" w:themeColor="text1"/>
                  <w:sz w:val="22"/>
                </w:rPr>
                <w:t>Macroeconomics II</w:t>
              </w:r>
            </w:ins>
          </w:p>
        </w:tc>
      </w:tr>
      <w:tr w:rsidR="00162756" w:rsidRPr="00451B1D" w14:paraId="40BB6BEF" w14:textId="77777777" w:rsidTr="003E5BEA">
        <w:trPr>
          <w:ins w:id="1826" w:author="Drahomíra Pavelková" w:date="2020-08-27T08:34:00Z"/>
        </w:trPr>
        <w:tc>
          <w:tcPr>
            <w:tcW w:w="3861" w:type="dxa"/>
          </w:tcPr>
          <w:p w14:paraId="67FBC4D7" w14:textId="77777777" w:rsidR="00162756" w:rsidRPr="00F26A69" w:rsidRDefault="00162756" w:rsidP="003E5BEA">
            <w:pPr>
              <w:rPr>
                <w:ins w:id="1827" w:author="Drahomíra Pavelková" w:date="2020-08-27T08:34:00Z"/>
                <w:rFonts w:asciiTheme="minorHAnsi" w:hAnsiTheme="minorHAnsi" w:cstheme="minorHAnsi"/>
                <w:color w:val="000000" w:themeColor="text1"/>
                <w:sz w:val="22"/>
                <w:szCs w:val="22"/>
              </w:rPr>
            </w:pPr>
            <w:ins w:id="1828" w:author="Drahomíra Pavelková" w:date="2020-08-27T08:34:00Z">
              <w:r w:rsidRPr="00F50606">
                <w:rPr>
                  <w:rFonts w:asciiTheme="minorHAnsi" w:hAnsiTheme="minorHAnsi" w:cstheme="minorHAnsi"/>
                  <w:color w:val="000000" w:themeColor="text1"/>
                  <w:sz w:val="22"/>
                </w:rPr>
                <w:t>Managerial Information Systems</w:t>
              </w:r>
            </w:ins>
          </w:p>
        </w:tc>
      </w:tr>
      <w:tr w:rsidR="00162756" w:rsidRPr="00451B1D" w14:paraId="3A83D873" w14:textId="77777777" w:rsidTr="003E5BEA">
        <w:trPr>
          <w:ins w:id="1829" w:author="Drahomíra Pavelková" w:date="2020-08-27T08:34:00Z"/>
        </w:trPr>
        <w:tc>
          <w:tcPr>
            <w:tcW w:w="3861" w:type="dxa"/>
          </w:tcPr>
          <w:p w14:paraId="71288504" w14:textId="77777777" w:rsidR="00162756" w:rsidRPr="00F50606" w:rsidRDefault="00162756" w:rsidP="003E5BEA">
            <w:pPr>
              <w:rPr>
                <w:ins w:id="1830" w:author="Drahomíra Pavelková" w:date="2020-08-27T08:34:00Z"/>
                <w:rFonts w:asciiTheme="minorHAnsi" w:hAnsiTheme="minorHAnsi" w:cstheme="minorHAnsi"/>
                <w:color w:val="000000" w:themeColor="text1"/>
                <w:sz w:val="22"/>
              </w:rPr>
            </w:pPr>
            <w:ins w:id="1831" w:author="Drahomíra Pavelková" w:date="2020-08-27T08:34:00Z">
              <w:r w:rsidRPr="00F50606">
                <w:rPr>
                  <w:rFonts w:asciiTheme="minorHAnsi" w:hAnsiTheme="minorHAnsi" w:cstheme="minorHAnsi"/>
                  <w:color w:val="000000" w:themeColor="text1"/>
                  <w:sz w:val="22"/>
                </w:rPr>
                <w:t>Business English</w:t>
              </w:r>
            </w:ins>
          </w:p>
        </w:tc>
      </w:tr>
      <w:tr w:rsidR="00162756" w:rsidRPr="00451B1D" w14:paraId="5A274F59" w14:textId="77777777" w:rsidTr="003E5BEA">
        <w:trPr>
          <w:ins w:id="1832" w:author="Drahomíra Pavelková" w:date="2020-08-27T08:34:00Z"/>
        </w:trPr>
        <w:tc>
          <w:tcPr>
            <w:tcW w:w="3861" w:type="dxa"/>
          </w:tcPr>
          <w:p w14:paraId="6F138020" w14:textId="77777777" w:rsidR="00162756" w:rsidRPr="00F50606" w:rsidRDefault="00162756" w:rsidP="003E5BEA">
            <w:pPr>
              <w:rPr>
                <w:ins w:id="1833" w:author="Drahomíra Pavelková" w:date="2020-08-27T08:34:00Z"/>
                <w:rFonts w:asciiTheme="minorHAnsi" w:hAnsiTheme="minorHAnsi" w:cstheme="minorHAnsi"/>
                <w:color w:val="000000" w:themeColor="text1"/>
                <w:sz w:val="22"/>
              </w:rPr>
            </w:pPr>
            <w:ins w:id="1834" w:author="Drahomíra Pavelková" w:date="2020-08-27T08:34:00Z">
              <w:r w:rsidRPr="00F50606">
                <w:rPr>
                  <w:rFonts w:asciiTheme="minorHAnsi" w:hAnsiTheme="minorHAnsi" w:cstheme="minorHAnsi"/>
                  <w:bCs/>
                  <w:color w:val="000000" w:themeColor="text1"/>
                  <w:sz w:val="22"/>
                </w:rPr>
                <w:t>International Finance</w:t>
              </w:r>
            </w:ins>
          </w:p>
        </w:tc>
      </w:tr>
    </w:tbl>
    <w:p w14:paraId="311BEFC3" w14:textId="77777777" w:rsidR="00162756" w:rsidRPr="00451B1D" w:rsidRDefault="00162756" w:rsidP="00162756">
      <w:pPr>
        <w:jc w:val="both"/>
        <w:rPr>
          <w:ins w:id="1835" w:author="Drahomíra Pavelková" w:date="2020-08-27T08:34:00Z"/>
          <w:rFonts w:asciiTheme="minorHAnsi" w:hAnsiTheme="minorHAnsi" w:cstheme="minorHAnsi"/>
          <w:color w:val="0070C0"/>
          <w:sz w:val="22"/>
          <w:szCs w:val="22"/>
        </w:rPr>
      </w:pPr>
    </w:p>
    <w:p w14:paraId="17C9CAEF" w14:textId="77777777" w:rsidR="00162756" w:rsidRPr="00451B1D" w:rsidRDefault="00162756" w:rsidP="00162756">
      <w:pPr>
        <w:jc w:val="both"/>
        <w:rPr>
          <w:ins w:id="1836" w:author="Drahomíra Pavelková" w:date="2020-08-27T08:34:00Z"/>
          <w:rFonts w:asciiTheme="minorHAnsi" w:hAnsiTheme="minorHAnsi" w:cstheme="minorHAnsi"/>
          <w:b/>
          <w:i/>
          <w:color w:val="0070C0"/>
          <w:sz w:val="22"/>
          <w:szCs w:val="22"/>
        </w:rPr>
      </w:pPr>
      <w:ins w:id="1837" w:author="Drahomíra Pavelková" w:date="2020-08-27T08:34:00Z">
        <w:r w:rsidRPr="00451B1D">
          <w:rPr>
            <w:rFonts w:asciiTheme="minorHAnsi" w:hAnsiTheme="minorHAnsi" w:cstheme="minorHAnsi"/>
            <w:b/>
            <w:i/>
            <w:color w:val="0070C0"/>
            <w:sz w:val="22"/>
            <w:szCs w:val="22"/>
          </w:rPr>
          <w:t xml:space="preserve">Předměty 1. ročníku specializace </w:t>
        </w:r>
        <w:r>
          <w:rPr>
            <w:rFonts w:asciiTheme="minorHAnsi" w:hAnsiTheme="minorHAnsi" w:cstheme="minorHAnsi"/>
            <w:b/>
            <w:i/>
            <w:color w:val="0070C0"/>
            <w:sz w:val="22"/>
            <w:szCs w:val="22"/>
          </w:rPr>
          <w:t>Corporate Finance</w:t>
        </w:r>
        <w:r w:rsidRPr="00451B1D">
          <w:rPr>
            <w:rFonts w:asciiTheme="minorHAnsi" w:hAnsiTheme="minorHAnsi" w:cstheme="minorHAnsi"/>
            <w:b/>
            <w:i/>
            <w:color w:val="0070C0"/>
            <w:sz w:val="22"/>
            <w:szCs w:val="22"/>
          </w:rPr>
          <w:t>:</w:t>
        </w:r>
      </w:ins>
    </w:p>
    <w:tbl>
      <w:tblPr>
        <w:tblW w:w="38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tblGrid>
      <w:tr w:rsidR="00162756" w:rsidRPr="00451B1D" w14:paraId="0C8BAD87" w14:textId="77777777" w:rsidTr="003E5BEA">
        <w:trPr>
          <w:ins w:id="1838" w:author="Drahomíra Pavelková" w:date="2020-08-27T08:34:00Z"/>
        </w:trPr>
        <w:tc>
          <w:tcPr>
            <w:tcW w:w="3861" w:type="dxa"/>
          </w:tcPr>
          <w:p w14:paraId="337AE40E" w14:textId="77777777" w:rsidR="00162756" w:rsidRPr="00EF7B78" w:rsidRDefault="00162756" w:rsidP="003E5BEA">
            <w:pPr>
              <w:rPr>
                <w:ins w:id="1839" w:author="Drahomíra Pavelková" w:date="2020-08-27T08:34:00Z"/>
                <w:rFonts w:asciiTheme="minorHAnsi" w:hAnsiTheme="minorHAnsi" w:cstheme="minorHAnsi"/>
                <w:bCs/>
                <w:color w:val="000000" w:themeColor="text1"/>
                <w:sz w:val="22"/>
                <w:szCs w:val="22"/>
              </w:rPr>
            </w:pPr>
            <w:ins w:id="1840" w:author="Drahomíra Pavelková" w:date="2020-08-27T08:34:00Z">
              <w:r w:rsidRPr="00F50606">
                <w:rPr>
                  <w:rFonts w:asciiTheme="minorHAnsi" w:hAnsiTheme="minorHAnsi" w:cstheme="minorHAnsi"/>
                  <w:bCs/>
                  <w:color w:val="000000" w:themeColor="text1"/>
                  <w:sz w:val="22"/>
                </w:rPr>
                <w:t>Managerial Accounting II</w:t>
              </w:r>
            </w:ins>
          </w:p>
        </w:tc>
      </w:tr>
      <w:tr w:rsidR="00162756" w:rsidRPr="00451B1D" w14:paraId="66057D05" w14:textId="77777777" w:rsidTr="003E5BEA">
        <w:trPr>
          <w:ins w:id="1841" w:author="Drahomíra Pavelková" w:date="2020-08-27T08:34:00Z"/>
        </w:trPr>
        <w:tc>
          <w:tcPr>
            <w:tcW w:w="3861" w:type="dxa"/>
          </w:tcPr>
          <w:p w14:paraId="658CCF9C" w14:textId="77777777" w:rsidR="00162756" w:rsidRPr="00BE2576" w:rsidRDefault="00162756" w:rsidP="003E5BEA">
            <w:pPr>
              <w:rPr>
                <w:ins w:id="1842" w:author="Drahomíra Pavelková" w:date="2020-08-27T08:34:00Z"/>
                <w:rFonts w:asciiTheme="minorHAnsi" w:hAnsiTheme="minorHAnsi" w:cstheme="minorHAnsi"/>
                <w:bCs/>
                <w:color w:val="000000" w:themeColor="text1"/>
                <w:sz w:val="22"/>
              </w:rPr>
            </w:pPr>
            <w:ins w:id="1843" w:author="Drahomíra Pavelková" w:date="2020-08-27T08:34:00Z">
              <w:r>
                <w:rPr>
                  <w:rFonts w:asciiTheme="minorHAnsi" w:hAnsiTheme="minorHAnsi" w:cstheme="minorHAnsi"/>
                  <w:bCs/>
                  <w:color w:val="000000" w:themeColor="text1"/>
                  <w:sz w:val="22"/>
                </w:rPr>
                <w:t>Business Models</w:t>
              </w:r>
            </w:ins>
          </w:p>
        </w:tc>
      </w:tr>
      <w:tr w:rsidR="00162756" w:rsidRPr="00451B1D" w14:paraId="609DDF18" w14:textId="77777777" w:rsidTr="003E5BEA">
        <w:trPr>
          <w:ins w:id="1844" w:author="Drahomíra Pavelková" w:date="2020-08-27T08:34:00Z"/>
        </w:trPr>
        <w:tc>
          <w:tcPr>
            <w:tcW w:w="3861" w:type="dxa"/>
          </w:tcPr>
          <w:p w14:paraId="7B9A117D" w14:textId="77777777" w:rsidR="00162756" w:rsidRPr="00EF7B78" w:rsidRDefault="00162756" w:rsidP="003E5BEA">
            <w:pPr>
              <w:rPr>
                <w:ins w:id="1845" w:author="Drahomíra Pavelková" w:date="2020-08-27T08:34:00Z"/>
                <w:rFonts w:asciiTheme="minorHAnsi" w:hAnsiTheme="minorHAnsi" w:cstheme="minorHAnsi"/>
                <w:bCs/>
                <w:color w:val="000000" w:themeColor="text1"/>
                <w:sz w:val="22"/>
                <w:szCs w:val="22"/>
              </w:rPr>
            </w:pPr>
            <w:ins w:id="1846" w:author="Drahomíra Pavelková" w:date="2020-08-27T08:34:00Z">
              <w:r w:rsidRPr="00F50606">
                <w:rPr>
                  <w:rFonts w:asciiTheme="minorHAnsi" w:hAnsiTheme="minorHAnsi" w:cstheme="minorHAnsi"/>
                  <w:bCs/>
                  <w:color w:val="000000" w:themeColor="text1"/>
                  <w:sz w:val="22"/>
                </w:rPr>
                <w:t>International Accounting Standards</w:t>
              </w:r>
            </w:ins>
          </w:p>
        </w:tc>
      </w:tr>
      <w:tr w:rsidR="00162756" w:rsidRPr="00451B1D" w14:paraId="2FC09108" w14:textId="77777777" w:rsidTr="003E5BEA">
        <w:trPr>
          <w:ins w:id="1847" w:author="Drahomíra Pavelková" w:date="2020-08-27T08:34:00Z"/>
        </w:trPr>
        <w:tc>
          <w:tcPr>
            <w:tcW w:w="3861" w:type="dxa"/>
          </w:tcPr>
          <w:p w14:paraId="23849122" w14:textId="77777777" w:rsidR="00162756" w:rsidRPr="00BE2576" w:rsidRDefault="00162756" w:rsidP="003E5BEA">
            <w:pPr>
              <w:rPr>
                <w:ins w:id="1848" w:author="Drahomíra Pavelková" w:date="2020-08-27T08:34:00Z"/>
                <w:rFonts w:asciiTheme="minorHAnsi" w:hAnsiTheme="minorHAnsi" w:cstheme="minorHAnsi"/>
                <w:bCs/>
                <w:color w:val="000000" w:themeColor="text1"/>
                <w:sz w:val="22"/>
              </w:rPr>
            </w:pPr>
            <w:ins w:id="1849" w:author="Drahomíra Pavelková" w:date="2020-08-27T08:34:00Z">
              <w:r w:rsidRPr="006B6F92">
                <w:rPr>
                  <w:rFonts w:asciiTheme="minorHAnsi" w:hAnsiTheme="minorHAnsi" w:cstheme="minorHAnsi"/>
                  <w:bCs/>
                  <w:color w:val="000000" w:themeColor="text1"/>
                  <w:sz w:val="22"/>
                </w:rPr>
                <w:t>Banking and Insurance II</w:t>
              </w:r>
            </w:ins>
          </w:p>
        </w:tc>
      </w:tr>
    </w:tbl>
    <w:p w14:paraId="0988A4EB" w14:textId="77777777" w:rsidR="00162756" w:rsidRPr="00451B1D" w:rsidRDefault="00162756" w:rsidP="00162756">
      <w:pPr>
        <w:jc w:val="both"/>
        <w:rPr>
          <w:ins w:id="1850" w:author="Drahomíra Pavelková" w:date="2020-08-27T08:34:00Z"/>
          <w:rFonts w:asciiTheme="minorHAnsi" w:hAnsiTheme="minorHAnsi" w:cstheme="minorHAnsi"/>
          <w:color w:val="0070C0"/>
          <w:sz w:val="22"/>
          <w:szCs w:val="22"/>
        </w:rPr>
      </w:pPr>
    </w:p>
    <w:p w14:paraId="5A2B8A03" w14:textId="77777777" w:rsidR="00162756" w:rsidRPr="00451B1D" w:rsidRDefault="00162756" w:rsidP="00162756">
      <w:pPr>
        <w:jc w:val="both"/>
        <w:rPr>
          <w:ins w:id="1851" w:author="Drahomíra Pavelková" w:date="2020-08-27T08:34:00Z"/>
          <w:rFonts w:asciiTheme="minorHAnsi" w:hAnsiTheme="minorHAnsi" w:cstheme="minorHAnsi"/>
          <w:b/>
          <w:i/>
          <w:color w:val="0070C0"/>
          <w:sz w:val="22"/>
          <w:szCs w:val="22"/>
        </w:rPr>
      </w:pPr>
      <w:ins w:id="1852" w:author="Drahomíra Pavelková" w:date="2020-08-27T08:34:00Z">
        <w:r w:rsidRPr="00451B1D">
          <w:rPr>
            <w:rFonts w:asciiTheme="minorHAnsi" w:hAnsiTheme="minorHAnsi" w:cstheme="minorHAnsi"/>
            <w:b/>
            <w:i/>
            <w:color w:val="0070C0"/>
            <w:sz w:val="22"/>
            <w:szCs w:val="22"/>
          </w:rPr>
          <w:t xml:space="preserve">Předměty 1. ročníku specializace </w:t>
        </w:r>
        <w:r>
          <w:rPr>
            <w:rFonts w:asciiTheme="minorHAnsi" w:hAnsiTheme="minorHAnsi" w:cstheme="minorHAnsi"/>
            <w:b/>
            <w:i/>
            <w:color w:val="0070C0"/>
            <w:sz w:val="22"/>
            <w:szCs w:val="22"/>
          </w:rPr>
          <w:t>Financial Markets and Technologies</w:t>
        </w:r>
        <w:r w:rsidRPr="00451B1D">
          <w:rPr>
            <w:rFonts w:asciiTheme="minorHAnsi" w:hAnsiTheme="minorHAnsi" w:cstheme="minorHAnsi"/>
            <w:b/>
            <w:i/>
            <w:color w:val="0070C0"/>
            <w:sz w:val="22"/>
            <w:szCs w:val="22"/>
          </w:rPr>
          <w:t>:</w:t>
        </w:r>
      </w:ins>
    </w:p>
    <w:tbl>
      <w:tblPr>
        <w:tblW w:w="38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tblGrid>
      <w:tr w:rsidR="00162756" w:rsidRPr="00451B1D" w14:paraId="3865EC0D" w14:textId="77777777" w:rsidTr="003E5BEA">
        <w:trPr>
          <w:ins w:id="1853" w:author="Drahomíra Pavelková" w:date="2020-08-27T08:34:00Z"/>
        </w:trPr>
        <w:tc>
          <w:tcPr>
            <w:tcW w:w="3861" w:type="dxa"/>
          </w:tcPr>
          <w:p w14:paraId="535A693C" w14:textId="77777777" w:rsidR="00162756" w:rsidRDefault="00162756" w:rsidP="003E5BEA">
            <w:pPr>
              <w:rPr>
                <w:ins w:id="1854" w:author="Drahomíra Pavelková" w:date="2020-08-27T08:34:00Z"/>
                <w:rFonts w:ascii="Calibri" w:hAnsi="Calibri" w:cs="Calibri"/>
                <w:bCs/>
                <w:color w:val="000000" w:themeColor="text1"/>
                <w:sz w:val="22"/>
              </w:rPr>
            </w:pPr>
            <w:ins w:id="1855" w:author="Drahomíra Pavelková" w:date="2020-08-27T08:34:00Z">
              <w:r w:rsidRPr="00F50606">
                <w:rPr>
                  <w:rFonts w:ascii="Calibri" w:hAnsi="Calibri" w:cs="Calibri"/>
                  <w:bCs/>
                  <w:color w:val="000000" w:themeColor="text1"/>
                  <w:sz w:val="22"/>
                </w:rPr>
                <w:t>Portfolio Management</w:t>
              </w:r>
            </w:ins>
          </w:p>
          <w:p w14:paraId="4E83FBF6" w14:textId="77777777" w:rsidR="00162756" w:rsidRPr="00F50606" w:rsidRDefault="00162756" w:rsidP="003E5BEA">
            <w:pPr>
              <w:rPr>
                <w:ins w:id="1856" w:author="Drahomíra Pavelková" w:date="2020-08-27T08:34:00Z"/>
                <w:rFonts w:ascii="Calibri" w:hAnsi="Calibri" w:cs="Calibri"/>
                <w:bCs/>
                <w:color w:val="000000" w:themeColor="text1"/>
                <w:sz w:val="22"/>
                <w:szCs w:val="22"/>
              </w:rPr>
            </w:pPr>
            <w:ins w:id="1857" w:author="Drahomíra Pavelková" w:date="2020-08-27T08:34:00Z">
              <w:r w:rsidRPr="00F50606">
                <w:rPr>
                  <w:rFonts w:asciiTheme="minorHAnsi" w:hAnsiTheme="minorHAnsi" w:cstheme="minorHAnsi"/>
                  <w:bCs/>
                  <w:color w:val="000000" w:themeColor="text1"/>
                  <w:sz w:val="22"/>
                </w:rPr>
                <w:t>Banking and Insurance II</w:t>
              </w:r>
            </w:ins>
          </w:p>
        </w:tc>
      </w:tr>
      <w:tr w:rsidR="00162756" w:rsidRPr="00451B1D" w14:paraId="3CCAB0F6" w14:textId="77777777" w:rsidTr="003E5BEA">
        <w:trPr>
          <w:ins w:id="1858" w:author="Drahomíra Pavelková" w:date="2020-08-27T08:34:00Z"/>
        </w:trPr>
        <w:tc>
          <w:tcPr>
            <w:tcW w:w="3861" w:type="dxa"/>
          </w:tcPr>
          <w:p w14:paraId="391D86D7" w14:textId="77777777" w:rsidR="00162756" w:rsidRPr="00F50606" w:rsidRDefault="00162756" w:rsidP="003E5BEA">
            <w:pPr>
              <w:rPr>
                <w:ins w:id="1859" w:author="Drahomíra Pavelková" w:date="2020-08-27T08:34:00Z"/>
                <w:rFonts w:ascii="Calibri" w:hAnsi="Calibri" w:cs="Calibri"/>
                <w:bCs/>
                <w:color w:val="000000" w:themeColor="text1"/>
                <w:sz w:val="22"/>
                <w:szCs w:val="22"/>
              </w:rPr>
            </w:pPr>
            <w:ins w:id="1860" w:author="Drahomíra Pavelková" w:date="2020-08-27T08:34:00Z">
              <w:r w:rsidRPr="00F50606">
                <w:rPr>
                  <w:rFonts w:ascii="Calibri" w:hAnsi="Calibri" w:cs="Calibri"/>
                  <w:color w:val="000000" w:themeColor="text1"/>
                  <w:sz w:val="22"/>
                </w:rPr>
                <w:t>Risk Management</w:t>
              </w:r>
              <w:r w:rsidRPr="00F50606">
                <w:rPr>
                  <w:rFonts w:ascii="Calibri" w:hAnsi="Calibri" w:cs="Calibri"/>
                  <w:i/>
                  <w:color w:val="000000" w:themeColor="text1"/>
                  <w:sz w:val="22"/>
                </w:rPr>
                <w:t xml:space="preserve">  </w:t>
              </w:r>
            </w:ins>
          </w:p>
        </w:tc>
      </w:tr>
    </w:tbl>
    <w:p w14:paraId="46F39273" w14:textId="77777777" w:rsidR="00162756" w:rsidRPr="00451B1D" w:rsidRDefault="00162756" w:rsidP="00162756">
      <w:pPr>
        <w:jc w:val="both"/>
        <w:rPr>
          <w:ins w:id="1861" w:author="Drahomíra Pavelková" w:date="2020-08-27T08:34:00Z"/>
          <w:rFonts w:asciiTheme="minorHAnsi" w:hAnsiTheme="minorHAnsi" w:cstheme="minorHAnsi"/>
          <w:color w:val="0070C0"/>
          <w:sz w:val="22"/>
          <w:szCs w:val="22"/>
        </w:rPr>
      </w:pPr>
    </w:p>
    <w:p w14:paraId="094631C1" w14:textId="77777777" w:rsidR="00162756" w:rsidRPr="00451B1D" w:rsidRDefault="00162756" w:rsidP="00162756">
      <w:pPr>
        <w:jc w:val="both"/>
        <w:rPr>
          <w:ins w:id="1862" w:author="Drahomíra Pavelková" w:date="2020-08-27T08:34:00Z"/>
          <w:rFonts w:asciiTheme="minorHAnsi" w:hAnsiTheme="minorHAnsi" w:cstheme="minorHAnsi"/>
          <w:b/>
          <w:color w:val="0070C0"/>
          <w:sz w:val="22"/>
          <w:szCs w:val="22"/>
        </w:rPr>
      </w:pPr>
      <w:ins w:id="1863" w:author="Drahomíra Pavelková" w:date="2020-08-27T08:34:00Z">
        <w:r w:rsidRPr="00451B1D">
          <w:rPr>
            <w:rFonts w:asciiTheme="minorHAnsi" w:hAnsiTheme="minorHAnsi" w:cstheme="minorHAnsi"/>
            <w:b/>
            <w:color w:val="0070C0"/>
            <w:sz w:val="22"/>
            <w:szCs w:val="22"/>
          </w:rPr>
          <w:t>Předměty pro 1. ročník společného základu</w:t>
        </w:r>
        <w:r>
          <w:rPr>
            <w:rFonts w:asciiTheme="minorHAnsi" w:hAnsiTheme="minorHAnsi" w:cstheme="minorHAnsi"/>
            <w:b/>
            <w:color w:val="0070C0"/>
            <w:sz w:val="22"/>
            <w:szCs w:val="22"/>
          </w:rPr>
          <w:t xml:space="preserve">  a</w:t>
        </w:r>
        <w:r w:rsidRPr="00451B1D">
          <w:rPr>
            <w:rFonts w:asciiTheme="minorHAnsi" w:hAnsiTheme="minorHAnsi" w:cstheme="minorHAnsi"/>
            <w:b/>
            <w:color w:val="0070C0"/>
            <w:sz w:val="22"/>
            <w:szCs w:val="22"/>
          </w:rPr>
          <w:t xml:space="preserve"> specializační předměty budou kompletně připraveny pro online výuk</w:t>
        </w:r>
        <w:r>
          <w:rPr>
            <w:rFonts w:asciiTheme="minorHAnsi" w:hAnsiTheme="minorHAnsi" w:cstheme="minorHAnsi"/>
            <w:b/>
            <w:color w:val="0070C0"/>
            <w:sz w:val="22"/>
            <w:szCs w:val="22"/>
          </w:rPr>
          <w:t>u</w:t>
        </w:r>
        <w:r w:rsidRPr="00451B1D">
          <w:rPr>
            <w:rFonts w:asciiTheme="minorHAnsi" w:hAnsiTheme="minorHAnsi" w:cstheme="minorHAnsi"/>
            <w:b/>
            <w:color w:val="0070C0"/>
            <w:sz w:val="22"/>
            <w:szCs w:val="22"/>
          </w:rPr>
          <w:t xml:space="preserve"> do 31. 8. 2021.</w:t>
        </w:r>
      </w:ins>
    </w:p>
    <w:p w14:paraId="64EF62C6" w14:textId="77777777" w:rsidR="00162756" w:rsidRPr="00451B1D" w:rsidRDefault="00162756" w:rsidP="00162756">
      <w:pPr>
        <w:jc w:val="both"/>
        <w:rPr>
          <w:ins w:id="1864" w:author="Drahomíra Pavelková" w:date="2020-08-27T08:34:00Z"/>
          <w:rFonts w:asciiTheme="minorHAnsi" w:hAnsiTheme="minorHAnsi" w:cstheme="minorHAnsi"/>
          <w:b/>
          <w:color w:val="0070C0"/>
          <w:sz w:val="22"/>
          <w:szCs w:val="22"/>
        </w:rPr>
      </w:pPr>
    </w:p>
    <w:p w14:paraId="4EAD1F78" w14:textId="77777777" w:rsidR="00162756" w:rsidRPr="00451B1D" w:rsidRDefault="00162756" w:rsidP="00162756">
      <w:pPr>
        <w:jc w:val="both"/>
        <w:rPr>
          <w:ins w:id="1865" w:author="Drahomíra Pavelková" w:date="2020-08-27T08:34:00Z"/>
          <w:rFonts w:asciiTheme="minorHAnsi" w:hAnsiTheme="minorHAnsi" w:cstheme="minorHAnsi"/>
          <w:b/>
          <w:i/>
          <w:color w:val="0070C0"/>
          <w:sz w:val="22"/>
          <w:szCs w:val="22"/>
        </w:rPr>
      </w:pPr>
      <w:ins w:id="1866" w:author="Drahomíra Pavelková" w:date="2020-08-27T08:34:00Z">
        <w:r w:rsidRPr="00451B1D">
          <w:rPr>
            <w:rFonts w:asciiTheme="minorHAnsi" w:hAnsiTheme="minorHAnsi" w:cstheme="minorHAnsi"/>
            <w:b/>
            <w:i/>
            <w:color w:val="0070C0"/>
            <w:sz w:val="22"/>
            <w:szCs w:val="22"/>
          </w:rPr>
          <w:t>Předměty 2. ročníku společného základu</w:t>
        </w:r>
      </w:ins>
    </w:p>
    <w:tbl>
      <w:tblPr>
        <w:tblW w:w="4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86"/>
      </w:tblGrid>
      <w:tr w:rsidR="00162756" w:rsidRPr="00451B1D" w14:paraId="401847FD" w14:textId="77777777" w:rsidTr="003E5BEA">
        <w:trPr>
          <w:ins w:id="1867" w:author="Drahomíra Pavelková" w:date="2020-08-27T08:34:00Z"/>
        </w:trPr>
        <w:tc>
          <w:tcPr>
            <w:tcW w:w="4286" w:type="dxa"/>
          </w:tcPr>
          <w:p w14:paraId="629D1AC1" w14:textId="77777777" w:rsidR="00162756" w:rsidRPr="00EF7B78" w:rsidRDefault="00162756" w:rsidP="003E5BEA">
            <w:pPr>
              <w:rPr>
                <w:ins w:id="1868" w:author="Drahomíra Pavelková" w:date="2020-08-27T08:34:00Z"/>
                <w:rFonts w:asciiTheme="minorHAnsi" w:hAnsiTheme="minorHAnsi" w:cstheme="minorHAnsi"/>
                <w:color w:val="000000" w:themeColor="text1"/>
                <w:sz w:val="22"/>
                <w:szCs w:val="22"/>
              </w:rPr>
            </w:pPr>
            <w:ins w:id="1869" w:author="Drahomíra Pavelková" w:date="2020-08-27T08:34:00Z">
              <w:r w:rsidRPr="00F50606">
                <w:rPr>
                  <w:rFonts w:asciiTheme="minorHAnsi" w:hAnsiTheme="minorHAnsi" w:cstheme="minorHAnsi"/>
                  <w:color w:val="000000" w:themeColor="text1"/>
                  <w:sz w:val="22"/>
                </w:rPr>
                <w:t>Econometrics</w:t>
              </w:r>
              <w:r w:rsidRPr="00F50606">
                <w:rPr>
                  <w:rFonts w:asciiTheme="minorHAnsi" w:hAnsiTheme="minorHAnsi" w:cstheme="minorHAnsi"/>
                  <w:i/>
                  <w:color w:val="000000" w:themeColor="text1"/>
                  <w:sz w:val="22"/>
                </w:rPr>
                <w:t xml:space="preserve"> </w:t>
              </w:r>
            </w:ins>
          </w:p>
        </w:tc>
      </w:tr>
      <w:tr w:rsidR="00162756" w:rsidRPr="00451B1D" w14:paraId="3C10240E" w14:textId="77777777" w:rsidTr="003E5BEA">
        <w:trPr>
          <w:ins w:id="1870" w:author="Drahomíra Pavelková" w:date="2020-08-27T08:34:00Z"/>
        </w:trPr>
        <w:tc>
          <w:tcPr>
            <w:tcW w:w="4286" w:type="dxa"/>
          </w:tcPr>
          <w:p w14:paraId="7E8E81A2" w14:textId="77777777" w:rsidR="00162756" w:rsidRPr="00EF7B78" w:rsidRDefault="00162756" w:rsidP="003E5BEA">
            <w:pPr>
              <w:rPr>
                <w:ins w:id="1871" w:author="Drahomíra Pavelková" w:date="2020-08-27T08:34:00Z"/>
                <w:rFonts w:asciiTheme="minorHAnsi" w:hAnsiTheme="minorHAnsi" w:cstheme="minorHAnsi"/>
                <w:color w:val="000000" w:themeColor="text1"/>
                <w:sz w:val="22"/>
                <w:szCs w:val="22"/>
              </w:rPr>
            </w:pPr>
            <w:ins w:id="1872" w:author="Drahomíra Pavelková" w:date="2020-08-27T08:34:00Z">
              <w:r w:rsidRPr="00F50606">
                <w:rPr>
                  <w:rFonts w:asciiTheme="minorHAnsi" w:hAnsiTheme="minorHAnsi" w:cstheme="minorHAnsi"/>
                  <w:color w:val="000000" w:themeColor="text1"/>
                  <w:sz w:val="22"/>
                </w:rPr>
                <w:t>Business Ethics</w:t>
              </w:r>
            </w:ins>
          </w:p>
        </w:tc>
      </w:tr>
      <w:tr w:rsidR="00162756" w:rsidRPr="00451B1D" w14:paraId="159411BD" w14:textId="77777777" w:rsidTr="003E5BEA">
        <w:trPr>
          <w:trHeight w:val="274"/>
          <w:ins w:id="1873" w:author="Drahomíra Pavelková" w:date="2020-08-27T08:34:00Z"/>
        </w:trPr>
        <w:tc>
          <w:tcPr>
            <w:tcW w:w="4286" w:type="dxa"/>
          </w:tcPr>
          <w:p w14:paraId="5243FED5" w14:textId="77777777" w:rsidR="00162756" w:rsidRPr="00EF7B78" w:rsidRDefault="00162756" w:rsidP="003E5BEA">
            <w:pPr>
              <w:rPr>
                <w:ins w:id="1874" w:author="Drahomíra Pavelková" w:date="2020-08-27T08:34:00Z"/>
                <w:rFonts w:asciiTheme="minorHAnsi" w:hAnsiTheme="minorHAnsi" w:cstheme="minorHAnsi"/>
                <w:color w:val="000000" w:themeColor="text1"/>
                <w:sz w:val="22"/>
                <w:szCs w:val="22"/>
              </w:rPr>
            </w:pPr>
            <w:ins w:id="1875" w:author="Drahomíra Pavelková" w:date="2020-08-27T08:34:00Z">
              <w:r w:rsidRPr="00F50606">
                <w:rPr>
                  <w:rFonts w:asciiTheme="minorHAnsi" w:hAnsiTheme="minorHAnsi" w:cstheme="minorHAnsi"/>
                  <w:color w:val="000000" w:themeColor="text1"/>
                  <w:sz w:val="22"/>
                </w:rPr>
                <w:t>Basics of Law</w:t>
              </w:r>
            </w:ins>
          </w:p>
        </w:tc>
      </w:tr>
      <w:tr w:rsidR="00162756" w:rsidRPr="00451B1D" w14:paraId="040FB056" w14:textId="77777777" w:rsidTr="003E5BEA">
        <w:trPr>
          <w:ins w:id="1876" w:author="Drahomíra Pavelková" w:date="2020-08-27T08:34:00Z"/>
        </w:trPr>
        <w:tc>
          <w:tcPr>
            <w:tcW w:w="4286" w:type="dxa"/>
          </w:tcPr>
          <w:p w14:paraId="6C7949C3" w14:textId="77777777" w:rsidR="00162756" w:rsidRPr="00EF7B78" w:rsidRDefault="00162756" w:rsidP="003E5BEA">
            <w:pPr>
              <w:rPr>
                <w:ins w:id="1877" w:author="Drahomíra Pavelková" w:date="2020-08-27T08:34:00Z"/>
                <w:rFonts w:asciiTheme="minorHAnsi" w:hAnsiTheme="minorHAnsi" w:cstheme="minorHAnsi"/>
                <w:color w:val="000000" w:themeColor="text1"/>
                <w:sz w:val="22"/>
                <w:szCs w:val="22"/>
              </w:rPr>
            </w:pPr>
            <w:ins w:id="1878" w:author="Drahomíra Pavelková" w:date="2020-08-27T08:34:00Z">
              <w:r w:rsidRPr="00F50606">
                <w:rPr>
                  <w:rFonts w:asciiTheme="minorHAnsi" w:hAnsiTheme="minorHAnsi" w:cstheme="minorHAnsi"/>
                  <w:color w:val="000000" w:themeColor="text1"/>
                  <w:sz w:val="22"/>
                </w:rPr>
                <w:t>Master’s Thesis Seminar</w:t>
              </w:r>
            </w:ins>
          </w:p>
        </w:tc>
      </w:tr>
    </w:tbl>
    <w:p w14:paraId="68EC7555" w14:textId="77777777" w:rsidR="00162756" w:rsidRPr="00451B1D" w:rsidRDefault="00162756" w:rsidP="00162756">
      <w:pPr>
        <w:jc w:val="both"/>
        <w:rPr>
          <w:ins w:id="1879" w:author="Drahomíra Pavelková" w:date="2020-08-27T08:34:00Z"/>
          <w:rFonts w:asciiTheme="minorHAnsi" w:hAnsiTheme="minorHAnsi" w:cstheme="minorHAnsi"/>
          <w:b/>
          <w:color w:val="0070C0"/>
          <w:sz w:val="22"/>
          <w:szCs w:val="22"/>
        </w:rPr>
      </w:pPr>
    </w:p>
    <w:p w14:paraId="525E3085" w14:textId="77777777" w:rsidR="00162756" w:rsidRPr="00451B1D" w:rsidRDefault="00162756" w:rsidP="00162756">
      <w:pPr>
        <w:jc w:val="both"/>
        <w:rPr>
          <w:ins w:id="1880" w:author="Drahomíra Pavelková" w:date="2020-08-27T08:34:00Z"/>
          <w:rFonts w:asciiTheme="minorHAnsi" w:hAnsiTheme="minorHAnsi" w:cstheme="minorHAnsi"/>
          <w:b/>
          <w:i/>
          <w:color w:val="0070C0"/>
          <w:sz w:val="22"/>
          <w:szCs w:val="22"/>
        </w:rPr>
      </w:pPr>
      <w:ins w:id="1881" w:author="Drahomíra Pavelková" w:date="2020-08-27T08:34:00Z">
        <w:r w:rsidRPr="00451B1D">
          <w:rPr>
            <w:rFonts w:asciiTheme="minorHAnsi" w:hAnsiTheme="minorHAnsi" w:cstheme="minorHAnsi"/>
            <w:b/>
            <w:i/>
            <w:color w:val="0070C0"/>
            <w:sz w:val="22"/>
            <w:szCs w:val="22"/>
          </w:rPr>
          <w:t xml:space="preserve">Předměty 2. ročníku specializace </w:t>
        </w:r>
        <w:r>
          <w:rPr>
            <w:rFonts w:asciiTheme="minorHAnsi" w:hAnsiTheme="minorHAnsi" w:cstheme="minorHAnsi"/>
            <w:b/>
            <w:i/>
            <w:color w:val="0070C0"/>
            <w:sz w:val="22"/>
            <w:szCs w:val="22"/>
          </w:rPr>
          <w:t>Corporate Finance</w:t>
        </w:r>
        <w:r w:rsidRPr="00451B1D">
          <w:rPr>
            <w:rFonts w:asciiTheme="minorHAnsi" w:hAnsiTheme="minorHAnsi" w:cstheme="minorHAnsi"/>
            <w:b/>
            <w:i/>
            <w:color w:val="0070C0"/>
            <w:sz w:val="22"/>
            <w:szCs w:val="22"/>
          </w:rPr>
          <w:t>:</w:t>
        </w:r>
      </w:ins>
    </w:p>
    <w:tbl>
      <w:tblPr>
        <w:tblW w:w="4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86"/>
      </w:tblGrid>
      <w:tr w:rsidR="00162756" w:rsidRPr="00451B1D" w14:paraId="588AEE27" w14:textId="77777777" w:rsidTr="003E5BEA">
        <w:trPr>
          <w:ins w:id="1882" w:author="Drahomíra Pavelková" w:date="2020-08-27T08:34:00Z"/>
        </w:trPr>
        <w:tc>
          <w:tcPr>
            <w:tcW w:w="4286" w:type="dxa"/>
          </w:tcPr>
          <w:p w14:paraId="027834B6" w14:textId="77777777" w:rsidR="00162756" w:rsidRPr="00EF7B78" w:rsidRDefault="00162756" w:rsidP="003E5BEA">
            <w:pPr>
              <w:rPr>
                <w:ins w:id="1883" w:author="Drahomíra Pavelková" w:date="2020-08-27T08:34:00Z"/>
                <w:rFonts w:asciiTheme="minorHAnsi" w:hAnsiTheme="minorHAnsi" w:cstheme="minorHAnsi"/>
                <w:bCs/>
                <w:color w:val="000000" w:themeColor="text1"/>
                <w:sz w:val="22"/>
                <w:szCs w:val="22"/>
              </w:rPr>
            </w:pPr>
            <w:ins w:id="1884" w:author="Drahomíra Pavelková" w:date="2020-08-27T08:34:00Z">
              <w:r w:rsidRPr="00F50606">
                <w:rPr>
                  <w:rFonts w:asciiTheme="minorHAnsi" w:hAnsiTheme="minorHAnsi" w:cstheme="minorHAnsi"/>
                  <w:bCs/>
                  <w:color w:val="000000" w:themeColor="text1"/>
                  <w:sz w:val="22"/>
                </w:rPr>
                <w:t xml:space="preserve">Tax System and Financial Law </w:t>
              </w:r>
            </w:ins>
          </w:p>
        </w:tc>
      </w:tr>
      <w:tr w:rsidR="00162756" w:rsidRPr="00451B1D" w14:paraId="5FA7420E" w14:textId="77777777" w:rsidTr="003E5BEA">
        <w:trPr>
          <w:ins w:id="1885" w:author="Drahomíra Pavelková" w:date="2020-08-27T08:34:00Z"/>
        </w:trPr>
        <w:tc>
          <w:tcPr>
            <w:tcW w:w="4286" w:type="dxa"/>
          </w:tcPr>
          <w:p w14:paraId="64DF254F" w14:textId="77777777" w:rsidR="00162756" w:rsidRPr="00EF7B78" w:rsidRDefault="00162756" w:rsidP="003E5BEA">
            <w:pPr>
              <w:rPr>
                <w:ins w:id="1886" w:author="Drahomíra Pavelková" w:date="2020-08-27T08:34:00Z"/>
                <w:rFonts w:asciiTheme="minorHAnsi" w:hAnsiTheme="minorHAnsi" w:cstheme="minorHAnsi"/>
                <w:bCs/>
                <w:color w:val="000000" w:themeColor="text1"/>
                <w:sz w:val="22"/>
                <w:szCs w:val="22"/>
              </w:rPr>
            </w:pPr>
            <w:ins w:id="1887" w:author="Drahomíra Pavelková" w:date="2020-08-27T08:34:00Z">
              <w:r w:rsidRPr="00F50606">
                <w:rPr>
                  <w:rFonts w:asciiTheme="minorHAnsi" w:hAnsiTheme="minorHAnsi" w:cstheme="minorHAnsi"/>
                  <w:bCs/>
                  <w:color w:val="000000" w:themeColor="text1"/>
                  <w:sz w:val="22"/>
                </w:rPr>
                <w:t>Controlling</w:t>
              </w:r>
            </w:ins>
          </w:p>
        </w:tc>
      </w:tr>
      <w:tr w:rsidR="00162756" w:rsidRPr="00451B1D" w14:paraId="7F2648C5" w14:textId="77777777" w:rsidTr="003E5BEA">
        <w:trPr>
          <w:ins w:id="1888" w:author="Drahomíra Pavelková" w:date="2020-08-27T08:34:00Z"/>
        </w:trPr>
        <w:tc>
          <w:tcPr>
            <w:tcW w:w="4286" w:type="dxa"/>
          </w:tcPr>
          <w:p w14:paraId="2E9E04AE" w14:textId="77777777" w:rsidR="00162756" w:rsidRPr="00EF7B78" w:rsidRDefault="00162756" w:rsidP="003E5BEA">
            <w:pPr>
              <w:rPr>
                <w:ins w:id="1889" w:author="Drahomíra Pavelková" w:date="2020-08-27T08:34:00Z"/>
                <w:rFonts w:asciiTheme="minorHAnsi" w:hAnsiTheme="minorHAnsi" w:cstheme="minorHAnsi"/>
                <w:bCs/>
                <w:color w:val="000000" w:themeColor="text1"/>
                <w:sz w:val="22"/>
                <w:szCs w:val="22"/>
              </w:rPr>
            </w:pPr>
            <w:ins w:id="1890" w:author="Drahomíra Pavelková" w:date="2020-08-27T08:34:00Z">
              <w:r w:rsidRPr="00F50606">
                <w:rPr>
                  <w:rFonts w:asciiTheme="minorHAnsi" w:hAnsiTheme="minorHAnsi" w:cstheme="minorHAnsi"/>
                  <w:bCs/>
                  <w:color w:val="000000" w:themeColor="text1"/>
                  <w:sz w:val="22"/>
                </w:rPr>
                <w:t>Financial Reporting and Audit</w:t>
              </w:r>
            </w:ins>
          </w:p>
        </w:tc>
      </w:tr>
    </w:tbl>
    <w:p w14:paraId="7AC2AB4B" w14:textId="77777777" w:rsidR="00162756" w:rsidRPr="00451B1D" w:rsidRDefault="00162756" w:rsidP="00162756">
      <w:pPr>
        <w:jc w:val="both"/>
        <w:rPr>
          <w:ins w:id="1891" w:author="Drahomíra Pavelková" w:date="2020-08-27T08:34:00Z"/>
          <w:rFonts w:asciiTheme="minorHAnsi" w:hAnsiTheme="minorHAnsi" w:cstheme="minorHAnsi"/>
          <w:b/>
          <w:color w:val="0070C0"/>
          <w:sz w:val="22"/>
          <w:szCs w:val="22"/>
        </w:rPr>
      </w:pPr>
    </w:p>
    <w:p w14:paraId="193254A9" w14:textId="77777777" w:rsidR="00162756" w:rsidRPr="00451B1D" w:rsidRDefault="00162756" w:rsidP="00162756">
      <w:pPr>
        <w:jc w:val="both"/>
        <w:rPr>
          <w:ins w:id="1892" w:author="Drahomíra Pavelková" w:date="2020-08-27T08:34:00Z"/>
          <w:rFonts w:asciiTheme="minorHAnsi" w:hAnsiTheme="minorHAnsi" w:cstheme="minorHAnsi"/>
          <w:b/>
          <w:i/>
          <w:color w:val="0070C0"/>
          <w:sz w:val="22"/>
          <w:szCs w:val="22"/>
        </w:rPr>
      </w:pPr>
      <w:ins w:id="1893" w:author="Drahomíra Pavelková" w:date="2020-08-27T08:34:00Z">
        <w:r w:rsidRPr="00451B1D">
          <w:rPr>
            <w:rFonts w:asciiTheme="minorHAnsi" w:hAnsiTheme="minorHAnsi" w:cstheme="minorHAnsi"/>
            <w:b/>
            <w:i/>
            <w:color w:val="0070C0"/>
            <w:sz w:val="22"/>
            <w:szCs w:val="22"/>
          </w:rPr>
          <w:t xml:space="preserve">Předměty 2. ročníku specializace </w:t>
        </w:r>
        <w:r>
          <w:rPr>
            <w:rFonts w:asciiTheme="minorHAnsi" w:hAnsiTheme="minorHAnsi" w:cstheme="minorHAnsi"/>
            <w:b/>
            <w:i/>
            <w:color w:val="0070C0"/>
            <w:sz w:val="22"/>
            <w:szCs w:val="22"/>
          </w:rPr>
          <w:t>Financial Markets and Technologies</w:t>
        </w:r>
        <w:r w:rsidRPr="00451B1D">
          <w:rPr>
            <w:rFonts w:asciiTheme="minorHAnsi" w:hAnsiTheme="minorHAnsi" w:cstheme="minorHAnsi"/>
            <w:b/>
            <w:i/>
            <w:color w:val="0070C0"/>
            <w:sz w:val="22"/>
            <w:szCs w:val="22"/>
          </w:rPr>
          <w:t>:</w:t>
        </w:r>
      </w:ins>
    </w:p>
    <w:tbl>
      <w:tblPr>
        <w:tblW w:w="4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86"/>
      </w:tblGrid>
      <w:tr w:rsidR="00162756" w:rsidRPr="00451B1D" w14:paraId="38D4E569" w14:textId="77777777" w:rsidTr="003E5BEA">
        <w:trPr>
          <w:ins w:id="1894" w:author="Drahomíra Pavelková" w:date="2020-08-27T08:34:00Z"/>
        </w:trPr>
        <w:tc>
          <w:tcPr>
            <w:tcW w:w="4286" w:type="dxa"/>
          </w:tcPr>
          <w:p w14:paraId="3AE686FA" w14:textId="77777777" w:rsidR="00162756" w:rsidRPr="00EF7B78" w:rsidRDefault="00162756" w:rsidP="003E5BEA">
            <w:pPr>
              <w:rPr>
                <w:ins w:id="1895" w:author="Drahomíra Pavelková" w:date="2020-08-27T08:34:00Z"/>
                <w:rFonts w:asciiTheme="minorHAnsi" w:hAnsiTheme="minorHAnsi" w:cstheme="minorHAnsi"/>
                <w:color w:val="000000" w:themeColor="text1"/>
                <w:sz w:val="22"/>
                <w:szCs w:val="22"/>
              </w:rPr>
            </w:pPr>
            <w:ins w:id="1896" w:author="Drahomíra Pavelková" w:date="2020-08-27T08:34:00Z">
              <w:r w:rsidRPr="00F50606">
                <w:rPr>
                  <w:rFonts w:asciiTheme="minorHAnsi" w:hAnsiTheme="minorHAnsi" w:cstheme="minorHAnsi"/>
                  <w:bCs/>
                  <w:color w:val="000000" w:themeColor="text1"/>
                  <w:sz w:val="22"/>
                </w:rPr>
                <w:t>Behavioral Finance</w:t>
              </w:r>
            </w:ins>
          </w:p>
        </w:tc>
      </w:tr>
      <w:tr w:rsidR="00162756" w:rsidRPr="00451B1D" w14:paraId="5778DF69" w14:textId="77777777" w:rsidTr="003E5BEA">
        <w:trPr>
          <w:ins w:id="1897" w:author="Drahomíra Pavelková" w:date="2020-08-27T08:34:00Z"/>
        </w:trPr>
        <w:tc>
          <w:tcPr>
            <w:tcW w:w="4286" w:type="dxa"/>
          </w:tcPr>
          <w:p w14:paraId="5A71B6A6" w14:textId="77777777" w:rsidR="00162756" w:rsidRPr="00EF7B78" w:rsidRDefault="00162756" w:rsidP="003E5BEA">
            <w:pPr>
              <w:rPr>
                <w:ins w:id="1898" w:author="Drahomíra Pavelková" w:date="2020-08-27T08:34:00Z"/>
                <w:rFonts w:asciiTheme="minorHAnsi" w:hAnsiTheme="minorHAnsi" w:cstheme="minorHAnsi"/>
                <w:bCs/>
                <w:color w:val="000000" w:themeColor="text1"/>
                <w:sz w:val="22"/>
                <w:szCs w:val="22"/>
              </w:rPr>
            </w:pPr>
            <w:ins w:id="1899" w:author="Drahomíra Pavelková" w:date="2020-08-27T08:34:00Z">
              <w:r w:rsidRPr="00F50606">
                <w:rPr>
                  <w:rFonts w:asciiTheme="minorHAnsi" w:hAnsiTheme="minorHAnsi" w:cstheme="minorHAnsi"/>
                  <w:color w:val="000000" w:themeColor="text1"/>
                  <w:sz w:val="22"/>
                </w:rPr>
                <w:t>Digital Economy</w:t>
              </w:r>
            </w:ins>
          </w:p>
        </w:tc>
      </w:tr>
      <w:tr w:rsidR="00162756" w:rsidRPr="00451B1D" w14:paraId="0092B253" w14:textId="77777777" w:rsidTr="003E5BEA">
        <w:trPr>
          <w:ins w:id="1900" w:author="Drahomíra Pavelková" w:date="2020-08-27T08:34:00Z"/>
        </w:trPr>
        <w:tc>
          <w:tcPr>
            <w:tcW w:w="4286" w:type="dxa"/>
          </w:tcPr>
          <w:p w14:paraId="531FA891" w14:textId="77777777" w:rsidR="00162756" w:rsidRPr="00BE2576" w:rsidRDefault="00162756" w:rsidP="003E5BEA">
            <w:pPr>
              <w:rPr>
                <w:ins w:id="1901" w:author="Drahomíra Pavelková" w:date="2020-08-27T08:34:00Z"/>
                <w:rFonts w:asciiTheme="minorHAnsi" w:hAnsiTheme="minorHAnsi" w:cstheme="minorHAnsi"/>
                <w:color w:val="000000" w:themeColor="text1"/>
                <w:sz w:val="22"/>
              </w:rPr>
            </w:pPr>
            <w:ins w:id="1902" w:author="Drahomíra Pavelková" w:date="2020-08-27T08:34:00Z">
              <w:r>
                <w:rPr>
                  <w:rFonts w:asciiTheme="minorHAnsi" w:hAnsiTheme="minorHAnsi" w:cstheme="minorHAnsi"/>
                  <w:color w:val="000000" w:themeColor="text1"/>
                  <w:sz w:val="22"/>
                </w:rPr>
                <w:t>Financial Lab</w:t>
              </w:r>
            </w:ins>
          </w:p>
        </w:tc>
      </w:tr>
      <w:tr w:rsidR="00162756" w:rsidRPr="00451B1D" w14:paraId="3B0542B3" w14:textId="77777777" w:rsidTr="003E5BEA">
        <w:trPr>
          <w:ins w:id="1903" w:author="Drahomíra Pavelková" w:date="2020-08-27T08:34:00Z"/>
        </w:trPr>
        <w:tc>
          <w:tcPr>
            <w:tcW w:w="4286" w:type="dxa"/>
          </w:tcPr>
          <w:p w14:paraId="16CFBFFE" w14:textId="77777777" w:rsidR="00162756" w:rsidRPr="00EF7B78" w:rsidRDefault="00162756" w:rsidP="003E5BEA">
            <w:pPr>
              <w:rPr>
                <w:ins w:id="1904" w:author="Drahomíra Pavelková" w:date="2020-08-27T08:34:00Z"/>
                <w:rFonts w:asciiTheme="minorHAnsi" w:hAnsiTheme="minorHAnsi" w:cstheme="minorHAnsi"/>
                <w:bCs/>
                <w:color w:val="000000" w:themeColor="text1"/>
                <w:sz w:val="22"/>
                <w:szCs w:val="22"/>
              </w:rPr>
            </w:pPr>
            <w:ins w:id="1905" w:author="Drahomíra Pavelková" w:date="2020-08-27T08:34:00Z">
              <w:r w:rsidRPr="00F50606">
                <w:rPr>
                  <w:rFonts w:asciiTheme="minorHAnsi" w:hAnsiTheme="minorHAnsi" w:cstheme="minorHAnsi"/>
                  <w:bCs/>
                  <w:color w:val="000000" w:themeColor="text1"/>
                  <w:sz w:val="22"/>
                </w:rPr>
                <w:t xml:space="preserve">Financial Technologies and Applications </w:t>
              </w:r>
            </w:ins>
          </w:p>
        </w:tc>
      </w:tr>
    </w:tbl>
    <w:p w14:paraId="53DCA0AF" w14:textId="77777777" w:rsidR="00162756" w:rsidRPr="00451B1D" w:rsidRDefault="00162756" w:rsidP="00162756">
      <w:pPr>
        <w:jc w:val="both"/>
        <w:rPr>
          <w:ins w:id="1906" w:author="Drahomíra Pavelková" w:date="2020-08-27T08:34:00Z"/>
          <w:rFonts w:asciiTheme="minorHAnsi" w:hAnsiTheme="minorHAnsi" w:cstheme="minorHAnsi"/>
          <w:b/>
          <w:color w:val="0070C0"/>
          <w:sz w:val="22"/>
          <w:szCs w:val="22"/>
        </w:rPr>
      </w:pPr>
    </w:p>
    <w:p w14:paraId="4B014EE7" w14:textId="724C3BCD" w:rsidR="00162756" w:rsidRPr="00073CFE" w:rsidRDefault="00162756" w:rsidP="00F26A69">
      <w:pPr>
        <w:tabs>
          <w:tab w:val="left" w:pos="2835"/>
        </w:tabs>
        <w:spacing w:before="120" w:after="240"/>
        <w:jc w:val="both"/>
        <w:rPr>
          <w:rFonts w:ascii="Calibri" w:hAnsi="Calibri" w:cs="Calibri"/>
          <w:color w:val="000000" w:themeColor="text1"/>
          <w:sz w:val="22"/>
          <w:szCs w:val="22"/>
        </w:rPr>
      </w:pPr>
      <w:ins w:id="1907" w:author="Drahomíra Pavelková" w:date="2020-08-27T08:34:00Z">
        <w:r w:rsidRPr="00451B1D">
          <w:rPr>
            <w:rFonts w:asciiTheme="minorHAnsi" w:hAnsiTheme="minorHAnsi" w:cstheme="minorHAnsi"/>
            <w:b/>
            <w:color w:val="0070C0"/>
            <w:sz w:val="22"/>
            <w:szCs w:val="22"/>
          </w:rPr>
          <w:t>Předměty pro 2. ročník společného základu</w:t>
        </w:r>
        <w:r>
          <w:rPr>
            <w:rFonts w:asciiTheme="minorHAnsi" w:hAnsiTheme="minorHAnsi" w:cstheme="minorHAnsi"/>
            <w:b/>
            <w:color w:val="0070C0"/>
            <w:sz w:val="22"/>
            <w:szCs w:val="22"/>
          </w:rPr>
          <w:t xml:space="preserve"> a</w:t>
        </w:r>
        <w:r w:rsidRPr="00451B1D">
          <w:rPr>
            <w:rFonts w:asciiTheme="minorHAnsi" w:hAnsiTheme="minorHAnsi" w:cstheme="minorHAnsi"/>
            <w:b/>
            <w:color w:val="0070C0"/>
            <w:sz w:val="22"/>
            <w:szCs w:val="22"/>
          </w:rPr>
          <w:t xml:space="preserve"> specializační předměty budou kompletně připraveny pro online výuk</w:t>
        </w:r>
        <w:r>
          <w:rPr>
            <w:rFonts w:asciiTheme="minorHAnsi" w:hAnsiTheme="minorHAnsi" w:cstheme="minorHAnsi"/>
            <w:b/>
            <w:color w:val="0070C0"/>
            <w:sz w:val="22"/>
            <w:szCs w:val="22"/>
          </w:rPr>
          <w:t>u</w:t>
        </w:r>
        <w:r w:rsidRPr="00451B1D">
          <w:rPr>
            <w:rFonts w:asciiTheme="minorHAnsi" w:hAnsiTheme="minorHAnsi" w:cstheme="minorHAnsi"/>
            <w:b/>
            <w:color w:val="0070C0"/>
            <w:sz w:val="22"/>
            <w:szCs w:val="22"/>
          </w:rPr>
          <w:t xml:space="preserve"> do 31. 8. 2022.</w:t>
        </w:r>
      </w:ins>
    </w:p>
    <w:p w14:paraId="38CA720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3.4</w:t>
      </w:r>
    </w:p>
    <w:p w14:paraId="498434B4" w14:textId="77777777" w:rsidR="007E544F" w:rsidRPr="00073CFE" w:rsidRDefault="00573640" w:rsidP="007E544F">
      <w:pPr>
        <w:keepNext/>
        <w:keepLines/>
        <w:spacing w:before="40"/>
        <w:jc w:val="both"/>
        <w:outlineLvl w:val="2"/>
        <w:rPr>
          <w:rFonts w:ascii="Calibri" w:hAnsi="Calibri" w:cs="Calibri"/>
          <w:color w:val="000000" w:themeColor="text1"/>
          <w:sz w:val="22"/>
          <w:szCs w:val="22"/>
        </w:rPr>
      </w:pPr>
      <w:r w:rsidRPr="007E544F">
        <w:rPr>
          <w:rFonts w:ascii="Calibri" w:hAnsi="Calibri" w:cs="Calibri"/>
          <w:sz w:val="22"/>
          <w:szCs w:val="22"/>
        </w:rPr>
        <w:t xml:space="preserve">Pravidla pro hodnocení studia jsou uvedena ve </w:t>
      </w:r>
      <w:hyperlink r:id="rId114"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v článcích 10 – 15 doplněná ve Vnitřním předpisu</w:t>
      </w:r>
      <w:r w:rsidRPr="007E544F">
        <w:rPr>
          <w:rFonts w:ascii="Calibri" w:hAnsi="Calibri" w:cs="Calibri"/>
          <w:color w:val="00B050"/>
          <w:sz w:val="22"/>
          <w:szCs w:val="22"/>
        </w:rPr>
        <w:t xml:space="preserve"> </w:t>
      </w:r>
      <w:hyperlink r:id="rId115"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10 – 15.</w:t>
      </w:r>
    </w:p>
    <w:p w14:paraId="6FE6BAE6" w14:textId="77777777" w:rsidR="007E544F" w:rsidRPr="00073CFE" w:rsidRDefault="007E544F" w:rsidP="007E544F">
      <w:pPr>
        <w:rPr>
          <w:rFonts w:ascii="Calibri" w:hAnsi="Calibri" w:cs="Calibri"/>
          <w:color w:val="000000" w:themeColor="text1"/>
          <w:sz w:val="22"/>
          <w:szCs w:val="22"/>
        </w:rPr>
      </w:pPr>
    </w:p>
    <w:p w14:paraId="019CFDC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Tvůrčí činnost vztahující se ke studijnímu programu</w:t>
      </w:r>
    </w:p>
    <w:p w14:paraId="7EC03DE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3.5</w:t>
      </w:r>
    </w:p>
    <w:p w14:paraId="30142190" w14:textId="77777777" w:rsidR="00482467" w:rsidRPr="00073CFE" w:rsidRDefault="007E544F" w:rsidP="00A354EB">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Fakulta v souvislosti s naplňováním dlouhodobého záměru systematicky zvyšuje kvalitu své tvůrčí činnosti</w:t>
      </w:r>
      <w:r w:rsidR="00D2219D"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zejména podporou interních výzkumných týmů z institucionálních prostředků RVO a také podporou úsilí akademických pracovníků o získání a následné řešení externích projektů. Tyto řešené projekty souvisí s oblastí vzdělávání „Ekonomické obory“ a s navrhovaným magisterským studijním programem „</w:t>
      </w:r>
      <w:r w:rsidR="00D2219D"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w:t>
      </w:r>
      <w:r w:rsidR="008A2CC4" w:rsidRPr="00073CFE">
        <w:rPr>
          <w:rFonts w:ascii="Calibri" w:hAnsi="Calibri" w:cs="Calibri"/>
          <w:color w:val="000000" w:themeColor="text1"/>
          <w:sz w:val="22"/>
          <w:szCs w:val="22"/>
        </w:rPr>
        <w:t xml:space="preserve">Do řešení projektů jsou </w:t>
      </w:r>
      <w:r w:rsidR="00482467" w:rsidRPr="00073CFE">
        <w:rPr>
          <w:rFonts w:ascii="Calibri" w:hAnsi="Calibri" w:cs="Calibri"/>
          <w:color w:val="000000" w:themeColor="text1"/>
          <w:sz w:val="22"/>
          <w:szCs w:val="22"/>
        </w:rPr>
        <w:t>rovněž zapojováni studenti.</w:t>
      </w:r>
    </w:p>
    <w:p w14:paraId="0F585161" w14:textId="7035759B" w:rsidR="00A354EB" w:rsidRDefault="00572D45" w:rsidP="00A354EB">
      <w:pPr>
        <w:tabs>
          <w:tab w:val="left" w:pos="2835"/>
        </w:tabs>
        <w:spacing w:before="120" w:after="120"/>
        <w:jc w:val="both"/>
        <w:rPr>
          <w:ins w:id="1908" w:author="Bronislava Neubauerová" w:date="2020-08-25T14:26:00Z"/>
          <w:rFonts w:ascii="Calibri" w:hAnsi="Calibri" w:cs="Calibri"/>
          <w:color w:val="000000" w:themeColor="text1"/>
          <w:sz w:val="22"/>
          <w:szCs w:val="22"/>
        </w:rPr>
      </w:pPr>
      <w:r w:rsidRPr="00073CFE">
        <w:rPr>
          <w:rFonts w:ascii="Calibri" w:hAnsi="Calibri" w:cs="Calibri"/>
          <w:color w:val="000000" w:themeColor="text1"/>
          <w:sz w:val="22"/>
          <w:szCs w:val="22"/>
        </w:rPr>
        <w:t xml:space="preserve">K danému studijnímu programu se vztahují tyto řešené projekty financované </w:t>
      </w:r>
      <w:r w:rsidR="00A354EB" w:rsidRPr="00073CFE">
        <w:rPr>
          <w:rFonts w:ascii="Calibri" w:hAnsi="Calibri" w:cs="Calibri"/>
          <w:color w:val="000000" w:themeColor="text1"/>
          <w:sz w:val="22"/>
          <w:szCs w:val="22"/>
        </w:rPr>
        <w:t>GA ČR</w:t>
      </w:r>
      <w:r w:rsidRPr="00073CFE">
        <w:rPr>
          <w:rFonts w:ascii="Calibri" w:hAnsi="Calibri" w:cs="Calibri"/>
          <w:color w:val="000000" w:themeColor="text1"/>
          <w:sz w:val="22"/>
          <w:szCs w:val="22"/>
        </w:rPr>
        <w:t xml:space="preserve">, </w:t>
      </w:r>
      <w:r w:rsidR="00A354EB" w:rsidRPr="00073CFE">
        <w:rPr>
          <w:rFonts w:ascii="Calibri" w:hAnsi="Calibri" w:cs="Calibri"/>
          <w:color w:val="000000" w:themeColor="text1"/>
          <w:sz w:val="22"/>
          <w:szCs w:val="22"/>
        </w:rPr>
        <w:t>TAČR</w:t>
      </w:r>
      <w:r w:rsidRPr="00073CFE">
        <w:rPr>
          <w:rFonts w:ascii="Calibri" w:hAnsi="Calibri" w:cs="Calibri"/>
          <w:color w:val="000000" w:themeColor="text1"/>
          <w:sz w:val="22"/>
          <w:szCs w:val="22"/>
        </w:rPr>
        <w:t xml:space="preserve"> a resorty (projekty financované v minulých 5 letech)</w:t>
      </w:r>
      <w:r w:rsidR="00A354EB" w:rsidRPr="00073CFE">
        <w:rPr>
          <w:rFonts w:ascii="Calibri" w:hAnsi="Calibri" w:cs="Calibri"/>
          <w:color w:val="000000" w:themeColor="text1"/>
          <w:sz w:val="22"/>
          <w:szCs w:val="22"/>
        </w:rPr>
        <w:t>:</w:t>
      </w:r>
    </w:p>
    <w:p w14:paraId="34D7BB69" w14:textId="77777777" w:rsidR="004624AE" w:rsidRDefault="004624AE" w:rsidP="004624AE">
      <w:pPr>
        <w:numPr>
          <w:ilvl w:val="0"/>
          <w:numId w:val="24"/>
        </w:numPr>
        <w:tabs>
          <w:tab w:val="left" w:pos="2835"/>
        </w:tabs>
        <w:spacing w:before="120" w:after="120"/>
        <w:ind w:left="714" w:hanging="357"/>
        <w:jc w:val="both"/>
        <w:rPr>
          <w:ins w:id="1909" w:author="Bronislava Neubauerová" w:date="2020-08-25T14:26:00Z"/>
          <w:rFonts w:ascii="Calibri" w:eastAsia="Calibri" w:hAnsi="Calibri" w:cs="Calibri"/>
          <w:sz w:val="22"/>
          <w:szCs w:val="22"/>
          <w:lang w:eastAsia="en-US"/>
        </w:rPr>
      </w:pPr>
      <w:ins w:id="1910" w:author="Bronislava Neubauerová" w:date="2020-08-25T14:26:00Z">
        <w:r>
          <w:rPr>
            <w:rFonts w:ascii="Calibri" w:eastAsia="Calibri" w:hAnsi="Calibri" w:cs="Calibri"/>
            <w:sz w:val="22"/>
            <w:szCs w:val="22"/>
            <w:lang w:eastAsia="en-US"/>
          </w:rPr>
          <w:t>Projekt s názvem „</w:t>
        </w:r>
        <w:r w:rsidRPr="000B1C23">
          <w:rPr>
            <w:rFonts w:ascii="Calibri" w:eastAsia="Calibri" w:hAnsi="Calibri" w:cs="Calibri"/>
            <w:b/>
            <w:bCs/>
            <w:sz w:val="22"/>
            <w:szCs w:val="22"/>
            <w:lang w:eastAsia="en-US"/>
          </w:rPr>
          <w:t>Ekonomika a etika zahraničních investorů v České republice“</w:t>
        </w:r>
        <w:r>
          <w:rPr>
            <w:rFonts w:ascii="Calibri" w:eastAsia="Calibri" w:hAnsi="Calibri" w:cs="Calibri"/>
            <w:sz w:val="22"/>
            <w:szCs w:val="22"/>
            <w:lang w:eastAsia="en-US"/>
          </w:rPr>
          <w:t xml:space="preserve"> a dobou řešení od 1.5.2020 do 30.4.2023 se zaměřuje na řešení zásadního problému české ekonomiky, tj. role zahraničních investic z hlediska ekonomických efektů a společenské odpovědnosti. Řešení podpoří snahu o emancipaci ekonomiky ČR prostřednictvím jejího dalšího posunu z hostitelské ekonomiky využívající základní výrobní faktory bez návaznosti na sofistikovanější výrobní a obchodní modely do pozice ekonomiky s více zakořeněným zahraničním kapitálem podporující efektivní investice s respektováním společenské odpovědnosti. V rámci řešení je pracováno s kvantitativními a kvalitativními daty, jejíchž analýzou bude možné zhodnotit efektivnost, zakořenění a „chytrost“ investic.</w:t>
        </w:r>
      </w:ins>
    </w:p>
    <w:p w14:paraId="4DEDBF7B" w14:textId="6104DB0E" w:rsidR="004624AE" w:rsidRPr="00A84680" w:rsidRDefault="00BC3857" w:rsidP="00A84680">
      <w:pPr>
        <w:numPr>
          <w:ilvl w:val="0"/>
          <w:numId w:val="24"/>
        </w:numPr>
        <w:tabs>
          <w:tab w:val="left" w:pos="2835"/>
        </w:tabs>
        <w:spacing w:before="120" w:after="120"/>
        <w:ind w:left="714" w:hanging="357"/>
        <w:jc w:val="both"/>
        <w:rPr>
          <w:rFonts w:asciiTheme="minorHAnsi" w:eastAsia="Calibri" w:hAnsiTheme="minorHAnsi" w:cstheme="minorHAnsi"/>
          <w:sz w:val="22"/>
          <w:szCs w:val="22"/>
          <w:lang w:eastAsia="en-US"/>
        </w:rPr>
      </w:pPr>
      <w:ins w:id="1911" w:author="Drahomíra Pavelková" w:date="2020-08-26T19:50:00Z">
        <w:r w:rsidRPr="00F50606">
          <w:rPr>
            <w:rFonts w:asciiTheme="minorHAnsi" w:eastAsia="Calibri" w:hAnsiTheme="minorHAnsi" w:cstheme="minorHAnsi"/>
            <w:sz w:val="22"/>
            <w:szCs w:val="22"/>
            <w:lang w:eastAsia="en-US"/>
          </w:rPr>
          <w:t xml:space="preserve">Projekt s názvem </w:t>
        </w:r>
        <w:r w:rsidRPr="00F50606">
          <w:rPr>
            <w:rFonts w:asciiTheme="minorHAnsi" w:hAnsiTheme="minorHAnsi" w:cstheme="minorHAnsi"/>
            <w:b/>
            <w:bCs/>
            <w:sz w:val="22"/>
            <w:szCs w:val="22"/>
          </w:rPr>
          <w:t xml:space="preserve">Behaviorální ekonomie jako nástroj cílené aktivizace obyvatelstva k využívání bankovních produktů finančního zajištěni a </w:t>
        </w:r>
        <w:r w:rsidRPr="00F50606">
          <w:rPr>
            <w:rFonts w:asciiTheme="minorHAnsi" w:hAnsiTheme="minorHAnsi" w:cstheme="minorHAnsi"/>
            <w:sz w:val="22"/>
            <w:szCs w:val="22"/>
          </w:rPr>
          <w:t xml:space="preserve">dobou řešení od 1.6.2020 - 31.5.2023 se zaměřuje </w:t>
        </w:r>
        <w:r w:rsidRPr="00F50606">
          <w:rPr>
            <w:rFonts w:asciiTheme="minorHAnsi" w:hAnsiTheme="minorHAnsi" w:cstheme="minorHAnsi"/>
            <w:color w:val="000000"/>
            <w:sz w:val="22"/>
            <w:szCs w:val="22"/>
          </w:rPr>
          <w:t xml:space="preserve">na formulaci doporučení, která na základě empiricky ověřených poznatků behaviorální ekonomie nabídnou nové přístupy k aktivizaci skupin obyvatelstva ve vztahu k nástrojům středně a dlouhodobého finančního zabezpečení obyvatel s akcentem na produkty penzijního spoření. V roli aplikačního garanta na projektu spolupracuje Československá obchodní banka, a. s. </w:t>
        </w:r>
      </w:ins>
    </w:p>
    <w:p w14:paraId="4A36B554" w14:textId="77777777" w:rsidR="007E544F" w:rsidRPr="00073CFE" w:rsidRDefault="007E544F"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„Determinanty struktury systémů rozpočetnictví a měření výkonnosti a jejich vliv na chování a výkonnost organizace“</w:t>
      </w:r>
      <w:r w:rsidRPr="00073CFE">
        <w:rPr>
          <w:rFonts w:ascii="Calibri" w:eastAsia="Calibri" w:hAnsi="Calibri" w:cs="Calibri"/>
          <w:color w:val="000000" w:themeColor="text1"/>
          <w:sz w:val="22"/>
          <w:szCs w:val="22"/>
          <w:lang w:eastAsia="en-US"/>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FD72F1C" w14:textId="77777777" w:rsidR="007E544F" w:rsidRPr="00073CFE" w:rsidRDefault="00572D45"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w:t>
      </w:r>
      <w:r w:rsidR="007E544F" w:rsidRPr="00073CFE">
        <w:rPr>
          <w:rFonts w:ascii="Calibri" w:eastAsia="Calibri" w:hAnsi="Calibri" w:cs="Calibri"/>
          <w:color w:val="000000" w:themeColor="text1"/>
          <w:sz w:val="22"/>
          <w:szCs w:val="22"/>
          <w:lang w:eastAsia="en-US"/>
        </w:rPr>
        <w:t xml:space="preserve">rojekt s názvem </w:t>
      </w:r>
      <w:r w:rsidR="007E544F" w:rsidRPr="00073CFE">
        <w:rPr>
          <w:rFonts w:ascii="Calibri" w:eastAsia="Calibri" w:hAnsi="Calibri" w:cs="Calibri"/>
          <w:b/>
          <w:color w:val="000000" w:themeColor="text1"/>
          <w:sz w:val="22"/>
          <w:szCs w:val="22"/>
          <w:lang w:eastAsia="en-US"/>
        </w:rPr>
        <w:t>„Metodika tvorby modelu predikce sektorové a podnikové výkonnosti v makroekonomických souvislostech“</w:t>
      </w:r>
      <w:r w:rsidR="007E544F" w:rsidRPr="00073CFE">
        <w:rPr>
          <w:rFonts w:ascii="Calibri" w:eastAsia="Calibri" w:hAnsi="Calibri" w:cs="Calibri"/>
          <w:color w:val="000000" w:themeColor="text1"/>
          <w:sz w:val="22"/>
          <w:szCs w:val="22"/>
          <w:lang w:eastAsia="en-US"/>
        </w:rPr>
        <w:t xml:space="preserve"> a dobou řešení od 1. 1. 2016 do 31. 12. 2018 se zaměř</w:t>
      </w:r>
      <w:r w:rsidRPr="00073CFE">
        <w:rPr>
          <w:rFonts w:ascii="Calibri" w:eastAsia="Calibri" w:hAnsi="Calibri" w:cs="Calibri"/>
          <w:color w:val="000000" w:themeColor="text1"/>
          <w:sz w:val="22"/>
          <w:szCs w:val="22"/>
          <w:lang w:eastAsia="en-US"/>
        </w:rPr>
        <w:t>il</w:t>
      </w:r>
      <w:r w:rsidR="007E544F" w:rsidRPr="00073CFE">
        <w:rPr>
          <w:rFonts w:ascii="Calibri" w:eastAsia="Calibri" w:hAnsi="Calibri" w:cs="Calibri"/>
          <w:color w:val="000000" w:themeColor="text1"/>
          <w:sz w:val="22"/>
          <w:szCs w:val="22"/>
          <w:lang w:eastAsia="en-US"/>
        </w:rPr>
        <w:t xml:space="preserve"> na identifikaci výzkumných postupů a metod umožňujících nalezení vztahů mezi makroekonomickými a sektorovými proměnnými mající signifikantní dopad na podnikovou výkonnost. Výstupem grantového projektu </w:t>
      </w:r>
      <w:r w:rsidRPr="00073CFE">
        <w:rPr>
          <w:rFonts w:ascii="Calibri" w:eastAsia="Calibri" w:hAnsi="Calibri" w:cs="Calibri"/>
          <w:color w:val="000000" w:themeColor="text1"/>
          <w:sz w:val="22"/>
          <w:szCs w:val="22"/>
          <w:lang w:eastAsia="en-US"/>
        </w:rPr>
        <w:t>je</w:t>
      </w:r>
      <w:r w:rsidR="007E544F" w:rsidRPr="00073CFE">
        <w:rPr>
          <w:rFonts w:ascii="Calibri" w:eastAsia="Calibri" w:hAnsi="Calibri" w:cs="Calibri"/>
          <w:color w:val="000000" w:themeColor="text1"/>
          <w:sz w:val="22"/>
          <w:szCs w:val="22"/>
          <w:lang w:eastAsia="en-US"/>
        </w:rPr>
        <w:t xml:space="preserv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w:t>
      </w:r>
      <w:r w:rsidRPr="00073CFE">
        <w:rPr>
          <w:rFonts w:ascii="Calibri" w:eastAsia="Calibri" w:hAnsi="Calibri" w:cs="Calibri"/>
          <w:color w:val="000000" w:themeColor="text1"/>
          <w:sz w:val="22"/>
          <w:szCs w:val="22"/>
          <w:lang w:eastAsia="en-US"/>
        </w:rPr>
        <w:t>ňuje</w:t>
      </w:r>
      <w:r w:rsidR="007E544F" w:rsidRPr="00073CFE">
        <w:rPr>
          <w:rFonts w:ascii="Calibri" w:eastAsia="Calibri" w:hAnsi="Calibri" w:cs="Calibri"/>
          <w:color w:val="000000" w:themeColor="text1"/>
          <w:sz w:val="22"/>
          <w:szCs w:val="22"/>
          <w:lang w:eastAsia="en-US"/>
        </w:rPr>
        <w:t xml:space="preserve"> vývoj prediktivního modelu použitelného pro jakýkoliv jiný sektor za použití dostupných dat, na základě předchozího testování metodiky na případu automobilového průmyslu. </w:t>
      </w:r>
    </w:p>
    <w:p w14:paraId="6D37059C" w14:textId="77777777" w:rsidR="0000390A" w:rsidRPr="00073CFE" w:rsidRDefault="00572D45" w:rsidP="00896B4C">
      <w:pPr>
        <w:numPr>
          <w:ilvl w:val="0"/>
          <w:numId w:val="24"/>
        </w:numPr>
        <w:tabs>
          <w:tab w:val="left" w:pos="2835"/>
        </w:tabs>
        <w:spacing w:before="120" w:after="120"/>
        <w:ind w:left="714" w:hanging="357"/>
        <w:jc w:val="both"/>
        <w:rPr>
          <w:rFonts w:asciiTheme="minorHAnsi" w:hAnsiTheme="minorHAnsi" w:cstheme="minorHAnsi"/>
          <w:color w:val="000000" w:themeColor="text1"/>
          <w:sz w:val="22"/>
        </w:rPr>
      </w:pPr>
      <w:r w:rsidRPr="00073CFE">
        <w:rPr>
          <w:rFonts w:asciiTheme="minorHAnsi" w:hAnsiTheme="minorHAnsi" w:cstheme="minorHAnsi"/>
          <w:color w:val="000000" w:themeColor="text1"/>
          <w:sz w:val="22"/>
        </w:rPr>
        <w:t>P</w:t>
      </w:r>
      <w:r w:rsidR="0000390A" w:rsidRPr="00073CFE">
        <w:rPr>
          <w:rFonts w:asciiTheme="minorHAnsi" w:hAnsiTheme="minorHAnsi" w:cstheme="minorHAnsi"/>
          <w:color w:val="000000" w:themeColor="text1"/>
          <w:sz w:val="22"/>
        </w:rPr>
        <w:t xml:space="preserve">rojekt financovaný TA ČR s názvem </w:t>
      </w:r>
      <w:r w:rsidR="0000390A" w:rsidRPr="00073CFE">
        <w:rPr>
          <w:rFonts w:asciiTheme="minorHAnsi" w:hAnsiTheme="minorHAnsi" w:cstheme="minorHAnsi"/>
          <w:b/>
          <w:color w:val="000000" w:themeColor="text1"/>
          <w:sz w:val="22"/>
        </w:rPr>
        <w:t>„Poznatky behaviorální ekonomie a jejich aplikace na úrovni obcí a krajů České republiky“,</w:t>
      </w:r>
      <w:r w:rsidR="0000390A" w:rsidRPr="00073CFE">
        <w:rPr>
          <w:rFonts w:asciiTheme="minorHAnsi" w:hAnsiTheme="minorHAnsi" w:cstheme="minorHAnsi"/>
          <w:color w:val="000000" w:themeColor="text1"/>
          <w:sz w:val="22"/>
        </w:rPr>
        <w:t xml:space="preserve"> řešený od 1. 6. 2019 do 31. 5. 2020</w:t>
      </w:r>
      <w:r w:rsidRPr="00073CFE">
        <w:rPr>
          <w:rFonts w:asciiTheme="minorHAnsi" w:hAnsiTheme="minorHAnsi" w:cstheme="minorHAnsi"/>
          <w:color w:val="000000" w:themeColor="text1"/>
          <w:sz w:val="22"/>
        </w:rPr>
        <w:t>. H</w:t>
      </w:r>
      <w:r w:rsidR="0000390A" w:rsidRPr="00073CFE">
        <w:rPr>
          <w:rFonts w:asciiTheme="minorHAnsi" w:hAnsiTheme="minorHAnsi" w:cstheme="minorHAnsi"/>
          <w:color w:val="000000" w:themeColor="text1"/>
          <w:sz w:val="22"/>
        </w:rPr>
        <w:t xml:space="preserve">lavním cílem </w:t>
      </w:r>
      <w:r w:rsidRPr="00073CFE">
        <w:rPr>
          <w:rFonts w:asciiTheme="minorHAnsi" w:hAnsiTheme="minorHAnsi" w:cstheme="minorHAnsi"/>
          <w:color w:val="000000" w:themeColor="text1"/>
          <w:sz w:val="22"/>
        </w:rPr>
        <w:t xml:space="preserve">řešení projektu </w:t>
      </w:r>
      <w:r w:rsidR="0000390A" w:rsidRPr="00073CFE">
        <w:rPr>
          <w:rFonts w:asciiTheme="minorHAnsi" w:hAnsiTheme="minorHAnsi" w:cstheme="minorHAnsi"/>
          <w:color w:val="000000" w:themeColor="text1"/>
          <w:sz w:val="22"/>
        </w:rPr>
        <w:t>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r w:rsidR="00482467" w:rsidRPr="00073CFE">
        <w:rPr>
          <w:rFonts w:asciiTheme="minorHAnsi" w:hAnsiTheme="minorHAnsi" w:cstheme="minorHAnsi"/>
          <w:color w:val="000000" w:themeColor="text1"/>
          <w:sz w:val="22"/>
        </w:rPr>
        <w:t xml:space="preserve"> </w:t>
      </w:r>
    </w:p>
    <w:p w14:paraId="72DF139A" w14:textId="77777777" w:rsidR="007E544F" w:rsidRPr="00073CFE" w:rsidRDefault="007E544F"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„Tvorba strategického modelu výkonnosti založeného na synergických efektech vybraných soustav řízení“</w:t>
      </w:r>
      <w:r w:rsidRPr="00073CFE">
        <w:rPr>
          <w:rFonts w:ascii="Calibri" w:eastAsia="Calibri" w:hAnsi="Calibri" w:cs="Calibri"/>
          <w:color w:val="000000" w:themeColor="text1"/>
          <w:sz w:val="22"/>
          <w:szCs w:val="22"/>
          <w:lang w:eastAsia="en-US"/>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w:t>
      </w:r>
      <w:r w:rsidR="00594512" w:rsidRPr="00073CFE">
        <w:rPr>
          <w:rFonts w:ascii="Calibri" w:eastAsia="Calibri" w:hAnsi="Calibri" w:cs="Calibri"/>
          <w:color w:val="000000" w:themeColor="text1"/>
          <w:sz w:val="22"/>
          <w:szCs w:val="22"/>
          <w:lang w:eastAsia="en-US"/>
        </w:rPr>
        <w:t xml:space="preserve">finanční </w:t>
      </w:r>
      <w:r w:rsidRPr="00073CFE">
        <w:rPr>
          <w:rFonts w:ascii="Calibri" w:eastAsia="Calibri" w:hAnsi="Calibri" w:cs="Calibri"/>
          <w:color w:val="000000" w:themeColor="text1"/>
          <w:sz w:val="22"/>
          <w:szCs w:val="22"/>
          <w:lang w:eastAsia="en-US"/>
        </w:rPr>
        <w:t xml:space="preserve">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72FFE45E" w14:textId="77777777" w:rsidR="007E544F" w:rsidRPr="00073CFE" w:rsidRDefault="00572D45"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w:t>
      </w:r>
      <w:r w:rsidR="007E544F" w:rsidRPr="00073CFE">
        <w:rPr>
          <w:rFonts w:ascii="Calibri" w:eastAsia="Calibri" w:hAnsi="Calibri" w:cs="Calibri"/>
          <w:color w:val="000000" w:themeColor="text1"/>
          <w:sz w:val="22"/>
          <w:szCs w:val="22"/>
          <w:lang w:eastAsia="en-US"/>
        </w:rPr>
        <w:t xml:space="preserve">rojekt s názvem </w:t>
      </w:r>
      <w:r w:rsidR="007E544F" w:rsidRPr="00073CFE">
        <w:rPr>
          <w:rFonts w:ascii="Calibri" w:eastAsia="Calibri" w:hAnsi="Calibri" w:cs="Calibri"/>
          <w:b/>
          <w:color w:val="000000" w:themeColor="text1"/>
          <w:sz w:val="22"/>
          <w:szCs w:val="22"/>
          <w:lang w:eastAsia="en-US"/>
        </w:rPr>
        <w:t>„Variabilita skupin nákladů a její promítnutí v kalkulačním systému ve výrobních firmách“</w:t>
      </w:r>
      <w:r w:rsidR="007E544F" w:rsidRPr="00073CFE">
        <w:rPr>
          <w:rFonts w:ascii="Calibri" w:eastAsia="Calibri" w:hAnsi="Calibri" w:cs="Calibri"/>
          <w:color w:val="000000" w:themeColor="text1"/>
          <w:sz w:val="22"/>
          <w:szCs w:val="22"/>
          <w:lang w:eastAsia="en-US"/>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5DE8D9DD" w14:textId="77777777" w:rsidR="005F32D0" w:rsidRPr="00451309" w:rsidRDefault="005F32D0"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Theme="minorHAnsi" w:hAnsiTheme="minorHAnsi" w:cstheme="minorHAnsi"/>
          <w:bCs/>
          <w:color w:val="000000" w:themeColor="text1"/>
          <w:sz w:val="22"/>
          <w:szCs w:val="22"/>
        </w:rPr>
        <w:t xml:space="preserve">Projekt MPO ČR s názvem: </w:t>
      </w:r>
      <w:r w:rsidRPr="00073CFE">
        <w:rPr>
          <w:rFonts w:asciiTheme="minorHAnsi" w:hAnsiTheme="minorHAnsi" w:cstheme="minorHAnsi"/>
          <w:b/>
          <w:bCs/>
          <w:color w:val="000000" w:themeColor="text1"/>
          <w:sz w:val="22"/>
          <w:szCs w:val="22"/>
        </w:rPr>
        <w:t xml:space="preserve">„Zpracování indikátorů pro hodnocení klastrů v rámci výzev OP PIK“ </w:t>
      </w:r>
      <w:r w:rsidRPr="00073CFE">
        <w:rPr>
          <w:rFonts w:asciiTheme="minorHAnsi" w:hAnsiTheme="minorHAnsi" w:cstheme="minorHAnsi"/>
          <w:bCs/>
          <w:color w:val="000000" w:themeColor="text1"/>
          <w:sz w:val="22"/>
          <w:szCs w:val="22"/>
        </w:rPr>
        <w:t xml:space="preserve">byl řešen v roce 2015. Cílem projektu bylo navrhnout </w:t>
      </w:r>
      <w:r w:rsidRPr="00073CFE">
        <w:rPr>
          <w:rFonts w:asciiTheme="minorHAnsi" w:hAnsiTheme="minorHAnsi" w:cstheme="minorHAnsi"/>
          <w:color w:val="000000" w:themeColor="text1"/>
          <w:sz w:val="22"/>
          <w:szCs w:val="22"/>
        </w:rPr>
        <w:t>indikátory pro nastavení financování pokrývající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14:paraId="48FAECE5" w14:textId="77777777" w:rsidR="00451309" w:rsidRPr="00451309" w:rsidRDefault="00451309" w:rsidP="00451309">
      <w:pPr>
        <w:numPr>
          <w:ilvl w:val="0"/>
          <w:numId w:val="24"/>
        </w:numPr>
        <w:tabs>
          <w:tab w:val="left" w:pos="2835"/>
        </w:tabs>
        <w:spacing w:before="120" w:after="120"/>
        <w:ind w:left="714" w:hanging="357"/>
        <w:jc w:val="both"/>
        <w:rPr>
          <w:rFonts w:asciiTheme="minorHAnsi" w:eastAsia="Calibri" w:hAnsiTheme="minorHAnsi"/>
          <w:sz w:val="22"/>
          <w:szCs w:val="22"/>
          <w:lang w:eastAsia="en-US"/>
        </w:rPr>
      </w:pPr>
      <w:r w:rsidRPr="001F04CC">
        <w:rPr>
          <w:rFonts w:asciiTheme="minorHAnsi" w:hAnsiTheme="minorHAnsi"/>
          <w:bCs/>
          <w:sz w:val="22"/>
          <w:szCs w:val="22"/>
        </w:rPr>
        <w:t>Projekt Grantové agentury Akademické aliance s názvem: „</w:t>
      </w:r>
      <w:r w:rsidRPr="001F04CC">
        <w:rPr>
          <w:rFonts w:asciiTheme="minorHAnsi" w:hAnsiTheme="minorHAnsi"/>
          <w:b/>
          <w:bCs/>
          <w:sz w:val="22"/>
          <w:szCs w:val="22"/>
        </w:rPr>
        <w:t>Future of the Automotive Industry: The effect of Institutional Settings on the Car Sales and the Consumer Behaviour for Purchasing Cars</w:t>
      </w:r>
      <w:r w:rsidRPr="001F04CC">
        <w:rPr>
          <w:rFonts w:asciiTheme="minorHAnsi" w:hAnsiTheme="minorHAnsi"/>
          <w:sz w:val="22"/>
          <w:szCs w:val="22"/>
        </w:rPr>
        <w:t>“.</w:t>
      </w:r>
      <w:r w:rsidRPr="001F04CC">
        <w:rPr>
          <w:rFonts w:asciiTheme="minorHAnsi" w:hAnsiTheme="minorHAnsi"/>
          <w:b/>
          <w:bCs/>
          <w:sz w:val="22"/>
          <w:szCs w:val="22"/>
        </w:rPr>
        <w:t xml:space="preserve"> </w:t>
      </w:r>
      <w:r w:rsidRPr="001F04CC">
        <w:rPr>
          <w:rFonts w:asciiTheme="minorHAnsi" w:hAnsiTheme="minorHAnsi"/>
          <w:sz w:val="22"/>
          <w:szCs w:val="22"/>
        </w:rPr>
        <w:t>Cílem</w:t>
      </w:r>
      <w:r w:rsidRPr="001F04CC">
        <w:rPr>
          <w:rFonts w:asciiTheme="minorHAnsi" w:hAnsiTheme="minorHAnsi"/>
          <w:b/>
          <w:bCs/>
          <w:sz w:val="22"/>
          <w:szCs w:val="22"/>
        </w:rPr>
        <w:t xml:space="preserve"> </w:t>
      </w:r>
      <w:r w:rsidRPr="001F04CC">
        <w:rPr>
          <w:rFonts w:asciiTheme="minorHAnsi" w:hAnsiTheme="minorHAnsi"/>
          <w:sz w:val="22"/>
          <w:szCs w:val="22"/>
        </w:rPr>
        <w:t xml:space="preserve">projektu je urcit vliv měnící se institucionální a regulatorní politiky, konkrétně snahy zemí o snížení emisí oxidu uhličitého (CO2) zavedením uhlíkové daně, na velikost prodejů osobních automobilů a volbu spotřebitelů ke koupi osobních vozů ve vybraných zemích světa. </w:t>
      </w:r>
    </w:p>
    <w:p w14:paraId="5D5EDF7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3.6</w:t>
      </w:r>
    </w:p>
    <w:p w14:paraId="1BAF9CA4" w14:textId="77777777" w:rsidR="00482467" w:rsidRPr="00073CFE" w:rsidRDefault="00482467" w:rsidP="00482467">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v souvislosti s naplňováním dlouhodobého záměru systematicky zvyšuje kvalitu své tvůrčí činnosti i s mezinárodním rozměrem. </w:t>
      </w:r>
    </w:p>
    <w:p w14:paraId="3B191333" w14:textId="77777777" w:rsidR="00482467" w:rsidRPr="00073CFE" w:rsidRDefault="00482467" w:rsidP="00482467">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K danému studijnímu programu se vztahují tyto řešené projekty financované prostředky Horizon 2020, Visegrad Fund a ERASMUS+:</w:t>
      </w:r>
    </w:p>
    <w:p w14:paraId="4C025A47" w14:textId="77777777" w:rsidR="005F32D0" w:rsidRPr="00073CFE" w:rsidRDefault="007E544F" w:rsidP="00896B4C">
      <w:pPr>
        <w:numPr>
          <w:ilvl w:val="0"/>
          <w:numId w:val="24"/>
        </w:numPr>
        <w:tabs>
          <w:tab w:val="left" w:pos="2835"/>
        </w:tabs>
        <w:spacing w:before="120" w:after="120"/>
        <w:ind w:left="714" w:hanging="357"/>
        <w:jc w:val="both"/>
        <w:rPr>
          <w:rFonts w:asciiTheme="minorHAnsi" w:hAnsiTheme="minorHAnsi" w:cstheme="minorHAnsi"/>
          <w:color w:val="000000" w:themeColor="text1"/>
          <w:sz w:val="22"/>
          <w:szCs w:val="22"/>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„SHAPE-ENERGY“</w:t>
      </w:r>
      <w:r w:rsidRPr="00073CFE">
        <w:rPr>
          <w:rFonts w:ascii="Calibri" w:eastAsia="Calibri" w:hAnsi="Calibri" w:cs="Calibri"/>
          <w:color w:val="000000" w:themeColor="text1"/>
          <w:sz w:val="22"/>
          <w:szCs w:val="22"/>
          <w:lang w:eastAsia="en-US"/>
        </w:rPr>
        <w:t xml:space="preserve"> je vědecko-výzkumný projekt </w:t>
      </w:r>
      <w:r w:rsidR="005A2139" w:rsidRPr="00073CFE">
        <w:rPr>
          <w:rFonts w:ascii="Calibri" w:eastAsia="Calibri" w:hAnsi="Calibri" w:cs="Calibri"/>
          <w:color w:val="000000" w:themeColor="text1"/>
          <w:sz w:val="22"/>
          <w:szCs w:val="22"/>
          <w:lang w:eastAsia="en-US"/>
        </w:rPr>
        <w:t>řešen v rámci</w:t>
      </w:r>
      <w:r w:rsidRPr="00073CFE">
        <w:rPr>
          <w:rFonts w:ascii="Calibri" w:eastAsia="Calibri" w:hAnsi="Calibri" w:cs="Calibri"/>
          <w:color w:val="000000" w:themeColor="text1"/>
          <w:sz w:val="22"/>
          <w:szCs w:val="22"/>
          <w:lang w:eastAsia="en-US"/>
        </w:rPr>
        <w:t xml:space="preserve"> Horizon 2020, </w:t>
      </w:r>
      <w:r w:rsidR="0062375F" w:rsidRPr="00073CFE">
        <w:rPr>
          <w:rFonts w:ascii="Calibri" w:eastAsia="Calibri" w:hAnsi="Calibri" w:cs="Calibri"/>
          <w:color w:val="000000" w:themeColor="text1"/>
          <w:sz w:val="22"/>
          <w:szCs w:val="22"/>
          <w:lang w:eastAsia="en-US"/>
        </w:rPr>
        <w:t xml:space="preserve">řešen v období </w:t>
      </w:r>
      <w:r w:rsidR="0062375F" w:rsidRPr="00073CFE">
        <w:rPr>
          <w:rFonts w:asciiTheme="minorHAnsi" w:hAnsiTheme="minorHAnsi" w:cstheme="minorHAnsi"/>
          <w:color w:val="000000" w:themeColor="text1"/>
          <w:sz w:val="22"/>
          <w:szCs w:val="22"/>
        </w:rPr>
        <w:t xml:space="preserve">2017-2019, </w:t>
      </w:r>
      <w:r w:rsidR="005A2139" w:rsidRPr="00073CFE">
        <w:rPr>
          <w:rFonts w:ascii="Calibri" w:eastAsia="Calibri" w:hAnsi="Calibri" w:cs="Calibri"/>
          <w:color w:val="000000" w:themeColor="text1"/>
          <w:sz w:val="22"/>
          <w:szCs w:val="22"/>
          <w:lang w:eastAsia="en-US"/>
        </w:rPr>
        <w:t>s</w:t>
      </w:r>
      <w:r w:rsidRPr="00073CFE">
        <w:rPr>
          <w:rFonts w:ascii="Calibri" w:eastAsia="Calibri" w:hAnsi="Calibri" w:cs="Calibri"/>
          <w:color w:val="000000" w:themeColor="text1"/>
          <w:sz w:val="22"/>
          <w:szCs w:val="22"/>
          <w:lang w:eastAsia="en-US"/>
        </w:rPr>
        <w:t xml:space="preserve"> FaME</w:t>
      </w:r>
      <w:r w:rsidR="005F32D0" w:rsidRPr="00073CFE">
        <w:rPr>
          <w:rFonts w:ascii="Calibri" w:eastAsia="Calibri" w:hAnsi="Calibri" w:cs="Calibri"/>
          <w:color w:val="000000" w:themeColor="text1"/>
          <w:sz w:val="22"/>
          <w:szCs w:val="22"/>
          <w:lang w:eastAsia="en-US"/>
        </w:rPr>
        <w:t xml:space="preserve"> (Ústav financí a účetnictví)</w:t>
      </w:r>
      <w:r w:rsidRPr="00073CFE">
        <w:rPr>
          <w:rFonts w:ascii="Calibri" w:eastAsia="Calibri" w:hAnsi="Calibri" w:cs="Calibri"/>
          <w:color w:val="000000" w:themeColor="text1"/>
          <w:sz w:val="22"/>
          <w:szCs w:val="22"/>
          <w:lang w:eastAsia="en-US"/>
        </w:rPr>
        <w:t xml:space="preserve"> v roli spoluřešitele. </w:t>
      </w:r>
      <w:r w:rsidR="005F32D0" w:rsidRPr="00073CFE">
        <w:rPr>
          <w:rFonts w:asciiTheme="minorHAnsi" w:hAnsiTheme="minorHAnsi" w:cstheme="minorHAnsi"/>
          <w:color w:val="000000" w:themeColor="text1"/>
          <w:sz w:val="22"/>
          <w:szCs w:val="22"/>
        </w:rPr>
        <w:t>Jednalo se o tvorbu evropské platformy pro energeticky orientované sociální a humanitní vědy (energy-SSH), se zaměřením výzkumných výsledků na ekonomické a finanční aspekty evropské energetické politiky. Koordinátorem tohoto projektu byla Anglia Ruskin University z anglického Cambridge.</w:t>
      </w:r>
    </w:p>
    <w:p w14:paraId="114E2BF7" w14:textId="77777777" w:rsidR="005F32D0" w:rsidRPr="00073CFE" w:rsidRDefault="00482467"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w:t>
      </w:r>
      <w:r w:rsidRPr="00073CFE">
        <w:rPr>
          <w:rFonts w:ascii="Calibri" w:eastAsia="Calibri" w:hAnsi="Calibri"/>
          <w:b/>
          <w:color w:val="000000" w:themeColor="text1"/>
          <w:sz w:val="22"/>
          <w:szCs w:val="22"/>
          <w:lang w:eastAsia="en-US"/>
        </w:rPr>
        <w:t>Pilot project: Entrepeneurship education for University students</w:t>
      </w:r>
      <w:r w:rsidRPr="00073CFE">
        <w:rPr>
          <w:rFonts w:ascii="Calibri" w:eastAsia="Calibri" w:hAnsi="Calibri" w:cs="Calibri"/>
          <w:b/>
          <w:color w:val="000000" w:themeColor="text1"/>
          <w:sz w:val="22"/>
          <w:szCs w:val="22"/>
          <w:lang w:eastAsia="en-US"/>
        </w:rPr>
        <w:t>“</w:t>
      </w:r>
      <w:r w:rsidRPr="00073CFE">
        <w:rPr>
          <w:rFonts w:ascii="Calibri" w:eastAsia="Calibri" w:hAnsi="Calibri" w:cs="Calibri"/>
          <w:color w:val="000000" w:themeColor="text1"/>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byla vytvořena nová metodika pro vysokoškolské pedagogy ve vztahu k podnikatelskému vzdělávání</w:t>
      </w:r>
      <w:r w:rsidR="0003316F" w:rsidRPr="00073CFE">
        <w:rPr>
          <w:rFonts w:ascii="Calibri" w:eastAsia="Calibri" w:hAnsi="Calibri" w:cs="Calibri"/>
          <w:color w:val="000000" w:themeColor="text1"/>
          <w:sz w:val="22"/>
          <w:szCs w:val="22"/>
          <w:lang w:eastAsia="en-US"/>
        </w:rPr>
        <w:t>,</w:t>
      </w:r>
      <w:r w:rsidRPr="00073CFE">
        <w:rPr>
          <w:rFonts w:ascii="Calibri" w:eastAsia="Calibri" w:hAnsi="Calibri" w:cs="Calibri"/>
          <w:color w:val="000000" w:themeColor="text1"/>
          <w:sz w:val="22"/>
          <w:szCs w:val="22"/>
          <w:lang w:eastAsia="en-US"/>
        </w:rPr>
        <w:t xml:space="preserve"> a také byl vytvořen hodnotící nástroj rozvoje studentů pro učitele a mezinárodní certifikát pro absolventy kurzu (využívaný mezinárodní sítí Junior Achievement a dalších vysokých škol). Studenti absolv</w:t>
      </w:r>
      <w:r w:rsidR="0003316F" w:rsidRPr="00073CFE">
        <w:rPr>
          <w:rFonts w:ascii="Calibri" w:eastAsia="Calibri" w:hAnsi="Calibri" w:cs="Calibri"/>
          <w:color w:val="000000" w:themeColor="text1"/>
          <w:sz w:val="22"/>
          <w:szCs w:val="22"/>
          <w:lang w:eastAsia="en-US"/>
        </w:rPr>
        <w:t xml:space="preserve">ují </w:t>
      </w:r>
      <w:r w:rsidRPr="00073CFE">
        <w:rPr>
          <w:rFonts w:ascii="Calibri" w:eastAsia="Calibri" w:hAnsi="Calibri" w:cs="Calibri"/>
          <w:color w:val="000000" w:themeColor="text1"/>
          <w:sz w:val="22"/>
          <w:szCs w:val="22"/>
          <w:lang w:eastAsia="en-US"/>
        </w:rPr>
        <w:t xml:space="preserve">kurz podnikatelských dovedností, který </w:t>
      </w:r>
      <w:r w:rsidR="0003316F" w:rsidRPr="00073CFE">
        <w:rPr>
          <w:rFonts w:ascii="Calibri" w:eastAsia="Calibri" w:hAnsi="Calibri" w:cs="Calibri"/>
          <w:color w:val="000000" w:themeColor="text1"/>
          <w:sz w:val="22"/>
          <w:szCs w:val="22"/>
          <w:lang w:eastAsia="en-US"/>
        </w:rPr>
        <w:t>je</w:t>
      </w:r>
      <w:r w:rsidRPr="00073CFE">
        <w:rPr>
          <w:rFonts w:ascii="Calibri" w:eastAsia="Calibri" w:hAnsi="Calibri" w:cs="Calibri"/>
          <w:color w:val="000000" w:themeColor="text1"/>
          <w:sz w:val="22"/>
          <w:szCs w:val="22"/>
          <w:lang w:eastAsia="en-US"/>
        </w:rPr>
        <w:t xml:space="preserve"> orientován na praktické dovednosti s ambicí vytvořit reálné podnikatelské prostředí-participace studentů na konkrétních projektech a zakázkách. Výsledky výzkumu se využívají </w:t>
      </w:r>
      <w:r w:rsidR="0003316F" w:rsidRPr="00073CFE">
        <w:rPr>
          <w:rFonts w:ascii="Calibri" w:eastAsia="Calibri" w:hAnsi="Calibri" w:cs="Calibri"/>
          <w:color w:val="000000" w:themeColor="text1"/>
          <w:sz w:val="22"/>
          <w:szCs w:val="22"/>
          <w:lang w:eastAsia="en-US"/>
        </w:rPr>
        <w:t xml:space="preserve">zejména v rámci </w:t>
      </w:r>
      <w:r w:rsidRPr="00073CFE">
        <w:rPr>
          <w:rFonts w:ascii="Calibri" w:eastAsia="Calibri" w:hAnsi="Calibri" w:cs="Calibri"/>
          <w:color w:val="000000" w:themeColor="text1"/>
          <w:sz w:val="22"/>
          <w:szCs w:val="22"/>
          <w:lang w:eastAsia="en-US"/>
        </w:rPr>
        <w:t>Business akademie 1, 2.</w:t>
      </w:r>
    </w:p>
    <w:p w14:paraId="7EF951DB" w14:textId="77777777" w:rsidR="005F32D0" w:rsidRPr="00073CFE" w:rsidRDefault="005F32D0"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Theme="minorHAnsi" w:hAnsiTheme="minorHAnsi" w:cstheme="minorHAnsi"/>
          <w:color w:val="000000" w:themeColor="text1"/>
          <w:sz w:val="22"/>
          <w:szCs w:val="22"/>
        </w:rPr>
        <w:t xml:space="preserve">Projekt Visegrad Fund V4Cluster Pol s názvem </w:t>
      </w:r>
      <w:r w:rsidRPr="00073CFE">
        <w:rPr>
          <w:rFonts w:asciiTheme="minorHAnsi" w:hAnsiTheme="minorHAnsi" w:cstheme="minorHAnsi"/>
          <w:b/>
          <w:color w:val="000000" w:themeColor="text1"/>
          <w:sz w:val="22"/>
          <w:szCs w:val="22"/>
        </w:rPr>
        <w:t xml:space="preserve">V4 cluster policies and their influence on the viability of cluster organizations“ </w:t>
      </w:r>
      <w:r w:rsidRPr="00073CFE">
        <w:rPr>
          <w:rFonts w:asciiTheme="minorHAnsi" w:hAnsiTheme="minorHAnsi" w:cstheme="minorHAnsi"/>
          <w:bCs/>
          <w:color w:val="000000" w:themeColor="text1"/>
          <w:sz w:val="22"/>
          <w:szCs w:val="22"/>
        </w:rPr>
        <w:t>byl řešen od 1.1. do 31.12.2016.</w:t>
      </w:r>
      <w:r w:rsidRPr="00073CFE">
        <w:rPr>
          <w:rFonts w:asciiTheme="minorHAnsi" w:hAnsiTheme="minorHAnsi" w:cstheme="minorHAnsi"/>
          <w:b/>
          <w:color w:val="000000" w:themeColor="text1"/>
          <w:sz w:val="22"/>
          <w:szCs w:val="22"/>
        </w:rPr>
        <w:t xml:space="preserve"> </w:t>
      </w:r>
      <w:r w:rsidRPr="00073CFE">
        <w:rPr>
          <w:rFonts w:asciiTheme="minorHAnsi" w:hAnsiTheme="minorHAnsi" w:cstheme="minorHAnsi"/>
          <w:color w:val="000000" w:themeColor="text1"/>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 a vytvoření modelu Smart Cluster Policy.</w:t>
      </w:r>
    </w:p>
    <w:p w14:paraId="3DC6486D" w14:textId="77777777" w:rsidR="005F32D0" w:rsidRPr="00073CFE" w:rsidRDefault="005F32D0" w:rsidP="005F32D0">
      <w:pPr>
        <w:tabs>
          <w:tab w:val="left" w:pos="2835"/>
        </w:tabs>
        <w:spacing w:before="120" w:after="120"/>
        <w:ind w:left="714"/>
        <w:jc w:val="both"/>
        <w:rPr>
          <w:rFonts w:ascii="Calibri" w:eastAsia="Calibri" w:hAnsi="Calibri" w:cs="Calibri"/>
          <w:color w:val="000000" w:themeColor="text1"/>
          <w:sz w:val="22"/>
          <w:szCs w:val="22"/>
          <w:lang w:eastAsia="en-US"/>
        </w:rPr>
      </w:pPr>
    </w:p>
    <w:p w14:paraId="7AD55FD3"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Finanční, materiální a další zabezpečení studijního programu</w:t>
      </w:r>
    </w:p>
    <w:p w14:paraId="66CA26D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Finanční zabezpečení studijního programu </w:t>
      </w:r>
    </w:p>
    <w:p w14:paraId="744237B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4.1</w:t>
      </w:r>
    </w:p>
    <w:p w14:paraId="2B60473E"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2799CE65" w14:textId="77777777" w:rsidR="007E544F" w:rsidRPr="00073CFE" w:rsidRDefault="007E544F" w:rsidP="007E544F">
      <w:pPr>
        <w:keepNext/>
        <w:keepLines/>
        <w:spacing w:before="40"/>
        <w:jc w:val="center"/>
        <w:outlineLvl w:val="2"/>
        <w:rPr>
          <w:rFonts w:ascii="Calibri" w:hAnsi="Calibri" w:cs="Calibri"/>
          <w:b/>
          <w:color w:val="000000" w:themeColor="text1"/>
          <w:sz w:val="22"/>
          <w:szCs w:val="22"/>
        </w:rPr>
      </w:pPr>
    </w:p>
    <w:p w14:paraId="528FCD5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Materiální a technické zabezpečení studijního programu </w:t>
      </w:r>
    </w:p>
    <w:p w14:paraId="71C6260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4.2</w:t>
      </w:r>
    </w:p>
    <w:p w14:paraId="59ACB73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program </w:t>
      </w:r>
      <w:r w:rsidR="00534D2F" w:rsidRPr="00073CFE">
        <w:rPr>
          <w:rFonts w:ascii="Calibri" w:hAnsi="Calibri" w:cs="Calibri"/>
          <w:color w:val="000000" w:themeColor="text1"/>
          <w:sz w:val="22"/>
          <w:szCs w:val="22"/>
        </w:rPr>
        <w:t>Management</w:t>
      </w:r>
      <w:r w:rsidR="003C2E36" w:rsidRPr="00073CFE">
        <w:rPr>
          <w:rFonts w:ascii="Calibri" w:hAnsi="Calibri" w:cs="Calibri"/>
          <w:color w:val="000000" w:themeColor="text1"/>
          <w:sz w:val="22"/>
          <w:szCs w:val="22"/>
        </w:rPr>
        <w:t xml:space="preserve"> a marketing</w:t>
      </w:r>
      <w:r w:rsidRPr="00073CFE">
        <w:rPr>
          <w:rFonts w:ascii="Calibri" w:hAnsi="Calibri" w:cs="Calibri"/>
          <w:color w:val="000000" w:themeColor="text1"/>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51FCFA44" w14:textId="77777777" w:rsidR="000E7FB2" w:rsidRPr="000E7FB2" w:rsidRDefault="000E7FB2" w:rsidP="000E7FB2">
      <w:pPr>
        <w:rPr>
          <w:rFonts w:ascii="Calibri" w:hAnsi="Calibri" w:cs="Calibri"/>
          <w:color w:val="000000" w:themeColor="text1"/>
          <w:sz w:val="22"/>
          <w:szCs w:val="22"/>
        </w:rPr>
      </w:pPr>
      <w:r w:rsidRPr="000E7FB2">
        <w:rPr>
          <w:rFonts w:ascii="Calibri" w:hAnsi="Calibri" w:cs="Calibri"/>
          <w:color w:val="000000" w:themeColor="text1"/>
          <w:sz w:val="22"/>
          <w:szCs w:val="22"/>
        </w:rPr>
        <w:t>Z toho Fakulta managementu a ekonomiky disponuje:</w:t>
      </w:r>
    </w:p>
    <w:p w14:paraId="7119DB44"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6 počítačovými učebnami o celkové kapacitě 126 míst vybavenými moderní výpočetní a audiovizuální technikou, včetně tabulí pro popis stíratelnými fixy,</w:t>
      </w:r>
    </w:p>
    <w:p w14:paraId="07FDB45F"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3 posluchárnami s kapacitou 222 míst vybavenými moderní audiovizuální technikou, včetně tabulí pro popis stíratelnými fixy,</w:t>
      </w:r>
    </w:p>
    <w:p w14:paraId="2AFD4CF2"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4 posluchárnami s kapacitou 286 míst vybavenými moderní audiovizuální technikou s možností promítání prezentací na více ploch a včetně interaktivních tabulí,</w:t>
      </w:r>
    </w:p>
    <w:p w14:paraId="527DAEBD"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1 přednáškovou místností o kapacitě 182 míst vybavenou moderní audiovizuální technikou s možností promítání prezentací na více ploch a včetně tabulí,</w:t>
      </w:r>
    </w:p>
    <w:p w14:paraId="3AA565CC"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9 seminárními místnosti o kapacitě 276 míst vybavenými jednotným prezentačním místem, které obsahují moderní počítačovou a audiovizuální techniku včetně tabulí.</w:t>
      </w:r>
    </w:p>
    <w:p w14:paraId="763F147B" w14:textId="77777777" w:rsidR="007E544F" w:rsidRPr="00073CFE" w:rsidRDefault="007E544F" w:rsidP="007E544F">
      <w:pPr>
        <w:rPr>
          <w:rFonts w:ascii="Calibri" w:hAnsi="Calibri" w:cs="Calibri"/>
          <w:color w:val="000000" w:themeColor="text1"/>
          <w:sz w:val="22"/>
          <w:szCs w:val="22"/>
        </w:rPr>
      </w:pPr>
    </w:p>
    <w:p w14:paraId="6D01969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Odborná literatura a elektronické databáze odpovídající studijnímu programu </w:t>
      </w:r>
    </w:p>
    <w:p w14:paraId="70F9F118"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4.3</w:t>
      </w:r>
    </w:p>
    <w:p w14:paraId="3FA31D61"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Podrobné informace o informačním zabezpečení studijního programu jsou uvedeny v příloze C-III – Informační zabezpečení studijního programu. Studenti studijního programu </w:t>
      </w:r>
      <w:r w:rsidR="0082733D" w:rsidRPr="00073CFE">
        <w:rPr>
          <w:rFonts w:ascii="Calibri" w:hAnsi="Calibri" w:cs="Calibri"/>
          <w:color w:val="000000" w:themeColor="text1"/>
          <w:sz w:val="22"/>
          <w:szCs w:val="22"/>
        </w:rPr>
        <w:t>Management</w:t>
      </w:r>
      <w:r w:rsidRPr="00073CFE">
        <w:rPr>
          <w:rFonts w:ascii="Calibri" w:hAnsi="Calibri" w:cs="Calibri"/>
          <w:color w:val="000000" w:themeColor="text1"/>
          <w:sz w:val="22"/>
          <w:szCs w:val="22"/>
        </w:rPr>
        <w:t xml:space="preserve"> </w:t>
      </w:r>
      <w:r w:rsidR="003C2E36" w:rsidRPr="00073CFE">
        <w:rPr>
          <w:rFonts w:ascii="Calibri" w:hAnsi="Calibri" w:cs="Calibri"/>
          <w:color w:val="000000" w:themeColor="text1"/>
          <w:sz w:val="22"/>
          <w:szCs w:val="22"/>
        </w:rPr>
        <w:t xml:space="preserve">a marketing </w:t>
      </w:r>
      <w:r w:rsidRPr="00073CFE">
        <w:rPr>
          <w:rFonts w:ascii="Calibri" w:hAnsi="Calibri" w:cs="Calibri"/>
          <w:color w:val="000000" w:themeColor="text1"/>
          <w:sz w:val="22"/>
          <w:szCs w:val="22"/>
        </w:rPr>
        <w:t xml:space="preserve">mají přístup k domácí i zahraniční literatuře vztahující se ke studovaným předmětům, jak v tištěné, tak elektronické verzi. </w:t>
      </w:r>
    </w:p>
    <w:p w14:paraId="6FAAEF39" w14:textId="77777777" w:rsidR="007E544F" w:rsidRPr="00073CFE" w:rsidRDefault="007E544F" w:rsidP="007E544F">
      <w:pPr>
        <w:widowControl w:val="0"/>
        <w:autoSpaceDE w:val="0"/>
        <w:autoSpaceDN w:val="0"/>
        <w:adjustRightInd w:val="0"/>
        <w:spacing w:before="120" w:after="120"/>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0BA84782" w14:textId="77777777" w:rsidR="007E544F" w:rsidRPr="00073CFE" w:rsidRDefault="007E544F" w:rsidP="007E544F">
      <w:pPr>
        <w:widowControl w:val="0"/>
        <w:autoSpaceDE w:val="0"/>
        <w:autoSpaceDN w:val="0"/>
        <w:adjustRightInd w:val="0"/>
        <w:spacing w:before="120" w:after="120"/>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Konkrétní dostupné databáze: </w:t>
      </w:r>
    </w:p>
    <w:p w14:paraId="51CC0BFC" w14:textId="77777777" w:rsidR="007E544F" w:rsidRPr="00073CFE" w:rsidRDefault="007E544F" w:rsidP="00693EF8">
      <w:pPr>
        <w:numPr>
          <w:ilvl w:val="0"/>
          <w:numId w:val="1"/>
        </w:numPr>
        <w:autoSpaceDE w:val="0"/>
        <w:autoSpaceDN w:val="0"/>
        <w:adjustRightInd w:val="0"/>
        <w:ind w:left="714" w:hanging="357"/>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Citační databáze Web of Science a Scopus </w:t>
      </w:r>
    </w:p>
    <w:p w14:paraId="1BF4A082" w14:textId="77777777" w:rsidR="007E544F" w:rsidRPr="00073CFE" w:rsidRDefault="007E544F" w:rsidP="00693EF8">
      <w:pPr>
        <w:numPr>
          <w:ilvl w:val="0"/>
          <w:numId w:val="1"/>
        </w:numPr>
        <w:autoSpaceDE w:val="0"/>
        <w:autoSpaceDN w:val="0"/>
        <w:adjustRightInd w:val="0"/>
        <w:ind w:left="714" w:hanging="357"/>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Multioborové kolekce elektronických časopisů Elsevier ScienceDirect, Wiley Online Library, SpringerLink a další. </w:t>
      </w:r>
    </w:p>
    <w:p w14:paraId="12BE6C87" w14:textId="77777777" w:rsidR="007E544F" w:rsidRPr="00073CFE" w:rsidRDefault="007E544F" w:rsidP="00693EF8">
      <w:pPr>
        <w:numPr>
          <w:ilvl w:val="0"/>
          <w:numId w:val="1"/>
        </w:numPr>
        <w:autoSpaceDE w:val="0"/>
        <w:autoSpaceDN w:val="0"/>
        <w:adjustRightInd w:val="0"/>
        <w:ind w:left="714" w:hanging="357"/>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Multioborové plnotextové databáze Ebsco a ProQuest </w:t>
      </w:r>
    </w:p>
    <w:p w14:paraId="2E562D98" w14:textId="77777777" w:rsidR="007E544F" w:rsidRPr="00073CFE" w:rsidRDefault="007E544F" w:rsidP="00693EF8">
      <w:pPr>
        <w:numPr>
          <w:ilvl w:val="0"/>
          <w:numId w:val="1"/>
        </w:numPr>
        <w:ind w:left="714" w:hanging="357"/>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Kolekce časopisů Emerald</w:t>
      </w:r>
    </w:p>
    <w:p w14:paraId="3B1FDCB0" w14:textId="77777777" w:rsidR="007E544F" w:rsidRPr="00073CFE" w:rsidRDefault="007E544F" w:rsidP="00693EF8">
      <w:pPr>
        <w:numPr>
          <w:ilvl w:val="0"/>
          <w:numId w:val="1"/>
        </w:numPr>
        <w:ind w:left="714" w:hanging="357"/>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Oborová databáze Business Source Complete</w:t>
      </w:r>
    </w:p>
    <w:p w14:paraId="506215D1" w14:textId="77777777" w:rsidR="007E544F" w:rsidRPr="00073CFE" w:rsidRDefault="007E544F" w:rsidP="00693EF8">
      <w:pPr>
        <w:numPr>
          <w:ilvl w:val="0"/>
          <w:numId w:val="1"/>
        </w:numPr>
        <w:ind w:left="714" w:hanging="357"/>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Oborová ekonomická databáze Econlit </w:t>
      </w:r>
    </w:p>
    <w:p w14:paraId="5DEBD082" w14:textId="77777777" w:rsidR="007E544F" w:rsidRPr="00073CFE" w:rsidRDefault="007E544F" w:rsidP="00573640">
      <w:pPr>
        <w:spacing w:before="120" w:after="600"/>
        <w:rPr>
          <w:rFonts w:ascii="Calibri" w:hAnsi="Calibri" w:cs="Calibri"/>
          <w:color w:val="000000" w:themeColor="text1"/>
          <w:sz w:val="22"/>
          <w:szCs w:val="22"/>
        </w:rPr>
      </w:pPr>
      <w:r w:rsidRPr="00073CFE">
        <w:rPr>
          <w:rFonts w:ascii="Calibri" w:hAnsi="Calibri" w:cs="Calibri"/>
          <w:color w:val="000000" w:themeColor="text1"/>
          <w:sz w:val="22"/>
          <w:szCs w:val="22"/>
        </w:rPr>
        <w:t xml:space="preserve">Seznam všech databází: </w:t>
      </w:r>
      <w:hyperlink r:id="rId116" w:history="1">
        <w:r w:rsidR="00573640" w:rsidRPr="007E544F">
          <w:rPr>
            <w:rFonts w:ascii="Calibri" w:hAnsi="Calibri" w:cs="Calibri"/>
            <w:i/>
            <w:color w:val="0000FF"/>
            <w:sz w:val="22"/>
            <w:szCs w:val="22"/>
            <w:u w:val="single"/>
          </w:rPr>
          <w:t>http://portal.k.utb.cz/databases/alphabetical/</w:t>
        </w:r>
      </w:hyperlink>
    </w:p>
    <w:p w14:paraId="3AAB0669"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Garant studijního programu </w:t>
      </w:r>
    </w:p>
    <w:p w14:paraId="4E21B54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Pravomoci a odpovědnost garanta </w:t>
      </w:r>
    </w:p>
    <w:p w14:paraId="7E35059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5.1</w:t>
      </w:r>
    </w:p>
    <w:p w14:paraId="5323672A" w14:textId="77777777" w:rsidR="007E544F" w:rsidRPr="00073CFE" w:rsidRDefault="00573640" w:rsidP="007E544F">
      <w:pPr>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Pravomoci a odpovědnosti garanta studijního programu upravuje vnitřní předpis UTB ve Zlíně </w:t>
      </w:r>
      <w:hyperlink r:id="rId117" w:history="1">
        <w:r w:rsidRPr="007E544F">
          <w:rPr>
            <w:rFonts w:ascii="Calibri" w:hAnsi="Calibri" w:cs="Calibri"/>
            <w:i/>
            <w:color w:val="0000FF"/>
            <w:sz w:val="22"/>
            <w:szCs w:val="22"/>
            <w:u w:val="single"/>
          </w:rPr>
          <w:t>Řád pro tvorbu, schvalování, uskutečňování a změny studijních programů Univerzity Tomáše Bati ve Zlíně</w:t>
        </w:r>
      </w:hyperlink>
      <w:r w:rsidRPr="007E544F">
        <w:rPr>
          <w:rFonts w:ascii="Calibri" w:hAnsi="Calibri" w:cs="Calibri"/>
          <w:i/>
          <w:color w:val="00B050"/>
          <w:sz w:val="22"/>
          <w:szCs w:val="22"/>
        </w:rPr>
        <w:t xml:space="preserve"> </w:t>
      </w:r>
      <w:r w:rsidRPr="007E544F">
        <w:rPr>
          <w:rFonts w:ascii="Calibri" w:hAnsi="Calibri" w:cs="Calibri"/>
          <w:sz w:val="22"/>
          <w:szCs w:val="22"/>
        </w:rPr>
        <w:t xml:space="preserve">ze dne </w:t>
      </w:r>
      <w:r>
        <w:rPr>
          <w:rFonts w:ascii="Calibri" w:hAnsi="Calibri" w:cs="Calibri"/>
          <w:sz w:val="22"/>
          <w:szCs w:val="22"/>
        </w:rPr>
        <w:t>25</w:t>
      </w:r>
      <w:r w:rsidRPr="007E544F">
        <w:rPr>
          <w:rFonts w:ascii="Calibri" w:hAnsi="Calibri" w:cs="Calibri"/>
          <w:sz w:val="22"/>
          <w:szCs w:val="22"/>
        </w:rPr>
        <w:t>. červ</w:t>
      </w:r>
      <w:r>
        <w:rPr>
          <w:rFonts w:ascii="Calibri" w:hAnsi="Calibri" w:cs="Calibri"/>
          <w:sz w:val="22"/>
          <w:szCs w:val="22"/>
        </w:rPr>
        <w:t>ence</w:t>
      </w:r>
      <w:r w:rsidRPr="007E544F">
        <w:rPr>
          <w:rFonts w:ascii="Calibri" w:hAnsi="Calibri" w:cs="Calibri"/>
          <w:sz w:val="22"/>
          <w:szCs w:val="22"/>
        </w:rPr>
        <w:t xml:space="preserve"> 20</w:t>
      </w:r>
      <w:r>
        <w:rPr>
          <w:rFonts w:ascii="Calibri" w:hAnsi="Calibri" w:cs="Calibri"/>
          <w:sz w:val="22"/>
          <w:szCs w:val="22"/>
        </w:rPr>
        <w:t>19</w:t>
      </w:r>
      <w:r w:rsidRPr="007E544F">
        <w:rPr>
          <w:rFonts w:ascii="Calibri" w:hAnsi="Calibri" w:cs="Calibri"/>
          <w:sz w:val="22"/>
          <w:szCs w:val="22"/>
        </w:rPr>
        <w:t>, článek 8.</w:t>
      </w:r>
    </w:p>
    <w:p w14:paraId="103987DC"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Z uvedeného vnitřního předpisu UTB ve Zlíně vyplývají zejména tyto povinnosti garanta studijního programu:</w:t>
      </w:r>
    </w:p>
    <w:p w14:paraId="0A1DAEFC"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Garant bakalářského a magisterského studijního programu zejména:</w:t>
      </w:r>
    </w:p>
    <w:p w14:paraId="2FCEA588"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koordinuje obsahovou přípravu studijního programu,</w:t>
      </w:r>
    </w:p>
    <w:p w14:paraId="25B11DC9"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dbá na to, aby studijní program byl uskutečňován v souladu s akreditačním spisem,</w:t>
      </w:r>
    </w:p>
    <w:p w14:paraId="16D07785"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dohlíží na kvalitu uskutečňování studijního programu,</w:t>
      </w:r>
    </w:p>
    <w:p w14:paraId="5685F871"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studentům ve studijním programu poskytuje odborné studijní poradenství,</w:t>
      </w:r>
    </w:p>
    <w:p w14:paraId="6C98D9B2"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schvaluje výběr studijních předmětů studia v zahraničí a jejich uznání,</w:t>
      </w:r>
    </w:p>
    <w:p w14:paraId="3EE468EA"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doporučuje uznání části studia podle čl. 24 Studijního a zkušebního řádu UTB,</w:t>
      </w:r>
    </w:p>
    <w:p w14:paraId="5B99BE89"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schvaluje témata bakalářských nebo diplomových prací,</w:t>
      </w:r>
    </w:p>
    <w:p w14:paraId="342F6C55"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obsahově a metodicky rozvíjí studijní program v souladu s aktuální úrovní poznání a potřebami praxe,</w:t>
      </w:r>
    </w:p>
    <w:p w14:paraId="1A5BB533"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předkládá radě studijního programu návrhy na změny studijního programu,</w:t>
      </w:r>
    </w:p>
    <w:p w14:paraId="4B432178"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účastní se jednání rady studijního programu,</w:t>
      </w:r>
    </w:p>
    <w:p w14:paraId="6967DE6B"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spolupracuje s proděkany, řediteli ústavů a garanty dalších studijních programů uskutečňovaných na dané součásti,</w:t>
      </w:r>
    </w:p>
    <w:p w14:paraId="50CCA94E"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5687E788"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zpracovává hodnotící zprávu o studijním programu jako podklad pro hodnocení kvality uskutečňovaného studijního programu,</w:t>
      </w:r>
    </w:p>
    <w:p w14:paraId="36CA3036"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05A85F5D" w14:textId="77777777" w:rsidR="007E544F" w:rsidRPr="00073CFE" w:rsidRDefault="007E544F" w:rsidP="007E544F">
      <w:pPr>
        <w:rPr>
          <w:rFonts w:ascii="Calibri" w:hAnsi="Calibri" w:cs="Calibri"/>
          <w:color w:val="000000" w:themeColor="text1"/>
          <w:sz w:val="22"/>
          <w:szCs w:val="22"/>
        </w:rPr>
      </w:pPr>
    </w:p>
    <w:p w14:paraId="275F1AC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Zhodnocení osoby garanta z hlediska naplnění standardů </w:t>
      </w:r>
    </w:p>
    <w:p w14:paraId="0693DDC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5.2</w:t>
      </w:r>
    </w:p>
    <w:p w14:paraId="71B0C535" w14:textId="77777777" w:rsidR="00A77BF0" w:rsidRPr="00073CFE" w:rsidRDefault="00A77BF0" w:rsidP="00A77BF0">
      <w:pPr>
        <w:jc w:val="both"/>
        <w:rPr>
          <w:rFonts w:asciiTheme="minorHAnsi" w:hAnsiTheme="minorHAnsi"/>
          <w:color w:val="000000" w:themeColor="text1"/>
          <w:sz w:val="22"/>
          <w:szCs w:val="22"/>
        </w:rPr>
      </w:pPr>
      <w:r w:rsidRPr="00073CFE">
        <w:rPr>
          <w:rFonts w:asciiTheme="minorHAnsi" w:hAnsiTheme="minorHAnsi" w:cs="Arial"/>
          <w:color w:val="000000" w:themeColor="text1"/>
          <w:sz w:val="22"/>
          <w:szCs w:val="22"/>
          <w:lang w:eastAsia="en-US"/>
        </w:rPr>
        <w:t>Garant</w:t>
      </w:r>
      <w:r w:rsidRPr="00073CFE">
        <w:rPr>
          <w:rFonts w:asciiTheme="minorHAnsi" w:hAnsiTheme="minorHAnsi"/>
          <w:color w:val="000000" w:themeColor="text1"/>
          <w:sz w:val="22"/>
          <w:szCs w:val="22"/>
        </w:rPr>
        <w:t>kou</w:t>
      </w:r>
      <w:r w:rsidRPr="00073CFE">
        <w:rPr>
          <w:rFonts w:asciiTheme="minorHAnsi" w:hAnsiTheme="minorHAnsi" w:cs="Arial"/>
          <w:color w:val="000000" w:themeColor="text1"/>
          <w:sz w:val="22"/>
          <w:szCs w:val="22"/>
          <w:lang w:eastAsia="en-US"/>
        </w:rPr>
        <w:t xml:space="preserve"> </w:t>
      </w:r>
      <w:r w:rsidRPr="00073CFE">
        <w:rPr>
          <w:rFonts w:asciiTheme="minorHAnsi" w:hAnsiTheme="minorHAnsi"/>
          <w:color w:val="000000" w:themeColor="text1"/>
          <w:sz w:val="22"/>
          <w:szCs w:val="22"/>
        </w:rPr>
        <w:t>magisterského</w:t>
      </w:r>
      <w:r w:rsidRPr="00073CFE">
        <w:rPr>
          <w:rFonts w:asciiTheme="minorHAnsi" w:hAnsiTheme="minorHAnsi" w:cs="Arial"/>
          <w:color w:val="000000" w:themeColor="text1"/>
          <w:sz w:val="22"/>
          <w:szCs w:val="22"/>
          <w:lang w:eastAsia="en-US"/>
        </w:rPr>
        <w:t xml:space="preserve"> studijního programu </w:t>
      </w:r>
      <w:r w:rsidRPr="00073CFE">
        <w:rPr>
          <w:rFonts w:asciiTheme="minorHAnsi" w:hAnsiTheme="minorHAnsi"/>
          <w:color w:val="000000" w:themeColor="text1"/>
          <w:sz w:val="22"/>
          <w:szCs w:val="22"/>
        </w:rPr>
        <w:t xml:space="preserve">Finance </w:t>
      </w:r>
      <w:r w:rsidRPr="00073CFE">
        <w:rPr>
          <w:rFonts w:asciiTheme="minorHAnsi" w:hAnsiTheme="minorHAnsi" w:cs="Arial"/>
          <w:color w:val="000000" w:themeColor="text1"/>
          <w:sz w:val="22"/>
          <w:szCs w:val="22"/>
          <w:lang w:eastAsia="en-US"/>
        </w:rPr>
        <w:t>je</w:t>
      </w:r>
      <w:r w:rsidRPr="00073CFE">
        <w:rPr>
          <w:rFonts w:asciiTheme="minorHAnsi" w:hAnsiTheme="minorHAnsi"/>
          <w:color w:val="000000" w:themeColor="text1"/>
          <w:sz w:val="22"/>
          <w:szCs w:val="22"/>
        </w:rPr>
        <w:t xml:space="preserve"> </w:t>
      </w:r>
      <w:r w:rsidRPr="00073CFE">
        <w:rPr>
          <w:rFonts w:asciiTheme="minorHAnsi" w:hAnsiTheme="minorHAnsi"/>
          <w:b/>
          <w:color w:val="000000" w:themeColor="text1"/>
          <w:sz w:val="22"/>
          <w:szCs w:val="22"/>
        </w:rPr>
        <w:t>prof. Dr. Ing. Drahomíra Pavelková.</w:t>
      </w:r>
      <w:r w:rsidRPr="00073CFE">
        <w:rPr>
          <w:rFonts w:asciiTheme="minorHAnsi" w:hAnsiTheme="minorHAnsi"/>
          <w:color w:val="000000" w:themeColor="text1"/>
          <w:sz w:val="22"/>
          <w:szCs w:val="22"/>
        </w:rPr>
        <w:t xml:space="preserve"> Garantka má požadovanou kvalifikaci (prof. – obor Ekonomika a management podniku, hab.- obor Podniková ekonomika a management, téma habilitační práce „Role nákladů kapitálu ve finančním řízení podniku“, Dr. – Řízení a ekonomika podniku, téma disertační práce „Dlouhodobé financování a tržní hodnota podniku“). </w:t>
      </w:r>
    </w:p>
    <w:p w14:paraId="258A63E3" w14:textId="77777777" w:rsidR="00A77BF0" w:rsidRPr="00073CFE" w:rsidRDefault="00A77BF0" w:rsidP="00A77BF0">
      <w:pPr>
        <w:contextualSpacing/>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Ve své pedagogické práci se garantka věnuje oblasti manažerských financí, výkonnosti podniků a klastrů a metodologii vědecké práce. Doposud byla řešitelkou 10 vzdělávacích projektů, je autorkou nebo spoluautorkou 8 učebních textů a 2 e-learningových opor.</w:t>
      </w:r>
    </w:p>
    <w:p w14:paraId="4926C904"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451309">
        <w:rPr>
          <w:rFonts w:asciiTheme="minorHAnsi" w:hAnsiTheme="minorHAnsi"/>
          <w:color w:val="000000" w:themeColor="text1"/>
          <w:sz w:val="22"/>
          <w:szCs w:val="22"/>
        </w:rPr>
        <w:t>Vědecká práce garantky je zaměřena na oblast finančního řízení, modelování, měření a řízení výkonnosti podniků a klastrů. Garantka je autorkou a spoluautorkou 3</w:t>
      </w:r>
      <w:r w:rsidR="00707DC4" w:rsidRPr="00451309">
        <w:rPr>
          <w:rFonts w:asciiTheme="minorHAnsi" w:hAnsiTheme="minorHAnsi"/>
          <w:color w:val="000000" w:themeColor="text1"/>
          <w:sz w:val="22"/>
          <w:szCs w:val="22"/>
        </w:rPr>
        <w:t>3</w:t>
      </w:r>
      <w:r w:rsidRPr="00451309">
        <w:rPr>
          <w:rFonts w:asciiTheme="minorHAnsi" w:hAnsiTheme="minorHAnsi"/>
          <w:color w:val="000000" w:themeColor="text1"/>
          <w:sz w:val="22"/>
          <w:szCs w:val="22"/>
        </w:rPr>
        <w:t xml:space="preserve"> publikací indexovaných na Web of Science (H-Index 4), 27 publikací indexovaných v databázi SCOPUS (H-Index 4) a 195 ostatních odborných vědeckých publikací. Garantka je autorkou nebo spoluautorkou 1</w:t>
      </w:r>
      <w:r w:rsidR="00707DC4" w:rsidRPr="00451309">
        <w:rPr>
          <w:rFonts w:asciiTheme="minorHAnsi" w:hAnsiTheme="minorHAnsi"/>
          <w:color w:val="000000" w:themeColor="text1"/>
          <w:sz w:val="22"/>
          <w:szCs w:val="22"/>
        </w:rPr>
        <w:t>1</w:t>
      </w:r>
      <w:r w:rsidRPr="00451309">
        <w:rPr>
          <w:rFonts w:asciiTheme="minorHAnsi" w:hAnsiTheme="minorHAnsi"/>
          <w:color w:val="000000" w:themeColor="text1"/>
          <w:sz w:val="22"/>
          <w:szCs w:val="22"/>
        </w:rPr>
        <w:t xml:space="preserve"> monografií a 8 kapitol v knize, 2 certifikovaných metodik, 1 expertní mapy a řady příspěvků ve sbornících z mezinárodních vědeckých konferencí. Doposud byla zodpovědnou řešitelkou nebo spoluřešitelkou řady vědeckovýzkumných projektů. Spolupracuje s MPO a podnikatelskou praxí v oblasti finančních analýz, řízení výkonnosti, oceňování podniků a benchmarkingu, klastrové politiky, rozvoje klastrů a klastrových</w:t>
      </w:r>
      <w:r w:rsidRPr="00073CFE">
        <w:rPr>
          <w:rFonts w:asciiTheme="minorHAnsi" w:hAnsiTheme="minorHAnsi"/>
          <w:color w:val="000000" w:themeColor="text1"/>
          <w:sz w:val="22"/>
          <w:szCs w:val="22"/>
        </w:rPr>
        <w:t xml:space="preserve"> iniciativ.</w:t>
      </w:r>
    </w:p>
    <w:p w14:paraId="6FFA7837"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Řešené výzkumné projekty:</w:t>
      </w:r>
    </w:p>
    <w:p w14:paraId="76E2C70B" w14:textId="77777777" w:rsidR="00A77BF0" w:rsidRPr="00073CFE" w:rsidRDefault="00A77BF0" w:rsidP="00896B4C">
      <w:pPr>
        <w:pStyle w:val="Default"/>
        <w:widowControl/>
        <w:numPr>
          <w:ilvl w:val="0"/>
          <w:numId w:val="64"/>
        </w:num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GAČR 16-25536S „Metodika tvorby modelu predikce sektorové a podnikové výkonnosti v makroekonomických souvislostech 2016-2018“ (hlavní řešitel)</w:t>
      </w:r>
    </w:p>
    <w:p w14:paraId="74FAF4F1" w14:textId="77777777" w:rsidR="00A77BF0" w:rsidRPr="00073CFE" w:rsidRDefault="00A77BF0" w:rsidP="00896B4C">
      <w:pPr>
        <w:pStyle w:val="Default"/>
        <w:widowControl/>
        <w:numPr>
          <w:ilvl w:val="0"/>
          <w:numId w:val="64"/>
        </w:num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Visegrad Fund: V4ClusterPol 21520157: V4 cluster policies and their influence on the viability of cluster organizations 2016 (hlavní řešitel)</w:t>
      </w:r>
    </w:p>
    <w:p w14:paraId="5A93BCCE" w14:textId="77777777" w:rsidR="00A77BF0" w:rsidRPr="00073CFE" w:rsidRDefault="00A77BF0" w:rsidP="00896B4C">
      <w:pPr>
        <w:pStyle w:val="Odstavecseseznamem"/>
        <w:numPr>
          <w:ilvl w:val="0"/>
          <w:numId w:val="64"/>
        </w:numPr>
        <w:tabs>
          <w:tab w:val="left" w:pos="1134"/>
        </w:tabs>
        <w:spacing w:after="0" w:line="240" w:lineRule="auto"/>
        <w:rPr>
          <w:rFonts w:asciiTheme="minorHAnsi" w:hAnsiTheme="minorHAnsi" w:cstheme="minorHAnsi"/>
          <w:color w:val="000000" w:themeColor="text1"/>
        </w:rPr>
      </w:pPr>
      <w:r w:rsidRPr="00073CFE">
        <w:rPr>
          <w:rFonts w:asciiTheme="minorHAnsi" w:hAnsiTheme="minorHAnsi" w:cstheme="minorHAnsi"/>
          <w:color w:val="000000" w:themeColor="text1"/>
        </w:rPr>
        <w:t>TA ČR TD010158 „Klastrová politika České republiky a jejích regionů pro globální konkurenceschopnost a udržitelný růst“ 2012-2013 (hlavní řešitel)</w:t>
      </w:r>
    </w:p>
    <w:p w14:paraId="70BF2365" w14:textId="77777777" w:rsidR="00A77BF0" w:rsidRPr="00073CFE" w:rsidRDefault="00A77BF0" w:rsidP="00896B4C">
      <w:pPr>
        <w:pStyle w:val="Odstavecseseznamem"/>
        <w:numPr>
          <w:ilvl w:val="0"/>
          <w:numId w:val="64"/>
        </w:numPr>
        <w:tabs>
          <w:tab w:val="left" w:pos="2565"/>
        </w:tabs>
        <w:spacing w:after="0" w:line="240" w:lineRule="auto"/>
        <w:rPr>
          <w:rFonts w:asciiTheme="minorHAnsi" w:hAnsiTheme="minorHAnsi" w:cstheme="minorHAnsi"/>
          <w:color w:val="000000" w:themeColor="text1"/>
        </w:rPr>
      </w:pPr>
      <w:r w:rsidRPr="00073CFE">
        <w:rPr>
          <w:rFonts w:asciiTheme="minorHAnsi" w:hAnsiTheme="minorHAnsi" w:cstheme="minorHAnsi"/>
          <w:color w:val="000000" w:themeColor="text1"/>
        </w:rPr>
        <w:t>GA ČR 402/09/1739 Tvorba modelu pro měření a řízení výkonnosti podniků 2009-2011 (člen řešitelského týmu)</w:t>
      </w:r>
    </w:p>
    <w:p w14:paraId="6FBDBD7E" w14:textId="77777777" w:rsidR="00A77BF0" w:rsidRPr="00073CFE" w:rsidRDefault="00A77BF0" w:rsidP="00896B4C">
      <w:pPr>
        <w:pStyle w:val="Odstavecseseznamem"/>
        <w:numPr>
          <w:ilvl w:val="0"/>
          <w:numId w:val="64"/>
        </w:numPr>
        <w:tabs>
          <w:tab w:val="left" w:pos="1134"/>
        </w:tabs>
        <w:spacing w:after="0" w:line="240" w:lineRule="auto"/>
        <w:jc w:val="both"/>
        <w:rPr>
          <w:rFonts w:asciiTheme="minorHAnsi" w:hAnsiTheme="minorHAnsi"/>
          <w:color w:val="000000" w:themeColor="text1"/>
        </w:rPr>
      </w:pPr>
      <w:r w:rsidRPr="00073CFE">
        <w:rPr>
          <w:rFonts w:asciiTheme="minorHAnsi" w:hAnsiTheme="minorHAnsi" w:cstheme="minorHAnsi"/>
          <w:color w:val="000000" w:themeColor="text1"/>
        </w:rPr>
        <w:t>GA ČR 402/08/H051 „Optimalizace multidisciplinárního navrhování a modelování výrobního systému virtuálních firem</w:t>
      </w:r>
      <w:r w:rsidRPr="00073CFE">
        <w:rPr>
          <w:rFonts w:asciiTheme="minorHAnsi" w:hAnsiTheme="minorHAnsi"/>
          <w:color w:val="000000" w:themeColor="text1"/>
        </w:rPr>
        <w:t>“ 2008-2011 (spoluřešitel)</w:t>
      </w:r>
    </w:p>
    <w:p w14:paraId="5D1B88E0" w14:textId="77777777" w:rsidR="00A77BF0" w:rsidRPr="00073CFE" w:rsidRDefault="00A77BF0" w:rsidP="00896B4C">
      <w:pPr>
        <w:pStyle w:val="Odstavecseseznamem"/>
        <w:numPr>
          <w:ilvl w:val="0"/>
          <w:numId w:val="64"/>
        </w:numPr>
        <w:tabs>
          <w:tab w:val="left" w:pos="1134"/>
        </w:tabs>
        <w:spacing w:after="0" w:line="240" w:lineRule="auto"/>
        <w:jc w:val="both"/>
        <w:rPr>
          <w:rFonts w:asciiTheme="minorHAnsi" w:hAnsiTheme="minorHAnsi"/>
          <w:color w:val="000000" w:themeColor="text1"/>
        </w:rPr>
      </w:pPr>
      <w:r w:rsidRPr="00073CFE">
        <w:rPr>
          <w:rFonts w:asciiTheme="minorHAnsi" w:hAnsiTheme="minorHAnsi"/>
          <w:color w:val="000000" w:themeColor="text1"/>
        </w:rPr>
        <w:t>GA ČR 102/07/1495 „Hodnocení přínosů vyspělých technologií“ 2007-2010 (spoluřešitel)</w:t>
      </w:r>
    </w:p>
    <w:p w14:paraId="045EEE31" w14:textId="77777777" w:rsidR="00A77BF0" w:rsidRPr="00073CFE" w:rsidRDefault="00A77BF0" w:rsidP="00896B4C">
      <w:pPr>
        <w:pStyle w:val="Odstavecseseznamem"/>
        <w:numPr>
          <w:ilvl w:val="0"/>
          <w:numId w:val="64"/>
        </w:numPr>
        <w:tabs>
          <w:tab w:val="left" w:pos="1134"/>
        </w:tabs>
        <w:spacing w:after="0" w:line="240" w:lineRule="auto"/>
        <w:jc w:val="both"/>
        <w:rPr>
          <w:rFonts w:asciiTheme="minorHAnsi" w:hAnsiTheme="minorHAnsi"/>
          <w:color w:val="000000" w:themeColor="text1"/>
        </w:rPr>
      </w:pPr>
      <w:r w:rsidRPr="00073CFE">
        <w:rPr>
          <w:rFonts w:asciiTheme="minorHAnsi" w:hAnsiTheme="minorHAnsi"/>
          <w:color w:val="000000" w:themeColor="text1"/>
        </w:rPr>
        <w:t>GA ČR 402/06/1526 „Měření a řízení výkonnosti klastrů“ 2006-2009 (hlavní řešitel)</w:t>
      </w:r>
    </w:p>
    <w:p w14:paraId="48E48818"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GA ČR 402/03/0555 „Faktory ovlivňující tvorbu ekonomické přidané hodnoty v plastikářském a gumárenském průmyslu“ 2003-2005 (hlavní řešitel)</w:t>
      </w:r>
    </w:p>
    <w:p w14:paraId="0245E6B3" w14:textId="77777777" w:rsidR="0040511E" w:rsidRPr="00073CFE" w:rsidRDefault="0040511E" w:rsidP="00896B4C">
      <w:pPr>
        <w:pStyle w:val="Default"/>
        <w:widowControl/>
        <w:numPr>
          <w:ilvl w:val="0"/>
          <w:numId w:val="64"/>
        </w:numPr>
        <w:jc w:val="both"/>
        <w:rPr>
          <w:rFonts w:asciiTheme="minorHAnsi" w:hAnsiTheme="minorHAnsi" w:cstheme="minorHAnsi"/>
          <w:color w:val="000000" w:themeColor="text1"/>
          <w:sz w:val="22"/>
          <w:szCs w:val="22"/>
        </w:rPr>
      </w:pPr>
      <w:r w:rsidRPr="00073CFE">
        <w:rPr>
          <w:rFonts w:asciiTheme="minorHAnsi" w:hAnsiTheme="minorHAnsi"/>
          <w:color w:val="000000" w:themeColor="text1"/>
          <w:sz w:val="22"/>
          <w:szCs w:val="22"/>
        </w:rPr>
        <w:t>Výzkumný záměr "Výzkum konkurenční schopnosti českých průmyslových výrobců" (1999-</w:t>
      </w:r>
      <w:r w:rsidRPr="00073CFE">
        <w:rPr>
          <w:rFonts w:asciiTheme="minorHAnsi" w:hAnsiTheme="minorHAnsi" w:cstheme="minorHAnsi"/>
          <w:color w:val="000000" w:themeColor="text1"/>
          <w:sz w:val="22"/>
          <w:szCs w:val="22"/>
        </w:rPr>
        <w:t>2004) (členka řešitelkého týmu)</w:t>
      </w:r>
    </w:p>
    <w:p w14:paraId="4EB01CAB" w14:textId="77777777" w:rsidR="0040511E" w:rsidRPr="00073CFE" w:rsidRDefault="0040511E" w:rsidP="0040511E">
      <w:pPr>
        <w:pStyle w:val="Default"/>
        <w:widowControl/>
        <w:ind w:left="720"/>
        <w:jc w:val="both"/>
        <w:rPr>
          <w:rFonts w:asciiTheme="minorHAnsi" w:hAnsiTheme="minorHAnsi" w:cstheme="minorHAnsi"/>
          <w:color w:val="000000" w:themeColor="text1"/>
          <w:sz w:val="22"/>
          <w:szCs w:val="22"/>
        </w:rPr>
      </w:pPr>
    </w:p>
    <w:p w14:paraId="5548BC71" w14:textId="77777777" w:rsidR="00A77BF0" w:rsidRPr="00073CFE" w:rsidRDefault="00A77BF0" w:rsidP="00A77BF0">
      <w:pPr>
        <w:widowControl w:val="0"/>
        <w:autoSpaceDE w:val="0"/>
        <w:autoSpaceDN w:val="0"/>
        <w:adjustRightInd w:val="0"/>
        <w:spacing w:after="120"/>
        <w:jc w:val="both"/>
        <w:rPr>
          <w:rFonts w:asciiTheme="minorHAnsi" w:eastAsiaTheme="minorHAnsi" w:hAnsiTheme="minorHAnsi"/>
          <w:color w:val="000000" w:themeColor="text1"/>
          <w:sz w:val="22"/>
          <w:szCs w:val="22"/>
          <w:lang w:val="en-US" w:eastAsia="en-US"/>
        </w:rPr>
      </w:pPr>
      <w:r w:rsidRPr="00073CFE">
        <w:rPr>
          <w:rFonts w:asciiTheme="minorHAnsi" w:eastAsiaTheme="minorHAnsi" w:hAnsiTheme="minorHAnsi"/>
          <w:color w:val="000000" w:themeColor="text1"/>
          <w:sz w:val="22"/>
          <w:szCs w:val="22"/>
          <w:lang w:val="en-US" w:eastAsia="en-US"/>
        </w:rPr>
        <w:t>V roce 2012 a 2015 jako hlavní řešitelka vedla projekty pro MPO ČR: “Vyhodnocení internacionalizačních aktivit klastrových organizací v ČR a jejich ekonomických efektů, návrh opatření na podporu nadnárodní spolupráce klastrů” (2012) a “Zpracování indikátorů pro hodnocení klastrů v rámci první výzvy OP PIK” (2015). Dále jako hlavní řešitelka rovněž vedla project OPVK: CZ.1.07/2.3.00/20.0147 “Rozvoj lidských zdrojů v oblasti výzkumu měření a řízení výkonnosti podniků, klastrů a region</w:t>
      </w:r>
      <w:r w:rsidR="00F7456E" w:rsidRPr="00073CFE">
        <w:rPr>
          <w:rFonts w:asciiTheme="minorHAnsi" w:eastAsiaTheme="minorHAnsi" w:hAnsiTheme="minorHAnsi"/>
          <w:color w:val="000000" w:themeColor="text1"/>
          <w:sz w:val="22"/>
          <w:szCs w:val="22"/>
          <w:lang w:val="en-US" w:eastAsia="en-US"/>
        </w:rPr>
        <w:t>ů</w:t>
      </w:r>
      <w:r w:rsidRPr="00073CFE">
        <w:rPr>
          <w:rFonts w:asciiTheme="minorHAnsi" w:eastAsiaTheme="minorHAnsi" w:hAnsiTheme="minorHAnsi"/>
          <w:color w:val="000000" w:themeColor="text1"/>
          <w:sz w:val="22"/>
          <w:szCs w:val="22"/>
          <w:lang w:val="en-US" w:eastAsia="en-US"/>
        </w:rPr>
        <w:t>” (2012-2015).</w:t>
      </w:r>
    </w:p>
    <w:p w14:paraId="6272103E"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Další odborné působení garantky:</w:t>
      </w:r>
    </w:p>
    <w:p w14:paraId="4CE60885"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členka deseti vědeckých rad a sedmi oborových rad doktorských studijních programů</w:t>
      </w:r>
    </w:p>
    <w:p w14:paraId="2FE1A2AB"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členka redakčních rad pěti vědeckých časopisů zaměřených na ekonomiku a management</w:t>
      </w:r>
    </w:p>
    <w:p w14:paraId="7E2A577A"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členka Odborné rady České asociace pro finanční řízení </w:t>
      </w:r>
    </w:p>
    <w:p w14:paraId="396AEFF6"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členka Akademického sněmu Akademie věd ČR </w:t>
      </w:r>
    </w:p>
    <w:p w14:paraId="568487F5"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členka Horizon 2020 Advisory Group, Directorate - General for Research&amp;Innovation </w:t>
      </w:r>
    </w:p>
    <w:p w14:paraId="3560A8CE"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zpravodaj v programu TA ČR – Epsilon</w:t>
      </w:r>
    </w:p>
    <w:p w14:paraId="5838C8C4"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členka hodnotícího panelu GA ČR - P403</w:t>
      </w:r>
    </w:p>
    <w:p w14:paraId="157AF08E" w14:textId="77777777" w:rsidR="00A77BF0" w:rsidRPr="00073CFE" w:rsidRDefault="00A77BF0" w:rsidP="00A77BF0">
      <w:pPr>
        <w:widowControl w:val="0"/>
        <w:autoSpaceDE w:val="0"/>
        <w:autoSpaceDN w:val="0"/>
        <w:adjustRightInd w:val="0"/>
        <w:jc w:val="both"/>
        <w:rPr>
          <w:rFonts w:asciiTheme="minorHAnsi" w:eastAsiaTheme="minorHAnsi" w:hAnsiTheme="minorHAnsi"/>
          <w:color w:val="000000" w:themeColor="text1"/>
          <w:sz w:val="22"/>
          <w:szCs w:val="22"/>
          <w:lang w:val="en-US" w:eastAsia="en-US"/>
        </w:rPr>
      </w:pPr>
    </w:p>
    <w:p w14:paraId="286B39E6"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V rámci svého odborného působení absolvovala řadu pobytů na zahraničních institucích:</w:t>
      </w:r>
    </w:p>
    <w:p w14:paraId="3498FCE1"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Yokohama National University, Japan (6-8/1985)</w:t>
      </w:r>
    </w:p>
    <w:p w14:paraId="6C2A12C9"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Copenhagen Business School, Denmark (4/1993)</w:t>
      </w:r>
    </w:p>
    <w:p w14:paraId="251F9B10"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E.A.P. Oxford, United Kingdom (7-8/1993; 9/1996; 7/1997)</w:t>
      </w:r>
    </w:p>
    <w:p w14:paraId="488C79F9"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Chalmers University of Technology Göteborg, Sweden (1/1995; 11/1995)</w:t>
      </w:r>
    </w:p>
    <w:p w14:paraId="50301208"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Göteborg University, Sweden (11/1995)</w:t>
      </w:r>
      <w:r w:rsidRPr="00073CFE">
        <w:rPr>
          <w:rFonts w:asciiTheme="minorHAnsi" w:hAnsiTheme="minorHAnsi"/>
          <w:color w:val="000000" w:themeColor="text1"/>
          <w:sz w:val="22"/>
          <w:szCs w:val="22"/>
        </w:rPr>
        <w:tab/>
      </w:r>
      <w:r w:rsidRPr="00073CFE">
        <w:rPr>
          <w:rFonts w:asciiTheme="minorHAnsi" w:hAnsiTheme="minorHAnsi"/>
          <w:color w:val="000000" w:themeColor="text1"/>
          <w:sz w:val="22"/>
          <w:szCs w:val="22"/>
        </w:rPr>
        <w:tab/>
      </w:r>
    </w:p>
    <w:p w14:paraId="5F30AF2C"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Katholieke Hogeschool Zui-West-Vlaanderen, Belgium (9/1998)</w:t>
      </w:r>
    </w:p>
    <w:p w14:paraId="69BD04E5"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Luton Business School, Luton, United Kingdom (10/1999, 9/2000)</w:t>
      </w:r>
    </w:p>
    <w:p w14:paraId="1371C433"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University of Huddersfield, United Kingdom (4/2000)</w:t>
      </w:r>
    </w:p>
    <w:p w14:paraId="0E808770"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Universidade Nova de Lisboa, Portugal (2/2001)</w:t>
      </w:r>
    </w:p>
    <w:p w14:paraId="73D87BEC"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Pohjois – Savo Polytechnic, Varkaus, Finland (3/2001)</w:t>
      </w:r>
    </w:p>
    <w:p w14:paraId="5316FB54"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Chapman University, George L. Argyros School of Business and Economics, Orange, California, USA (5/2006)</w:t>
      </w:r>
    </w:p>
    <w:p w14:paraId="33B4A341"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New York University, USA (1-2/2006, 6/2008, 11/2013, 11/2018)</w:t>
      </w:r>
    </w:p>
    <w:p w14:paraId="33E7B102"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TDTU, Ho-Chi-Minh, Vietnam (6/2014, 11/2015, 6/2016, 11/2016, 9/2017, 9/2018)</w:t>
      </w:r>
    </w:p>
    <w:p w14:paraId="5A7E5CA3"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Harvard Business School, Boston, USA (12/2008, 12/2014)</w:t>
      </w:r>
    </w:p>
    <w:p w14:paraId="3CB4BAEC"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University of Vienna, Austria (od 4-6/2019, 9-11/2019) </w:t>
      </w:r>
    </w:p>
    <w:p w14:paraId="7C73C42D" w14:textId="77777777" w:rsidR="00A77BF0" w:rsidRPr="00073CFE" w:rsidRDefault="00A77BF0" w:rsidP="007E544F">
      <w:pPr>
        <w:keepNext/>
        <w:keepLines/>
        <w:spacing w:before="40"/>
        <w:jc w:val="center"/>
        <w:outlineLvl w:val="2"/>
        <w:rPr>
          <w:rFonts w:ascii="Calibri" w:hAnsi="Calibri" w:cs="Calibri"/>
          <w:color w:val="000000" w:themeColor="text1"/>
          <w:sz w:val="22"/>
          <w:szCs w:val="22"/>
        </w:rPr>
      </w:pPr>
    </w:p>
    <w:p w14:paraId="0039E76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5.3</w:t>
      </w:r>
    </w:p>
    <w:p w14:paraId="486E9050" w14:textId="77777777" w:rsidR="007E544F" w:rsidRPr="00073CFE" w:rsidRDefault="007E544F" w:rsidP="007E544F">
      <w:pPr>
        <w:widowControl w:val="0"/>
        <w:autoSpaceDE w:val="0"/>
        <w:autoSpaceDN w:val="0"/>
        <w:adjustRightInd w:val="0"/>
        <w:spacing w:before="120" w:after="240"/>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Garant</w:t>
      </w:r>
      <w:r w:rsidR="00A77BF0" w:rsidRPr="00073CFE">
        <w:rPr>
          <w:rFonts w:ascii="Calibri" w:eastAsia="PMingLiU" w:hAnsi="Calibri" w:cs="Calibri"/>
          <w:color w:val="000000" w:themeColor="text1"/>
          <w:sz w:val="22"/>
          <w:szCs w:val="22"/>
          <w:lang w:eastAsia="zh-TW"/>
        </w:rPr>
        <w:t>ka</w:t>
      </w:r>
      <w:r w:rsidRPr="00073CFE">
        <w:rPr>
          <w:rFonts w:ascii="Calibri" w:eastAsia="PMingLiU" w:hAnsi="Calibri" w:cs="Calibri"/>
          <w:color w:val="000000" w:themeColor="text1"/>
          <w:sz w:val="22"/>
          <w:szCs w:val="22"/>
          <w:lang w:eastAsia="zh-TW"/>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4A3349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5.4</w:t>
      </w:r>
    </w:p>
    <w:p w14:paraId="14265450" w14:textId="77777777" w:rsidR="00567099" w:rsidRPr="00073CFE" w:rsidRDefault="00A77BF0" w:rsidP="00567099">
      <w:pPr>
        <w:spacing w:before="120" w:after="600"/>
        <w:jc w:val="both"/>
        <w:rPr>
          <w:rFonts w:ascii="Calibri" w:hAnsi="Calibri" w:cs="Calibri"/>
          <w:bCs/>
          <w:color w:val="000000" w:themeColor="text1"/>
          <w:sz w:val="22"/>
          <w:szCs w:val="22"/>
        </w:rPr>
      </w:pPr>
      <w:r w:rsidRPr="00073CFE">
        <w:rPr>
          <w:rFonts w:ascii="Calibri" w:hAnsi="Calibri" w:cs="Calibri"/>
          <w:color w:val="000000" w:themeColor="text1"/>
          <w:sz w:val="22"/>
          <w:szCs w:val="22"/>
        </w:rPr>
        <w:t>Prof. Dr. Ing. Drahomíra Pavelková</w:t>
      </w:r>
      <w:r w:rsidR="007E544F" w:rsidRPr="00073CFE">
        <w:rPr>
          <w:rFonts w:ascii="Calibri" w:hAnsi="Calibri" w:cs="Calibri"/>
          <w:color w:val="000000" w:themeColor="text1"/>
          <w:sz w:val="22"/>
          <w:szCs w:val="22"/>
        </w:rPr>
        <w:t xml:space="preserve"> je garant</w:t>
      </w:r>
      <w:r w:rsidRPr="00073CFE">
        <w:rPr>
          <w:rFonts w:ascii="Calibri" w:hAnsi="Calibri" w:cs="Calibri"/>
          <w:color w:val="000000" w:themeColor="text1"/>
          <w:sz w:val="22"/>
          <w:szCs w:val="22"/>
        </w:rPr>
        <w:t>kou</w:t>
      </w:r>
      <w:r w:rsidR="007E544F" w:rsidRPr="00073CFE">
        <w:rPr>
          <w:rFonts w:ascii="Calibri" w:hAnsi="Calibri" w:cs="Calibri"/>
          <w:color w:val="000000" w:themeColor="text1"/>
          <w:sz w:val="22"/>
          <w:szCs w:val="22"/>
        </w:rPr>
        <w:t xml:space="preserve"> předkládaného </w:t>
      </w:r>
      <w:r w:rsidR="0034275F" w:rsidRPr="00073CFE">
        <w:rPr>
          <w:rFonts w:ascii="Calibri" w:hAnsi="Calibri" w:cs="Calibri"/>
          <w:color w:val="000000" w:themeColor="text1"/>
          <w:sz w:val="22"/>
          <w:szCs w:val="22"/>
        </w:rPr>
        <w:t xml:space="preserve">magisterského </w:t>
      </w:r>
      <w:r w:rsidR="007E544F" w:rsidRPr="00073CFE">
        <w:rPr>
          <w:rFonts w:ascii="Calibri" w:hAnsi="Calibri" w:cs="Calibri"/>
          <w:color w:val="000000" w:themeColor="text1"/>
          <w:sz w:val="22"/>
          <w:szCs w:val="22"/>
        </w:rPr>
        <w:t>studijního programu</w:t>
      </w:r>
      <w:r w:rsidRPr="00073CFE">
        <w:rPr>
          <w:rFonts w:ascii="Calibri" w:hAnsi="Calibri" w:cs="Calibri"/>
          <w:color w:val="000000" w:themeColor="text1"/>
          <w:sz w:val="22"/>
          <w:szCs w:val="22"/>
        </w:rPr>
        <w:t xml:space="preserve"> Finance</w:t>
      </w:r>
      <w:r w:rsidR="0040511E" w:rsidRPr="00073CFE">
        <w:rPr>
          <w:rFonts w:ascii="Calibri" w:hAnsi="Calibri" w:cs="Calibri"/>
          <w:color w:val="000000" w:themeColor="text1"/>
          <w:sz w:val="22"/>
          <w:szCs w:val="22"/>
        </w:rPr>
        <w:t xml:space="preserve"> v anglickém jazyce</w:t>
      </w:r>
      <w:r w:rsidRPr="00073CFE">
        <w:rPr>
          <w:rFonts w:ascii="Calibri" w:hAnsi="Calibri" w:cs="Calibri"/>
          <w:color w:val="000000" w:themeColor="text1"/>
          <w:sz w:val="22"/>
          <w:szCs w:val="22"/>
        </w:rPr>
        <w:t xml:space="preserve">, </w:t>
      </w:r>
      <w:r w:rsidR="0040511E" w:rsidRPr="00073CFE">
        <w:rPr>
          <w:rFonts w:ascii="Calibri" w:hAnsi="Calibri" w:cs="Calibri"/>
          <w:color w:val="000000" w:themeColor="text1"/>
          <w:sz w:val="22"/>
          <w:szCs w:val="22"/>
        </w:rPr>
        <w:t xml:space="preserve">dále předkládaného magisterského studijního programu </w:t>
      </w:r>
      <w:r w:rsidRPr="00073CFE">
        <w:rPr>
          <w:rFonts w:ascii="Calibri" w:hAnsi="Calibri" w:cs="Calibri"/>
          <w:color w:val="000000" w:themeColor="text1"/>
          <w:sz w:val="22"/>
          <w:szCs w:val="22"/>
        </w:rPr>
        <w:t xml:space="preserve">Finance </w:t>
      </w:r>
      <w:r w:rsidR="0040511E" w:rsidRPr="00073CFE">
        <w:rPr>
          <w:rFonts w:ascii="Calibri" w:hAnsi="Calibri" w:cs="Calibri"/>
          <w:color w:val="000000" w:themeColor="text1"/>
          <w:sz w:val="22"/>
          <w:szCs w:val="22"/>
        </w:rPr>
        <w:t xml:space="preserve">v českém jazyce </w:t>
      </w:r>
      <w:r w:rsidRPr="00073CFE">
        <w:rPr>
          <w:rFonts w:ascii="Calibri" w:hAnsi="Calibri" w:cs="Calibri"/>
          <w:color w:val="000000" w:themeColor="text1"/>
          <w:sz w:val="22"/>
          <w:szCs w:val="22"/>
        </w:rPr>
        <w:t xml:space="preserve">a </w:t>
      </w:r>
      <w:r w:rsidR="00567099" w:rsidRPr="00073CFE">
        <w:rPr>
          <w:rFonts w:ascii="Calibri" w:hAnsi="Calibri" w:cs="Calibri"/>
          <w:color w:val="000000" w:themeColor="text1"/>
          <w:sz w:val="22"/>
          <w:szCs w:val="22"/>
        </w:rPr>
        <w:t xml:space="preserve">nově </w:t>
      </w:r>
      <w:r w:rsidRPr="00073CFE">
        <w:rPr>
          <w:rFonts w:ascii="Calibri" w:hAnsi="Calibri" w:cs="Calibri"/>
          <w:color w:val="000000" w:themeColor="text1"/>
          <w:sz w:val="22"/>
          <w:szCs w:val="22"/>
        </w:rPr>
        <w:t>akreditovaného doktorského studijního programu Finance, a jeho anglické mutace Financ</w:t>
      </w:r>
      <w:r w:rsidR="00567099" w:rsidRPr="00073CFE">
        <w:rPr>
          <w:rFonts w:ascii="Calibri" w:hAnsi="Calibri" w:cs="Calibri"/>
          <w:color w:val="000000" w:themeColor="text1"/>
          <w:sz w:val="22"/>
          <w:szCs w:val="22"/>
        </w:rPr>
        <w:t>e (akreditace získané v r.2019 s platností na 10 let).</w:t>
      </w:r>
    </w:p>
    <w:p w14:paraId="1D7D3C68"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Personální zabezpečení studijního programu</w:t>
      </w:r>
    </w:p>
    <w:p w14:paraId="6883363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Zhodnocení celkového personálního zabezpečení studijního programu z hlediska naplnění standardů </w:t>
      </w:r>
    </w:p>
    <w:p w14:paraId="0CC41DC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Standardy 6.1-6.2, 6.8</w:t>
      </w:r>
    </w:p>
    <w:p w14:paraId="5AB5F796"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Na zabezpečení studijního programu se podílejí </w:t>
      </w:r>
      <w:r w:rsidR="00A77BF0" w:rsidRPr="00073CFE">
        <w:rPr>
          <w:rFonts w:ascii="Calibri" w:hAnsi="Calibri" w:cs="Calibri"/>
          <w:color w:val="000000" w:themeColor="text1"/>
          <w:sz w:val="22"/>
          <w:szCs w:val="22"/>
        </w:rPr>
        <w:t>3</w:t>
      </w:r>
      <w:r w:rsidR="00DF6B98" w:rsidRPr="00073CFE">
        <w:rPr>
          <w:rFonts w:ascii="Calibri" w:hAnsi="Calibri" w:cs="Calibri"/>
          <w:color w:val="000000" w:themeColor="text1"/>
          <w:sz w:val="22"/>
          <w:szCs w:val="22"/>
        </w:rPr>
        <w:t xml:space="preserve"> </w:t>
      </w:r>
      <w:r w:rsidRPr="00073CFE">
        <w:rPr>
          <w:rFonts w:ascii="Calibri" w:hAnsi="Calibri" w:cs="Calibri"/>
          <w:color w:val="000000" w:themeColor="text1"/>
          <w:sz w:val="22"/>
          <w:szCs w:val="22"/>
        </w:rPr>
        <w:t>profes</w:t>
      </w:r>
      <w:r w:rsidR="0082733D" w:rsidRPr="00073CFE">
        <w:rPr>
          <w:rFonts w:ascii="Calibri" w:hAnsi="Calibri" w:cs="Calibri"/>
          <w:color w:val="000000" w:themeColor="text1"/>
          <w:sz w:val="22"/>
          <w:szCs w:val="22"/>
        </w:rPr>
        <w:t>o</w:t>
      </w:r>
      <w:r w:rsidR="00A77BF0" w:rsidRPr="00073CFE">
        <w:rPr>
          <w:rFonts w:ascii="Calibri" w:hAnsi="Calibri" w:cs="Calibri"/>
          <w:color w:val="000000" w:themeColor="text1"/>
          <w:sz w:val="22"/>
          <w:szCs w:val="22"/>
        </w:rPr>
        <w:t>ři</w:t>
      </w:r>
      <w:r w:rsidRPr="00073CFE">
        <w:rPr>
          <w:rFonts w:ascii="Calibri" w:hAnsi="Calibri" w:cs="Calibri"/>
          <w:color w:val="000000" w:themeColor="text1"/>
          <w:sz w:val="22"/>
          <w:szCs w:val="22"/>
        </w:rPr>
        <w:t>,</w:t>
      </w:r>
      <w:r w:rsidR="0040511E" w:rsidRPr="00073CFE">
        <w:rPr>
          <w:rFonts w:ascii="Calibri" w:hAnsi="Calibri" w:cs="Calibri"/>
          <w:color w:val="000000" w:themeColor="text1"/>
          <w:sz w:val="22"/>
          <w:szCs w:val="22"/>
        </w:rPr>
        <w:t xml:space="preserve"> 7</w:t>
      </w:r>
      <w:r w:rsidRPr="00073CFE">
        <w:rPr>
          <w:rFonts w:ascii="Calibri" w:hAnsi="Calibri" w:cs="Calibri"/>
          <w:color w:val="000000" w:themeColor="text1"/>
          <w:sz w:val="22"/>
          <w:szCs w:val="22"/>
        </w:rPr>
        <w:t xml:space="preserve"> docentů, </w:t>
      </w:r>
      <w:r w:rsidR="0040511E" w:rsidRPr="00073CFE">
        <w:rPr>
          <w:rFonts w:ascii="Calibri" w:hAnsi="Calibri" w:cs="Calibri"/>
          <w:color w:val="000000" w:themeColor="text1"/>
          <w:sz w:val="22"/>
          <w:szCs w:val="22"/>
        </w:rPr>
        <w:t>1</w:t>
      </w:r>
      <w:r w:rsidR="00A77BF0" w:rsidRPr="00073CFE">
        <w:rPr>
          <w:rFonts w:ascii="Calibri" w:hAnsi="Calibri" w:cs="Calibri"/>
          <w:color w:val="000000" w:themeColor="text1"/>
          <w:sz w:val="22"/>
          <w:szCs w:val="22"/>
        </w:rPr>
        <w:t>5</w:t>
      </w:r>
      <w:r w:rsidRPr="00073CFE">
        <w:rPr>
          <w:rFonts w:ascii="Calibri" w:hAnsi="Calibri" w:cs="Calibri"/>
          <w:color w:val="000000" w:themeColor="text1"/>
          <w:sz w:val="22"/>
          <w:szCs w:val="22"/>
        </w:rPr>
        <w:t xml:space="preserve"> odborných asistentů s titulem Ph.D.</w:t>
      </w:r>
      <w:r w:rsidR="0040511E" w:rsidRPr="00073CFE">
        <w:rPr>
          <w:rFonts w:ascii="Calibri" w:hAnsi="Calibri" w:cs="Calibri"/>
          <w:color w:val="000000" w:themeColor="text1"/>
          <w:sz w:val="22"/>
          <w:szCs w:val="22"/>
        </w:rPr>
        <w:t xml:space="preserve"> a 1 asistent (v roce 2020 je plánovaná obhajoba disertační práce a získání kvalifikace Ph.D.).</w:t>
      </w:r>
    </w:p>
    <w:p w14:paraId="11E80F1C"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Následující tabulka dokládá seznam akademických pracovníků podílejících se na výuce ve studijním programu </w:t>
      </w:r>
      <w:r w:rsidR="00A77BF0"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V přehledu jsou uvedeni akademičtí pracovníci podílející se na </w:t>
      </w:r>
      <w:r w:rsidRPr="00073CFE">
        <w:rPr>
          <w:rFonts w:ascii="Calibri" w:hAnsi="Calibri" w:cs="Calibri"/>
          <w:b/>
          <w:color w:val="000000" w:themeColor="text1"/>
          <w:sz w:val="22"/>
          <w:szCs w:val="22"/>
        </w:rPr>
        <w:t>přednáškách (nebo seminářích u předmětů, které nemají přednášku) z </w:t>
      </w:r>
      <w:r w:rsidRPr="00073CFE">
        <w:rPr>
          <w:rFonts w:ascii="Calibri" w:hAnsi="Calibri" w:cs="Calibri"/>
          <w:b/>
          <w:i/>
          <w:color w:val="000000" w:themeColor="text1"/>
          <w:sz w:val="22"/>
          <w:szCs w:val="22"/>
        </w:rPr>
        <w:t>předmětů povinných</w:t>
      </w:r>
      <w:r w:rsidR="0040511E" w:rsidRPr="00073CFE">
        <w:rPr>
          <w:rFonts w:ascii="Calibri" w:hAnsi="Calibri" w:cs="Calibri"/>
          <w:b/>
          <w:i/>
          <w:color w:val="000000" w:themeColor="text1"/>
          <w:sz w:val="22"/>
          <w:szCs w:val="22"/>
        </w:rPr>
        <w:t xml:space="preserve"> a </w:t>
      </w:r>
      <w:r w:rsidRPr="00073CFE">
        <w:rPr>
          <w:rFonts w:ascii="Calibri" w:hAnsi="Calibri" w:cs="Calibri"/>
          <w:b/>
          <w:i/>
          <w:color w:val="000000" w:themeColor="text1"/>
          <w:sz w:val="22"/>
          <w:szCs w:val="22"/>
        </w:rPr>
        <w:t>povinně volitelných</w:t>
      </w:r>
      <w:r w:rsidRPr="00073CFE">
        <w:rPr>
          <w:rFonts w:ascii="Calibri" w:hAnsi="Calibri" w:cs="Calibri"/>
          <w:color w:val="000000" w:themeColor="text1"/>
          <w:sz w:val="22"/>
          <w:szCs w:val="22"/>
        </w:rPr>
        <w:t xml:space="preserve"> v rámci daného studijního plánu, který je uveden v </w:t>
      </w:r>
      <w:r w:rsidRPr="00073CFE">
        <w:rPr>
          <w:rFonts w:ascii="Calibri" w:hAnsi="Calibri" w:cs="Calibri"/>
          <w:i/>
          <w:color w:val="000000" w:themeColor="text1"/>
          <w:sz w:val="22"/>
          <w:szCs w:val="22"/>
        </w:rPr>
        <w:t>Příloze B-IIa – Studijní plány a návrh témat prací (bakalářské a magisterské studijní programy).</w:t>
      </w:r>
    </w:p>
    <w:p w14:paraId="0E9861F1" w14:textId="77777777" w:rsidR="007E544F" w:rsidRDefault="007E544F" w:rsidP="007E544F">
      <w:pPr>
        <w:spacing w:before="120" w:after="240"/>
        <w:jc w:val="both"/>
        <w:rPr>
          <w:rFonts w:ascii="Calibri" w:hAnsi="Calibri" w:cs="Calibri"/>
          <w:color w:val="000000" w:themeColor="text1"/>
          <w:sz w:val="22"/>
          <w:szCs w:val="22"/>
        </w:rPr>
      </w:pPr>
      <w:r w:rsidRPr="00073CFE">
        <w:rPr>
          <w:rFonts w:ascii="Calibri" w:hAnsi="Calibri" w:cs="Calibri"/>
          <w:color w:val="000000" w:themeColor="text1"/>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073CFE">
        <w:rPr>
          <w:rFonts w:ascii="Calibri" w:hAnsi="Calibri" w:cs="Calibri"/>
          <w:i/>
          <w:color w:val="000000" w:themeColor="text1"/>
          <w:sz w:val="22"/>
          <w:szCs w:val="22"/>
        </w:rPr>
        <w:t>Příloze C-I – Personální zabezpečení.</w:t>
      </w:r>
      <w:r w:rsidRPr="00073CFE">
        <w:rPr>
          <w:rFonts w:ascii="Calibri" w:hAnsi="Calibri" w:cs="Calibri"/>
          <w:color w:val="000000" w:themeColor="text1"/>
          <w:sz w:val="22"/>
          <w:szCs w:val="22"/>
        </w:rPr>
        <w:t xml:space="preserve"> </w:t>
      </w:r>
    </w:p>
    <w:p w14:paraId="06F219F2" w14:textId="77777777" w:rsidR="00BD63FE" w:rsidRPr="00073CFE" w:rsidRDefault="00BD63FE" w:rsidP="007E544F">
      <w:pPr>
        <w:spacing w:before="120" w:after="240"/>
        <w:jc w:val="both"/>
        <w:rPr>
          <w:rFonts w:ascii="Calibri" w:hAnsi="Calibri" w:cs="Calibri"/>
          <w:color w:val="000000" w:themeColor="text1"/>
          <w:sz w:val="22"/>
          <w:szCs w:val="22"/>
        </w:rPr>
      </w:pPr>
    </w:p>
    <w:p w14:paraId="10D9FFA8" w14:textId="77777777" w:rsidR="007E544F" w:rsidRPr="00073CFE" w:rsidRDefault="007E544F" w:rsidP="007A1F77">
      <w:pPr>
        <w:jc w:val="center"/>
        <w:rPr>
          <w:rFonts w:ascii="Calibri" w:hAnsi="Calibri" w:cs="Calibri"/>
          <w:i/>
          <w:color w:val="000000" w:themeColor="text1"/>
          <w:szCs w:val="22"/>
        </w:rPr>
      </w:pPr>
      <w:r w:rsidRPr="00073CFE">
        <w:rPr>
          <w:rFonts w:ascii="Calibri" w:hAnsi="Calibri" w:cs="Calibri"/>
          <w:i/>
          <w:color w:val="000000" w:themeColor="text1"/>
          <w:szCs w:val="22"/>
        </w:rPr>
        <w:t>Tab. 2 – Personální struktura studijního program</w:t>
      </w:r>
      <w:r w:rsidR="007A1F77" w:rsidRPr="00073CFE">
        <w:rPr>
          <w:rFonts w:ascii="Calibri" w:hAnsi="Calibri" w:cs="Calibri"/>
          <w:i/>
          <w:color w:val="000000" w:themeColor="text1"/>
          <w:szCs w:val="22"/>
        </w:rPr>
        <w:t xml:space="preserve">u </w:t>
      </w:r>
      <w:r w:rsidR="00A77BF0" w:rsidRPr="00073CFE">
        <w:rPr>
          <w:rFonts w:ascii="Calibri" w:hAnsi="Calibri" w:cs="Calibri"/>
          <w:i/>
          <w:color w:val="000000" w:themeColor="text1"/>
          <w:szCs w:val="22"/>
        </w:rPr>
        <w:t>Finance</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FF0A60" w:rsidRPr="00073CFE" w14:paraId="54626F7D" w14:textId="77777777" w:rsidTr="00D7212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6317FFD"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0407C9FB" w14:textId="77777777" w:rsidR="00FF0A60" w:rsidRPr="00073CFE" w:rsidRDefault="00FF0A60" w:rsidP="00D72128">
            <w:pPr>
              <w:jc w:val="center"/>
              <w:rPr>
                <w:rFonts w:ascii="Calibri" w:hAnsi="Calibri" w:cs="Calibri"/>
                <w:b/>
                <w:bCs/>
                <w:color w:val="000000" w:themeColor="text1"/>
              </w:rPr>
            </w:pPr>
            <w:r w:rsidRPr="00073CFE">
              <w:rPr>
                <w:rFonts w:ascii="Calibri" w:hAnsi="Calibri" w:cs="Calibri"/>
                <w:b/>
                <w:bCs/>
                <w:color w:val="000000" w:themeColor="text1"/>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14:paraId="39DC5715" w14:textId="77777777" w:rsidR="00FF0A60" w:rsidRPr="00073CFE" w:rsidRDefault="00FF0A60" w:rsidP="00D72128">
            <w:pPr>
              <w:jc w:val="center"/>
              <w:rPr>
                <w:rFonts w:ascii="Calibri" w:hAnsi="Calibri" w:cs="Calibri"/>
                <w:b/>
                <w:bCs/>
                <w:color w:val="000000" w:themeColor="text1"/>
              </w:rPr>
            </w:pPr>
            <w:r w:rsidRPr="00073CFE">
              <w:rPr>
                <w:rFonts w:ascii="Calibri" w:hAnsi="Calibri" w:cs="Calibri"/>
                <w:b/>
                <w:bCs/>
                <w:color w:val="000000" w:themeColor="text1"/>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5505A39C" w14:textId="77777777" w:rsidR="00FF0A60" w:rsidRPr="00073CFE" w:rsidRDefault="00FF0A60" w:rsidP="00D72128">
            <w:pPr>
              <w:jc w:val="center"/>
              <w:rPr>
                <w:rFonts w:ascii="Calibri" w:hAnsi="Calibri" w:cs="Calibri"/>
                <w:b/>
                <w:bCs/>
                <w:color w:val="000000" w:themeColor="text1"/>
              </w:rPr>
            </w:pPr>
            <w:r w:rsidRPr="00073CFE">
              <w:rPr>
                <w:rFonts w:ascii="Calibri" w:hAnsi="Calibri" w:cs="Calibri"/>
                <w:b/>
                <w:bCs/>
                <w:color w:val="000000" w:themeColor="text1"/>
              </w:rPr>
              <w:t>Pracovní poměr</w:t>
            </w:r>
          </w:p>
        </w:tc>
      </w:tr>
      <w:tr w:rsidR="00FF0A60" w:rsidRPr="00073CFE" w14:paraId="633D38AE" w14:textId="77777777" w:rsidTr="00D7212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F5BE3C0"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Profesoři</w:t>
            </w:r>
          </w:p>
        </w:tc>
      </w:tr>
      <w:tr w:rsidR="00FF0A60" w:rsidRPr="00073CFE" w14:paraId="78E3AD3A" w14:textId="77777777" w:rsidTr="00D72128">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
          <w:p w14:paraId="3EB455A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prof. Dr. Ing. Drahomíra Pavelková</w:t>
            </w:r>
          </w:p>
        </w:tc>
        <w:tc>
          <w:tcPr>
            <w:tcW w:w="1300" w:type="dxa"/>
            <w:tcBorders>
              <w:top w:val="single" w:sz="12" w:space="0" w:color="auto"/>
              <w:left w:val="nil"/>
              <w:bottom w:val="single" w:sz="2" w:space="0" w:color="auto"/>
              <w:right w:val="single" w:sz="4" w:space="0" w:color="auto"/>
            </w:tcBorders>
            <w:shd w:val="clear" w:color="auto" w:fill="auto"/>
            <w:noWrap/>
            <w:vAlign w:val="center"/>
          </w:tcPr>
          <w:p w14:paraId="2747F8B0"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single" w:sz="12" w:space="0" w:color="auto"/>
              <w:left w:val="nil"/>
              <w:bottom w:val="single" w:sz="2" w:space="0" w:color="auto"/>
              <w:right w:val="single" w:sz="4" w:space="0" w:color="auto"/>
            </w:tcBorders>
            <w:shd w:val="clear" w:color="auto" w:fill="auto"/>
            <w:noWrap/>
            <w:vAlign w:val="center"/>
          </w:tcPr>
          <w:p w14:paraId="0F1C30D0"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12" w:space="0" w:color="auto"/>
              <w:left w:val="nil"/>
              <w:bottom w:val="single" w:sz="2" w:space="0" w:color="auto"/>
              <w:right w:val="single" w:sz="12" w:space="0" w:color="auto"/>
            </w:tcBorders>
            <w:shd w:val="clear" w:color="auto" w:fill="auto"/>
            <w:noWrap/>
            <w:vAlign w:val="center"/>
          </w:tcPr>
          <w:p w14:paraId="478949D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140E1591" w14:textId="77777777" w:rsidTr="00D72128">
        <w:trPr>
          <w:trHeight w:val="315"/>
          <w:jc w:val="center"/>
        </w:trPr>
        <w:tc>
          <w:tcPr>
            <w:tcW w:w="3387" w:type="dxa"/>
            <w:tcBorders>
              <w:top w:val="single" w:sz="2" w:space="0" w:color="auto"/>
              <w:left w:val="single" w:sz="12" w:space="0" w:color="auto"/>
              <w:bottom w:val="single" w:sz="2" w:space="0" w:color="auto"/>
              <w:right w:val="single" w:sz="4" w:space="0" w:color="auto"/>
            </w:tcBorders>
            <w:shd w:val="clear" w:color="auto" w:fill="auto"/>
            <w:noWrap/>
            <w:vAlign w:val="center"/>
          </w:tcPr>
          <w:p w14:paraId="51797345"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prof. Ing. Boris Popesko, Ph.D.</w:t>
            </w:r>
          </w:p>
        </w:tc>
        <w:tc>
          <w:tcPr>
            <w:tcW w:w="1300" w:type="dxa"/>
            <w:tcBorders>
              <w:top w:val="single" w:sz="2" w:space="0" w:color="auto"/>
              <w:left w:val="nil"/>
              <w:bottom w:val="single" w:sz="2" w:space="0" w:color="auto"/>
              <w:right w:val="single" w:sz="4" w:space="0" w:color="auto"/>
            </w:tcBorders>
            <w:shd w:val="clear" w:color="auto" w:fill="auto"/>
            <w:noWrap/>
            <w:vAlign w:val="center"/>
          </w:tcPr>
          <w:p w14:paraId="3B47F8C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2" w:space="0" w:color="auto"/>
              <w:left w:val="nil"/>
              <w:bottom w:val="single" w:sz="2" w:space="0" w:color="auto"/>
              <w:right w:val="single" w:sz="4" w:space="0" w:color="auto"/>
            </w:tcBorders>
            <w:shd w:val="clear" w:color="auto" w:fill="auto"/>
            <w:noWrap/>
            <w:vAlign w:val="center"/>
          </w:tcPr>
          <w:p w14:paraId="5320CF6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2" w:space="0" w:color="auto"/>
              <w:left w:val="nil"/>
              <w:bottom w:val="single" w:sz="2" w:space="0" w:color="auto"/>
              <w:right w:val="single" w:sz="12" w:space="0" w:color="auto"/>
            </w:tcBorders>
            <w:shd w:val="clear" w:color="auto" w:fill="auto"/>
            <w:noWrap/>
          </w:tcPr>
          <w:p w14:paraId="2CC170B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380906B0" w14:textId="77777777" w:rsidTr="00D72128">
        <w:trPr>
          <w:trHeight w:val="315"/>
          <w:jc w:val="center"/>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7B5E2387"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prof. Ing. Rastislav Rajnoha, PhD.</w:t>
            </w:r>
          </w:p>
        </w:tc>
        <w:tc>
          <w:tcPr>
            <w:tcW w:w="1300" w:type="dxa"/>
            <w:tcBorders>
              <w:top w:val="single" w:sz="2" w:space="0" w:color="auto"/>
              <w:left w:val="nil"/>
              <w:bottom w:val="single" w:sz="12" w:space="0" w:color="auto"/>
              <w:right w:val="single" w:sz="4" w:space="0" w:color="auto"/>
            </w:tcBorders>
            <w:shd w:val="clear" w:color="auto" w:fill="auto"/>
            <w:noWrap/>
            <w:vAlign w:val="center"/>
          </w:tcPr>
          <w:p w14:paraId="6585F9A9"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1971</w:t>
            </w:r>
          </w:p>
        </w:tc>
        <w:tc>
          <w:tcPr>
            <w:tcW w:w="780" w:type="dxa"/>
            <w:tcBorders>
              <w:top w:val="single" w:sz="2" w:space="0" w:color="auto"/>
              <w:left w:val="nil"/>
              <w:bottom w:val="single" w:sz="12" w:space="0" w:color="auto"/>
              <w:right w:val="single" w:sz="4" w:space="0" w:color="auto"/>
            </w:tcBorders>
            <w:shd w:val="clear" w:color="auto" w:fill="auto"/>
            <w:noWrap/>
            <w:vAlign w:val="center"/>
          </w:tcPr>
          <w:p w14:paraId="5FC7BFE7"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single" w:sz="2" w:space="0" w:color="auto"/>
              <w:left w:val="nil"/>
              <w:bottom w:val="single" w:sz="12" w:space="0" w:color="auto"/>
              <w:right w:val="single" w:sz="12" w:space="0" w:color="auto"/>
            </w:tcBorders>
            <w:shd w:val="clear" w:color="auto" w:fill="auto"/>
            <w:noWrap/>
          </w:tcPr>
          <w:p w14:paraId="0D19F64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6AE30BCD" w14:textId="77777777" w:rsidTr="00D7212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525711"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Docenti</w:t>
            </w:r>
          </w:p>
        </w:tc>
      </w:tr>
      <w:tr w:rsidR="00FF0A60" w:rsidRPr="00073CFE" w14:paraId="7B1918A3" w14:textId="77777777" w:rsidTr="00D7212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348B581"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7DD6C"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6A63D9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296B7E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64FDAE28" w14:textId="77777777" w:rsidTr="00D7212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CD3269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Aleš Gregar,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D498D" w14:textId="77777777" w:rsidR="00FF0A60" w:rsidRPr="00073CFE" w:rsidRDefault="00A93BE7" w:rsidP="00D72128">
            <w:pPr>
              <w:jc w:val="center"/>
              <w:rPr>
                <w:rFonts w:ascii="Calibri" w:hAnsi="Calibri" w:cs="Calibri"/>
                <w:color w:val="000000" w:themeColor="text1"/>
              </w:rPr>
            </w:pPr>
            <w:r w:rsidRPr="00073CFE">
              <w:rPr>
                <w:rFonts w:ascii="Calibri" w:hAnsi="Calibri" w:cs="Calibri"/>
                <w:color w:val="000000" w:themeColor="text1"/>
              </w:rPr>
              <w:t>1945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07B6B02" w14:textId="77777777" w:rsidR="00FF0A60" w:rsidRPr="00073CFE" w:rsidRDefault="00A93BE7"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C4FBD4" w14:textId="77777777" w:rsidR="00FF0A60" w:rsidRPr="00073CFE" w:rsidRDefault="00A93BE7"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0EEA31D" w14:textId="77777777" w:rsidTr="00D7212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0F32E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1E51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145DD34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E7E5E2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392903A0"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DF431C7"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C26798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nil"/>
              <w:left w:val="nil"/>
              <w:bottom w:val="single" w:sz="4" w:space="0" w:color="auto"/>
              <w:right w:val="single" w:sz="4" w:space="0" w:color="auto"/>
            </w:tcBorders>
            <w:shd w:val="clear" w:color="auto" w:fill="auto"/>
            <w:noWrap/>
            <w:vAlign w:val="center"/>
          </w:tcPr>
          <w:p w14:paraId="6B1049D7"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6AEDA03C"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35066717"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57CE544"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374613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1960</w:t>
            </w:r>
          </w:p>
        </w:tc>
        <w:tc>
          <w:tcPr>
            <w:tcW w:w="780" w:type="dxa"/>
            <w:tcBorders>
              <w:top w:val="nil"/>
              <w:left w:val="nil"/>
              <w:bottom w:val="single" w:sz="4" w:space="0" w:color="auto"/>
              <w:right w:val="single" w:sz="4" w:space="0" w:color="auto"/>
            </w:tcBorders>
            <w:shd w:val="clear" w:color="auto" w:fill="auto"/>
            <w:noWrap/>
            <w:vAlign w:val="center"/>
          </w:tcPr>
          <w:p w14:paraId="32C2F44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7C21BAC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7FFC345D"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1ADA343"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0D5D2D3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nil"/>
              <w:left w:val="nil"/>
              <w:bottom w:val="single" w:sz="4" w:space="0" w:color="auto"/>
              <w:right w:val="single" w:sz="4" w:space="0" w:color="auto"/>
            </w:tcBorders>
            <w:shd w:val="clear" w:color="auto" w:fill="auto"/>
            <w:noWrap/>
            <w:vAlign w:val="center"/>
          </w:tcPr>
          <w:p w14:paraId="4A9D4637"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0E9B89A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58FFC15F"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971C12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6C0CE30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1972</w:t>
            </w:r>
          </w:p>
        </w:tc>
        <w:tc>
          <w:tcPr>
            <w:tcW w:w="780" w:type="dxa"/>
            <w:tcBorders>
              <w:top w:val="nil"/>
              <w:left w:val="nil"/>
              <w:bottom w:val="single" w:sz="4" w:space="0" w:color="auto"/>
              <w:right w:val="single" w:sz="4" w:space="0" w:color="auto"/>
            </w:tcBorders>
            <w:shd w:val="clear" w:color="auto" w:fill="auto"/>
            <w:noWrap/>
            <w:vAlign w:val="center"/>
          </w:tcPr>
          <w:p w14:paraId="456EF4F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nil"/>
              <w:left w:val="single" w:sz="4" w:space="0" w:color="auto"/>
              <w:bottom w:val="single" w:sz="4" w:space="0" w:color="auto"/>
              <w:right w:val="single" w:sz="12" w:space="0" w:color="auto"/>
            </w:tcBorders>
            <w:shd w:val="clear" w:color="auto" w:fill="auto"/>
            <w:noWrap/>
          </w:tcPr>
          <w:p w14:paraId="4CB864CC"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2BDF8597" w14:textId="77777777" w:rsidTr="00D7212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6AA3C7D"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Odborní asistenti</w:t>
            </w:r>
          </w:p>
        </w:tc>
      </w:tr>
      <w:tr w:rsidR="00FF0A60" w:rsidRPr="00073CFE" w14:paraId="09D39EC1"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914C733"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AC51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1CD8143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88B79F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21F12E18"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67DFC4D"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4D38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D7520F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17F767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U-31.8.2022</w:t>
            </w:r>
          </w:p>
        </w:tc>
      </w:tr>
      <w:tr w:rsidR="00FF0A60" w:rsidRPr="00073CFE" w14:paraId="27536C9D"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82074A"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 xml:space="preserve">Ing. Mojmír Hampl, </w:t>
            </w:r>
            <w:r w:rsidR="009469F2" w:rsidRPr="00073CFE">
              <w:rPr>
                <w:rFonts w:ascii="Calibri" w:hAnsi="Calibri" w:cs="Calibri"/>
                <w:color w:val="000000" w:themeColor="text1"/>
              </w:rPr>
              <w:t xml:space="preserve">MSc., </w:t>
            </w:r>
            <w:r w:rsidRPr="00073CFE">
              <w:rPr>
                <w:rFonts w:ascii="Calibri" w:hAnsi="Calibri" w:cs="Calibri"/>
                <w:color w:val="000000" w:themeColor="text1"/>
              </w:rPr>
              <w:t>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E810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B8950B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DE9A45E" w14:textId="620CC913"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U-31.8.202</w:t>
            </w:r>
            <w:ins w:id="1912" w:author="Bronislava Neubauerová" w:date="2020-08-25T14:28:00Z">
              <w:r w:rsidR="00084B5C">
                <w:rPr>
                  <w:rFonts w:ascii="Calibri" w:hAnsi="Calibri" w:cs="Calibri"/>
                  <w:color w:val="000000" w:themeColor="text1"/>
                </w:rPr>
                <w:t>3</w:t>
              </w:r>
            </w:ins>
            <w:del w:id="1913" w:author="Bronislava Neubauerová" w:date="2020-08-25T14:28:00Z">
              <w:r w:rsidRPr="00073CFE" w:rsidDel="00084B5C">
                <w:rPr>
                  <w:rFonts w:ascii="Calibri" w:hAnsi="Calibri" w:cs="Calibri"/>
                  <w:color w:val="000000" w:themeColor="text1"/>
                </w:rPr>
                <w:delText>0</w:delText>
              </w:r>
            </w:del>
          </w:p>
        </w:tc>
      </w:tr>
      <w:tr w:rsidR="00FF0A60" w:rsidRPr="00073CFE" w14:paraId="50EF677E"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7A7AEE"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AE9A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A71B84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7B7601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5D834F8"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B622BB6"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39DE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673DE7B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CEEF27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1DD9B7BE"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274C5FD"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C681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691BA0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F9B8F6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50E3EBEB"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46AAC85"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9428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029470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A977EA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U-30.9.2021</w:t>
            </w:r>
          </w:p>
        </w:tc>
      </w:tr>
      <w:tr w:rsidR="00FF0A60" w:rsidRPr="00073CFE" w14:paraId="1EACA208"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2DE893C"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3AE1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457AACC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E42406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0F1F5E9"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FD0C9B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Martin Mikeska,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8911B" w14:textId="77777777" w:rsidR="00FF0A60" w:rsidRPr="00073CFE" w:rsidRDefault="00987689" w:rsidP="00D72128">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A43A82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096B6D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7BCAD821"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7392E8"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7AF0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E61FE80"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06D4A5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DF5D5C9"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FD25DFB"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C2C1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4E45A4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76738A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67B351F9"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B173572"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A1D7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5F87FB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9499A5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400DA60C"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55CB125"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004C3A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nil"/>
              <w:left w:val="nil"/>
              <w:bottom w:val="single" w:sz="4" w:space="0" w:color="auto"/>
              <w:right w:val="single" w:sz="4" w:space="0" w:color="auto"/>
            </w:tcBorders>
            <w:shd w:val="clear" w:color="auto" w:fill="auto"/>
            <w:noWrap/>
            <w:vAlign w:val="center"/>
          </w:tcPr>
          <w:p w14:paraId="41D327D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5CABA60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5EA3E4CD"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6A80116"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63E83F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nil"/>
              <w:left w:val="nil"/>
              <w:bottom w:val="single" w:sz="4" w:space="0" w:color="auto"/>
              <w:right w:val="single" w:sz="4" w:space="0" w:color="auto"/>
            </w:tcBorders>
            <w:shd w:val="clear" w:color="auto" w:fill="auto"/>
            <w:noWrap/>
            <w:vAlign w:val="center"/>
          </w:tcPr>
          <w:p w14:paraId="3759151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6F8BBB7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171CD" w:rsidRPr="008735BA" w14:paraId="2664BEF6" w14:textId="77777777" w:rsidTr="004E190C">
        <w:trPr>
          <w:trHeight w:val="315"/>
          <w:jc w:val="center"/>
          <w:ins w:id="1914" w:author="Drahomíra Pavelková" w:date="2020-08-26T19:52:00Z"/>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BDF08E3" w14:textId="77777777" w:rsidR="00F171CD" w:rsidRPr="009E0288" w:rsidRDefault="00F171CD" w:rsidP="004E190C">
            <w:pPr>
              <w:rPr>
                <w:ins w:id="1915" w:author="Drahomíra Pavelková" w:date="2020-08-26T19:52:00Z"/>
                <w:rFonts w:ascii="Calibri" w:hAnsi="Calibri" w:cs="Calibri"/>
                <w:b/>
                <w:bCs/>
              </w:rPr>
            </w:pPr>
            <w:ins w:id="1916" w:author="Drahomíra Pavelková" w:date="2020-08-26T19:52:00Z">
              <w:r w:rsidRPr="00C52600">
                <w:rPr>
                  <w:rFonts w:ascii="Calibri" w:hAnsi="Calibri" w:cs="Calibri"/>
                  <w:b/>
                  <w:bCs/>
                </w:rPr>
                <w:t>Lektoři</w:t>
              </w:r>
            </w:ins>
          </w:p>
        </w:tc>
      </w:tr>
      <w:tr w:rsidR="00F171CD" w:rsidRPr="008735BA" w14:paraId="1A3B92FA" w14:textId="77777777" w:rsidTr="004E190C">
        <w:trPr>
          <w:trHeight w:val="300"/>
          <w:jc w:val="center"/>
          <w:ins w:id="1917" w:author="Drahomíra Pavelková" w:date="2020-08-26T19:52: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7952514" w14:textId="77777777" w:rsidR="00F171CD" w:rsidRPr="00BA52B1" w:rsidRDefault="00F171CD" w:rsidP="004E190C">
            <w:pPr>
              <w:rPr>
                <w:ins w:id="1918" w:author="Drahomíra Pavelková" w:date="2020-08-26T19:52:00Z"/>
                <w:rFonts w:asciiTheme="minorHAnsi" w:hAnsiTheme="minorHAnsi" w:cstheme="minorHAnsi"/>
                <w:color w:val="000000"/>
              </w:rPr>
            </w:pPr>
            <w:ins w:id="1919" w:author="Drahomíra Pavelková" w:date="2020-08-26T19:52:00Z">
              <w:r>
                <w:rPr>
                  <w:rFonts w:asciiTheme="minorHAnsi" w:hAnsiTheme="minorHAnsi" w:cstheme="minorHAnsi"/>
                  <w:color w:val="000000"/>
                </w:rPr>
                <w:t>Mgr. Igor Drápala</w:t>
              </w:r>
            </w:ins>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C2578" w14:textId="1C2D3ABC" w:rsidR="00F171CD" w:rsidRPr="00BA52B1" w:rsidRDefault="00417C57" w:rsidP="004E190C">
            <w:pPr>
              <w:jc w:val="center"/>
              <w:rPr>
                <w:ins w:id="1920" w:author="Drahomíra Pavelková" w:date="2020-08-26T19:52:00Z"/>
                <w:rFonts w:asciiTheme="minorHAnsi" w:hAnsiTheme="minorHAnsi" w:cstheme="minorHAnsi"/>
                <w:color w:val="000000"/>
              </w:rPr>
            </w:pPr>
            <w:ins w:id="1921" w:author="Drahomíra Pavelková" w:date="2020-08-27T11:09:00Z">
              <w:r>
                <w:rPr>
                  <w:rFonts w:asciiTheme="minorHAnsi" w:hAnsiTheme="minorHAnsi" w:cstheme="minorHAnsi"/>
                  <w:color w:val="000000"/>
                </w:rPr>
                <w:t>1977</w:t>
              </w:r>
            </w:ins>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FF61EB9" w14:textId="31CAFAE6" w:rsidR="00F171CD" w:rsidRPr="00BA52B1" w:rsidRDefault="00417C57" w:rsidP="004E190C">
            <w:pPr>
              <w:jc w:val="center"/>
              <w:rPr>
                <w:ins w:id="1922" w:author="Drahomíra Pavelková" w:date="2020-08-26T19:52:00Z"/>
                <w:rFonts w:asciiTheme="minorHAnsi" w:hAnsiTheme="minorHAnsi" w:cstheme="minorHAnsi"/>
                <w:color w:val="000000"/>
              </w:rPr>
            </w:pPr>
            <w:ins w:id="1923" w:author="Drahomíra Pavelková" w:date="2020-08-27T11:08:00Z">
              <w:r>
                <w:rPr>
                  <w:rFonts w:asciiTheme="minorHAnsi" w:hAnsiTheme="minorHAnsi" w:cstheme="minorHAnsi"/>
                  <w:color w:val="000000"/>
                </w:rPr>
                <w:t>40</w:t>
              </w:r>
            </w:ins>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0056689" w14:textId="55DED7DD" w:rsidR="00F171CD" w:rsidRPr="00BA52B1" w:rsidRDefault="00417C57" w:rsidP="00A84680">
            <w:pPr>
              <w:jc w:val="center"/>
              <w:rPr>
                <w:ins w:id="1924" w:author="Drahomíra Pavelková" w:date="2020-08-26T19:52:00Z"/>
                <w:rFonts w:asciiTheme="minorHAnsi" w:hAnsiTheme="minorHAnsi" w:cstheme="minorHAnsi"/>
                <w:color w:val="000000"/>
              </w:rPr>
            </w:pPr>
            <w:ins w:id="1925" w:author="Drahomíra Pavelková" w:date="2020-08-27T11:09:00Z">
              <w:r>
                <w:rPr>
                  <w:rFonts w:asciiTheme="minorHAnsi" w:hAnsiTheme="minorHAnsi" w:cstheme="minorHAnsi"/>
                  <w:color w:val="000000"/>
                </w:rPr>
                <w:t>U-</w:t>
              </w:r>
            </w:ins>
            <w:ins w:id="1926" w:author="Michal Pilík" w:date="2020-08-28T09:33:00Z">
              <w:r w:rsidR="00932420">
                <w:rPr>
                  <w:rFonts w:asciiTheme="minorHAnsi" w:hAnsiTheme="minorHAnsi" w:cstheme="minorHAnsi"/>
                  <w:color w:val="000000"/>
                </w:rPr>
                <w:t>31.8.</w:t>
              </w:r>
            </w:ins>
            <w:ins w:id="1927" w:author="Drahomíra Pavelková" w:date="2020-08-27T11:08:00Z">
              <w:r>
                <w:rPr>
                  <w:rFonts w:asciiTheme="minorHAnsi" w:hAnsiTheme="minorHAnsi" w:cstheme="minorHAnsi"/>
                  <w:color w:val="000000"/>
                </w:rPr>
                <w:t>2022</w:t>
              </w:r>
            </w:ins>
          </w:p>
        </w:tc>
      </w:tr>
      <w:tr w:rsidR="00FF0A60" w:rsidRPr="00073CFE" w:rsidDel="00F171CD" w14:paraId="24DE12B8" w14:textId="3688A6C4" w:rsidTr="00D72128">
        <w:trPr>
          <w:trHeight w:val="300"/>
          <w:jc w:val="center"/>
          <w:del w:id="1928" w:author="Drahomíra Pavelková" w:date="2020-08-26T19:52: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08D7034" w14:textId="38116739" w:rsidR="00FF0A60" w:rsidRPr="00073CFE" w:rsidDel="00F171CD" w:rsidRDefault="00FF0A60" w:rsidP="00D72128">
            <w:pPr>
              <w:rPr>
                <w:del w:id="1929" w:author="Drahomíra Pavelková" w:date="2020-08-26T19:52:00Z"/>
                <w:rFonts w:ascii="Calibri" w:hAnsi="Calibri" w:cs="Calibri"/>
                <w:color w:val="000000" w:themeColor="text1"/>
              </w:rPr>
            </w:pPr>
            <w:del w:id="1930" w:author="Drahomíra Pavelková" w:date="2020-08-26T19:52:00Z">
              <w:r w:rsidRPr="00073CFE" w:rsidDel="00F171CD">
                <w:rPr>
                  <w:rFonts w:ascii="Calibri" w:hAnsi="Calibri" w:cs="Calibri"/>
                  <w:color w:val="000000" w:themeColor="text1"/>
                </w:rPr>
                <w:delText>RNDr. Bedřich Zimola,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D164BA9" w14:textId="53ADFF79" w:rsidR="00FF0A60" w:rsidRPr="00073CFE" w:rsidDel="00F171CD" w:rsidRDefault="00FF0A60" w:rsidP="00D72128">
            <w:pPr>
              <w:jc w:val="center"/>
              <w:rPr>
                <w:del w:id="1931" w:author="Drahomíra Pavelková" w:date="2020-08-26T19:52:00Z"/>
                <w:rFonts w:ascii="Calibri" w:hAnsi="Calibri" w:cs="Calibri"/>
                <w:color w:val="000000" w:themeColor="text1"/>
              </w:rPr>
            </w:pPr>
            <w:del w:id="1932" w:author="Drahomíra Pavelková" w:date="2020-08-26T19:52:00Z">
              <w:r w:rsidRPr="00073CFE" w:rsidDel="00F171CD">
                <w:rPr>
                  <w:rFonts w:ascii="Calibri" w:hAnsi="Calibri" w:cs="Calibri"/>
                  <w:color w:val="000000" w:themeColor="text1"/>
                </w:rPr>
                <w:delText>1954</w:delText>
              </w:r>
            </w:del>
          </w:p>
        </w:tc>
        <w:tc>
          <w:tcPr>
            <w:tcW w:w="780" w:type="dxa"/>
            <w:tcBorders>
              <w:top w:val="nil"/>
              <w:left w:val="nil"/>
              <w:bottom w:val="single" w:sz="4" w:space="0" w:color="auto"/>
              <w:right w:val="single" w:sz="4" w:space="0" w:color="auto"/>
            </w:tcBorders>
            <w:shd w:val="clear" w:color="auto" w:fill="auto"/>
            <w:noWrap/>
            <w:vAlign w:val="center"/>
          </w:tcPr>
          <w:p w14:paraId="3B618B41" w14:textId="7B8E473F" w:rsidR="00FF0A60" w:rsidRPr="00073CFE" w:rsidDel="00F171CD" w:rsidRDefault="00FF0A60" w:rsidP="00D72128">
            <w:pPr>
              <w:jc w:val="center"/>
              <w:rPr>
                <w:del w:id="1933" w:author="Drahomíra Pavelková" w:date="2020-08-26T19:52:00Z"/>
                <w:rFonts w:ascii="Calibri" w:hAnsi="Calibri" w:cs="Calibri"/>
                <w:color w:val="000000" w:themeColor="text1"/>
              </w:rPr>
            </w:pPr>
            <w:del w:id="1934" w:author="Drahomíra Pavelková" w:date="2020-08-26T19:52:00Z">
              <w:r w:rsidRPr="00073CFE" w:rsidDel="00F171CD">
                <w:rPr>
                  <w:rFonts w:ascii="Calibri" w:hAnsi="Calibri" w:cs="Calibri"/>
                  <w:color w:val="000000" w:themeColor="text1"/>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14:paraId="282815EE" w14:textId="4EE15BB9" w:rsidR="00FF0A60" w:rsidRPr="00073CFE" w:rsidDel="00F171CD" w:rsidRDefault="00FF0A60" w:rsidP="00D72128">
            <w:pPr>
              <w:jc w:val="center"/>
              <w:rPr>
                <w:del w:id="1935" w:author="Drahomíra Pavelková" w:date="2020-08-26T19:52:00Z"/>
                <w:rFonts w:ascii="Calibri" w:hAnsi="Calibri" w:cs="Calibri"/>
                <w:color w:val="000000" w:themeColor="text1"/>
              </w:rPr>
            </w:pPr>
            <w:del w:id="1936" w:author="Drahomíra Pavelková" w:date="2020-08-26T19:52:00Z">
              <w:r w:rsidRPr="00073CFE" w:rsidDel="00F171CD">
                <w:rPr>
                  <w:rFonts w:ascii="Calibri" w:hAnsi="Calibri" w:cs="Calibri"/>
                  <w:color w:val="000000" w:themeColor="text1"/>
                </w:rPr>
                <w:delText>N</w:delText>
              </w:r>
            </w:del>
          </w:p>
        </w:tc>
      </w:tr>
    </w:tbl>
    <w:p w14:paraId="7680ECB7" w14:textId="77777777" w:rsidR="00C12017" w:rsidRPr="00073CFE" w:rsidRDefault="00C12017" w:rsidP="00576D59">
      <w:pPr>
        <w:rPr>
          <w:rFonts w:ascii="Calibri" w:hAnsi="Calibri" w:cs="Calibri"/>
          <w:i/>
          <w:color w:val="000000" w:themeColor="text1"/>
          <w:szCs w:val="22"/>
        </w:rPr>
      </w:pPr>
    </w:p>
    <w:p w14:paraId="4B061A72" w14:textId="77777777" w:rsidR="007E544F" w:rsidRPr="00073CFE" w:rsidRDefault="007E544F" w:rsidP="007E544F">
      <w:pPr>
        <w:jc w:val="center"/>
        <w:rPr>
          <w:rFonts w:ascii="Calibri" w:hAnsi="Calibri" w:cs="Calibri"/>
          <w:i/>
          <w:color w:val="000000" w:themeColor="text1"/>
          <w:szCs w:val="22"/>
        </w:rPr>
      </w:pPr>
    </w:p>
    <w:p w14:paraId="62E8F315" w14:textId="77777777" w:rsidR="003753AD" w:rsidRPr="0086134D" w:rsidRDefault="003753AD" w:rsidP="003753AD">
      <w:pPr>
        <w:jc w:val="both"/>
        <w:rPr>
          <w:ins w:id="1937" w:author="Drahomíra Pavelková" w:date="2020-08-27T08:26:00Z"/>
          <w:rFonts w:asciiTheme="minorHAnsi" w:hAnsiTheme="minorHAnsi" w:cstheme="minorHAnsi"/>
          <w:iCs/>
          <w:sz w:val="22"/>
          <w:szCs w:val="22"/>
        </w:rPr>
      </w:pPr>
      <w:ins w:id="1938" w:author="Drahomíra Pavelková" w:date="2020-08-27T08:26:00Z">
        <w:r w:rsidRPr="0086134D">
          <w:rPr>
            <w:rFonts w:asciiTheme="minorHAnsi" w:hAnsiTheme="minorHAnsi" w:cstheme="minorHAnsi"/>
            <w:iCs/>
            <w:sz w:val="22"/>
            <w:szCs w:val="22"/>
          </w:rPr>
          <w:t xml:space="preserve">U akademických pracovníků prof. Pavelkové, prof. Popeska a dr. Vychytilové je uveden vyšší počet předmětů, které garantují a zajišťují u nich výuku. </w:t>
        </w:r>
      </w:ins>
    </w:p>
    <w:p w14:paraId="1DC25408" w14:textId="77777777" w:rsidR="003753AD" w:rsidRPr="0086134D" w:rsidRDefault="003753AD" w:rsidP="003753AD">
      <w:pPr>
        <w:jc w:val="both"/>
        <w:rPr>
          <w:ins w:id="1939" w:author="Drahomíra Pavelková" w:date="2020-08-27T08:26:00Z"/>
          <w:rFonts w:asciiTheme="minorHAnsi" w:hAnsiTheme="minorHAnsi" w:cstheme="minorHAnsi"/>
          <w:sz w:val="22"/>
          <w:szCs w:val="22"/>
        </w:rPr>
      </w:pPr>
      <w:ins w:id="1940" w:author="Drahomíra Pavelková" w:date="2020-08-27T08:26:00Z">
        <w:r w:rsidRPr="0086134D">
          <w:rPr>
            <w:rFonts w:asciiTheme="minorHAnsi" w:hAnsiTheme="minorHAnsi" w:cstheme="minorHAnsi"/>
            <w:iCs/>
            <w:sz w:val="22"/>
            <w:szCs w:val="22"/>
          </w:rPr>
          <w:t xml:space="preserve">Garantka studijního programu prof. Pavelková zajišťuje výuku ZT předmětu Corporate Finance II  (garance a 50 % přednášek, 2 h/týden), PZ předmětu Financial Technologies and Applications (50 % přednášek, 2 h/týden), předmětu Financial Lab (garance, semináře 30 %, 2h/týden), předmětu </w:t>
        </w:r>
        <w:r w:rsidRPr="00F50606">
          <w:rPr>
            <w:rFonts w:asciiTheme="minorHAnsi" w:hAnsiTheme="minorHAnsi" w:cstheme="minorHAnsi"/>
            <w:color w:val="000000" w:themeColor="text1"/>
            <w:sz w:val="22"/>
            <w:szCs w:val="22"/>
          </w:rPr>
          <w:t xml:space="preserve">Master’s Thesis Seminar </w:t>
        </w:r>
        <w:r w:rsidRPr="0086134D">
          <w:rPr>
            <w:rFonts w:asciiTheme="minorHAnsi" w:hAnsiTheme="minorHAnsi" w:cstheme="minorHAnsi"/>
            <w:iCs/>
            <w:sz w:val="22"/>
            <w:szCs w:val="22"/>
          </w:rPr>
          <w:t xml:space="preserve"> (garance, semináře 100 %, 1h týdně). U předmětu </w:t>
        </w:r>
        <w:r w:rsidRPr="00F50606">
          <w:rPr>
            <w:rFonts w:asciiTheme="minorHAnsi" w:hAnsiTheme="minorHAnsi" w:cstheme="minorHAnsi"/>
            <w:color w:val="000000" w:themeColor="text1"/>
            <w:sz w:val="22"/>
            <w:szCs w:val="22"/>
          </w:rPr>
          <w:t>Master’s Thesis Preparation and Work Placement</w:t>
        </w:r>
        <w:r w:rsidRPr="0086134D" w:rsidDel="00FB754A">
          <w:rPr>
            <w:rFonts w:asciiTheme="minorHAnsi" w:hAnsiTheme="minorHAnsi" w:cstheme="minorHAnsi"/>
            <w:iCs/>
            <w:sz w:val="22"/>
            <w:szCs w:val="22"/>
          </w:rPr>
          <w:t xml:space="preserve"> </w:t>
        </w:r>
        <w:r w:rsidRPr="0086134D">
          <w:rPr>
            <w:rFonts w:asciiTheme="minorHAnsi" w:hAnsiTheme="minorHAnsi" w:cstheme="minorHAnsi"/>
            <w:sz w:val="22"/>
            <w:szCs w:val="22"/>
          </w:rPr>
          <w:t xml:space="preserve">je garantkou (bez přímé výuky). Přímá výuka v české a anglické verzi SP Finance celkem představuje v průměru 4 h/týden/semestr. </w:t>
        </w:r>
      </w:ins>
    </w:p>
    <w:p w14:paraId="431E83DC" w14:textId="77777777" w:rsidR="003753AD" w:rsidRPr="0086134D" w:rsidRDefault="003753AD" w:rsidP="003753AD">
      <w:pPr>
        <w:jc w:val="both"/>
        <w:rPr>
          <w:ins w:id="1941" w:author="Drahomíra Pavelková" w:date="2020-08-27T08:26:00Z"/>
          <w:rFonts w:asciiTheme="minorHAnsi" w:hAnsiTheme="minorHAnsi" w:cstheme="minorHAnsi"/>
          <w:sz w:val="22"/>
          <w:szCs w:val="22"/>
        </w:rPr>
      </w:pPr>
      <w:ins w:id="1942" w:author="Drahomíra Pavelková" w:date="2020-08-27T08:26:00Z">
        <w:r w:rsidRPr="0086134D">
          <w:rPr>
            <w:rFonts w:asciiTheme="minorHAnsi" w:hAnsiTheme="minorHAnsi" w:cstheme="minorHAnsi"/>
            <w:sz w:val="22"/>
            <w:szCs w:val="22"/>
          </w:rPr>
          <w:t xml:space="preserve">Prof. Popesko </w:t>
        </w:r>
        <w:r w:rsidRPr="0086134D">
          <w:rPr>
            <w:rFonts w:asciiTheme="minorHAnsi" w:hAnsiTheme="minorHAnsi" w:cstheme="minorHAnsi"/>
            <w:iCs/>
            <w:sz w:val="22"/>
            <w:szCs w:val="22"/>
          </w:rPr>
          <w:t>zajišťuje výuku PZ předmětu</w:t>
        </w:r>
        <w:r>
          <w:rPr>
            <w:rFonts w:asciiTheme="minorHAnsi" w:hAnsiTheme="minorHAnsi" w:cstheme="minorHAnsi"/>
            <w:iCs/>
            <w:sz w:val="22"/>
            <w:szCs w:val="22"/>
          </w:rPr>
          <w:t xml:space="preserve"> Managerial Accounting II </w:t>
        </w:r>
        <w:r w:rsidRPr="0086134D">
          <w:rPr>
            <w:rFonts w:asciiTheme="minorHAnsi" w:hAnsiTheme="minorHAnsi" w:cstheme="minorHAnsi"/>
            <w:iCs/>
            <w:sz w:val="22"/>
            <w:szCs w:val="22"/>
          </w:rPr>
          <w:t>(garance a 100 % přednášek, 2h</w:t>
        </w:r>
        <w:r>
          <w:rPr>
            <w:rFonts w:asciiTheme="minorHAnsi" w:hAnsiTheme="minorHAnsi" w:cstheme="minorHAnsi"/>
            <w:iCs/>
            <w:sz w:val="22"/>
            <w:szCs w:val="22"/>
          </w:rPr>
          <w:t>/týden</w:t>
        </w:r>
        <w:r w:rsidRPr="0086134D">
          <w:rPr>
            <w:rFonts w:asciiTheme="minorHAnsi" w:hAnsiTheme="minorHAnsi" w:cstheme="minorHAnsi"/>
            <w:iCs/>
            <w:sz w:val="22"/>
            <w:szCs w:val="22"/>
          </w:rPr>
          <w:t xml:space="preserve">), předmětu </w:t>
        </w:r>
        <w:r>
          <w:rPr>
            <w:rFonts w:asciiTheme="minorHAnsi" w:hAnsiTheme="minorHAnsi" w:cstheme="minorHAnsi"/>
            <w:iCs/>
            <w:sz w:val="22"/>
            <w:szCs w:val="22"/>
          </w:rPr>
          <w:t xml:space="preserve">Business Models </w:t>
        </w:r>
        <w:r w:rsidRPr="0086134D">
          <w:rPr>
            <w:rFonts w:asciiTheme="minorHAnsi" w:hAnsiTheme="minorHAnsi" w:cstheme="minorHAnsi"/>
            <w:iCs/>
            <w:sz w:val="22"/>
            <w:szCs w:val="22"/>
          </w:rPr>
          <w:t>(60 % přednášek, 2h</w:t>
        </w:r>
        <w:r>
          <w:rPr>
            <w:rFonts w:asciiTheme="minorHAnsi" w:hAnsiTheme="minorHAnsi" w:cstheme="minorHAnsi"/>
            <w:iCs/>
            <w:sz w:val="22"/>
            <w:szCs w:val="22"/>
          </w:rPr>
          <w:t>/týden</w:t>
        </w:r>
        <w:r w:rsidRPr="0086134D">
          <w:rPr>
            <w:rFonts w:asciiTheme="minorHAnsi" w:hAnsiTheme="minorHAnsi" w:cstheme="minorHAnsi"/>
            <w:iCs/>
            <w:sz w:val="22"/>
            <w:szCs w:val="22"/>
          </w:rPr>
          <w:t xml:space="preserve">), </w:t>
        </w:r>
        <w:r w:rsidRPr="0086134D">
          <w:rPr>
            <w:rFonts w:asciiTheme="minorHAnsi" w:hAnsiTheme="minorHAnsi" w:cstheme="minorHAnsi"/>
            <w:sz w:val="22"/>
            <w:szCs w:val="22"/>
          </w:rPr>
          <w:t xml:space="preserve">Přímá výuka v české a anglické verzi SP Finance celkem představuje v průměru 4 h/týden/semestr. </w:t>
        </w:r>
      </w:ins>
    </w:p>
    <w:p w14:paraId="04B5574E" w14:textId="77777777" w:rsidR="003753AD" w:rsidRPr="000B1C23" w:rsidRDefault="003753AD" w:rsidP="003753AD">
      <w:pPr>
        <w:jc w:val="both"/>
        <w:rPr>
          <w:ins w:id="1943" w:author="Drahomíra Pavelková" w:date="2020-08-27T08:26:00Z"/>
          <w:rFonts w:asciiTheme="minorHAnsi" w:hAnsiTheme="minorHAnsi" w:cstheme="minorHAnsi"/>
          <w:sz w:val="22"/>
          <w:szCs w:val="22"/>
        </w:rPr>
      </w:pPr>
      <w:ins w:id="1944" w:author="Drahomíra Pavelková" w:date="2020-08-27T08:26:00Z">
        <w:r w:rsidRPr="000B1C23">
          <w:rPr>
            <w:rFonts w:asciiTheme="minorHAnsi" w:hAnsiTheme="minorHAnsi" w:cstheme="minorHAnsi"/>
            <w:sz w:val="22"/>
            <w:szCs w:val="22"/>
          </w:rPr>
          <w:t xml:space="preserve">Dr. Vychytilová </w:t>
        </w:r>
        <w:r>
          <w:rPr>
            <w:rFonts w:asciiTheme="minorHAnsi" w:hAnsiTheme="minorHAnsi" w:cstheme="minorHAnsi"/>
            <w:sz w:val="22"/>
            <w:szCs w:val="22"/>
          </w:rPr>
          <w:t xml:space="preserve">v návrhu akreditace </w:t>
        </w:r>
        <w:r w:rsidRPr="000B1C23">
          <w:rPr>
            <w:rFonts w:asciiTheme="minorHAnsi" w:hAnsiTheme="minorHAnsi" w:cstheme="minorHAnsi"/>
            <w:sz w:val="22"/>
            <w:szCs w:val="22"/>
          </w:rPr>
          <w:t xml:space="preserve">garantuje a zajišťuje výuku v PZ předmětu Portfolio </w:t>
        </w:r>
        <w:r>
          <w:rPr>
            <w:rFonts w:asciiTheme="minorHAnsi" w:hAnsiTheme="minorHAnsi" w:cstheme="minorHAnsi"/>
            <w:sz w:val="22"/>
            <w:szCs w:val="22"/>
          </w:rPr>
          <w:t>M</w:t>
        </w:r>
        <w:r w:rsidRPr="000B1C23">
          <w:rPr>
            <w:rFonts w:asciiTheme="minorHAnsi" w:hAnsiTheme="minorHAnsi" w:cstheme="minorHAnsi"/>
            <w:sz w:val="22"/>
            <w:szCs w:val="22"/>
          </w:rPr>
          <w:t>anagement (garance a 100 % přednášky), PZ předmětu Behavior</w:t>
        </w:r>
        <w:r>
          <w:rPr>
            <w:rFonts w:asciiTheme="minorHAnsi" w:hAnsiTheme="minorHAnsi" w:cstheme="minorHAnsi"/>
            <w:sz w:val="22"/>
            <w:szCs w:val="22"/>
          </w:rPr>
          <w:t>al</w:t>
        </w:r>
        <w:r w:rsidRPr="000B1C23">
          <w:rPr>
            <w:rFonts w:asciiTheme="minorHAnsi" w:hAnsiTheme="minorHAnsi" w:cstheme="minorHAnsi"/>
            <w:sz w:val="22"/>
            <w:szCs w:val="22"/>
          </w:rPr>
          <w:t xml:space="preserve"> </w:t>
        </w:r>
        <w:r>
          <w:rPr>
            <w:rFonts w:asciiTheme="minorHAnsi" w:hAnsiTheme="minorHAnsi" w:cstheme="minorHAnsi"/>
            <w:sz w:val="22"/>
            <w:szCs w:val="22"/>
          </w:rPr>
          <w:t>F</w:t>
        </w:r>
        <w:r w:rsidRPr="000B1C23">
          <w:rPr>
            <w:rFonts w:asciiTheme="minorHAnsi" w:hAnsiTheme="minorHAnsi" w:cstheme="minorHAnsi"/>
            <w:sz w:val="22"/>
            <w:szCs w:val="22"/>
          </w:rPr>
          <w:t xml:space="preserve">inance (garance a 100 % přednášky), v PZ předmětu </w:t>
        </w:r>
        <w:r>
          <w:rPr>
            <w:rFonts w:asciiTheme="minorHAnsi" w:hAnsiTheme="minorHAnsi" w:cstheme="minorHAnsi"/>
            <w:sz w:val="22"/>
            <w:szCs w:val="22"/>
          </w:rPr>
          <w:t xml:space="preserve">International Finance </w:t>
        </w:r>
        <w:r w:rsidRPr="000B1C23">
          <w:rPr>
            <w:rFonts w:asciiTheme="minorHAnsi" w:hAnsiTheme="minorHAnsi" w:cstheme="minorHAnsi"/>
            <w:sz w:val="22"/>
            <w:szCs w:val="22"/>
          </w:rPr>
          <w:t xml:space="preserve">(garance a 100 % přednášky), v předmětu </w:t>
        </w:r>
        <w:r>
          <w:rPr>
            <w:rFonts w:asciiTheme="minorHAnsi" w:hAnsiTheme="minorHAnsi" w:cstheme="minorHAnsi"/>
            <w:sz w:val="22"/>
            <w:szCs w:val="22"/>
          </w:rPr>
          <w:t xml:space="preserve">Financial Lab </w:t>
        </w:r>
        <w:r w:rsidRPr="000B1C23">
          <w:rPr>
            <w:rFonts w:asciiTheme="minorHAnsi" w:hAnsiTheme="minorHAnsi" w:cstheme="minorHAnsi"/>
            <w:sz w:val="22"/>
            <w:szCs w:val="22"/>
          </w:rPr>
          <w:t xml:space="preserve">(vedení seminářů, 70 %). V průběhu akademického roku 2020/21 ukončí doktorské studium Ing. Vojtěch Sadil, který byl přijatý do pracovního poměru na FaME od 1.9.2020. Od akademického roku 2021/22 je předpoklad, že převezme výuku předmětu </w:t>
        </w:r>
        <w:r>
          <w:rPr>
            <w:rFonts w:asciiTheme="minorHAnsi" w:hAnsiTheme="minorHAnsi" w:cstheme="minorHAnsi"/>
            <w:sz w:val="22"/>
            <w:szCs w:val="22"/>
          </w:rPr>
          <w:t xml:space="preserve">International Finance </w:t>
        </w:r>
        <w:r w:rsidRPr="000B1C23">
          <w:rPr>
            <w:rFonts w:asciiTheme="minorHAnsi" w:hAnsiTheme="minorHAnsi" w:cstheme="minorHAnsi"/>
            <w:sz w:val="22"/>
            <w:szCs w:val="22"/>
          </w:rPr>
          <w:t xml:space="preserve">a vedení seminářů </w:t>
        </w:r>
        <w:r>
          <w:rPr>
            <w:rFonts w:asciiTheme="minorHAnsi" w:hAnsiTheme="minorHAnsi" w:cstheme="minorHAnsi"/>
            <w:sz w:val="22"/>
            <w:szCs w:val="22"/>
          </w:rPr>
          <w:t xml:space="preserve">Financial Lab </w:t>
        </w:r>
        <w:r w:rsidRPr="000B1C23">
          <w:rPr>
            <w:rFonts w:asciiTheme="minorHAnsi" w:hAnsiTheme="minorHAnsi" w:cstheme="minorHAnsi"/>
            <w:sz w:val="22"/>
            <w:szCs w:val="22"/>
          </w:rPr>
          <w:t xml:space="preserve">(v případě úspěšné akreditace SP Finance bude studijní program realizován </w:t>
        </w:r>
        <w:r>
          <w:rPr>
            <w:rFonts w:asciiTheme="minorHAnsi" w:hAnsiTheme="minorHAnsi" w:cstheme="minorHAnsi"/>
            <w:sz w:val="22"/>
            <w:szCs w:val="22"/>
          </w:rPr>
          <w:t xml:space="preserve">až </w:t>
        </w:r>
        <w:r w:rsidRPr="000B1C23">
          <w:rPr>
            <w:rFonts w:asciiTheme="minorHAnsi" w:hAnsiTheme="minorHAnsi" w:cstheme="minorHAnsi"/>
            <w:sz w:val="22"/>
            <w:szCs w:val="22"/>
          </w:rPr>
          <w:t>od akademického roku 2021/22</w:t>
        </w:r>
        <w:r>
          <w:rPr>
            <w:rFonts w:asciiTheme="minorHAnsi" w:hAnsiTheme="minorHAnsi" w:cstheme="minorHAnsi"/>
            <w:sz w:val="22"/>
            <w:szCs w:val="22"/>
          </w:rPr>
          <w:t>, tj. výuku bude v uvedených předmětech realizovat již Ing. Sadil</w:t>
        </w:r>
        <w:r w:rsidRPr="000B1C23">
          <w:rPr>
            <w:rFonts w:asciiTheme="minorHAnsi" w:hAnsiTheme="minorHAnsi" w:cstheme="minorHAnsi"/>
            <w:sz w:val="22"/>
            <w:szCs w:val="22"/>
          </w:rPr>
          <w:t xml:space="preserve">). </w:t>
        </w:r>
      </w:ins>
    </w:p>
    <w:p w14:paraId="44316BE5" w14:textId="281D4322" w:rsidR="007E544F" w:rsidRDefault="007E544F" w:rsidP="007E544F">
      <w:pPr>
        <w:spacing w:before="120" w:after="120"/>
        <w:jc w:val="both"/>
        <w:rPr>
          <w:ins w:id="1945" w:author="Drahomíra Pavelková" w:date="2020-08-27T08:25:00Z"/>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w:t>
      </w:r>
      <w:r w:rsidR="00576D59" w:rsidRPr="00073CFE">
        <w:rPr>
          <w:rFonts w:ascii="Calibri" w:hAnsi="Calibri" w:cs="Calibri"/>
          <w:color w:val="000000" w:themeColor="text1"/>
          <w:sz w:val="22"/>
          <w:szCs w:val="22"/>
        </w:rPr>
        <w:t xml:space="preserve">dr. J. Vychytilová, dr. M. Blahová, dr. </w:t>
      </w:r>
      <w:r w:rsidR="00EB6D5D" w:rsidRPr="00073CFE">
        <w:rPr>
          <w:rFonts w:ascii="Calibri" w:hAnsi="Calibri" w:cs="Calibri"/>
          <w:color w:val="000000" w:themeColor="text1"/>
          <w:sz w:val="22"/>
          <w:szCs w:val="22"/>
        </w:rPr>
        <w:t xml:space="preserve">P. </w:t>
      </w:r>
      <w:r w:rsidR="00576D59" w:rsidRPr="00073CFE">
        <w:rPr>
          <w:rFonts w:ascii="Calibri" w:hAnsi="Calibri" w:cs="Calibri"/>
          <w:color w:val="000000" w:themeColor="text1"/>
          <w:sz w:val="22"/>
          <w:szCs w:val="22"/>
        </w:rPr>
        <w:t>Pálka</w:t>
      </w:r>
      <w:r w:rsidRPr="00073CFE">
        <w:rPr>
          <w:rFonts w:ascii="Calibri" w:hAnsi="Calibri" w:cs="Calibri"/>
          <w:color w:val="000000" w:themeColor="text1"/>
          <w:sz w:val="22"/>
          <w:szCs w:val="22"/>
        </w:rPr>
        <w:t xml:space="preserve">, a také docenty, kteří již splňují kritéria pro profesorské řízení – např. doc. </w:t>
      </w:r>
      <w:r w:rsidR="00576D59" w:rsidRPr="00073CFE">
        <w:rPr>
          <w:rFonts w:ascii="Calibri" w:hAnsi="Calibri" w:cs="Calibri"/>
          <w:color w:val="000000" w:themeColor="text1"/>
          <w:sz w:val="22"/>
          <w:szCs w:val="22"/>
        </w:rPr>
        <w:t>A. Knápková.</w:t>
      </w:r>
    </w:p>
    <w:p w14:paraId="58367B0F" w14:textId="33EFAA47" w:rsidR="003753AD" w:rsidRPr="00F50606" w:rsidRDefault="003753AD" w:rsidP="003753AD">
      <w:pPr>
        <w:spacing w:before="120" w:after="120"/>
        <w:jc w:val="both"/>
        <w:rPr>
          <w:ins w:id="1946" w:author="Drahomíra Pavelková" w:date="2020-08-27T08:25:00Z"/>
          <w:rFonts w:ascii="Calibri" w:hAnsi="Calibri" w:cs="Calibri"/>
          <w:sz w:val="22"/>
          <w:szCs w:val="22"/>
        </w:rPr>
      </w:pPr>
      <w:ins w:id="1947" w:author="Drahomíra Pavelková" w:date="2020-08-27T08:25:00Z">
        <w:r>
          <w:rPr>
            <w:rFonts w:ascii="Calibri" w:hAnsi="Calibri" w:cs="Calibri"/>
            <w:sz w:val="22"/>
            <w:szCs w:val="22"/>
          </w:rPr>
          <w:t xml:space="preserve">Fakulta podporuje tvůrčí a publikační činnost pracovníků, má zpracovaný motivační program. Rovněž podporuje různými nástroji vědeckovýzkumnou činnost (semináře k tvůrčí a publikační činnosti, kurzy odborného anglického jazyka, podpora projektové činnosti apod.) Rozvoj tvůrčí činnosti je dále významně podpořen zapojením akademických pracovníků do řešení interních vědeckých RVO projektů. U následujících pracovníků s nižší tvůrčí a publikační činností: dr. Mikeska, </w:t>
        </w:r>
        <w:r>
          <w:rPr>
            <w:rFonts w:ascii="Calibri" w:hAnsi="Calibri" w:cs="Calibri"/>
            <w:color w:val="1F497D"/>
            <w:sz w:val="22"/>
            <w:szCs w:val="22"/>
          </w:rPr>
          <w:t xml:space="preserve">dr. </w:t>
        </w:r>
        <w:r w:rsidRPr="00B94F5D">
          <w:rPr>
            <w:rFonts w:ascii="Calibri" w:hAnsi="Calibri" w:cs="Calibri"/>
            <w:color w:val="1F497D"/>
            <w:sz w:val="22"/>
            <w:szCs w:val="22"/>
          </w:rPr>
          <w:t>Kozubíková</w:t>
        </w:r>
        <w:r>
          <w:rPr>
            <w:rFonts w:ascii="Calibri" w:hAnsi="Calibri" w:cs="Calibri"/>
            <w:color w:val="1F497D"/>
            <w:sz w:val="22"/>
            <w:szCs w:val="22"/>
          </w:rPr>
          <w:t xml:space="preserve"> </w:t>
        </w:r>
        <w:r w:rsidRPr="00B94F5D">
          <w:rPr>
            <w:rFonts w:ascii="Calibri" w:hAnsi="Calibri" w:cs="Calibri"/>
            <w:color w:val="1F497D"/>
            <w:sz w:val="22"/>
            <w:szCs w:val="22"/>
          </w:rPr>
          <w:t>(návrat z MD)</w:t>
        </w:r>
        <w:r>
          <w:rPr>
            <w:rFonts w:ascii="Calibri" w:hAnsi="Calibri" w:cs="Calibri"/>
            <w:color w:val="1F497D"/>
            <w:sz w:val="22"/>
            <w:szCs w:val="22"/>
          </w:rPr>
          <w:t>, dr. Tomancová (návrat z MD) je předpoklad zlepšení výstupů z tvůrčí činnosti na základě jejich současného zapojení a intenzivní výzkumné činnosti podpořené získaným projektem TA ČR</w:t>
        </w:r>
        <w:r w:rsidRPr="00B94F5D">
          <w:rPr>
            <w:rFonts w:ascii="Calibri" w:hAnsi="Calibri" w:cs="Calibri"/>
            <w:color w:val="1F497D"/>
            <w:sz w:val="22"/>
            <w:szCs w:val="22"/>
          </w:rPr>
          <w:t xml:space="preserve"> </w:t>
        </w:r>
        <w:r>
          <w:rPr>
            <w:rFonts w:ascii="Calibri" w:hAnsi="Calibri" w:cs="Calibri"/>
            <w:color w:val="1F497D"/>
            <w:sz w:val="22"/>
            <w:szCs w:val="22"/>
          </w:rPr>
          <w:t xml:space="preserve">(Ekonomika a etika zahraničních investorů v České republice, 2020-2023) a rovněž RVO projektem. </w:t>
        </w:r>
      </w:ins>
    </w:p>
    <w:p w14:paraId="3D1BD40D" w14:textId="77777777" w:rsidR="003753AD" w:rsidRPr="00B94F5D" w:rsidRDefault="003753AD" w:rsidP="003753AD">
      <w:pPr>
        <w:jc w:val="both"/>
        <w:rPr>
          <w:ins w:id="1948" w:author="Drahomíra Pavelková" w:date="2020-08-27T08:25:00Z"/>
          <w:sz w:val="24"/>
          <w:szCs w:val="24"/>
        </w:rPr>
      </w:pPr>
      <w:ins w:id="1949" w:author="Drahomíra Pavelková" w:date="2020-08-27T08:25:00Z">
        <w:r>
          <w:rPr>
            <w:rFonts w:ascii="Calibri" w:hAnsi="Calibri" w:cs="Calibri"/>
            <w:color w:val="1F497D"/>
            <w:sz w:val="22"/>
            <w:szCs w:val="22"/>
          </w:rPr>
          <w:t>Výuka cizích jazyků je realizována zkušenými lektory z Fakulty humanitních studií UTB ve Zlíně. Jejich tvůrčí činnost odpovídá úrovni požadované v této odborné oblasti a pozici lektorů.</w:t>
        </w:r>
      </w:ins>
    </w:p>
    <w:p w14:paraId="3704F9EC" w14:textId="77777777" w:rsidR="00D72128"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U pracovních smluv na dobu určitou předpokládá fakulta jejich prodlužování na pracovní smlouvy na dobu neurčitou. </w:t>
      </w:r>
    </w:p>
    <w:p w14:paraId="54F4A262" w14:textId="77777777" w:rsidR="00DB368D" w:rsidRDefault="00DB368D" w:rsidP="00DB368D">
      <w:pPr>
        <w:spacing w:before="120" w:after="120"/>
        <w:jc w:val="both"/>
        <w:rPr>
          <w:rFonts w:ascii="Calibri" w:hAnsi="Calibri" w:cs="Calibri"/>
          <w:sz w:val="22"/>
          <w:szCs w:val="22"/>
        </w:rPr>
      </w:pPr>
      <w:r>
        <w:rPr>
          <w:rFonts w:ascii="Calibri" w:hAnsi="Calibri" w:cs="Calibri"/>
          <w:sz w:val="22"/>
          <w:szCs w:val="22"/>
        </w:rPr>
        <w:t>Doc. PhDr. Ing. Aleš Gregar, CSc. garantuje povinně-volitelný předmět Bata’s Management System. Z hlediska vyššího věku je předpoklad změny garanta - v současnosti je před dokončením doktorského studia Ing. Mgr. Gabriela Končitíková s bohatou publikační aktivitou v rámci problematiky přednášené v daném předmětu. Je reálný předpoklad, že garanci a přednášky v daném předmětu po dokončení doktorského studia převezme.</w:t>
      </w:r>
    </w:p>
    <w:p w14:paraId="480666AA" w14:textId="77777777" w:rsidR="00DB368D" w:rsidRPr="00073CFE" w:rsidRDefault="00DB368D" w:rsidP="007E544F">
      <w:pPr>
        <w:spacing w:before="120" w:after="120"/>
        <w:jc w:val="both"/>
        <w:rPr>
          <w:rFonts w:ascii="Calibri" w:hAnsi="Calibri" w:cs="Calibri"/>
          <w:color w:val="000000" w:themeColor="text1"/>
          <w:sz w:val="22"/>
          <w:szCs w:val="22"/>
        </w:rPr>
      </w:pPr>
    </w:p>
    <w:p w14:paraId="389D522A"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Personální zabezpečení předmětů profilujícího základu </w:t>
      </w:r>
    </w:p>
    <w:p w14:paraId="0665D6E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Standardy 6.4, 6.9-6.10</w:t>
      </w:r>
    </w:p>
    <w:p w14:paraId="0BF1ED88"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Jak je patrné z tabulky níže, všechny základní teoretické předměty profilujícího základu jsou garantovány akademickými pracovníky jmenovanými profesory a docenty, kteří se zároveň významně podílejí na jejich výuce</w:t>
      </w:r>
      <w:r w:rsidR="00A93BE7"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především vedením přednášek.  Předměty profilujícího základu jsou v rámci studijního programu </w:t>
      </w:r>
      <w:r w:rsidR="00576D59"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garantovány akademickými pracovníky minimálně s vědeckou hodností Ph.D., kteří se zároveň významně podílejí na jejich výuce</w:t>
      </w:r>
      <w:r w:rsidR="00D72128"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především vedením přednášek. </w:t>
      </w:r>
    </w:p>
    <w:p w14:paraId="5B3221D1"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Jak je z tabulky zřejmé, tak na garantování a přednáškách předmětů profilujícího základy a základních teoretických předmětů profilujícího základu se podílejí </w:t>
      </w:r>
      <w:r w:rsidR="00D72128" w:rsidRPr="00073CFE">
        <w:rPr>
          <w:rFonts w:ascii="Calibri" w:hAnsi="Calibri" w:cs="Calibri"/>
          <w:color w:val="000000" w:themeColor="text1"/>
          <w:sz w:val="22"/>
          <w:szCs w:val="22"/>
        </w:rPr>
        <w:t xml:space="preserve">profesoři, </w:t>
      </w:r>
      <w:r w:rsidRPr="00073CFE">
        <w:rPr>
          <w:rFonts w:ascii="Calibri" w:hAnsi="Calibri" w:cs="Calibri"/>
          <w:color w:val="000000" w:themeColor="text1"/>
          <w:sz w:val="22"/>
          <w:szCs w:val="22"/>
        </w:rPr>
        <w:t>docenti a odborní asistenti z řad interních zaměstnanců fakulty.</w:t>
      </w:r>
    </w:p>
    <w:p w14:paraId="2D483D99" w14:textId="77777777" w:rsidR="007E544F" w:rsidRPr="00073CFE" w:rsidRDefault="007E544F" w:rsidP="007E544F">
      <w:pPr>
        <w:jc w:val="both"/>
        <w:rPr>
          <w:rFonts w:ascii="Calibri" w:hAnsi="Calibri" w:cs="Calibri"/>
          <w:color w:val="000000" w:themeColor="text1"/>
          <w:sz w:val="22"/>
          <w:szCs w:val="22"/>
        </w:rPr>
      </w:pPr>
    </w:p>
    <w:p w14:paraId="476FD4EC" w14:textId="77777777" w:rsidR="00D72128" w:rsidRPr="00073CFE" w:rsidRDefault="007E544F" w:rsidP="00C655C9">
      <w:pPr>
        <w:tabs>
          <w:tab w:val="left" w:pos="2835"/>
        </w:tabs>
        <w:spacing w:before="120"/>
        <w:jc w:val="center"/>
        <w:rPr>
          <w:rFonts w:ascii="Calibri" w:hAnsi="Calibri" w:cs="Calibri"/>
          <w:i/>
          <w:color w:val="000000" w:themeColor="text1"/>
          <w:szCs w:val="22"/>
        </w:rPr>
      </w:pPr>
      <w:r w:rsidRPr="00073CFE">
        <w:rPr>
          <w:rFonts w:ascii="Calibri" w:hAnsi="Calibri" w:cs="Calibri"/>
          <w:i/>
          <w:color w:val="000000" w:themeColor="text1"/>
          <w:szCs w:val="22"/>
        </w:rPr>
        <w:t>Tab. 3 – Personální zabezpečení předmětů ZT a PZ</w:t>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850"/>
        <w:gridCol w:w="851"/>
        <w:gridCol w:w="709"/>
        <w:gridCol w:w="2618"/>
        <w:gridCol w:w="642"/>
        <w:gridCol w:w="814"/>
      </w:tblGrid>
      <w:tr w:rsidR="00D72128" w:rsidRPr="00073CFE" w14:paraId="7EFE3071" w14:textId="77777777" w:rsidTr="00D72128">
        <w:tc>
          <w:tcPr>
            <w:tcW w:w="3227" w:type="dxa"/>
          </w:tcPr>
          <w:p w14:paraId="2848405F"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Název předmětu</w:t>
            </w:r>
          </w:p>
        </w:tc>
        <w:tc>
          <w:tcPr>
            <w:tcW w:w="850" w:type="dxa"/>
          </w:tcPr>
          <w:p w14:paraId="76DA3FCB"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Rozsah</w:t>
            </w:r>
          </w:p>
          <w:p w14:paraId="2DCE534C"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p-c-s</w:t>
            </w:r>
          </w:p>
        </w:tc>
        <w:tc>
          <w:tcPr>
            <w:tcW w:w="851" w:type="dxa"/>
          </w:tcPr>
          <w:p w14:paraId="5F5E4A86"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Způsob</w:t>
            </w:r>
          </w:p>
          <w:p w14:paraId="3F5DCE32"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ověř.</w:t>
            </w:r>
          </w:p>
        </w:tc>
        <w:tc>
          <w:tcPr>
            <w:tcW w:w="709" w:type="dxa"/>
          </w:tcPr>
          <w:p w14:paraId="0CBC3400"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Kr.</w:t>
            </w:r>
          </w:p>
        </w:tc>
        <w:tc>
          <w:tcPr>
            <w:tcW w:w="2618" w:type="dxa"/>
          </w:tcPr>
          <w:p w14:paraId="2B23A3B1" w14:textId="77777777" w:rsidR="00D72128" w:rsidRPr="00073CFE" w:rsidRDefault="00D72128" w:rsidP="00D72128">
            <w:pPr>
              <w:tabs>
                <w:tab w:val="left" w:pos="2835"/>
              </w:tabs>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Garant</w:t>
            </w:r>
          </w:p>
          <w:p w14:paraId="114B7FEA"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Přednášející</w:t>
            </w:r>
          </w:p>
        </w:tc>
        <w:tc>
          <w:tcPr>
            <w:tcW w:w="642" w:type="dxa"/>
          </w:tcPr>
          <w:p w14:paraId="1876F9D8"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Roč./sem.</w:t>
            </w:r>
          </w:p>
        </w:tc>
        <w:tc>
          <w:tcPr>
            <w:tcW w:w="814" w:type="dxa"/>
          </w:tcPr>
          <w:p w14:paraId="275B9209"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Profil. základ</w:t>
            </w:r>
          </w:p>
        </w:tc>
      </w:tr>
      <w:tr w:rsidR="00C655C9" w:rsidRPr="00073CFE" w14:paraId="15F84C6A" w14:textId="77777777" w:rsidTr="00ED4CC7">
        <w:tc>
          <w:tcPr>
            <w:tcW w:w="9711" w:type="dxa"/>
            <w:gridSpan w:val="7"/>
            <w:shd w:val="clear" w:color="auto" w:fill="C5E0B3" w:themeFill="accent6" w:themeFillTint="66"/>
          </w:tcPr>
          <w:p w14:paraId="789562B2" w14:textId="77777777" w:rsidR="00C655C9" w:rsidRPr="00073CFE" w:rsidRDefault="00C655C9" w:rsidP="00ED4CC7">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Povinné předměty sp</w:t>
            </w:r>
            <w:r>
              <w:rPr>
                <w:rFonts w:asciiTheme="minorHAnsi" w:hAnsiTheme="minorHAnsi" w:cstheme="minorHAnsi"/>
                <w:b/>
                <w:color w:val="000000" w:themeColor="text1"/>
                <w:sz w:val="22"/>
                <w:szCs w:val="22"/>
              </w:rPr>
              <w:t>olečného základu</w:t>
            </w:r>
          </w:p>
        </w:tc>
      </w:tr>
      <w:tr w:rsidR="00D72128" w:rsidRPr="00073CFE" w14:paraId="3AB02A88" w14:textId="77777777" w:rsidTr="00D72128">
        <w:tc>
          <w:tcPr>
            <w:tcW w:w="3227" w:type="dxa"/>
          </w:tcPr>
          <w:p w14:paraId="71983AD3"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Mi</w:t>
            </w:r>
            <w:r w:rsidR="00A93BE7" w:rsidRPr="00073CFE">
              <w:rPr>
                <w:rFonts w:asciiTheme="minorHAnsi" w:hAnsiTheme="minorHAnsi" w:cstheme="minorHAnsi"/>
                <w:color w:val="000000" w:themeColor="text1"/>
                <w:sz w:val="22"/>
                <w:szCs w:val="22"/>
              </w:rPr>
              <w:t>croeconomics</w:t>
            </w:r>
            <w:r w:rsidRPr="00073CFE">
              <w:rPr>
                <w:rFonts w:asciiTheme="minorHAnsi" w:hAnsiTheme="minorHAnsi" w:cstheme="minorHAnsi"/>
                <w:color w:val="000000" w:themeColor="text1"/>
                <w:sz w:val="22"/>
                <w:szCs w:val="22"/>
              </w:rPr>
              <w:t xml:space="preserve"> I</w:t>
            </w:r>
            <w:r w:rsidR="00A93BE7" w:rsidRPr="00073CFE">
              <w:rPr>
                <w:rFonts w:asciiTheme="minorHAnsi" w:hAnsiTheme="minorHAnsi" w:cstheme="minorHAnsi"/>
                <w:color w:val="000000" w:themeColor="text1"/>
                <w:sz w:val="22"/>
                <w:szCs w:val="22"/>
              </w:rPr>
              <w:t>I</w:t>
            </w:r>
          </w:p>
        </w:tc>
        <w:tc>
          <w:tcPr>
            <w:tcW w:w="850" w:type="dxa"/>
          </w:tcPr>
          <w:p w14:paraId="781592F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6EB3A6D4"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7D140D8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0557A6EC"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Zuzana Dohnalová, Ph.D.</w:t>
            </w:r>
          </w:p>
          <w:p w14:paraId="0EAB6C1A"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Dohnalová 100%</w:t>
            </w:r>
          </w:p>
        </w:tc>
        <w:tc>
          <w:tcPr>
            <w:tcW w:w="642" w:type="dxa"/>
          </w:tcPr>
          <w:p w14:paraId="615ED60B"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0E465178"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ZT</w:t>
            </w:r>
          </w:p>
        </w:tc>
      </w:tr>
      <w:tr w:rsidR="00D72128" w:rsidRPr="00073CFE" w14:paraId="2FE9FE68" w14:textId="77777777" w:rsidTr="00D72128">
        <w:tc>
          <w:tcPr>
            <w:tcW w:w="3227" w:type="dxa"/>
          </w:tcPr>
          <w:p w14:paraId="135C7741" w14:textId="77777777" w:rsidR="00D72128" w:rsidRPr="00073CFE" w:rsidRDefault="00A93BE7"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Corporate Finance</w:t>
            </w:r>
            <w:r w:rsidR="00D72128" w:rsidRPr="00073CFE">
              <w:rPr>
                <w:rFonts w:asciiTheme="minorHAnsi" w:hAnsiTheme="minorHAnsi" w:cstheme="minorHAnsi"/>
                <w:color w:val="000000" w:themeColor="text1"/>
                <w:sz w:val="22"/>
                <w:szCs w:val="22"/>
              </w:rPr>
              <w:t xml:space="preserve"> </w:t>
            </w:r>
          </w:p>
        </w:tc>
        <w:tc>
          <w:tcPr>
            <w:tcW w:w="850" w:type="dxa"/>
          </w:tcPr>
          <w:p w14:paraId="5D57B5E7"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08EA4F17"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1FE8D59D"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42579A9D"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prof. Dr. Ing. Drahomíra Pavelková</w:t>
            </w:r>
          </w:p>
          <w:p w14:paraId="35D343D1" w14:textId="77777777" w:rsidR="00D72128" w:rsidRPr="00073CFE" w:rsidRDefault="00D72128" w:rsidP="00D72128">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Pavelková 70%</w:t>
            </w:r>
          </w:p>
          <w:p w14:paraId="04DD670C"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Cs/>
                <w:color w:val="000000" w:themeColor="text1"/>
                <w:sz w:val="22"/>
                <w:szCs w:val="22"/>
              </w:rPr>
              <w:t>Knápková 30%</w:t>
            </w:r>
          </w:p>
        </w:tc>
        <w:tc>
          <w:tcPr>
            <w:tcW w:w="642" w:type="dxa"/>
          </w:tcPr>
          <w:p w14:paraId="3CC6DABA"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33C1E138"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ZT</w:t>
            </w:r>
          </w:p>
        </w:tc>
      </w:tr>
      <w:tr w:rsidR="00D72128" w:rsidRPr="00073CFE" w14:paraId="2BB23B12" w14:textId="77777777" w:rsidTr="00D72128">
        <w:tc>
          <w:tcPr>
            <w:tcW w:w="3227" w:type="dxa"/>
          </w:tcPr>
          <w:p w14:paraId="3ED1A62F" w14:textId="77777777" w:rsidR="00D72128" w:rsidRPr="00073CFE" w:rsidRDefault="00A93BE7" w:rsidP="00D72128">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Public Finance</w:t>
            </w:r>
          </w:p>
        </w:tc>
        <w:tc>
          <w:tcPr>
            <w:tcW w:w="850" w:type="dxa"/>
          </w:tcPr>
          <w:p w14:paraId="0BE14114"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5B8A543C"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64CE75EF"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5F8F407E"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Eliška Kozubíková, Ph.D.</w:t>
            </w:r>
          </w:p>
          <w:p w14:paraId="15AA067B"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Kozubíková 100%</w:t>
            </w:r>
          </w:p>
        </w:tc>
        <w:tc>
          <w:tcPr>
            <w:tcW w:w="642" w:type="dxa"/>
          </w:tcPr>
          <w:p w14:paraId="36C754F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1812FE4B"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D72128" w:rsidRPr="00073CFE" w14:paraId="12798759" w14:textId="77777777" w:rsidTr="00D72128">
        <w:tc>
          <w:tcPr>
            <w:tcW w:w="3227" w:type="dxa"/>
          </w:tcPr>
          <w:p w14:paraId="6F90E160"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Ma</w:t>
            </w:r>
            <w:r w:rsidR="00A93BE7" w:rsidRPr="00073CFE">
              <w:rPr>
                <w:rFonts w:asciiTheme="minorHAnsi" w:hAnsiTheme="minorHAnsi" w:cstheme="minorHAnsi"/>
                <w:color w:val="000000" w:themeColor="text1"/>
                <w:sz w:val="22"/>
                <w:szCs w:val="22"/>
              </w:rPr>
              <w:t xml:space="preserve">croeconomics </w:t>
            </w:r>
            <w:r w:rsidRPr="00073CFE">
              <w:rPr>
                <w:rFonts w:asciiTheme="minorHAnsi" w:hAnsiTheme="minorHAnsi" w:cstheme="minorHAnsi"/>
                <w:color w:val="000000" w:themeColor="text1"/>
                <w:sz w:val="22"/>
                <w:szCs w:val="22"/>
              </w:rPr>
              <w:t>II</w:t>
            </w:r>
          </w:p>
        </w:tc>
        <w:tc>
          <w:tcPr>
            <w:tcW w:w="850" w:type="dxa"/>
          </w:tcPr>
          <w:p w14:paraId="242316CA"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712E010C"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0CEB1602"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31B80CE4"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Jena Švarcová, Ph.D.</w:t>
            </w:r>
          </w:p>
          <w:p w14:paraId="7CD34936"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Švarcová 100%</w:t>
            </w:r>
          </w:p>
        </w:tc>
        <w:tc>
          <w:tcPr>
            <w:tcW w:w="642" w:type="dxa"/>
          </w:tcPr>
          <w:p w14:paraId="50AC9A4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08A73A70"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ZT</w:t>
            </w:r>
          </w:p>
        </w:tc>
      </w:tr>
      <w:tr w:rsidR="00A93BE7" w:rsidRPr="00073CFE" w14:paraId="521FE01E" w14:textId="77777777" w:rsidTr="00D72128">
        <w:tc>
          <w:tcPr>
            <w:tcW w:w="3227" w:type="dxa"/>
          </w:tcPr>
          <w:p w14:paraId="5B4A1EB2"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Corporate Valuation</w:t>
            </w:r>
          </w:p>
        </w:tc>
        <w:tc>
          <w:tcPr>
            <w:tcW w:w="850" w:type="dxa"/>
          </w:tcPr>
          <w:p w14:paraId="458889C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221B4FF9"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0CD7B669"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4A7DA167"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Přemysl Pálka, Ph.D.</w:t>
            </w:r>
          </w:p>
          <w:p w14:paraId="50A5BC4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Pálka 70%</w:t>
            </w:r>
          </w:p>
          <w:p w14:paraId="013554D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Blahová 30%</w:t>
            </w:r>
          </w:p>
        </w:tc>
        <w:tc>
          <w:tcPr>
            <w:tcW w:w="642" w:type="dxa"/>
          </w:tcPr>
          <w:p w14:paraId="7604ED3C"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360DFFEC"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rsidDel="00162756" w14:paraId="1C8D71B6" w14:textId="7F286C9B" w:rsidTr="00D72128">
        <w:tc>
          <w:tcPr>
            <w:tcW w:w="3227" w:type="dxa"/>
          </w:tcPr>
          <w:p w14:paraId="2BE5C181" w14:textId="194C2BAD" w:rsidR="00A93BE7" w:rsidRPr="00073CFE" w:rsidDel="00162756" w:rsidRDefault="00A93BE7" w:rsidP="00A93BE7">
            <w:pPr>
              <w:rPr>
                <w:moveFrom w:id="1950" w:author="Drahomíra Pavelková" w:date="2020-08-27T08:29:00Z"/>
                <w:rFonts w:asciiTheme="minorHAnsi" w:hAnsiTheme="minorHAnsi" w:cstheme="minorHAnsi"/>
                <w:bCs/>
                <w:color w:val="000000" w:themeColor="text1"/>
                <w:sz w:val="22"/>
                <w:szCs w:val="22"/>
              </w:rPr>
            </w:pPr>
            <w:moveFromRangeStart w:id="1951" w:author="Drahomíra Pavelková" w:date="2020-08-27T08:29:00Z" w:name="move49409360"/>
            <w:moveFrom w:id="1952" w:author="Drahomíra Pavelková" w:date="2020-08-27T08:29:00Z">
              <w:r w:rsidRPr="00073CFE" w:rsidDel="00162756">
                <w:rPr>
                  <w:rFonts w:asciiTheme="minorHAnsi" w:hAnsiTheme="minorHAnsi" w:cstheme="minorHAnsi"/>
                  <w:bCs/>
                  <w:color w:val="000000" w:themeColor="text1"/>
                  <w:sz w:val="22"/>
                  <w:szCs w:val="22"/>
                </w:rPr>
                <w:t>Banking and Insurance II</w:t>
              </w:r>
            </w:moveFrom>
          </w:p>
        </w:tc>
        <w:tc>
          <w:tcPr>
            <w:tcW w:w="850" w:type="dxa"/>
          </w:tcPr>
          <w:p w14:paraId="283D4D34" w14:textId="64BB3ECD" w:rsidR="00A93BE7" w:rsidRPr="00073CFE" w:rsidDel="00162756" w:rsidRDefault="00A93BE7" w:rsidP="00A93BE7">
            <w:pPr>
              <w:jc w:val="both"/>
              <w:rPr>
                <w:moveFrom w:id="1953" w:author="Drahomíra Pavelková" w:date="2020-08-27T08:29:00Z"/>
                <w:rFonts w:asciiTheme="minorHAnsi" w:hAnsiTheme="minorHAnsi" w:cstheme="minorHAnsi"/>
                <w:color w:val="000000" w:themeColor="text1"/>
                <w:sz w:val="22"/>
                <w:szCs w:val="22"/>
              </w:rPr>
            </w:pPr>
            <w:moveFrom w:id="1954" w:author="Drahomíra Pavelková" w:date="2020-08-27T08:29:00Z">
              <w:r w:rsidRPr="00073CFE" w:rsidDel="00162756">
                <w:rPr>
                  <w:rFonts w:asciiTheme="minorHAnsi" w:hAnsiTheme="minorHAnsi" w:cstheme="minorHAnsi"/>
                  <w:color w:val="000000" w:themeColor="text1"/>
                  <w:sz w:val="22"/>
                  <w:szCs w:val="22"/>
                </w:rPr>
                <w:t>26-0-13</w:t>
              </w:r>
            </w:moveFrom>
          </w:p>
        </w:tc>
        <w:tc>
          <w:tcPr>
            <w:tcW w:w="851" w:type="dxa"/>
          </w:tcPr>
          <w:p w14:paraId="52C7877A" w14:textId="09B86BD7" w:rsidR="00A93BE7" w:rsidRPr="00073CFE" w:rsidDel="00162756" w:rsidRDefault="00A93BE7" w:rsidP="00A93BE7">
            <w:pPr>
              <w:rPr>
                <w:moveFrom w:id="1955" w:author="Drahomíra Pavelková" w:date="2020-08-27T08:29:00Z"/>
                <w:rFonts w:asciiTheme="minorHAnsi" w:hAnsiTheme="minorHAnsi" w:cstheme="minorHAnsi"/>
                <w:color w:val="000000" w:themeColor="text1"/>
                <w:sz w:val="22"/>
                <w:szCs w:val="22"/>
              </w:rPr>
            </w:pPr>
            <w:moveFrom w:id="1956" w:author="Drahomíra Pavelková" w:date="2020-08-27T08:29:00Z">
              <w:r w:rsidRPr="00073CFE" w:rsidDel="00162756">
                <w:rPr>
                  <w:rFonts w:asciiTheme="minorHAnsi" w:hAnsiTheme="minorHAnsi" w:cstheme="minorHAnsi"/>
                  <w:color w:val="000000" w:themeColor="text1"/>
                  <w:sz w:val="22"/>
                  <w:szCs w:val="22"/>
                </w:rPr>
                <w:t>zp, zk</w:t>
              </w:r>
            </w:moveFrom>
          </w:p>
        </w:tc>
        <w:tc>
          <w:tcPr>
            <w:tcW w:w="709" w:type="dxa"/>
          </w:tcPr>
          <w:p w14:paraId="4BA52704" w14:textId="411C1F14" w:rsidR="00A93BE7" w:rsidRPr="00073CFE" w:rsidDel="00162756" w:rsidRDefault="00A93BE7" w:rsidP="00A93BE7">
            <w:pPr>
              <w:jc w:val="both"/>
              <w:rPr>
                <w:moveFrom w:id="1957" w:author="Drahomíra Pavelková" w:date="2020-08-27T08:29:00Z"/>
                <w:rFonts w:asciiTheme="minorHAnsi" w:hAnsiTheme="minorHAnsi" w:cstheme="minorHAnsi"/>
                <w:color w:val="000000" w:themeColor="text1"/>
                <w:sz w:val="22"/>
                <w:szCs w:val="22"/>
              </w:rPr>
            </w:pPr>
            <w:moveFrom w:id="1958" w:author="Drahomíra Pavelková" w:date="2020-08-27T08:29:00Z">
              <w:r w:rsidRPr="00073CFE" w:rsidDel="00162756">
                <w:rPr>
                  <w:rFonts w:asciiTheme="minorHAnsi" w:hAnsiTheme="minorHAnsi" w:cstheme="minorHAnsi"/>
                  <w:color w:val="000000" w:themeColor="text1"/>
                  <w:sz w:val="22"/>
                  <w:szCs w:val="22"/>
                </w:rPr>
                <w:t>4</w:t>
              </w:r>
            </w:moveFrom>
          </w:p>
        </w:tc>
        <w:tc>
          <w:tcPr>
            <w:tcW w:w="2618" w:type="dxa"/>
          </w:tcPr>
          <w:p w14:paraId="19D69A2C" w14:textId="2EB8BE18" w:rsidR="00A93BE7" w:rsidRPr="00073CFE" w:rsidDel="00162756" w:rsidRDefault="00A93BE7" w:rsidP="00A93BE7">
            <w:pPr>
              <w:rPr>
                <w:moveFrom w:id="1959" w:author="Drahomíra Pavelková" w:date="2020-08-27T08:29:00Z"/>
                <w:rFonts w:asciiTheme="minorHAnsi" w:hAnsiTheme="minorHAnsi" w:cstheme="minorHAnsi"/>
                <w:b/>
                <w:bCs/>
                <w:color w:val="000000" w:themeColor="text1"/>
                <w:sz w:val="22"/>
                <w:szCs w:val="22"/>
              </w:rPr>
            </w:pPr>
            <w:moveFrom w:id="1960" w:author="Drahomíra Pavelková" w:date="2020-08-27T08:29:00Z">
              <w:r w:rsidRPr="00073CFE" w:rsidDel="00162756">
                <w:rPr>
                  <w:rFonts w:asciiTheme="minorHAnsi" w:hAnsiTheme="minorHAnsi" w:cstheme="minorHAnsi"/>
                  <w:b/>
                  <w:bCs/>
                  <w:color w:val="000000" w:themeColor="text1"/>
                  <w:sz w:val="22"/>
                  <w:szCs w:val="22"/>
                </w:rPr>
                <w:t>Ing. Mojmír Hampl, MSc</w:t>
              </w:r>
              <w:r w:rsidR="009469F2" w:rsidRPr="00073CFE" w:rsidDel="00162756">
                <w:rPr>
                  <w:rFonts w:asciiTheme="minorHAnsi" w:hAnsiTheme="minorHAnsi" w:cstheme="minorHAnsi"/>
                  <w:b/>
                  <w:bCs/>
                  <w:color w:val="000000" w:themeColor="text1"/>
                  <w:sz w:val="22"/>
                  <w:szCs w:val="22"/>
                </w:rPr>
                <w:t>.</w:t>
              </w:r>
              <w:r w:rsidRPr="00073CFE" w:rsidDel="00162756">
                <w:rPr>
                  <w:rFonts w:asciiTheme="minorHAnsi" w:hAnsiTheme="minorHAnsi" w:cstheme="minorHAnsi"/>
                  <w:b/>
                  <w:bCs/>
                  <w:color w:val="000000" w:themeColor="text1"/>
                  <w:sz w:val="22"/>
                  <w:szCs w:val="22"/>
                </w:rPr>
                <w:t xml:space="preserve">, Ph.D. </w:t>
              </w:r>
            </w:moveFrom>
          </w:p>
          <w:p w14:paraId="58E55C08" w14:textId="323EC6F5" w:rsidR="00A93BE7" w:rsidRPr="00073CFE" w:rsidDel="00162756" w:rsidRDefault="00A93BE7" w:rsidP="00A93BE7">
            <w:pPr>
              <w:rPr>
                <w:moveFrom w:id="1961" w:author="Drahomíra Pavelková" w:date="2020-08-27T08:29:00Z"/>
                <w:rFonts w:asciiTheme="minorHAnsi" w:hAnsiTheme="minorHAnsi" w:cstheme="minorHAnsi"/>
                <w:b/>
                <w:color w:val="000000" w:themeColor="text1"/>
                <w:sz w:val="22"/>
                <w:szCs w:val="22"/>
              </w:rPr>
            </w:pPr>
            <w:moveFrom w:id="1962" w:author="Drahomíra Pavelková" w:date="2020-08-27T08:29:00Z">
              <w:r w:rsidRPr="00073CFE" w:rsidDel="00162756">
                <w:rPr>
                  <w:rFonts w:asciiTheme="minorHAnsi" w:hAnsiTheme="minorHAnsi" w:cstheme="minorHAnsi"/>
                  <w:color w:val="000000" w:themeColor="text1"/>
                  <w:sz w:val="22"/>
                  <w:szCs w:val="22"/>
                </w:rPr>
                <w:t>Hampl 100%</w:t>
              </w:r>
            </w:moveFrom>
          </w:p>
        </w:tc>
        <w:tc>
          <w:tcPr>
            <w:tcW w:w="642" w:type="dxa"/>
          </w:tcPr>
          <w:p w14:paraId="720874C5" w14:textId="5906B291" w:rsidR="00A93BE7" w:rsidRPr="00073CFE" w:rsidDel="00162756" w:rsidRDefault="00A93BE7" w:rsidP="00A93BE7">
            <w:pPr>
              <w:jc w:val="both"/>
              <w:rPr>
                <w:moveFrom w:id="1963" w:author="Drahomíra Pavelková" w:date="2020-08-27T08:29:00Z"/>
                <w:rFonts w:asciiTheme="minorHAnsi" w:hAnsiTheme="minorHAnsi" w:cstheme="minorHAnsi"/>
                <w:color w:val="000000" w:themeColor="text1"/>
                <w:sz w:val="22"/>
                <w:szCs w:val="22"/>
              </w:rPr>
            </w:pPr>
            <w:moveFrom w:id="1964" w:author="Drahomíra Pavelková" w:date="2020-08-27T08:29:00Z">
              <w:r w:rsidRPr="00073CFE" w:rsidDel="00162756">
                <w:rPr>
                  <w:rFonts w:asciiTheme="minorHAnsi" w:hAnsiTheme="minorHAnsi" w:cstheme="minorHAnsi"/>
                  <w:color w:val="000000" w:themeColor="text1"/>
                  <w:sz w:val="22"/>
                  <w:szCs w:val="22"/>
                </w:rPr>
                <w:t>1/L</w:t>
              </w:r>
            </w:moveFrom>
          </w:p>
        </w:tc>
        <w:tc>
          <w:tcPr>
            <w:tcW w:w="814" w:type="dxa"/>
          </w:tcPr>
          <w:p w14:paraId="4974AFEA" w14:textId="3EEF58A4" w:rsidR="00A93BE7" w:rsidRPr="00073CFE" w:rsidDel="00162756" w:rsidRDefault="00A93BE7" w:rsidP="00A93BE7">
            <w:pPr>
              <w:jc w:val="center"/>
              <w:rPr>
                <w:moveFrom w:id="1965" w:author="Drahomíra Pavelková" w:date="2020-08-27T08:29:00Z"/>
                <w:rFonts w:asciiTheme="minorHAnsi" w:hAnsiTheme="minorHAnsi" w:cstheme="minorHAnsi"/>
                <w:color w:val="000000" w:themeColor="text1"/>
                <w:sz w:val="22"/>
                <w:szCs w:val="22"/>
              </w:rPr>
            </w:pPr>
            <w:moveFrom w:id="1966" w:author="Drahomíra Pavelková" w:date="2020-08-27T08:29:00Z">
              <w:r w:rsidRPr="00073CFE" w:rsidDel="00162756">
                <w:rPr>
                  <w:rFonts w:asciiTheme="minorHAnsi" w:hAnsiTheme="minorHAnsi" w:cstheme="minorHAnsi"/>
                  <w:color w:val="000000" w:themeColor="text1"/>
                  <w:sz w:val="22"/>
                  <w:szCs w:val="22"/>
                </w:rPr>
                <w:t>PZ</w:t>
              </w:r>
            </w:moveFrom>
          </w:p>
        </w:tc>
      </w:tr>
      <w:moveFromRangeEnd w:id="1951"/>
      <w:tr w:rsidR="00A93BE7" w:rsidRPr="00073CFE" w14:paraId="07FDFAC6" w14:textId="77777777" w:rsidTr="00D72128">
        <w:tc>
          <w:tcPr>
            <w:tcW w:w="3227" w:type="dxa"/>
          </w:tcPr>
          <w:p w14:paraId="79501474"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International Finance</w:t>
            </w:r>
          </w:p>
        </w:tc>
        <w:tc>
          <w:tcPr>
            <w:tcW w:w="850" w:type="dxa"/>
          </w:tcPr>
          <w:p w14:paraId="102D8EF8"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3ED27811"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B54F1F4"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74D2E5F2" w14:textId="77777777" w:rsidR="00A93BE7" w:rsidRPr="00073CFE" w:rsidRDefault="00A93BE7" w:rsidP="00A93BE7">
            <w:pP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Jana Vychytilová, Ph.D.</w:t>
            </w:r>
          </w:p>
          <w:p w14:paraId="59CC599E"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Vychytilová 100%</w:t>
            </w:r>
          </w:p>
        </w:tc>
        <w:tc>
          <w:tcPr>
            <w:tcW w:w="642" w:type="dxa"/>
          </w:tcPr>
          <w:p w14:paraId="0F96E109" w14:textId="77777777" w:rsidR="00A93BE7" w:rsidRPr="00073CFE" w:rsidRDefault="00BD63FE" w:rsidP="00A93BE7">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1/L</w:t>
            </w:r>
          </w:p>
        </w:tc>
        <w:tc>
          <w:tcPr>
            <w:tcW w:w="814" w:type="dxa"/>
          </w:tcPr>
          <w:p w14:paraId="2A43D98F"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13707F1E" w14:textId="77777777" w:rsidTr="00D72128">
        <w:tc>
          <w:tcPr>
            <w:tcW w:w="9711" w:type="dxa"/>
            <w:gridSpan w:val="7"/>
            <w:shd w:val="clear" w:color="auto" w:fill="C5E0B3" w:themeFill="accent6" w:themeFillTint="66"/>
          </w:tcPr>
          <w:p w14:paraId="358A3DC5" w14:textId="77777777" w:rsidR="00A93BE7" w:rsidRPr="00073CFE" w:rsidRDefault="00A93BE7" w:rsidP="00A93BE7">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Povinné předměty specializace Finance podniku</w:t>
            </w:r>
          </w:p>
        </w:tc>
      </w:tr>
      <w:tr w:rsidR="00A93BE7" w:rsidRPr="00073CFE" w14:paraId="710FA481" w14:textId="77777777" w:rsidTr="00D72128">
        <w:tc>
          <w:tcPr>
            <w:tcW w:w="3227" w:type="dxa"/>
          </w:tcPr>
          <w:p w14:paraId="5DC95F7D"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Manage</w:t>
            </w:r>
            <w:r w:rsidR="00E90B76">
              <w:rPr>
                <w:rFonts w:asciiTheme="minorHAnsi" w:hAnsiTheme="minorHAnsi" w:cstheme="minorHAnsi"/>
                <w:bCs/>
                <w:color w:val="000000" w:themeColor="text1"/>
                <w:sz w:val="22"/>
                <w:szCs w:val="22"/>
              </w:rPr>
              <w:t>ment</w:t>
            </w:r>
            <w:r w:rsidRPr="00073CFE">
              <w:rPr>
                <w:rFonts w:asciiTheme="minorHAnsi" w:hAnsiTheme="minorHAnsi" w:cstheme="minorHAnsi"/>
                <w:bCs/>
                <w:color w:val="000000" w:themeColor="text1"/>
                <w:sz w:val="22"/>
                <w:szCs w:val="22"/>
              </w:rPr>
              <w:t xml:space="preserve"> Accounting II</w:t>
            </w:r>
          </w:p>
        </w:tc>
        <w:tc>
          <w:tcPr>
            <w:tcW w:w="850" w:type="dxa"/>
          </w:tcPr>
          <w:p w14:paraId="11612417"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56B24C7D"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112D31D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0DDE34E4"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b/>
                <w:color w:val="000000" w:themeColor="text1"/>
                <w:sz w:val="22"/>
                <w:szCs w:val="22"/>
              </w:rPr>
              <w:t>prof. Ing. Boris Popesko, Ph.D.</w:t>
            </w:r>
          </w:p>
          <w:p w14:paraId="209FC740"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Popesko 100%</w:t>
            </w:r>
          </w:p>
        </w:tc>
        <w:tc>
          <w:tcPr>
            <w:tcW w:w="642" w:type="dxa"/>
          </w:tcPr>
          <w:p w14:paraId="2CABB379"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5210FEE6"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4B00F1A2" w14:textId="77777777" w:rsidTr="00D72128">
        <w:trPr>
          <w:ins w:id="1967" w:author="Drahomíra Pavelková" w:date="2020-08-27T08:30:00Z"/>
        </w:trPr>
        <w:tc>
          <w:tcPr>
            <w:tcW w:w="3227" w:type="dxa"/>
          </w:tcPr>
          <w:p w14:paraId="0B1A8696" w14:textId="5DA5A6D2" w:rsidR="00162756" w:rsidRPr="00162756" w:rsidRDefault="00162756" w:rsidP="00162756">
            <w:pPr>
              <w:rPr>
                <w:ins w:id="1968" w:author="Drahomíra Pavelková" w:date="2020-08-27T08:30:00Z"/>
                <w:rFonts w:asciiTheme="minorHAnsi" w:hAnsiTheme="minorHAnsi" w:cstheme="minorHAnsi"/>
                <w:bCs/>
                <w:color w:val="000000" w:themeColor="text1"/>
                <w:sz w:val="22"/>
                <w:szCs w:val="22"/>
              </w:rPr>
            </w:pPr>
            <w:ins w:id="1969" w:author="Drahomíra Pavelková" w:date="2020-08-27T08:30:00Z">
              <w:r w:rsidRPr="00162756">
                <w:rPr>
                  <w:rFonts w:asciiTheme="minorHAnsi" w:hAnsiTheme="minorHAnsi" w:cstheme="minorHAnsi"/>
                  <w:color w:val="000000" w:themeColor="text1"/>
                </w:rPr>
                <w:t xml:space="preserve">Business Models </w:t>
              </w:r>
            </w:ins>
          </w:p>
        </w:tc>
        <w:tc>
          <w:tcPr>
            <w:tcW w:w="850" w:type="dxa"/>
          </w:tcPr>
          <w:p w14:paraId="13A9EA82" w14:textId="36FDA91F" w:rsidR="00162756" w:rsidRPr="00162756" w:rsidRDefault="00162756" w:rsidP="00162756">
            <w:pPr>
              <w:jc w:val="both"/>
              <w:rPr>
                <w:ins w:id="1970" w:author="Drahomíra Pavelková" w:date="2020-08-27T08:30:00Z"/>
                <w:rFonts w:asciiTheme="minorHAnsi" w:hAnsiTheme="minorHAnsi" w:cstheme="minorHAnsi"/>
                <w:color w:val="000000" w:themeColor="text1"/>
                <w:sz w:val="22"/>
                <w:szCs w:val="22"/>
              </w:rPr>
            </w:pPr>
            <w:ins w:id="1971" w:author="Drahomíra Pavelková" w:date="2020-08-27T08:30:00Z">
              <w:r w:rsidRPr="00162756">
                <w:rPr>
                  <w:rFonts w:asciiTheme="minorHAnsi" w:hAnsiTheme="minorHAnsi" w:cstheme="minorHAnsi"/>
                  <w:color w:val="000000" w:themeColor="text1"/>
                </w:rPr>
                <w:t>26-26-0</w:t>
              </w:r>
            </w:ins>
          </w:p>
        </w:tc>
        <w:tc>
          <w:tcPr>
            <w:tcW w:w="851" w:type="dxa"/>
          </w:tcPr>
          <w:p w14:paraId="789631AC" w14:textId="3C4DD424" w:rsidR="00162756" w:rsidRPr="00162756" w:rsidRDefault="00162756" w:rsidP="00162756">
            <w:pPr>
              <w:rPr>
                <w:ins w:id="1972" w:author="Drahomíra Pavelková" w:date="2020-08-27T08:30:00Z"/>
                <w:rFonts w:asciiTheme="minorHAnsi" w:hAnsiTheme="minorHAnsi" w:cstheme="minorHAnsi"/>
                <w:color w:val="000000" w:themeColor="text1"/>
                <w:sz w:val="22"/>
                <w:szCs w:val="22"/>
              </w:rPr>
            </w:pPr>
            <w:ins w:id="1973" w:author="Drahomíra Pavelková" w:date="2020-08-27T08:30:00Z">
              <w:r w:rsidRPr="00162756">
                <w:rPr>
                  <w:rFonts w:asciiTheme="minorHAnsi" w:hAnsiTheme="minorHAnsi" w:cstheme="minorHAnsi"/>
                  <w:color w:val="000000" w:themeColor="text1"/>
                </w:rPr>
                <w:t>zp, zk</w:t>
              </w:r>
            </w:ins>
          </w:p>
        </w:tc>
        <w:tc>
          <w:tcPr>
            <w:tcW w:w="709" w:type="dxa"/>
          </w:tcPr>
          <w:p w14:paraId="34FC9962" w14:textId="10D046AB" w:rsidR="00162756" w:rsidRPr="00162756" w:rsidRDefault="00162756" w:rsidP="00162756">
            <w:pPr>
              <w:jc w:val="both"/>
              <w:rPr>
                <w:ins w:id="1974" w:author="Drahomíra Pavelková" w:date="2020-08-27T08:30:00Z"/>
                <w:rFonts w:asciiTheme="minorHAnsi" w:hAnsiTheme="minorHAnsi" w:cstheme="minorHAnsi"/>
                <w:color w:val="000000" w:themeColor="text1"/>
                <w:sz w:val="22"/>
                <w:szCs w:val="22"/>
              </w:rPr>
            </w:pPr>
            <w:ins w:id="1975" w:author="Drahomíra Pavelková" w:date="2020-08-27T08:30:00Z">
              <w:r w:rsidRPr="00162756">
                <w:rPr>
                  <w:rFonts w:asciiTheme="minorHAnsi" w:hAnsiTheme="minorHAnsi" w:cstheme="minorHAnsi"/>
                  <w:color w:val="000000" w:themeColor="text1"/>
                </w:rPr>
                <w:t>5</w:t>
              </w:r>
            </w:ins>
          </w:p>
        </w:tc>
        <w:tc>
          <w:tcPr>
            <w:tcW w:w="2618" w:type="dxa"/>
          </w:tcPr>
          <w:p w14:paraId="2133BC94" w14:textId="77777777" w:rsidR="00162756" w:rsidRPr="00162756" w:rsidRDefault="00162756" w:rsidP="00162756">
            <w:pPr>
              <w:jc w:val="both"/>
              <w:rPr>
                <w:ins w:id="1976" w:author="Drahomíra Pavelková" w:date="2020-08-27T08:30:00Z"/>
                <w:rFonts w:asciiTheme="minorHAnsi" w:hAnsiTheme="minorHAnsi" w:cstheme="minorHAnsi"/>
                <w:b/>
                <w:color w:val="000000" w:themeColor="text1"/>
              </w:rPr>
            </w:pPr>
            <w:ins w:id="1977" w:author="Drahomíra Pavelková" w:date="2020-08-27T08:30:00Z">
              <w:r w:rsidRPr="00162756">
                <w:rPr>
                  <w:rFonts w:asciiTheme="minorHAnsi" w:hAnsiTheme="minorHAnsi" w:cstheme="minorHAnsi"/>
                  <w:b/>
                  <w:color w:val="000000" w:themeColor="text1"/>
                </w:rPr>
                <w:t>prof. Ing. Boris Popesko, Ph.D.</w:t>
              </w:r>
            </w:ins>
          </w:p>
          <w:p w14:paraId="58D644EB" w14:textId="77777777" w:rsidR="00162756" w:rsidRPr="00162756" w:rsidRDefault="00162756" w:rsidP="00162756">
            <w:pPr>
              <w:jc w:val="both"/>
              <w:rPr>
                <w:ins w:id="1978" w:author="Drahomíra Pavelková" w:date="2020-08-27T08:30:00Z"/>
                <w:rFonts w:asciiTheme="minorHAnsi" w:hAnsiTheme="minorHAnsi" w:cstheme="minorHAnsi"/>
                <w:color w:val="000000" w:themeColor="text1"/>
              </w:rPr>
            </w:pPr>
            <w:ins w:id="1979" w:author="Drahomíra Pavelková" w:date="2020-08-27T08:30:00Z">
              <w:r w:rsidRPr="00162756">
                <w:rPr>
                  <w:rFonts w:asciiTheme="minorHAnsi" w:hAnsiTheme="minorHAnsi" w:cstheme="minorHAnsi"/>
                  <w:color w:val="000000" w:themeColor="text1"/>
                </w:rPr>
                <w:t>Popesko (60%)</w:t>
              </w:r>
            </w:ins>
          </w:p>
          <w:p w14:paraId="59950EDB" w14:textId="2F1ECC54" w:rsidR="00162756" w:rsidRPr="00162756" w:rsidRDefault="00162756" w:rsidP="00162756">
            <w:pPr>
              <w:jc w:val="both"/>
              <w:rPr>
                <w:ins w:id="1980" w:author="Drahomíra Pavelková" w:date="2020-08-27T08:30:00Z"/>
                <w:rFonts w:asciiTheme="minorHAnsi" w:hAnsiTheme="minorHAnsi" w:cstheme="minorHAnsi"/>
                <w:b/>
                <w:color w:val="000000" w:themeColor="text1"/>
                <w:sz w:val="22"/>
                <w:szCs w:val="22"/>
              </w:rPr>
            </w:pPr>
            <w:ins w:id="1981" w:author="Drahomíra Pavelková" w:date="2020-08-27T08:30:00Z">
              <w:r w:rsidRPr="00162756">
                <w:rPr>
                  <w:rFonts w:asciiTheme="minorHAnsi" w:hAnsiTheme="minorHAnsi" w:cstheme="minorHAnsi"/>
                  <w:color w:val="000000" w:themeColor="text1"/>
                </w:rPr>
                <w:t>Slinták (40%)</w:t>
              </w:r>
            </w:ins>
          </w:p>
        </w:tc>
        <w:tc>
          <w:tcPr>
            <w:tcW w:w="642" w:type="dxa"/>
          </w:tcPr>
          <w:p w14:paraId="4667C19F" w14:textId="4B918E01" w:rsidR="00162756" w:rsidRPr="00162756" w:rsidRDefault="00162756" w:rsidP="00162756">
            <w:pPr>
              <w:jc w:val="both"/>
              <w:rPr>
                <w:ins w:id="1982" w:author="Drahomíra Pavelková" w:date="2020-08-27T08:30:00Z"/>
                <w:rFonts w:asciiTheme="minorHAnsi" w:hAnsiTheme="minorHAnsi" w:cstheme="minorHAnsi"/>
                <w:color w:val="000000" w:themeColor="text1"/>
                <w:sz w:val="22"/>
                <w:szCs w:val="22"/>
              </w:rPr>
            </w:pPr>
            <w:ins w:id="1983" w:author="Drahomíra Pavelková" w:date="2020-08-27T08:30:00Z">
              <w:r w:rsidRPr="00162756">
                <w:rPr>
                  <w:rFonts w:asciiTheme="minorHAnsi" w:hAnsiTheme="minorHAnsi" w:cstheme="minorHAnsi"/>
                  <w:color w:val="000000" w:themeColor="text1"/>
                </w:rPr>
                <w:t>1/Z</w:t>
              </w:r>
            </w:ins>
          </w:p>
        </w:tc>
        <w:tc>
          <w:tcPr>
            <w:tcW w:w="814" w:type="dxa"/>
          </w:tcPr>
          <w:p w14:paraId="157BD757" w14:textId="2A018DE3" w:rsidR="00162756" w:rsidRPr="00162756" w:rsidRDefault="00162756" w:rsidP="00162756">
            <w:pPr>
              <w:jc w:val="center"/>
              <w:rPr>
                <w:ins w:id="1984" w:author="Drahomíra Pavelková" w:date="2020-08-27T08:30:00Z"/>
                <w:rFonts w:asciiTheme="minorHAnsi" w:hAnsiTheme="minorHAnsi" w:cstheme="minorHAnsi"/>
                <w:color w:val="000000" w:themeColor="text1"/>
                <w:sz w:val="22"/>
                <w:szCs w:val="22"/>
              </w:rPr>
            </w:pPr>
            <w:ins w:id="1985" w:author="Drahomíra Pavelková" w:date="2020-08-27T08:30:00Z">
              <w:r w:rsidRPr="00162756">
                <w:rPr>
                  <w:rFonts w:asciiTheme="minorHAnsi" w:hAnsiTheme="minorHAnsi" w:cstheme="minorHAnsi"/>
                  <w:color w:val="000000" w:themeColor="text1"/>
                </w:rPr>
                <w:t>P</w:t>
              </w:r>
            </w:ins>
          </w:p>
        </w:tc>
      </w:tr>
      <w:tr w:rsidR="00A93BE7" w:rsidRPr="00073CFE" w14:paraId="5059B284" w14:textId="77777777" w:rsidTr="00D72128">
        <w:tc>
          <w:tcPr>
            <w:tcW w:w="3227" w:type="dxa"/>
          </w:tcPr>
          <w:p w14:paraId="0026D8BC"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International Accounting Standards</w:t>
            </w:r>
          </w:p>
        </w:tc>
        <w:tc>
          <w:tcPr>
            <w:tcW w:w="850" w:type="dxa"/>
          </w:tcPr>
          <w:p w14:paraId="6D555F1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7F2ECBE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41523D02"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0AFB3D96"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Marie Paseková, Ph.D.</w:t>
            </w:r>
          </w:p>
          <w:p w14:paraId="63765E62"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Paseková 100%</w:t>
            </w:r>
          </w:p>
        </w:tc>
        <w:tc>
          <w:tcPr>
            <w:tcW w:w="642" w:type="dxa"/>
          </w:tcPr>
          <w:p w14:paraId="4F0FCCF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2C36E0C5"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7E278D5C" w14:textId="77777777" w:rsidTr="003E5BEA">
        <w:tc>
          <w:tcPr>
            <w:tcW w:w="3227" w:type="dxa"/>
          </w:tcPr>
          <w:p w14:paraId="27D6D0CA" w14:textId="77777777" w:rsidR="00162756" w:rsidRPr="00073CFE" w:rsidRDefault="00162756" w:rsidP="003E5BEA">
            <w:pPr>
              <w:rPr>
                <w:moveTo w:id="1986" w:author="Drahomíra Pavelková" w:date="2020-08-27T08:29:00Z"/>
                <w:rFonts w:asciiTheme="minorHAnsi" w:hAnsiTheme="minorHAnsi" w:cstheme="minorHAnsi"/>
                <w:bCs/>
                <w:color w:val="000000" w:themeColor="text1"/>
                <w:sz w:val="22"/>
                <w:szCs w:val="22"/>
              </w:rPr>
            </w:pPr>
            <w:moveToRangeStart w:id="1987" w:author="Drahomíra Pavelková" w:date="2020-08-27T08:29:00Z" w:name="move49409360"/>
            <w:moveTo w:id="1988" w:author="Drahomíra Pavelková" w:date="2020-08-27T08:29:00Z">
              <w:r w:rsidRPr="00073CFE">
                <w:rPr>
                  <w:rFonts w:asciiTheme="minorHAnsi" w:hAnsiTheme="minorHAnsi" w:cstheme="minorHAnsi"/>
                  <w:bCs/>
                  <w:color w:val="000000" w:themeColor="text1"/>
                  <w:sz w:val="22"/>
                  <w:szCs w:val="22"/>
                </w:rPr>
                <w:t>Banking and Insurance II</w:t>
              </w:r>
            </w:moveTo>
          </w:p>
        </w:tc>
        <w:tc>
          <w:tcPr>
            <w:tcW w:w="850" w:type="dxa"/>
          </w:tcPr>
          <w:p w14:paraId="77148B2E" w14:textId="77777777" w:rsidR="00162756" w:rsidRPr="00073CFE" w:rsidRDefault="00162756" w:rsidP="003E5BEA">
            <w:pPr>
              <w:jc w:val="both"/>
              <w:rPr>
                <w:moveTo w:id="1989" w:author="Drahomíra Pavelková" w:date="2020-08-27T08:29:00Z"/>
                <w:rFonts w:asciiTheme="minorHAnsi" w:hAnsiTheme="minorHAnsi" w:cstheme="minorHAnsi"/>
                <w:color w:val="000000" w:themeColor="text1"/>
                <w:sz w:val="22"/>
                <w:szCs w:val="22"/>
              </w:rPr>
            </w:pPr>
            <w:moveTo w:id="1990" w:author="Drahomíra Pavelková" w:date="2020-08-27T08:29:00Z">
              <w:r w:rsidRPr="00073CFE">
                <w:rPr>
                  <w:rFonts w:asciiTheme="minorHAnsi" w:hAnsiTheme="minorHAnsi" w:cstheme="minorHAnsi"/>
                  <w:color w:val="000000" w:themeColor="text1"/>
                  <w:sz w:val="22"/>
                  <w:szCs w:val="22"/>
                </w:rPr>
                <w:t>26-0-13</w:t>
              </w:r>
            </w:moveTo>
          </w:p>
        </w:tc>
        <w:tc>
          <w:tcPr>
            <w:tcW w:w="851" w:type="dxa"/>
          </w:tcPr>
          <w:p w14:paraId="6A2C4D95" w14:textId="77777777" w:rsidR="00162756" w:rsidRPr="00073CFE" w:rsidRDefault="00162756" w:rsidP="003E5BEA">
            <w:pPr>
              <w:rPr>
                <w:moveTo w:id="1991" w:author="Drahomíra Pavelková" w:date="2020-08-27T08:29:00Z"/>
                <w:rFonts w:asciiTheme="minorHAnsi" w:hAnsiTheme="minorHAnsi" w:cstheme="minorHAnsi"/>
                <w:color w:val="000000" w:themeColor="text1"/>
                <w:sz w:val="22"/>
                <w:szCs w:val="22"/>
              </w:rPr>
            </w:pPr>
            <w:moveTo w:id="1992" w:author="Drahomíra Pavelková" w:date="2020-08-27T08:29:00Z">
              <w:r w:rsidRPr="00073CFE">
                <w:rPr>
                  <w:rFonts w:asciiTheme="minorHAnsi" w:hAnsiTheme="minorHAnsi" w:cstheme="minorHAnsi"/>
                  <w:color w:val="000000" w:themeColor="text1"/>
                  <w:sz w:val="22"/>
                  <w:szCs w:val="22"/>
                </w:rPr>
                <w:t>zp, zk</w:t>
              </w:r>
            </w:moveTo>
          </w:p>
        </w:tc>
        <w:tc>
          <w:tcPr>
            <w:tcW w:w="709" w:type="dxa"/>
          </w:tcPr>
          <w:p w14:paraId="40A9404B" w14:textId="77777777" w:rsidR="00162756" w:rsidRPr="00073CFE" w:rsidRDefault="00162756" w:rsidP="003E5BEA">
            <w:pPr>
              <w:jc w:val="both"/>
              <w:rPr>
                <w:moveTo w:id="1993" w:author="Drahomíra Pavelková" w:date="2020-08-27T08:29:00Z"/>
                <w:rFonts w:asciiTheme="minorHAnsi" w:hAnsiTheme="minorHAnsi" w:cstheme="minorHAnsi"/>
                <w:color w:val="000000" w:themeColor="text1"/>
                <w:sz w:val="22"/>
                <w:szCs w:val="22"/>
              </w:rPr>
            </w:pPr>
            <w:moveTo w:id="1994" w:author="Drahomíra Pavelková" w:date="2020-08-27T08:29:00Z">
              <w:r w:rsidRPr="00073CFE">
                <w:rPr>
                  <w:rFonts w:asciiTheme="minorHAnsi" w:hAnsiTheme="minorHAnsi" w:cstheme="minorHAnsi"/>
                  <w:color w:val="000000" w:themeColor="text1"/>
                  <w:sz w:val="22"/>
                  <w:szCs w:val="22"/>
                </w:rPr>
                <w:t>4</w:t>
              </w:r>
            </w:moveTo>
          </w:p>
        </w:tc>
        <w:tc>
          <w:tcPr>
            <w:tcW w:w="2618" w:type="dxa"/>
          </w:tcPr>
          <w:p w14:paraId="38145E0E" w14:textId="77777777" w:rsidR="00162756" w:rsidRPr="00073CFE" w:rsidRDefault="00162756" w:rsidP="003E5BEA">
            <w:pPr>
              <w:rPr>
                <w:moveTo w:id="1995" w:author="Drahomíra Pavelková" w:date="2020-08-27T08:29:00Z"/>
                <w:rFonts w:asciiTheme="minorHAnsi" w:hAnsiTheme="minorHAnsi" w:cstheme="minorHAnsi"/>
                <w:b/>
                <w:bCs/>
                <w:color w:val="000000" w:themeColor="text1"/>
                <w:sz w:val="22"/>
                <w:szCs w:val="22"/>
              </w:rPr>
            </w:pPr>
            <w:moveTo w:id="1996" w:author="Drahomíra Pavelková" w:date="2020-08-27T08:29:00Z">
              <w:r w:rsidRPr="00073CFE">
                <w:rPr>
                  <w:rFonts w:asciiTheme="minorHAnsi" w:hAnsiTheme="minorHAnsi" w:cstheme="minorHAnsi"/>
                  <w:b/>
                  <w:bCs/>
                  <w:color w:val="000000" w:themeColor="text1"/>
                  <w:sz w:val="22"/>
                  <w:szCs w:val="22"/>
                </w:rPr>
                <w:t xml:space="preserve">Ing. Mojmír Hampl, MSc., Ph.D. </w:t>
              </w:r>
            </w:moveTo>
          </w:p>
          <w:p w14:paraId="00690CA4" w14:textId="77777777" w:rsidR="00162756" w:rsidRPr="00073CFE" w:rsidRDefault="00162756" w:rsidP="003E5BEA">
            <w:pPr>
              <w:rPr>
                <w:moveTo w:id="1997" w:author="Drahomíra Pavelková" w:date="2020-08-27T08:29:00Z"/>
                <w:rFonts w:asciiTheme="minorHAnsi" w:hAnsiTheme="minorHAnsi" w:cstheme="minorHAnsi"/>
                <w:b/>
                <w:color w:val="000000" w:themeColor="text1"/>
                <w:sz w:val="22"/>
                <w:szCs w:val="22"/>
              </w:rPr>
            </w:pPr>
            <w:moveTo w:id="1998" w:author="Drahomíra Pavelková" w:date="2020-08-27T08:29:00Z">
              <w:r w:rsidRPr="00073CFE">
                <w:rPr>
                  <w:rFonts w:asciiTheme="minorHAnsi" w:hAnsiTheme="minorHAnsi" w:cstheme="minorHAnsi"/>
                  <w:color w:val="000000" w:themeColor="text1"/>
                  <w:sz w:val="22"/>
                  <w:szCs w:val="22"/>
                </w:rPr>
                <w:t>Hampl 100%</w:t>
              </w:r>
            </w:moveTo>
          </w:p>
        </w:tc>
        <w:tc>
          <w:tcPr>
            <w:tcW w:w="642" w:type="dxa"/>
          </w:tcPr>
          <w:p w14:paraId="5916A2FA" w14:textId="77777777" w:rsidR="00162756" w:rsidRPr="00073CFE" w:rsidRDefault="00162756" w:rsidP="003E5BEA">
            <w:pPr>
              <w:jc w:val="both"/>
              <w:rPr>
                <w:moveTo w:id="1999" w:author="Drahomíra Pavelková" w:date="2020-08-27T08:29:00Z"/>
                <w:rFonts w:asciiTheme="minorHAnsi" w:hAnsiTheme="minorHAnsi" w:cstheme="minorHAnsi"/>
                <w:color w:val="000000" w:themeColor="text1"/>
                <w:sz w:val="22"/>
                <w:szCs w:val="22"/>
              </w:rPr>
            </w:pPr>
            <w:moveTo w:id="2000" w:author="Drahomíra Pavelková" w:date="2020-08-27T08:29:00Z">
              <w:r w:rsidRPr="00073CFE">
                <w:rPr>
                  <w:rFonts w:asciiTheme="minorHAnsi" w:hAnsiTheme="minorHAnsi" w:cstheme="minorHAnsi"/>
                  <w:color w:val="000000" w:themeColor="text1"/>
                  <w:sz w:val="22"/>
                  <w:szCs w:val="22"/>
                </w:rPr>
                <w:t>1/L</w:t>
              </w:r>
            </w:moveTo>
          </w:p>
        </w:tc>
        <w:tc>
          <w:tcPr>
            <w:tcW w:w="814" w:type="dxa"/>
          </w:tcPr>
          <w:p w14:paraId="547741E3" w14:textId="77777777" w:rsidR="00162756" w:rsidRPr="00073CFE" w:rsidRDefault="00162756" w:rsidP="003E5BEA">
            <w:pPr>
              <w:jc w:val="center"/>
              <w:rPr>
                <w:moveTo w:id="2001" w:author="Drahomíra Pavelková" w:date="2020-08-27T08:29:00Z"/>
                <w:rFonts w:asciiTheme="minorHAnsi" w:hAnsiTheme="minorHAnsi" w:cstheme="minorHAnsi"/>
                <w:color w:val="000000" w:themeColor="text1"/>
                <w:sz w:val="22"/>
                <w:szCs w:val="22"/>
              </w:rPr>
            </w:pPr>
            <w:moveTo w:id="2002" w:author="Drahomíra Pavelková" w:date="2020-08-27T08:29:00Z">
              <w:r w:rsidRPr="00073CFE">
                <w:rPr>
                  <w:rFonts w:asciiTheme="minorHAnsi" w:hAnsiTheme="minorHAnsi" w:cstheme="minorHAnsi"/>
                  <w:color w:val="000000" w:themeColor="text1"/>
                  <w:sz w:val="22"/>
                  <w:szCs w:val="22"/>
                </w:rPr>
                <w:t>P</w:t>
              </w:r>
              <w:del w:id="2003" w:author="Drahomíra Pavelková" w:date="2020-08-27T08:29:00Z">
                <w:r w:rsidRPr="00073CFE" w:rsidDel="00162756">
                  <w:rPr>
                    <w:rFonts w:asciiTheme="minorHAnsi" w:hAnsiTheme="minorHAnsi" w:cstheme="minorHAnsi"/>
                    <w:color w:val="000000" w:themeColor="text1"/>
                    <w:sz w:val="22"/>
                    <w:szCs w:val="22"/>
                  </w:rPr>
                  <w:delText>Z</w:delText>
                </w:r>
              </w:del>
            </w:moveTo>
          </w:p>
        </w:tc>
      </w:tr>
      <w:moveToRangeEnd w:id="1987"/>
      <w:tr w:rsidR="00A93BE7" w:rsidRPr="00073CFE" w14:paraId="1202000F" w14:textId="77777777" w:rsidTr="00D72128">
        <w:tc>
          <w:tcPr>
            <w:tcW w:w="3227" w:type="dxa"/>
          </w:tcPr>
          <w:p w14:paraId="1C2260B3"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Tax System and Financial Law</w:t>
            </w:r>
          </w:p>
        </w:tc>
        <w:tc>
          <w:tcPr>
            <w:tcW w:w="850" w:type="dxa"/>
          </w:tcPr>
          <w:p w14:paraId="6DE47855"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70E955C1"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428BB723"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04FD9475"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Eva Kramná, Ph.D.</w:t>
            </w:r>
          </w:p>
          <w:p w14:paraId="0F34FEB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Kramná 100%</w:t>
            </w:r>
          </w:p>
        </w:tc>
        <w:tc>
          <w:tcPr>
            <w:tcW w:w="642" w:type="dxa"/>
          </w:tcPr>
          <w:p w14:paraId="7F1C340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2/Z</w:t>
            </w:r>
          </w:p>
        </w:tc>
        <w:tc>
          <w:tcPr>
            <w:tcW w:w="814" w:type="dxa"/>
          </w:tcPr>
          <w:p w14:paraId="7805CFCE"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1D30699A" w14:textId="77777777" w:rsidTr="00D72128">
        <w:tc>
          <w:tcPr>
            <w:tcW w:w="3227" w:type="dxa"/>
          </w:tcPr>
          <w:p w14:paraId="71C8FA6A"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Controlling</w:t>
            </w:r>
          </w:p>
        </w:tc>
        <w:tc>
          <w:tcPr>
            <w:tcW w:w="850" w:type="dxa"/>
          </w:tcPr>
          <w:p w14:paraId="463BB2D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7B489F2B"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C0F3640"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5EA0F204"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Petr Novák, Ph.D.</w:t>
            </w:r>
          </w:p>
          <w:p w14:paraId="5F716934"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Novák 60%</w:t>
            </w:r>
          </w:p>
          <w:p w14:paraId="1CDDE35C"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Zámečník 40%</w:t>
            </w:r>
          </w:p>
        </w:tc>
        <w:tc>
          <w:tcPr>
            <w:tcW w:w="642" w:type="dxa"/>
          </w:tcPr>
          <w:p w14:paraId="0767F061"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2/Z</w:t>
            </w:r>
          </w:p>
        </w:tc>
        <w:tc>
          <w:tcPr>
            <w:tcW w:w="814" w:type="dxa"/>
          </w:tcPr>
          <w:p w14:paraId="397D764E"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478C6D21" w14:textId="77777777" w:rsidTr="00D72128">
        <w:tc>
          <w:tcPr>
            <w:tcW w:w="9711" w:type="dxa"/>
            <w:gridSpan w:val="7"/>
            <w:shd w:val="clear" w:color="auto" w:fill="C5E0B3" w:themeFill="accent6" w:themeFillTint="66"/>
          </w:tcPr>
          <w:p w14:paraId="654FF58F"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b/>
                <w:color w:val="000000" w:themeColor="text1"/>
                <w:sz w:val="22"/>
                <w:szCs w:val="22"/>
              </w:rPr>
              <w:t>Povinné předměty specializace Finanční trhy a technologie</w:t>
            </w:r>
          </w:p>
        </w:tc>
      </w:tr>
      <w:tr w:rsidR="00A93BE7" w:rsidRPr="00073CFE" w14:paraId="03E40266" w14:textId="77777777" w:rsidTr="00D72128">
        <w:tc>
          <w:tcPr>
            <w:tcW w:w="3227" w:type="dxa"/>
          </w:tcPr>
          <w:p w14:paraId="71436054"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Portfolio Management</w:t>
            </w:r>
          </w:p>
        </w:tc>
        <w:tc>
          <w:tcPr>
            <w:tcW w:w="850" w:type="dxa"/>
          </w:tcPr>
          <w:p w14:paraId="40D37273"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0ADA6A0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 zk</w:t>
            </w:r>
          </w:p>
        </w:tc>
        <w:tc>
          <w:tcPr>
            <w:tcW w:w="709" w:type="dxa"/>
          </w:tcPr>
          <w:p w14:paraId="7822C750"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6945456A"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Jana Vychytilová, Ph.D.</w:t>
            </w:r>
          </w:p>
          <w:p w14:paraId="2184EF5E"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Vychytilová 100%</w:t>
            </w:r>
          </w:p>
        </w:tc>
        <w:tc>
          <w:tcPr>
            <w:tcW w:w="642" w:type="dxa"/>
          </w:tcPr>
          <w:p w14:paraId="03DFA64B"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35FB471D"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1EB1ED01" w14:textId="77777777" w:rsidTr="003E5BEA">
        <w:trPr>
          <w:ins w:id="2004" w:author="Drahomíra Pavelková" w:date="2020-08-27T08:29:00Z"/>
        </w:trPr>
        <w:tc>
          <w:tcPr>
            <w:tcW w:w="3227" w:type="dxa"/>
          </w:tcPr>
          <w:p w14:paraId="3ADB14B2" w14:textId="77777777" w:rsidR="00162756" w:rsidRPr="00073CFE" w:rsidRDefault="00162756" w:rsidP="003E5BEA">
            <w:pPr>
              <w:rPr>
                <w:ins w:id="2005" w:author="Drahomíra Pavelková" w:date="2020-08-27T08:29:00Z"/>
                <w:rFonts w:asciiTheme="minorHAnsi" w:hAnsiTheme="minorHAnsi" w:cstheme="minorHAnsi"/>
                <w:bCs/>
                <w:color w:val="000000" w:themeColor="text1"/>
                <w:sz w:val="22"/>
                <w:szCs w:val="22"/>
              </w:rPr>
            </w:pPr>
            <w:ins w:id="2006" w:author="Drahomíra Pavelková" w:date="2020-08-27T08:29:00Z">
              <w:r w:rsidRPr="00073CFE">
                <w:rPr>
                  <w:rFonts w:asciiTheme="minorHAnsi" w:hAnsiTheme="minorHAnsi" w:cstheme="minorHAnsi"/>
                  <w:bCs/>
                  <w:color w:val="000000" w:themeColor="text1"/>
                  <w:sz w:val="22"/>
                  <w:szCs w:val="22"/>
                </w:rPr>
                <w:t>Banking and Insurance II</w:t>
              </w:r>
            </w:ins>
          </w:p>
        </w:tc>
        <w:tc>
          <w:tcPr>
            <w:tcW w:w="850" w:type="dxa"/>
          </w:tcPr>
          <w:p w14:paraId="01B5B1A2" w14:textId="77777777" w:rsidR="00162756" w:rsidRPr="00073CFE" w:rsidRDefault="00162756" w:rsidP="003E5BEA">
            <w:pPr>
              <w:jc w:val="both"/>
              <w:rPr>
                <w:ins w:id="2007" w:author="Drahomíra Pavelková" w:date="2020-08-27T08:29:00Z"/>
                <w:rFonts w:asciiTheme="minorHAnsi" w:hAnsiTheme="minorHAnsi" w:cstheme="minorHAnsi"/>
                <w:color w:val="000000" w:themeColor="text1"/>
                <w:sz w:val="22"/>
                <w:szCs w:val="22"/>
              </w:rPr>
            </w:pPr>
            <w:ins w:id="2008" w:author="Drahomíra Pavelková" w:date="2020-08-27T08:29:00Z">
              <w:r w:rsidRPr="00073CFE">
                <w:rPr>
                  <w:rFonts w:asciiTheme="minorHAnsi" w:hAnsiTheme="minorHAnsi" w:cstheme="minorHAnsi"/>
                  <w:color w:val="000000" w:themeColor="text1"/>
                  <w:sz w:val="22"/>
                  <w:szCs w:val="22"/>
                </w:rPr>
                <w:t>26-0-13</w:t>
              </w:r>
            </w:ins>
          </w:p>
        </w:tc>
        <w:tc>
          <w:tcPr>
            <w:tcW w:w="851" w:type="dxa"/>
          </w:tcPr>
          <w:p w14:paraId="326C3379" w14:textId="77777777" w:rsidR="00162756" w:rsidRPr="00073CFE" w:rsidRDefault="00162756" w:rsidP="003E5BEA">
            <w:pPr>
              <w:rPr>
                <w:ins w:id="2009" w:author="Drahomíra Pavelková" w:date="2020-08-27T08:29:00Z"/>
                <w:rFonts w:asciiTheme="minorHAnsi" w:hAnsiTheme="minorHAnsi" w:cstheme="minorHAnsi"/>
                <w:color w:val="000000" w:themeColor="text1"/>
                <w:sz w:val="22"/>
                <w:szCs w:val="22"/>
              </w:rPr>
            </w:pPr>
            <w:ins w:id="2010" w:author="Drahomíra Pavelková" w:date="2020-08-27T08:29:00Z">
              <w:r w:rsidRPr="00073CFE">
                <w:rPr>
                  <w:rFonts w:asciiTheme="minorHAnsi" w:hAnsiTheme="minorHAnsi" w:cstheme="minorHAnsi"/>
                  <w:color w:val="000000" w:themeColor="text1"/>
                  <w:sz w:val="22"/>
                  <w:szCs w:val="22"/>
                </w:rPr>
                <w:t>zp, zk</w:t>
              </w:r>
            </w:ins>
          </w:p>
        </w:tc>
        <w:tc>
          <w:tcPr>
            <w:tcW w:w="709" w:type="dxa"/>
          </w:tcPr>
          <w:p w14:paraId="7BFF7575" w14:textId="77777777" w:rsidR="00162756" w:rsidRPr="00073CFE" w:rsidRDefault="00162756" w:rsidP="003E5BEA">
            <w:pPr>
              <w:jc w:val="both"/>
              <w:rPr>
                <w:ins w:id="2011" w:author="Drahomíra Pavelková" w:date="2020-08-27T08:29:00Z"/>
                <w:rFonts w:asciiTheme="minorHAnsi" w:hAnsiTheme="minorHAnsi" w:cstheme="minorHAnsi"/>
                <w:color w:val="000000" w:themeColor="text1"/>
                <w:sz w:val="22"/>
                <w:szCs w:val="22"/>
              </w:rPr>
            </w:pPr>
            <w:ins w:id="2012" w:author="Drahomíra Pavelková" w:date="2020-08-27T08:29:00Z">
              <w:r w:rsidRPr="00073CFE">
                <w:rPr>
                  <w:rFonts w:asciiTheme="minorHAnsi" w:hAnsiTheme="minorHAnsi" w:cstheme="minorHAnsi"/>
                  <w:color w:val="000000" w:themeColor="text1"/>
                  <w:sz w:val="22"/>
                  <w:szCs w:val="22"/>
                </w:rPr>
                <w:t>4</w:t>
              </w:r>
            </w:ins>
          </w:p>
        </w:tc>
        <w:tc>
          <w:tcPr>
            <w:tcW w:w="2618" w:type="dxa"/>
          </w:tcPr>
          <w:p w14:paraId="124A0BCF" w14:textId="77777777" w:rsidR="00162756" w:rsidRPr="00073CFE" w:rsidRDefault="00162756" w:rsidP="003E5BEA">
            <w:pPr>
              <w:rPr>
                <w:ins w:id="2013" w:author="Drahomíra Pavelková" w:date="2020-08-27T08:29:00Z"/>
                <w:rFonts w:asciiTheme="minorHAnsi" w:hAnsiTheme="minorHAnsi" w:cstheme="minorHAnsi"/>
                <w:b/>
                <w:bCs/>
                <w:color w:val="000000" w:themeColor="text1"/>
                <w:sz w:val="22"/>
                <w:szCs w:val="22"/>
              </w:rPr>
            </w:pPr>
            <w:ins w:id="2014" w:author="Drahomíra Pavelková" w:date="2020-08-27T08:29:00Z">
              <w:r w:rsidRPr="00073CFE">
                <w:rPr>
                  <w:rFonts w:asciiTheme="minorHAnsi" w:hAnsiTheme="minorHAnsi" w:cstheme="minorHAnsi"/>
                  <w:b/>
                  <w:bCs/>
                  <w:color w:val="000000" w:themeColor="text1"/>
                  <w:sz w:val="22"/>
                  <w:szCs w:val="22"/>
                </w:rPr>
                <w:t xml:space="preserve">Ing. Mojmír Hampl, MSc., Ph.D. </w:t>
              </w:r>
            </w:ins>
          </w:p>
          <w:p w14:paraId="3DB3B2E1" w14:textId="77777777" w:rsidR="00162756" w:rsidRPr="00073CFE" w:rsidRDefault="00162756" w:rsidP="003E5BEA">
            <w:pPr>
              <w:rPr>
                <w:ins w:id="2015" w:author="Drahomíra Pavelková" w:date="2020-08-27T08:29:00Z"/>
                <w:rFonts w:asciiTheme="minorHAnsi" w:hAnsiTheme="minorHAnsi" w:cstheme="minorHAnsi"/>
                <w:b/>
                <w:color w:val="000000" w:themeColor="text1"/>
                <w:sz w:val="22"/>
                <w:szCs w:val="22"/>
              </w:rPr>
            </w:pPr>
            <w:ins w:id="2016" w:author="Drahomíra Pavelková" w:date="2020-08-27T08:29:00Z">
              <w:r w:rsidRPr="00073CFE">
                <w:rPr>
                  <w:rFonts w:asciiTheme="minorHAnsi" w:hAnsiTheme="minorHAnsi" w:cstheme="minorHAnsi"/>
                  <w:color w:val="000000" w:themeColor="text1"/>
                  <w:sz w:val="22"/>
                  <w:szCs w:val="22"/>
                </w:rPr>
                <w:t>Hampl 100%</w:t>
              </w:r>
            </w:ins>
          </w:p>
        </w:tc>
        <w:tc>
          <w:tcPr>
            <w:tcW w:w="642" w:type="dxa"/>
          </w:tcPr>
          <w:p w14:paraId="31E241CC" w14:textId="77777777" w:rsidR="00162756" w:rsidRPr="00073CFE" w:rsidRDefault="00162756" w:rsidP="003E5BEA">
            <w:pPr>
              <w:jc w:val="both"/>
              <w:rPr>
                <w:ins w:id="2017" w:author="Drahomíra Pavelková" w:date="2020-08-27T08:29:00Z"/>
                <w:rFonts w:asciiTheme="minorHAnsi" w:hAnsiTheme="minorHAnsi" w:cstheme="minorHAnsi"/>
                <w:color w:val="000000" w:themeColor="text1"/>
                <w:sz w:val="22"/>
                <w:szCs w:val="22"/>
              </w:rPr>
            </w:pPr>
            <w:ins w:id="2018" w:author="Drahomíra Pavelková" w:date="2020-08-27T08:29:00Z">
              <w:r w:rsidRPr="00073CFE">
                <w:rPr>
                  <w:rFonts w:asciiTheme="minorHAnsi" w:hAnsiTheme="minorHAnsi" w:cstheme="minorHAnsi"/>
                  <w:color w:val="000000" w:themeColor="text1"/>
                  <w:sz w:val="22"/>
                  <w:szCs w:val="22"/>
                </w:rPr>
                <w:t>1/L</w:t>
              </w:r>
            </w:ins>
          </w:p>
        </w:tc>
        <w:tc>
          <w:tcPr>
            <w:tcW w:w="814" w:type="dxa"/>
          </w:tcPr>
          <w:p w14:paraId="500303B4" w14:textId="77777777" w:rsidR="00162756" w:rsidRPr="00073CFE" w:rsidRDefault="00162756" w:rsidP="003E5BEA">
            <w:pPr>
              <w:jc w:val="center"/>
              <w:rPr>
                <w:ins w:id="2019" w:author="Drahomíra Pavelková" w:date="2020-08-27T08:29:00Z"/>
                <w:rFonts w:asciiTheme="minorHAnsi" w:hAnsiTheme="minorHAnsi" w:cstheme="minorHAnsi"/>
                <w:color w:val="000000" w:themeColor="text1"/>
                <w:sz w:val="22"/>
                <w:szCs w:val="22"/>
              </w:rPr>
            </w:pPr>
            <w:ins w:id="2020" w:author="Drahomíra Pavelková" w:date="2020-08-27T08:29:00Z">
              <w:r w:rsidRPr="00073CFE">
                <w:rPr>
                  <w:rFonts w:asciiTheme="minorHAnsi" w:hAnsiTheme="minorHAnsi" w:cstheme="minorHAnsi"/>
                  <w:color w:val="000000" w:themeColor="text1"/>
                  <w:sz w:val="22"/>
                  <w:szCs w:val="22"/>
                </w:rPr>
                <w:t>PZ</w:t>
              </w:r>
            </w:ins>
          </w:p>
        </w:tc>
      </w:tr>
      <w:tr w:rsidR="00A93BE7" w:rsidRPr="00073CFE" w14:paraId="57353D33" w14:textId="77777777" w:rsidTr="00D72128">
        <w:tc>
          <w:tcPr>
            <w:tcW w:w="3227" w:type="dxa"/>
          </w:tcPr>
          <w:p w14:paraId="5D3CB4E1"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Behavioral Finance</w:t>
            </w:r>
          </w:p>
        </w:tc>
        <w:tc>
          <w:tcPr>
            <w:tcW w:w="850" w:type="dxa"/>
          </w:tcPr>
          <w:p w14:paraId="7CF413EB"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13-0-13</w:t>
            </w:r>
          </w:p>
        </w:tc>
        <w:tc>
          <w:tcPr>
            <w:tcW w:w="851" w:type="dxa"/>
          </w:tcPr>
          <w:p w14:paraId="3AAD2C10"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08027DF"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6F86697B"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Jana Vychytilová, Ph.D.</w:t>
            </w:r>
          </w:p>
          <w:p w14:paraId="12897ADD" w14:textId="77777777" w:rsidR="00A93BE7" w:rsidRPr="00073CFE" w:rsidRDefault="00A93BE7" w:rsidP="00A93BE7">
            <w:pPr>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Vychytilová 100%</w:t>
            </w:r>
          </w:p>
        </w:tc>
        <w:tc>
          <w:tcPr>
            <w:tcW w:w="642" w:type="dxa"/>
          </w:tcPr>
          <w:p w14:paraId="3F3B2868" w14:textId="77777777" w:rsidR="00A93BE7" w:rsidRPr="00073CFE" w:rsidRDefault="00BD63FE" w:rsidP="00A93BE7">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2/Z</w:t>
            </w:r>
          </w:p>
        </w:tc>
        <w:tc>
          <w:tcPr>
            <w:tcW w:w="814" w:type="dxa"/>
          </w:tcPr>
          <w:p w14:paraId="5B89F97E"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5ED0185C" w14:textId="77777777" w:rsidTr="00D72128">
        <w:trPr>
          <w:ins w:id="2021" w:author="Drahomíra Pavelková" w:date="2020-08-27T08:31:00Z"/>
        </w:trPr>
        <w:tc>
          <w:tcPr>
            <w:tcW w:w="3227" w:type="dxa"/>
          </w:tcPr>
          <w:p w14:paraId="0BF4726F" w14:textId="20E20DAA" w:rsidR="00162756" w:rsidRPr="00162756" w:rsidRDefault="00162756" w:rsidP="00162756">
            <w:pPr>
              <w:rPr>
                <w:ins w:id="2022" w:author="Drahomíra Pavelková" w:date="2020-08-27T08:31:00Z"/>
                <w:rFonts w:asciiTheme="minorHAnsi" w:hAnsiTheme="minorHAnsi" w:cstheme="minorHAnsi"/>
                <w:bCs/>
                <w:color w:val="000000" w:themeColor="text1"/>
                <w:sz w:val="22"/>
                <w:szCs w:val="22"/>
              </w:rPr>
            </w:pPr>
            <w:ins w:id="2023" w:author="Drahomíra Pavelková" w:date="2020-08-27T08:31:00Z">
              <w:r w:rsidRPr="00162756">
                <w:rPr>
                  <w:rFonts w:asciiTheme="minorHAnsi" w:hAnsiTheme="minorHAnsi" w:cstheme="minorHAnsi"/>
                  <w:bCs/>
                  <w:color w:val="000000" w:themeColor="text1"/>
                </w:rPr>
                <w:t>Financial Lab</w:t>
              </w:r>
            </w:ins>
          </w:p>
        </w:tc>
        <w:tc>
          <w:tcPr>
            <w:tcW w:w="850" w:type="dxa"/>
          </w:tcPr>
          <w:p w14:paraId="3BD6C246" w14:textId="1B32FF0A" w:rsidR="00162756" w:rsidRPr="00162756" w:rsidRDefault="00162756" w:rsidP="00162756">
            <w:pPr>
              <w:jc w:val="both"/>
              <w:rPr>
                <w:ins w:id="2024" w:author="Drahomíra Pavelková" w:date="2020-08-27T08:31:00Z"/>
                <w:rFonts w:asciiTheme="minorHAnsi" w:hAnsiTheme="minorHAnsi" w:cstheme="minorHAnsi"/>
                <w:color w:val="000000" w:themeColor="text1"/>
                <w:sz w:val="22"/>
                <w:szCs w:val="22"/>
              </w:rPr>
            </w:pPr>
            <w:ins w:id="2025" w:author="Drahomíra Pavelková" w:date="2020-08-27T08:31:00Z">
              <w:r w:rsidRPr="00162756">
                <w:rPr>
                  <w:rFonts w:asciiTheme="minorHAnsi" w:hAnsiTheme="minorHAnsi" w:cstheme="minorHAnsi"/>
                  <w:color w:val="000000" w:themeColor="text1"/>
                </w:rPr>
                <w:t>0-0-39</w:t>
              </w:r>
            </w:ins>
          </w:p>
        </w:tc>
        <w:tc>
          <w:tcPr>
            <w:tcW w:w="851" w:type="dxa"/>
          </w:tcPr>
          <w:p w14:paraId="38E7C8E1" w14:textId="0E6ED2AA" w:rsidR="00162756" w:rsidRPr="00162756" w:rsidRDefault="00162756" w:rsidP="00162756">
            <w:pPr>
              <w:rPr>
                <w:ins w:id="2026" w:author="Drahomíra Pavelková" w:date="2020-08-27T08:31:00Z"/>
                <w:rFonts w:asciiTheme="minorHAnsi" w:hAnsiTheme="minorHAnsi" w:cstheme="minorHAnsi"/>
                <w:color w:val="000000" w:themeColor="text1"/>
                <w:sz w:val="22"/>
                <w:szCs w:val="22"/>
              </w:rPr>
            </w:pPr>
            <w:ins w:id="2027" w:author="Drahomíra Pavelková" w:date="2020-08-27T08:31:00Z">
              <w:r w:rsidRPr="00162756">
                <w:rPr>
                  <w:rFonts w:asciiTheme="minorHAnsi" w:hAnsiTheme="minorHAnsi" w:cstheme="minorHAnsi"/>
                  <w:color w:val="000000" w:themeColor="text1"/>
                </w:rPr>
                <w:t>klz</w:t>
              </w:r>
            </w:ins>
          </w:p>
        </w:tc>
        <w:tc>
          <w:tcPr>
            <w:tcW w:w="709" w:type="dxa"/>
          </w:tcPr>
          <w:p w14:paraId="2F122439" w14:textId="4C9487CB" w:rsidR="00162756" w:rsidRPr="00162756" w:rsidRDefault="00162756" w:rsidP="00162756">
            <w:pPr>
              <w:jc w:val="both"/>
              <w:rPr>
                <w:ins w:id="2028" w:author="Drahomíra Pavelková" w:date="2020-08-27T08:31:00Z"/>
                <w:rFonts w:asciiTheme="minorHAnsi" w:hAnsiTheme="minorHAnsi" w:cstheme="minorHAnsi"/>
                <w:color w:val="000000" w:themeColor="text1"/>
                <w:sz w:val="22"/>
                <w:szCs w:val="22"/>
              </w:rPr>
            </w:pPr>
            <w:ins w:id="2029" w:author="Drahomíra Pavelková" w:date="2020-08-27T08:31:00Z">
              <w:r w:rsidRPr="00162756">
                <w:rPr>
                  <w:rFonts w:asciiTheme="minorHAnsi" w:hAnsiTheme="minorHAnsi" w:cstheme="minorHAnsi"/>
                  <w:color w:val="000000" w:themeColor="text1"/>
                </w:rPr>
                <w:t>5</w:t>
              </w:r>
            </w:ins>
          </w:p>
        </w:tc>
        <w:tc>
          <w:tcPr>
            <w:tcW w:w="2618" w:type="dxa"/>
          </w:tcPr>
          <w:p w14:paraId="792A4DE2" w14:textId="77777777" w:rsidR="00162756" w:rsidRPr="00162756" w:rsidRDefault="00162756" w:rsidP="00162756">
            <w:pPr>
              <w:rPr>
                <w:ins w:id="2030" w:author="Drahomíra Pavelková" w:date="2020-08-27T08:31:00Z"/>
                <w:rFonts w:asciiTheme="minorHAnsi" w:hAnsiTheme="minorHAnsi" w:cstheme="minorHAnsi"/>
                <w:b/>
                <w:color w:val="000000" w:themeColor="text1"/>
              </w:rPr>
            </w:pPr>
            <w:ins w:id="2031" w:author="Drahomíra Pavelková" w:date="2020-08-27T08:31:00Z">
              <w:r w:rsidRPr="00162756">
                <w:rPr>
                  <w:rFonts w:asciiTheme="minorHAnsi" w:hAnsiTheme="minorHAnsi" w:cstheme="minorHAnsi"/>
                  <w:b/>
                  <w:color w:val="000000" w:themeColor="text1"/>
                </w:rPr>
                <w:t>prof. Dr. Ing. Drahomíra Pavelková</w:t>
              </w:r>
            </w:ins>
          </w:p>
          <w:p w14:paraId="66FAE0D1" w14:textId="77777777" w:rsidR="00162756" w:rsidRPr="00162756" w:rsidRDefault="00162756" w:rsidP="00162756">
            <w:pPr>
              <w:jc w:val="both"/>
              <w:rPr>
                <w:ins w:id="2032" w:author="Drahomíra Pavelková" w:date="2020-08-27T08:31:00Z"/>
                <w:rFonts w:asciiTheme="minorHAnsi" w:hAnsiTheme="minorHAnsi" w:cstheme="minorHAnsi"/>
                <w:color w:val="000000" w:themeColor="text1"/>
              </w:rPr>
            </w:pPr>
            <w:ins w:id="2033" w:author="Drahomíra Pavelková" w:date="2020-08-27T08:31:00Z">
              <w:r w:rsidRPr="00162756">
                <w:rPr>
                  <w:rFonts w:asciiTheme="minorHAnsi" w:hAnsiTheme="minorHAnsi" w:cstheme="minorHAnsi"/>
                  <w:color w:val="000000" w:themeColor="text1"/>
                </w:rPr>
                <w:t>Pavelková 30%</w:t>
              </w:r>
            </w:ins>
          </w:p>
          <w:p w14:paraId="6604794B" w14:textId="418FACBC" w:rsidR="00162756" w:rsidRPr="00162756" w:rsidRDefault="00162756" w:rsidP="00162756">
            <w:pPr>
              <w:jc w:val="both"/>
              <w:rPr>
                <w:ins w:id="2034" w:author="Drahomíra Pavelková" w:date="2020-08-27T08:31:00Z"/>
                <w:rFonts w:asciiTheme="minorHAnsi" w:hAnsiTheme="minorHAnsi" w:cstheme="minorHAnsi"/>
                <w:b/>
                <w:color w:val="000000" w:themeColor="text1"/>
                <w:sz w:val="22"/>
                <w:szCs w:val="22"/>
              </w:rPr>
            </w:pPr>
            <w:ins w:id="2035" w:author="Drahomíra Pavelková" w:date="2020-08-27T08:31:00Z">
              <w:r w:rsidRPr="00162756">
                <w:rPr>
                  <w:rFonts w:asciiTheme="minorHAnsi" w:hAnsiTheme="minorHAnsi" w:cstheme="minorHAnsi"/>
                  <w:color w:val="000000" w:themeColor="text1"/>
                </w:rPr>
                <w:t>Vychytilová 70%</w:t>
              </w:r>
            </w:ins>
          </w:p>
        </w:tc>
        <w:tc>
          <w:tcPr>
            <w:tcW w:w="642" w:type="dxa"/>
          </w:tcPr>
          <w:p w14:paraId="54AE233D" w14:textId="3FE276F9" w:rsidR="00162756" w:rsidRPr="00162756" w:rsidRDefault="00162756" w:rsidP="00162756">
            <w:pPr>
              <w:jc w:val="both"/>
              <w:rPr>
                <w:ins w:id="2036" w:author="Drahomíra Pavelková" w:date="2020-08-27T08:31:00Z"/>
                <w:rFonts w:asciiTheme="minorHAnsi" w:hAnsiTheme="minorHAnsi" w:cstheme="minorHAnsi"/>
                <w:color w:val="000000" w:themeColor="text1"/>
                <w:sz w:val="22"/>
                <w:szCs w:val="22"/>
              </w:rPr>
            </w:pPr>
            <w:ins w:id="2037" w:author="Drahomíra Pavelková" w:date="2020-08-27T08:31:00Z">
              <w:r w:rsidRPr="00162756">
                <w:rPr>
                  <w:rFonts w:asciiTheme="minorHAnsi" w:hAnsiTheme="minorHAnsi" w:cstheme="minorHAnsi"/>
                  <w:color w:val="000000" w:themeColor="text1"/>
                </w:rPr>
                <w:t>2/Z</w:t>
              </w:r>
            </w:ins>
          </w:p>
        </w:tc>
        <w:tc>
          <w:tcPr>
            <w:tcW w:w="814" w:type="dxa"/>
          </w:tcPr>
          <w:p w14:paraId="378AB1B4" w14:textId="6DFAFDA7" w:rsidR="00162756" w:rsidRPr="00162756" w:rsidRDefault="00162756" w:rsidP="00162756">
            <w:pPr>
              <w:jc w:val="center"/>
              <w:rPr>
                <w:ins w:id="2038" w:author="Drahomíra Pavelková" w:date="2020-08-27T08:31:00Z"/>
                <w:rFonts w:asciiTheme="minorHAnsi" w:hAnsiTheme="minorHAnsi" w:cstheme="minorHAnsi"/>
                <w:color w:val="000000" w:themeColor="text1"/>
                <w:sz w:val="22"/>
                <w:szCs w:val="22"/>
              </w:rPr>
            </w:pPr>
            <w:ins w:id="2039" w:author="Drahomíra Pavelková" w:date="2020-08-27T08:31:00Z">
              <w:r w:rsidRPr="00162756">
                <w:rPr>
                  <w:rFonts w:asciiTheme="minorHAnsi" w:hAnsiTheme="minorHAnsi" w:cstheme="minorHAnsi"/>
                  <w:color w:val="000000" w:themeColor="text1"/>
                </w:rPr>
                <w:t>P</w:t>
              </w:r>
            </w:ins>
          </w:p>
        </w:tc>
      </w:tr>
      <w:tr w:rsidR="00A93BE7" w:rsidRPr="00073CFE" w14:paraId="7083AB43" w14:textId="77777777" w:rsidTr="00D72128">
        <w:tc>
          <w:tcPr>
            <w:tcW w:w="3227" w:type="dxa"/>
          </w:tcPr>
          <w:p w14:paraId="3079B2FB"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Financial Technologies and Applications</w:t>
            </w:r>
          </w:p>
        </w:tc>
        <w:tc>
          <w:tcPr>
            <w:tcW w:w="850" w:type="dxa"/>
          </w:tcPr>
          <w:p w14:paraId="47D41EC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2FAD78BC"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CFD7FDE"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141F2AA3"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 xml:space="preserve">Ing. Mojmír Hampl, </w:t>
            </w:r>
            <w:r w:rsidR="009469F2" w:rsidRPr="00073CFE">
              <w:rPr>
                <w:rFonts w:asciiTheme="minorHAnsi" w:hAnsiTheme="minorHAnsi" w:cstheme="minorHAnsi"/>
                <w:b/>
                <w:color w:val="000000" w:themeColor="text1"/>
                <w:sz w:val="22"/>
                <w:szCs w:val="22"/>
              </w:rPr>
              <w:t xml:space="preserve">MSc., </w:t>
            </w:r>
            <w:r w:rsidRPr="00073CFE">
              <w:rPr>
                <w:rFonts w:asciiTheme="minorHAnsi" w:hAnsiTheme="minorHAnsi" w:cstheme="minorHAnsi"/>
                <w:b/>
                <w:color w:val="000000" w:themeColor="text1"/>
                <w:sz w:val="22"/>
                <w:szCs w:val="22"/>
              </w:rPr>
              <w:t>Ph.D.</w:t>
            </w:r>
          </w:p>
          <w:p w14:paraId="0AB37188"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Hampl 50 %</w:t>
            </w:r>
          </w:p>
          <w:p w14:paraId="2117185E"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Pavelková 50%</w:t>
            </w:r>
          </w:p>
        </w:tc>
        <w:tc>
          <w:tcPr>
            <w:tcW w:w="642" w:type="dxa"/>
          </w:tcPr>
          <w:p w14:paraId="0E0E9D33"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2/Z</w:t>
            </w:r>
          </w:p>
        </w:tc>
        <w:tc>
          <w:tcPr>
            <w:tcW w:w="814" w:type="dxa"/>
          </w:tcPr>
          <w:p w14:paraId="61B17934"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bl>
    <w:p w14:paraId="064E0E59" w14:textId="77777777" w:rsidR="00BD63FE" w:rsidRDefault="00BD63FE" w:rsidP="00E000E7">
      <w:pPr>
        <w:keepNext/>
        <w:keepLines/>
        <w:spacing w:before="40"/>
        <w:jc w:val="center"/>
        <w:outlineLvl w:val="1"/>
        <w:rPr>
          <w:rFonts w:ascii="Calibri" w:hAnsi="Calibri" w:cs="Calibri"/>
          <w:b/>
          <w:color w:val="000000" w:themeColor="text1"/>
          <w:sz w:val="32"/>
          <w:szCs w:val="26"/>
        </w:rPr>
      </w:pPr>
    </w:p>
    <w:p w14:paraId="7B891A1C" w14:textId="77777777" w:rsidR="00E000E7" w:rsidRPr="00073CFE" w:rsidRDefault="00E000E7" w:rsidP="00E000E7">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Specifické požadavky na zajištění studijního programu</w:t>
      </w:r>
    </w:p>
    <w:p w14:paraId="55BBA3B3" w14:textId="77777777" w:rsidR="00E000E7" w:rsidRPr="00073CFE" w:rsidRDefault="00E000E7" w:rsidP="00E000E7">
      <w:pPr>
        <w:pStyle w:val="Nadpis3"/>
        <w:jc w:val="center"/>
        <w:rPr>
          <w:rFonts w:ascii="Calibri" w:hAnsi="Calibri" w:cs="Calibri"/>
          <w:b/>
          <w:color w:val="000000" w:themeColor="text1"/>
        </w:rPr>
      </w:pPr>
      <w:r w:rsidRPr="00073CFE">
        <w:rPr>
          <w:rFonts w:ascii="Calibri" w:hAnsi="Calibri" w:cs="Calibri"/>
          <w:b/>
          <w:color w:val="000000" w:themeColor="text1"/>
        </w:rPr>
        <w:t xml:space="preserve">Uskutečňování studijního programu v cizím jazyce </w:t>
      </w:r>
    </w:p>
    <w:p w14:paraId="1A83E9DD" w14:textId="77777777" w:rsidR="00E000E7" w:rsidRPr="00073CFE" w:rsidRDefault="00E000E7" w:rsidP="00E000E7">
      <w:pPr>
        <w:jc w:val="both"/>
        <w:rPr>
          <w:rFonts w:asciiTheme="minorHAnsi" w:hAnsiTheme="minorHAnsi"/>
          <w:color w:val="000000" w:themeColor="text1"/>
          <w:sz w:val="22"/>
        </w:rPr>
      </w:pPr>
    </w:p>
    <w:p w14:paraId="51AF82F9"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7.5</w:t>
      </w:r>
    </w:p>
    <w:p w14:paraId="5540736E" w14:textId="77777777" w:rsidR="00E000E7" w:rsidRPr="00073CFE" w:rsidRDefault="00E000E7" w:rsidP="00E000E7">
      <w:pPr>
        <w:jc w:val="both"/>
        <w:rPr>
          <w:rFonts w:asciiTheme="minorHAnsi" w:hAnsiTheme="minorHAnsi"/>
          <w:color w:val="000000" w:themeColor="text1"/>
          <w:sz w:val="22"/>
        </w:rPr>
      </w:pPr>
      <w:r w:rsidRPr="00073CFE">
        <w:rPr>
          <w:rFonts w:asciiTheme="minorHAnsi" w:hAnsiTheme="minorHAnsi"/>
          <w:color w:val="000000" w:themeColor="text1"/>
          <w:sz w:val="22"/>
        </w:rPr>
        <w:t xml:space="preserve">Veškeré vnitřní předpisy a normy UTB ve Zlíně a FaME jsou přeloženy do anglického jazyka a jsou k dispozici na </w:t>
      </w:r>
      <w:hyperlink r:id="rId118" w:history="1">
        <w:r w:rsidRPr="00573640">
          <w:rPr>
            <w:rStyle w:val="Hypertextovodkaz"/>
            <w:rFonts w:asciiTheme="minorHAnsi" w:hAnsiTheme="minorHAnsi" w:cstheme="minorHAnsi"/>
            <w:i/>
            <w:color w:val="0070C0"/>
            <w:sz w:val="22"/>
            <w:szCs w:val="22"/>
          </w:rPr>
          <w:t>Úřední desce UTB ve Zlíně</w:t>
        </w:r>
      </w:hyperlink>
      <w:r w:rsidRPr="00073CFE">
        <w:rPr>
          <w:rFonts w:asciiTheme="minorHAnsi" w:hAnsiTheme="minorHAnsi" w:cstheme="minorHAnsi"/>
          <w:color w:val="000000" w:themeColor="text1"/>
          <w:sz w:val="22"/>
          <w:szCs w:val="22"/>
        </w:rPr>
        <w:t xml:space="preserve"> a </w:t>
      </w:r>
      <w:hyperlink r:id="rId119" w:history="1">
        <w:r w:rsidRPr="00573640">
          <w:rPr>
            <w:rStyle w:val="Hypertextovodkaz"/>
            <w:rFonts w:asciiTheme="minorHAnsi" w:hAnsiTheme="minorHAnsi" w:cstheme="minorHAnsi"/>
            <w:i/>
            <w:color w:val="0070C0"/>
            <w:sz w:val="22"/>
            <w:szCs w:val="22"/>
          </w:rPr>
          <w:t>Úřední desce FaME.</w:t>
        </w:r>
      </w:hyperlink>
    </w:p>
    <w:p w14:paraId="24992F29" w14:textId="77777777" w:rsidR="00E000E7" w:rsidRPr="00073CFE" w:rsidRDefault="00E000E7" w:rsidP="00E000E7">
      <w:pPr>
        <w:jc w:val="both"/>
        <w:rPr>
          <w:rFonts w:asciiTheme="minorHAnsi" w:hAnsiTheme="minorHAnsi"/>
          <w:color w:val="000000" w:themeColor="text1"/>
          <w:sz w:val="22"/>
        </w:rPr>
      </w:pPr>
    </w:p>
    <w:p w14:paraId="23B2F676"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7.6</w:t>
      </w:r>
    </w:p>
    <w:p w14:paraId="23A5DA0C" w14:textId="77777777" w:rsidR="00E000E7" w:rsidRPr="00674876" w:rsidRDefault="00E000E7" w:rsidP="00674876">
      <w:pPr>
        <w:jc w:val="both"/>
        <w:rPr>
          <w:rStyle w:val="Hypertextovodkaz"/>
          <w:rFonts w:asciiTheme="minorHAnsi" w:hAnsiTheme="minorHAnsi" w:cstheme="minorHAnsi"/>
          <w:i/>
          <w:color w:val="0070C0"/>
          <w:sz w:val="22"/>
          <w:szCs w:val="22"/>
        </w:rPr>
      </w:pPr>
      <w:r w:rsidRPr="00674876">
        <w:rPr>
          <w:rFonts w:asciiTheme="minorHAnsi" w:hAnsiTheme="minorHAnsi" w:cstheme="minorHAnsi"/>
          <w:color w:val="000000" w:themeColor="text1"/>
          <w:sz w:val="22"/>
          <w:szCs w:val="22"/>
        </w:rPr>
        <w:t xml:space="preserve">Informace o přijímacím řízení a o průběhu studia ve studijních programech akreditovaných v anglickém jazyce jsou pro uchazeče o studium a studenty dostupné v angličtině na internetových stránkách Fakulty managementu a ekonomiky. Je možno doložit připravené podmínky pro přijímací řízení do současně akreditovaného studijního programu </w:t>
      </w:r>
      <w:r w:rsidR="00674876" w:rsidRPr="00674876">
        <w:rPr>
          <w:rFonts w:asciiTheme="minorHAnsi" w:hAnsiTheme="minorHAnsi" w:cstheme="minorHAnsi"/>
          <w:color w:val="000000" w:themeColor="text1"/>
          <w:sz w:val="22"/>
          <w:szCs w:val="22"/>
          <w:shd w:val="clear" w:color="auto" w:fill="FFFFFF"/>
        </w:rPr>
        <w:t>Economic Policy and Administration, Degree Course 6202V010 Finance</w:t>
      </w:r>
      <w:r w:rsidR="00674876" w:rsidRPr="00674876">
        <w:rPr>
          <w:rFonts w:asciiTheme="minorHAnsi" w:hAnsiTheme="minorHAnsi" w:cstheme="minorHAnsi"/>
          <w:color w:val="000000" w:themeColor="text1"/>
          <w:sz w:val="22"/>
          <w:szCs w:val="22"/>
        </w:rPr>
        <w:t xml:space="preserve"> </w:t>
      </w:r>
      <w:r w:rsidRPr="00674876">
        <w:rPr>
          <w:rFonts w:asciiTheme="minorHAnsi" w:hAnsiTheme="minorHAnsi" w:cstheme="minorHAnsi"/>
          <w:color w:val="000000" w:themeColor="text1"/>
          <w:sz w:val="22"/>
          <w:szCs w:val="22"/>
        </w:rPr>
        <w:t xml:space="preserve">– SD 10/2017 na </w:t>
      </w:r>
      <w:hyperlink r:id="rId120" w:history="1">
        <w:r w:rsidRPr="00674876">
          <w:rPr>
            <w:rStyle w:val="Hypertextovodkaz"/>
            <w:rFonts w:asciiTheme="minorHAnsi" w:hAnsiTheme="minorHAnsi" w:cstheme="minorHAnsi"/>
            <w:i/>
            <w:color w:val="0070C0"/>
            <w:sz w:val="22"/>
            <w:szCs w:val="22"/>
          </w:rPr>
          <w:t>Úřední desce FaME.</w:t>
        </w:r>
      </w:hyperlink>
    </w:p>
    <w:p w14:paraId="2CAAB549" w14:textId="77777777" w:rsidR="00674876" w:rsidRPr="00674876" w:rsidRDefault="00674876" w:rsidP="00674876">
      <w:pPr>
        <w:rPr>
          <w:rFonts w:asciiTheme="minorHAnsi" w:hAnsiTheme="minorHAnsi" w:cstheme="minorHAnsi"/>
          <w:color w:val="000000" w:themeColor="text1"/>
          <w:sz w:val="22"/>
          <w:szCs w:val="22"/>
        </w:rPr>
      </w:pPr>
    </w:p>
    <w:p w14:paraId="2BF96A77" w14:textId="77777777" w:rsidR="00E000E7" w:rsidRPr="00073CFE" w:rsidRDefault="00E000E7" w:rsidP="00E000E7">
      <w:pPr>
        <w:spacing w:after="120"/>
        <w:jc w:val="both"/>
        <w:rPr>
          <w:rFonts w:asciiTheme="minorHAnsi" w:hAnsiTheme="minorHAnsi"/>
          <w:color w:val="000000" w:themeColor="text1"/>
          <w:sz w:val="22"/>
        </w:rPr>
      </w:pPr>
      <w:r w:rsidRPr="00073CFE">
        <w:rPr>
          <w:rFonts w:asciiTheme="minorHAnsi" w:hAnsiTheme="minorHAnsi"/>
          <w:color w:val="000000" w:themeColor="text1"/>
          <w:sz w:val="22"/>
        </w:rPr>
        <w:t xml:space="preserve">Informační systém studijní agendy </w:t>
      </w:r>
      <w:hyperlink r:id="rId121" w:history="1">
        <w:r w:rsidRPr="00573640">
          <w:rPr>
            <w:rStyle w:val="Hypertextovodkaz"/>
            <w:rFonts w:asciiTheme="minorHAnsi" w:hAnsiTheme="minorHAnsi" w:cstheme="minorHAnsi"/>
            <w:i/>
            <w:color w:val="0070C0"/>
            <w:sz w:val="22"/>
            <w:szCs w:val="22"/>
          </w:rPr>
          <w:t>IS/STAG</w:t>
        </w:r>
      </w:hyperlink>
      <w:r w:rsidRPr="00073CFE">
        <w:rPr>
          <w:rFonts w:asciiTheme="minorHAnsi" w:hAnsiTheme="minorHAnsi"/>
          <w:color w:val="000000" w:themeColor="text1"/>
          <w:sz w:val="22"/>
        </w:rPr>
        <w:t xml:space="preserve"> je k dispozici v anglickém jazyce. Probíhá skrz něj komunikace o rozvrhu studia, o povinnostech vyplývajících ze studia ve studijním programu, o dokladech o studiu a o dalších informacích souvisejících se studiem v angličtině.</w:t>
      </w:r>
    </w:p>
    <w:p w14:paraId="1A7632DF" w14:textId="77777777" w:rsidR="00E000E7" w:rsidRPr="00073CFE" w:rsidRDefault="00E000E7" w:rsidP="00E000E7">
      <w:pPr>
        <w:spacing w:after="120"/>
        <w:jc w:val="both"/>
        <w:rPr>
          <w:rFonts w:asciiTheme="minorHAnsi" w:hAnsiTheme="minorHAnsi"/>
          <w:color w:val="000000" w:themeColor="text1"/>
          <w:sz w:val="22"/>
        </w:rPr>
      </w:pPr>
      <w:r w:rsidRPr="00073CFE">
        <w:rPr>
          <w:rFonts w:asciiTheme="minorHAnsi" w:hAnsiTheme="minorHAnsi"/>
          <w:color w:val="000000" w:themeColor="text1"/>
          <w:sz w:val="22"/>
        </w:rPr>
        <w:t>UTB ve Zlíně a Fakulta managementu a ekonomika je bilingvální institucí, která zajišťuje informační zdroje a další, zejména poradenské služby pro studenty, v anglickém jazyce.</w:t>
      </w:r>
    </w:p>
    <w:p w14:paraId="438A4E1B"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7.7</w:t>
      </w:r>
    </w:p>
    <w:p w14:paraId="2BE34B62" w14:textId="77777777" w:rsidR="00E000E7" w:rsidRPr="00073CFE" w:rsidRDefault="00E000E7" w:rsidP="00E000E7">
      <w:pPr>
        <w:pStyle w:val="Nadpis2"/>
        <w:shd w:val="clear" w:color="auto" w:fill="FFFFFF"/>
        <w:spacing w:before="0"/>
        <w:jc w:val="both"/>
        <w:rPr>
          <w:rFonts w:ascii="Helvetica" w:hAnsi="Helvetica" w:cs="Helvetica"/>
          <w:color w:val="000000" w:themeColor="text1"/>
          <w:spacing w:val="-3"/>
        </w:rPr>
      </w:pPr>
      <w:r w:rsidRPr="00073CFE">
        <w:rPr>
          <w:rFonts w:asciiTheme="minorHAnsi" w:hAnsiTheme="minorHAnsi"/>
          <w:color w:val="000000" w:themeColor="text1"/>
          <w:sz w:val="22"/>
        </w:rPr>
        <w:t xml:space="preserve">Odborná diplomová praxe a všechny nutné podklady k jejímu vykonání jsou k dispozici v anglickém jazyce. Podmínky, smlouvy a další podklady jsou k dispozici na webových stránkách fakulty </w:t>
      </w:r>
      <w:hyperlink r:id="rId122" w:history="1">
        <w:r w:rsidRPr="00573640">
          <w:rPr>
            <w:rStyle w:val="Hypertextovodkaz"/>
            <w:rFonts w:asciiTheme="minorHAnsi" w:hAnsiTheme="minorHAnsi"/>
            <w:i/>
            <w:color w:val="0070C0"/>
            <w:sz w:val="22"/>
          </w:rPr>
          <w:t>Master’s Work Placement</w:t>
        </w:r>
      </w:hyperlink>
      <w:r w:rsidRPr="00573640">
        <w:rPr>
          <w:rFonts w:asciiTheme="minorHAnsi" w:hAnsiTheme="minorHAnsi"/>
          <w:i/>
          <w:color w:val="0070C0"/>
          <w:sz w:val="22"/>
        </w:rPr>
        <w:t>.</w:t>
      </w:r>
    </w:p>
    <w:p w14:paraId="49CFC5D1" w14:textId="77777777" w:rsidR="00E000E7" w:rsidRPr="00073CFE" w:rsidRDefault="00E000E7" w:rsidP="00E000E7">
      <w:pPr>
        <w:jc w:val="both"/>
        <w:rPr>
          <w:rFonts w:asciiTheme="minorHAnsi" w:hAnsiTheme="minorHAnsi"/>
          <w:color w:val="000000" w:themeColor="text1"/>
          <w:sz w:val="22"/>
        </w:rPr>
      </w:pPr>
    </w:p>
    <w:p w14:paraId="42E4CD40"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7.8</w:t>
      </w:r>
    </w:p>
    <w:p w14:paraId="5EA2E06C" w14:textId="77777777" w:rsidR="00E000E7" w:rsidRPr="00073CFE" w:rsidRDefault="00E000E7" w:rsidP="00E000E7">
      <w:pPr>
        <w:jc w:val="both"/>
        <w:rPr>
          <w:rFonts w:asciiTheme="minorHAnsi" w:hAnsiTheme="minorHAnsi"/>
          <w:color w:val="000000" w:themeColor="text1"/>
          <w:sz w:val="22"/>
        </w:rPr>
      </w:pPr>
      <w:r w:rsidRPr="00073CFE">
        <w:rPr>
          <w:rFonts w:asciiTheme="minorHAnsi" w:hAnsiTheme="minorHAnsi" w:cstheme="minorHAnsi"/>
          <w:color w:val="000000" w:themeColor="text1"/>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23" w:history="1">
        <w:r w:rsidRPr="00573640">
          <w:rPr>
            <w:rStyle w:val="Hypertextovodkaz"/>
            <w:rFonts w:asciiTheme="minorHAnsi" w:hAnsiTheme="minorHAnsi" w:cstheme="minorHAnsi"/>
            <w:i/>
            <w:color w:val="0070C0"/>
            <w:sz w:val="22"/>
            <w:szCs w:val="22"/>
          </w:rPr>
          <w:t>Rules for the Organization, Course and Assessment of Final Examinations.</w:t>
        </w:r>
      </w:hyperlink>
      <w:r w:rsidRPr="00573640">
        <w:rPr>
          <w:rFonts w:asciiTheme="minorHAnsi" w:hAnsiTheme="minorHAnsi"/>
          <w:color w:val="0070C0"/>
          <w:sz w:val="22"/>
        </w:rPr>
        <w:t xml:space="preserve"> </w:t>
      </w:r>
    </w:p>
    <w:p w14:paraId="298876B6" w14:textId="77777777" w:rsidR="00E000E7" w:rsidRPr="00073CFE" w:rsidRDefault="00E000E7" w:rsidP="00E000E7">
      <w:pPr>
        <w:jc w:val="both"/>
        <w:rPr>
          <w:rFonts w:asciiTheme="minorHAnsi" w:hAnsiTheme="minorHAnsi"/>
          <w:color w:val="000000" w:themeColor="text1"/>
          <w:sz w:val="22"/>
        </w:rPr>
      </w:pPr>
    </w:p>
    <w:p w14:paraId="733EF809"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7.9</w:t>
      </w:r>
    </w:p>
    <w:p w14:paraId="51BE5BE4" w14:textId="77777777" w:rsidR="00E000E7" w:rsidRPr="009E3F1A" w:rsidRDefault="00E000E7" w:rsidP="007E544F">
      <w:pPr>
        <w:jc w:val="both"/>
        <w:rPr>
          <w:color w:val="000000" w:themeColor="text1"/>
          <w:sz w:val="22"/>
        </w:rPr>
      </w:pPr>
      <w:r w:rsidRPr="00073CFE">
        <w:rPr>
          <w:rFonts w:asciiTheme="minorHAnsi" w:hAnsiTheme="minorHAnsi"/>
          <w:color w:val="000000" w:themeColor="text1"/>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sectPr w:rsidR="00E000E7" w:rsidRPr="009E3F1A" w:rsidSect="00B821D5">
      <w:headerReference w:type="default" r:id="rId124"/>
      <w:footerReference w:type="default" r:id="rId1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17651" w14:textId="77777777" w:rsidR="003E5BEA" w:rsidRDefault="003E5BEA" w:rsidP="006F562E">
      <w:r>
        <w:separator/>
      </w:r>
    </w:p>
  </w:endnote>
  <w:endnote w:type="continuationSeparator" w:id="0">
    <w:p w14:paraId="13FAE02D" w14:textId="77777777" w:rsidR="003E5BEA" w:rsidRDefault="003E5BEA" w:rsidP="006F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amp;quot">
    <w:altName w:val="Times New Roman"/>
    <w:panose1 w:val="00000000000000000000"/>
    <w:charset w:val="00"/>
    <w:family w:val="roman"/>
    <w:notTrueType/>
    <w:pitch w:val="default"/>
  </w:font>
  <w:font w:name="Source Sans Pro">
    <w:altName w:val="Cambria Math"/>
    <w:charset w:val="00"/>
    <w:family w:val="swiss"/>
    <w:pitch w:val="variable"/>
    <w:sig w:usb0="00000001" w:usb1="02000001" w:usb2="00000000" w:usb3="00000000" w:csb0="0000019F"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031755"/>
      <w:docPartObj>
        <w:docPartGallery w:val="Page Numbers (Bottom of Page)"/>
        <w:docPartUnique/>
      </w:docPartObj>
    </w:sdtPr>
    <w:sdtEndPr/>
    <w:sdtContent>
      <w:p w14:paraId="4F3E3F5D" w14:textId="6468EEE7" w:rsidR="003E5BEA" w:rsidRDefault="003E5BEA">
        <w:pPr>
          <w:pStyle w:val="Zpat"/>
          <w:jc w:val="center"/>
        </w:pPr>
        <w:r w:rsidRPr="00F35BC0">
          <w:rPr>
            <w:rFonts w:ascii="Calibri" w:hAnsi="Calibri" w:cs="Calibri"/>
          </w:rPr>
          <w:fldChar w:fldCharType="begin"/>
        </w:r>
        <w:r w:rsidRPr="00F35BC0">
          <w:rPr>
            <w:rFonts w:ascii="Calibri" w:hAnsi="Calibri" w:cs="Calibri"/>
          </w:rPr>
          <w:instrText>PAGE   \* MERGEFORMAT</w:instrText>
        </w:r>
        <w:r w:rsidRPr="00F35BC0">
          <w:rPr>
            <w:rFonts w:ascii="Calibri" w:hAnsi="Calibri" w:cs="Calibri"/>
          </w:rPr>
          <w:fldChar w:fldCharType="separate"/>
        </w:r>
        <w:r w:rsidR="00A37F1D">
          <w:rPr>
            <w:rFonts w:ascii="Calibri" w:hAnsi="Calibri" w:cs="Calibri"/>
            <w:noProof/>
          </w:rPr>
          <w:t>6</w:t>
        </w:r>
        <w:r w:rsidRPr="00F35BC0">
          <w:rPr>
            <w:rFonts w:ascii="Calibri" w:hAnsi="Calibri" w:cs="Calibri"/>
          </w:rPr>
          <w:fldChar w:fldCharType="end"/>
        </w:r>
      </w:p>
    </w:sdtContent>
  </w:sdt>
  <w:p w14:paraId="2211A0DD" w14:textId="77777777" w:rsidR="003E5BEA" w:rsidRDefault="003E5B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6F452" w14:textId="77777777" w:rsidR="003E5BEA" w:rsidRDefault="003E5BEA" w:rsidP="006F562E">
      <w:r>
        <w:separator/>
      </w:r>
    </w:p>
  </w:footnote>
  <w:footnote w:type="continuationSeparator" w:id="0">
    <w:p w14:paraId="723DB67D" w14:textId="77777777" w:rsidR="003E5BEA" w:rsidRDefault="003E5BEA" w:rsidP="006F562E">
      <w:r>
        <w:continuationSeparator/>
      </w:r>
    </w:p>
  </w:footnote>
  <w:footnote w:id="1">
    <w:p w14:paraId="11756AE5" w14:textId="77777777" w:rsidR="003E5BEA" w:rsidRPr="003B141A" w:rsidRDefault="003E5BEA"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60928877" w14:textId="77777777" w:rsidR="003E5BEA" w:rsidRPr="003B141A" w:rsidRDefault="003E5BEA" w:rsidP="00053AE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08A1CB0" w14:textId="77777777" w:rsidR="003E5BEA" w:rsidRPr="003B141A" w:rsidRDefault="003E5BEA" w:rsidP="007E544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7A5C8" w14:textId="77777777" w:rsidR="003E5BEA" w:rsidRPr="003759E5" w:rsidRDefault="003E5BEA" w:rsidP="003D443D">
    <w:pPr>
      <w:pStyle w:val="Zhlav"/>
      <w:jc w:val="center"/>
      <w:rPr>
        <w:rFonts w:asciiTheme="minorHAnsi" w:hAnsiTheme="minorHAnsi" w:cstheme="minorHAnsi"/>
      </w:rPr>
    </w:pPr>
    <w:r w:rsidRPr="003759E5">
      <w:rPr>
        <w:rFonts w:asciiTheme="minorHAnsi" w:hAnsiTheme="minorHAnsi" w:cstheme="minorHAnsi"/>
      </w:rPr>
      <w:t xml:space="preserve">MSP </w:t>
    </w:r>
    <w:r>
      <w:rPr>
        <w:rFonts w:asciiTheme="minorHAnsi" w:hAnsiTheme="minorHAnsi" w:cstheme="minorHAnsi"/>
      </w:rPr>
      <w:t>Finance (eng.)</w:t>
    </w:r>
  </w:p>
  <w:p w14:paraId="431F8F92" w14:textId="77777777" w:rsidR="003E5BEA" w:rsidRDefault="003E5B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480432E"/>
    <w:multiLevelType w:val="hybridMultilevel"/>
    <w:tmpl w:val="DABCDC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A84546"/>
    <w:multiLevelType w:val="hybridMultilevel"/>
    <w:tmpl w:val="A6D84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7864F69"/>
    <w:multiLevelType w:val="hybridMultilevel"/>
    <w:tmpl w:val="5F4424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3554550"/>
    <w:multiLevelType w:val="hybridMultilevel"/>
    <w:tmpl w:val="8222E9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A7D9B"/>
    <w:multiLevelType w:val="hybridMultilevel"/>
    <w:tmpl w:val="CDB650B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1224E2"/>
    <w:multiLevelType w:val="hybridMultilevel"/>
    <w:tmpl w:val="75D4C9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4E53BE"/>
    <w:multiLevelType w:val="hybridMultilevel"/>
    <w:tmpl w:val="DB246D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1C0093D"/>
    <w:multiLevelType w:val="hybridMultilevel"/>
    <w:tmpl w:val="44C6E7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34F7165C"/>
    <w:multiLevelType w:val="hybridMultilevel"/>
    <w:tmpl w:val="BB4008B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8"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21470D"/>
    <w:multiLevelType w:val="hybridMultilevel"/>
    <w:tmpl w:val="E312AE30"/>
    <w:lvl w:ilvl="0" w:tplc="04050001">
      <w:start w:val="1"/>
      <w:numFmt w:val="bullet"/>
      <w:lvlText w:val=""/>
      <w:lvlJc w:val="left"/>
      <w:pPr>
        <w:tabs>
          <w:tab w:val="num" w:pos="720"/>
        </w:tabs>
        <w:ind w:left="720" w:hanging="360"/>
      </w:pPr>
      <w:rPr>
        <w:rFonts w:ascii="Symbol" w:hAnsi="Symbol"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904DDD"/>
    <w:multiLevelType w:val="hybridMultilevel"/>
    <w:tmpl w:val="805854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3" w15:restartNumberingAfterBreak="0">
    <w:nsid w:val="4C7A2909"/>
    <w:multiLevelType w:val="hybridMultilevel"/>
    <w:tmpl w:val="DAC0708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6"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1945055"/>
    <w:multiLevelType w:val="multilevel"/>
    <w:tmpl w:val="3336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53D30379"/>
    <w:multiLevelType w:val="hybridMultilevel"/>
    <w:tmpl w:val="68F056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7DD0AE2"/>
    <w:multiLevelType w:val="hybridMultilevel"/>
    <w:tmpl w:val="AC08279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82F3BBD"/>
    <w:multiLevelType w:val="hybridMultilevel"/>
    <w:tmpl w:val="9656D7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9C4CA5"/>
    <w:multiLevelType w:val="hybridMultilevel"/>
    <w:tmpl w:val="6E94B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6D71641"/>
    <w:multiLevelType w:val="hybridMultilevel"/>
    <w:tmpl w:val="EEBC636A"/>
    <w:lvl w:ilvl="0" w:tplc="0405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23D6426"/>
    <w:multiLevelType w:val="multilevel"/>
    <w:tmpl w:val="9E8274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64"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7"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9"/>
  </w:num>
  <w:num w:numId="3">
    <w:abstractNumId w:val="32"/>
  </w:num>
  <w:num w:numId="4">
    <w:abstractNumId w:val="66"/>
  </w:num>
  <w:num w:numId="5">
    <w:abstractNumId w:val="6"/>
  </w:num>
  <w:num w:numId="6">
    <w:abstractNumId w:val="69"/>
  </w:num>
  <w:num w:numId="7">
    <w:abstractNumId w:val="19"/>
  </w:num>
  <w:num w:numId="8">
    <w:abstractNumId w:val="1"/>
  </w:num>
  <w:num w:numId="9">
    <w:abstractNumId w:val="37"/>
  </w:num>
  <w:num w:numId="10">
    <w:abstractNumId w:val="58"/>
  </w:num>
  <w:num w:numId="11">
    <w:abstractNumId w:val="54"/>
  </w:num>
  <w:num w:numId="12">
    <w:abstractNumId w:val="0"/>
  </w:num>
  <w:num w:numId="13">
    <w:abstractNumId w:val="40"/>
  </w:num>
  <w:num w:numId="14">
    <w:abstractNumId w:val="45"/>
  </w:num>
  <w:num w:numId="15">
    <w:abstractNumId w:val="24"/>
  </w:num>
  <w:num w:numId="16">
    <w:abstractNumId w:val="61"/>
  </w:num>
  <w:num w:numId="17">
    <w:abstractNumId w:val="35"/>
  </w:num>
  <w:num w:numId="18">
    <w:abstractNumId w:val="27"/>
  </w:num>
  <w:num w:numId="19">
    <w:abstractNumId w:val="17"/>
  </w:num>
  <w:num w:numId="20">
    <w:abstractNumId w:val="53"/>
  </w:num>
  <w:num w:numId="21">
    <w:abstractNumId w:val="39"/>
  </w:num>
  <w:num w:numId="22">
    <w:abstractNumId w:val="21"/>
  </w:num>
  <w:num w:numId="23">
    <w:abstractNumId w:val="25"/>
  </w:num>
  <w:num w:numId="24">
    <w:abstractNumId w:val="42"/>
  </w:num>
  <w:num w:numId="25">
    <w:abstractNumId w:val="59"/>
  </w:num>
  <w:num w:numId="26">
    <w:abstractNumId w:val="67"/>
  </w:num>
  <w:num w:numId="27">
    <w:abstractNumId w:val="70"/>
  </w:num>
  <w:num w:numId="28">
    <w:abstractNumId w:val="7"/>
  </w:num>
  <w:num w:numId="29">
    <w:abstractNumId w:val="48"/>
  </w:num>
  <w:num w:numId="30">
    <w:abstractNumId w:val="28"/>
  </w:num>
  <w:num w:numId="31">
    <w:abstractNumId w:val="55"/>
  </w:num>
  <w:num w:numId="32">
    <w:abstractNumId w:val="31"/>
  </w:num>
  <w:num w:numId="33">
    <w:abstractNumId w:val="49"/>
  </w:num>
  <w:num w:numId="34">
    <w:abstractNumId w:val="13"/>
  </w:num>
  <w:num w:numId="35">
    <w:abstractNumId w:val="60"/>
  </w:num>
  <w:num w:numId="36">
    <w:abstractNumId w:val="12"/>
  </w:num>
  <w:num w:numId="37">
    <w:abstractNumId w:val="18"/>
  </w:num>
  <w:num w:numId="38">
    <w:abstractNumId w:val="56"/>
  </w:num>
  <w:num w:numId="39">
    <w:abstractNumId w:val="65"/>
  </w:num>
  <w:num w:numId="40">
    <w:abstractNumId w:val="68"/>
  </w:num>
  <w:num w:numId="41">
    <w:abstractNumId w:val="36"/>
  </w:num>
  <w:num w:numId="42">
    <w:abstractNumId w:val="30"/>
  </w:num>
  <w:num w:numId="43">
    <w:abstractNumId w:val="43"/>
  </w:num>
  <w:num w:numId="44">
    <w:abstractNumId w:val="29"/>
  </w:num>
  <w:num w:numId="45">
    <w:abstractNumId w:val="20"/>
  </w:num>
  <w:num w:numId="46">
    <w:abstractNumId w:val="63"/>
  </w:num>
  <w:num w:numId="47">
    <w:abstractNumId w:val="14"/>
  </w:num>
  <w:num w:numId="48">
    <w:abstractNumId w:val="5"/>
  </w:num>
  <w:num w:numId="49">
    <w:abstractNumId w:val="2"/>
  </w:num>
  <w:num w:numId="50">
    <w:abstractNumId w:val="3"/>
  </w:num>
  <w:num w:numId="51">
    <w:abstractNumId w:val="50"/>
  </w:num>
  <w:num w:numId="52">
    <w:abstractNumId w:val="38"/>
  </w:num>
  <w:num w:numId="53">
    <w:abstractNumId w:val="23"/>
  </w:num>
  <w:num w:numId="54">
    <w:abstractNumId w:val="41"/>
  </w:num>
  <w:num w:numId="55">
    <w:abstractNumId w:val="4"/>
  </w:num>
  <w:num w:numId="56">
    <w:abstractNumId w:val="10"/>
  </w:num>
  <w:num w:numId="57">
    <w:abstractNumId w:val="22"/>
  </w:num>
  <w:num w:numId="58">
    <w:abstractNumId w:val="33"/>
  </w:num>
  <w:num w:numId="59">
    <w:abstractNumId w:val="44"/>
  </w:num>
  <w:num w:numId="60">
    <w:abstractNumId w:val="26"/>
  </w:num>
  <w:num w:numId="61">
    <w:abstractNumId w:val="51"/>
  </w:num>
  <w:num w:numId="62">
    <w:abstractNumId w:val="47"/>
  </w:num>
  <w:num w:numId="63">
    <w:abstractNumId w:val="16"/>
  </w:num>
  <w:num w:numId="64">
    <w:abstractNumId w:val="57"/>
  </w:num>
  <w:num w:numId="65">
    <w:abstractNumId w:val="46"/>
  </w:num>
  <w:num w:numId="66">
    <w:abstractNumId w:val="52"/>
  </w:num>
  <w:num w:numId="67">
    <w:abstractNumId w:val="62"/>
  </w:num>
  <w:num w:numId="68">
    <w:abstractNumId w:val="15"/>
  </w:num>
  <w:num w:numId="69">
    <w:abstractNumId w:val="64"/>
  </w:num>
  <w:num w:numId="70">
    <w:abstractNumId w:val="11"/>
  </w:num>
  <w:num w:numId="71">
    <w:abstractNumId w:val="8"/>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None" w15:userId="Michal Pilík"/>
  </w15:person>
  <w15:person w15:author="Bronislava Neubauerová">
    <w15:presenceInfo w15:providerId="None" w15:userId="Bronislava Neubauerová"/>
  </w15:person>
  <w15:person w15:author="Drahomíra Pavelková">
    <w15:presenceInfo w15:providerId="AD" w15:userId="S::pavelkova@utb.cz::87e650d1-86ac-4d54-ba66-9a7e297677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2E"/>
    <w:rsid w:val="00000B1F"/>
    <w:rsid w:val="00003672"/>
    <w:rsid w:val="0000390A"/>
    <w:rsid w:val="000052B8"/>
    <w:rsid w:val="0000644A"/>
    <w:rsid w:val="0000705D"/>
    <w:rsid w:val="0000726B"/>
    <w:rsid w:val="00007C30"/>
    <w:rsid w:val="000116E1"/>
    <w:rsid w:val="0001246E"/>
    <w:rsid w:val="0001316F"/>
    <w:rsid w:val="00013AAB"/>
    <w:rsid w:val="000143BF"/>
    <w:rsid w:val="00015237"/>
    <w:rsid w:val="00015E2E"/>
    <w:rsid w:val="000200F3"/>
    <w:rsid w:val="00021478"/>
    <w:rsid w:val="00022708"/>
    <w:rsid w:val="000266AF"/>
    <w:rsid w:val="0002793B"/>
    <w:rsid w:val="00030417"/>
    <w:rsid w:val="00031A3B"/>
    <w:rsid w:val="0003316F"/>
    <w:rsid w:val="00033790"/>
    <w:rsid w:val="00033E71"/>
    <w:rsid w:val="000370C8"/>
    <w:rsid w:val="000374B8"/>
    <w:rsid w:val="00037C0C"/>
    <w:rsid w:val="00041126"/>
    <w:rsid w:val="000417E4"/>
    <w:rsid w:val="00043870"/>
    <w:rsid w:val="00044873"/>
    <w:rsid w:val="0004687E"/>
    <w:rsid w:val="00046F3F"/>
    <w:rsid w:val="00051B07"/>
    <w:rsid w:val="00053AE6"/>
    <w:rsid w:val="000571D0"/>
    <w:rsid w:val="00060E2B"/>
    <w:rsid w:val="0006364C"/>
    <w:rsid w:val="00063A0B"/>
    <w:rsid w:val="00065356"/>
    <w:rsid w:val="000656DA"/>
    <w:rsid w:val="00066DDB"/>
    <w:rsid w:val="000706B1"/>
    <w:rsid w:val="00072AC7"/>
    <w:rsid w:val="000732DF"/>
    <w:rsid w:val="00073CFE"/>
    <w:rsid w:val="00076884"/>
    <w:rsid w:val="00077196"/>
    <w:rsid w:val="00077A33"/>
    <w:rsid w:val="000819A9"/>
    <w:rsid w:val="00082245"/>
    <w:rsid w:val="00082AC4"/>
    <w:rsid w:val="00084B5C"/>
    <w:rsid w:val="00084D45"/>
    <w:rsid w:val="00087198"/>
    <w:rsid w:val="000872EA"/>
    <w:rsid w:val="00090F3B"/>
    <w:rsid w:val="00092925"/>
    <w:rsid w:val="00094A30"/>
    <w:rsid w:val="00095725"/>
    <w:rsid w:val="00096478"/>
    <w:rsid w:val="00097C16"/>
    <w:rsid w:val="00097DD4"/>
    <w:rsid w:val="000A0795"/>
    <w:rsid w:val="000A15F8"/>
    <w:rsid w:val="000A21ED"/>
    <w:rsid w:val="000A3D73"/>
    <w:rsid w:val="000A521A"/>
    <w:rsid w:val="000A6A9E"/>
    <w:rsid w:val="000A6FBF"/>
    <w:rsid w:val="000A756C"/>
    <w:rsid w:val="000B0783"/>
    <w:rsid w:val="000B1230"/>
    <w:rsid w:val="000B2627"/>
    <w:rsid w:val="000B6D5B"/>
    <w:rsid w:val="000B73CC"/>
    <w:rsid w:val="000C270C"/>
    <w:rsid w:val="000C691E"/>
    <w:rsid w:val="000D06A5"/>
    <w:rsid w:val="000D11EE"/>
    <w:rsid w:val="000D4552"/>
    <w:rsid w:val="000D606F"/>
    <w:rsid w:val="000D7B6A"/>
    <w:rsid w:val="000E052B"/>
    <w:rsid w:val="000E7FB2"/>
    <w:rsid w:val="000F005E"/>
    <w:rsid w:val="000F1E7D"/>
    <w:rsid w:val="000F232F"/>
    <w:rsid w:val="000F547B"/>
    <w:rsid w:val="000F592C"/>
    <w:rsid w:val="000F618B"/>
    <w:rsid w:val="000F6B2F"/>
    <w:rsid w:val="000F7A0B"/>
    <w:rsid w:val="00102E36"/>
    <w:rsid w:val="00102EBE"/>
    <w:rsid w:val="00104658"/>
    <w:rsid w:val="001104ED"/>
    <w:rsid w:val="001114F6"/>
    <w:rsid w:val="001137E5"/>
    <w:rsid w:val="00114B70"/>
    <w:rsid w:val="00115C51"/>
    <w:rsid w:val="00117817"/>
    <w:rsid w:val="00117FBA"/>
    <w:rsid w:val="0012065B"/>
    <w:rsid w:val="001255FA"/>
    <w:rsid w:val="00126432"/>
    <w:rsid w:val="00127BBF"/>
    <w:rsid w:val="001304E1"/>
    <w:rsid w:val="001358F7"/>
    <w:rsid w:val="0013594D"/>
    <w:rsid w:val="00136EB1"/>
    <w:rsid w:val="001377AB"/>
    <w:rsid w:val="0014030B"/>
    <w:rsid w:val="00140C33"/>
    <w:rsid w:val="00144E78"/>
    <w:rsid w:val="00145141"/>
    <w:rsid w:val="00146C2F"/>
    <w:rsid w:val="0015027B"/>
    <w:rsid w:val="00152B42"/>
    <w:rsid w:val="0015762C"/>
    <w:rsid w:val="001623A8"/>
    <w:rsid w:val="00162756"/>
    <w:rsid w:val="00163F0F"/>
    <w:rsid w:val="0016457C"/>
    <w:rsid w:val="00164976"/>
    <w:rsid w:val="001739A0"/>
    <w:rsid w:val="001746A9"/>
    <w:rsid w:val="00174B8E"/>
    <w:rsid w:val="001771CB"/>
    <w:rsid w:val="00180994"/>
    <w:rsid w:val="0018228B"/>
    <w:rsid w:val="00183333"/>
    <w:rsid w:val="00183825"/>
    <w:rsid w:val="00184470"/>
    <w:rsid w:val="00184507"/>
    <w:rsid w:val="00184898"/>
    <w:rsid w:val="00190C35"/>
    <w:rsid w:val="00191033"/>
    <w:rsid w:val="001916A7"/>
    <w:rsid w:val="0019170E"/>
    <w:rsid w:val="001933E7"/>
    <w:rsid w:val="00194E8F"/>
    <w:rsid w:val="00196118"/>
    <w:rsid w:val="001A00CF"/>
    <w:rsid w:val="001A015F"/>
    <w:rsid w:val="001A23F1"/>
    <w:rsid w:val="001A2EAB"/>
    <w:rsid w:val="001A2EBB"/>
    <w:rsid w:val="001A3A28"/>
    <w:rsid w:val="001A558E"/>
    <w:rsid w:val="001A7340"/>
    <w:rsid w:val="001B2DE2"/>
    <w:rsid w:val="001B351D"/>
    <w:rsid w:val="001B4CA1"/>
    <w:rsid w:val="001C05D3"/>
    <w:rsid w:val="001C146B"/>
    <w:rsid w:val="001C15B5"/>
    <w:rsid w:val="001C386B"/>
    <w:rsid w:val="001C6E6A"/>
    <w:rsid w:val="001D0A7D"/>
    <w:rsid w:val="001D439A"/>
    <w:rsid w:val="001E0091"/>
    <w:rsid w:val="001E1A03"/>
    <w:rsid w:val="001E271C"/>
    <w:rsid w:val="001E2BF6"/>
    <w:rsid w:val="001E3E9C"/>
    <w:rsid w:val="001E67D3"/>
    <w:rsid w:val="001F07DD"/>
    <w:rsid w:val="001F1C72"/>
    <w:rsid w:val="001F46D0"/>
    <w:rsid w:val="00200237"/>
    <w:rsid w:val="00201459"/>
    <w:rsid w:val="00203332"/>
    <w:rsid w:val="0020397D"/>
    <w:rsid w:val="0020488E"/>
    <w:rsid w:val="002050FB"/>
    <w:rsid w:val="00205B25"/>
    <w:rsid w:val="002062B3"/>
    <w:rsid w:val="00207334"/>
    <w:rsid w:val="00207B2B"/>
    <w:rsid w:val="002109D0"/>
    <w:rsid w:val="002116B8"/>
    <w:rsid w:val="002117F8"/>
    <w:rsid w:val="00224225"/>
    <w:rsid w:val="00225C76"/>
    <w:rsid w:val="00226112"/>
    <w:rsid w:val="00232AD5"/>
    <w:rsid w:val="00233E68"/>
    <w:rsid w:val="00234E34"/>
    <w:rsid w:val="002350C6"/>
    <w:rsid w:val="00235B79"/>
    <w:rsid w:val="002362EF"/>
    <w:rsid w:val="00236750"/>
    <w:rsid w:val="00236810"/>
    <w:rsid w:val="00237080"/>
    <w:rsid w:val="00240658"/>
    <w:rsid w:val="0024078E"/>
    <w:rsid w:val="00240DC4"/>
    <w:rsid w:val="00241456"/>
    <w:rsid w:val="002450F1"/>
    <w:rsid w:val="00251CE4"/>
    <w:rsid w:val="0025264F"/>
    <w:rsid w:val="002526FC"/>
    <w:rsid w:val="00254EC8"/>
    <w:rsid w:val="002550FA"/>
    <w:rsid w:val="00256572"/>
    <w:rsid w:val="0026223E"/>
    <w:rsid w:val="00262E2B"/>
    <w:rsid w:val="00262EA2"/>
    <w:rsid w:val="0026449A"/>
    <w:rsid w:val="0027282C"/>
    <w:rsid w:val="0027410B"/>
    <w:rsid w:val="00275230"/>
    <w:rsid w:val="002754DF"/>
    <w:rsid w:val="00275C8A"/>
    <w:rsid w:val="00280A71"/>
    <w:rsid w:val="002810C9"/>
    <w:rsid w:val="0028238E"/>
    <w:rsid w:val="00282CA2"/>
    <w:rsid w:val="00290699"/>
    <w:rsid w:val="00291686"/>
    <w:rsid w:val="00292AB1"/>
    <w:rsid w:val="002A2ABC"/>
    <w:rsid w:val="002A2B81"/>
    <w:rsid w:val="002A5444"/>
    <w:rsid w:val="002A63DD"/>
    <w:rsid w:val="002A6CEF"/>
    <w:rsid w:val="002B0C58"/>
    <w:rsid w:val="002B55E4"/>
    <w:rsid w:val="002B6B76"/>
    <w:rsid w:val="002B782C"/>
    <w:rsid w:val="002B7B10"/>
    <w:rsid w:val="002C13F9"/>
    <w:rsid w:val="002C24C1"/>
    <w:rsid w:val="002C318E"/>
    <w:rsid w:val="002C4C18"/>
    <w:rsid w:val="002C79F7"/>
    <w:rsid w:val="002D1E72"/>
    <w:rsid w:val="002D35ED"/>
    <w:rsid w:val="002D39E8"/>
    <w:rsid w:val="002D51A6"/>
    <w:rsid w:val="002D5C25"/>
    <w:rsid w:val="002D6123"/>
    <w:rsid w:val="002E1B63"/>
    <w:rsid w:val="002E3AAC"/>
    <w:rsid w:val="002E4010"/>
    <w:rsid w:val="002E4659"/>
    <w:rsid w:val="002E4B03"/>
    <w:rsid w:val="002E59D4"/>
    <w:rsid w:val="002E5D67"/>
    <w:rsid w:val="002E5F7A"/>
    <w:rsid w:val="002E6167"/>
    <w:rsid w:val="002E7822"/>
    <w:rsid w:val="002F1B43"/>
    <w:rsid w:val="002F256A"/>
    <w:rsid w:val="002F5810"/>
    <w:rsid w:val="003008BE"/>
    <w:rsid w:val="00303754"/>
    <w:rsid w:val="00303D76"/>
    <w:rsid w:val="00304B3A"/>
    <w:rsid w:val="00305711"/>
    <w:rsid w:val="00305759"/>
    <w:rsid w:val="0030682C"/>
    <w:rsid w:val="00307AA0"/>
    <w:rsid w:val="00310013"/>
    <w:rsid w:val="00310A37"/>
    <w:rsid w:val="00310B98"/>
    <w:rsid w:val="00312435"/>
    <w:rsid w:val="0031564E"/>
    <w:rsid w:val="00317BC0"/>
    <w:rsid w:val="00320D8D"/>
    <w:rsid w:val="00325F0C"/>
    <w:rsid w:val="00327489"/>
    <w:rsid w:val="00331682"/>
    <w:rsid w:val="00333C84"/>
    <w:rsid w:val="0033578F"/>
    <w:rsid w:val="003364C0"/>
    <w:rsid w:val="00337191"/>
    <w:rsid w:val="003418FA"/>
    <w:rsid w:val="0034275F"/>
    <w:rsid w:val="00342C5E"/>
    <w:rsid w:val="00345298"/>
    <w:rsid w:val="00345C55"/>
    <w:rsid w:val="003477C1"/>
    <w:rsid w:val="00352F29"/>
    <w:rsid w:val="00353277"/>
    <w:rsid w:val="0035386B"/>
    <w:rsid w:val="003571FE"/>
    <w:rsid w:val="00357E45"/>
    <w:rsid w:val="00361000"/>
    <w:rsid w:val="00363BA7"/>
    <w:rsid w:val="00364017"/>
    <w:rsid w:val="00364CCC"/>
    <w:rsid w:val="00364D12"/>
    <w:rsid w:val="0037041D"/>
    <w:rsid w:val="0037043E"/>
    <w:rsid w:val="00370CE1"/>
    <w:rsid w:val="00371F6F"/>
    <w:rsid w:val="00373EAC"/>
    <w:rsid w:val="003753AD"/>
    <w:rsid w:val="00375FAE"/>
    <w:rsid w:val="00376878"/>
    <w:rsid w:val="00377288"/>
    <w:rsid w:val="00377F0A"/>
    <w:rsid w:val="00380AB0"/>
    <w:rsid w:val="003820E2"/>
    <w:rsid w:val="00383105"/>
    <w:rsid w:val="0038406A"/>
    <w:rsid w:val="00386295"/>
    <w:rsid w:val="00396917"/>
    <w:rsid w:val="0039778E"/>
    <w:rsid w:val="00397B00"/>
    <w:rsid w:val="003A09FB"/>
    <w:rsid w:val="003A1B69"/>
    <w:rsid w:val="003A5736"/>
    <w:rsid w:val="003A5B54"/>
    <w:rsid w:val="003A63CC"/>
    <w:rsid w:val="003A6FEC"/>
    <w:rsid w:val="003B2A03"/>
    <w:rsid w:val="003B3EAC"/>
    <w:rsid w:val="003B57B6"/>
    <w:rsid w:val="003C099D"/>
    <w:rsid w:val="003C1024"/>
    <w:rsid w:val="003C1994"/>
    <w:rsid w:val="003C19D3"/>
    <w:rsid w:val="003C2E36"/>
    <w:rsid w:val="003C39C8"/>
    <w:rsid w:val="003D1975"/>
    <w:rsid w:val="003D443D"/>
    <w:rsid w:val="003D7A5C"/>
    <w:rsid w:val="003E0E55"/>
    <w:rsid w:val="003E1153"/>
    <w:rsid w:val="003E3F9F"/>
    <w:rsid w:val="003E405C"/>
    <w:rsid w:val="003E43D4"/>
    <w:rsid w:val="003E5BEA"/>
    <w:rsid w:val="003F084E"/>
    <w:rsid w:val="003F2D5D"/>
    <w:rsid w:val="003F31BB"/>
    <w:rsid w:val="003F3CDC"/>
    <w:rsid w:val="003F5D38"/>
    <w:rsid w:val="003F7A0D"/>
    <w:rsid w:val="00400795"/>
    <w:rsid w:val="004010B3"/>
    <w:rsid w:val="004034A9"/>
    <w:rsid w:val="00403E3A"/>
    <w:rsid w:val="0040511E"/>
    <w:rsid w:val="00406232"/>
    <w:rsid w:val="00410F2B"/>
    <w:rsid w:val="00411619"/>
    <w:rsid w:val="00412E99"/>
    <w:rsid w:val="0041327B"/>
    <w:rsid w:val="00414838"/>
    <w:rsid w:val="0041546D"/>
    <w:rsid w:val="00417884"/>
    <w:rsid w:val="00417C57"/>
    <w:rsid w:val="004205A4"/>
    <w:rsid w:val="004218F9"/>
    <w:rsid w:val="00423F82"/>
    <w:rsid w:val="00426EE0"/>
    <w:rsid w:val="0043085E"/>
    <w:rsid w:val="00431235"/>
    <w:rsid w:val="00431910"/>
    <w:rsid w:val="00431FA0"/>
    <w:rsid w:val="004325A4"/>
    <w:rsid w:val="004331A6"/>
    <w:rsid w:val="00433F51"/>
    <w:rsid w:val="004342AF"/>
    <w:rsid w:val="00436042"/>
    <w:rsid w:val="00440049"/>
    <w:rsid w:val="0044119A"/>
    <w:rsid w:val="00442171"/>
    <w:rsid w:val="004424E9"/>
    <w:rsid w:val="00443143"/>
    <w:rsid w:val="00444AE6"/>
    <w:rsid w:val="00444D69"/>
    <w:rsid w:val="00446A1B"/>
    <w:rsid w:val="00447A33"/>
    <w:rsid w:val="00447F6C"/>
    <w:rsid w:val="00450F70"/>
    <w:rsid w:val="00451309"/>
    <w:rsid w:val="00451938"/>
    <w:rsid w:val="00452913"/>
    <w:rsid w:val="004536F1"/>
    <w:rsid w:val="00453A01"/>
    <w:rsid w:val="00454121"/>
    <w:rsid w:val="00456125"/>
    <w:rsid w:val="004614AD"/>
    <w:rsid w:val="00461C38"/>
    <w:rsid w:val="00462407"/>
    <w:rsid w:val="004624AE"/>
    <w:rsid w:val="0046450E"/>
    <w:rsid w:val="0047140D"/>
    <w:rsid w:val="004723DE"/>
    <w:rsid w:val="00477633"/>
    <w:rsid w:val="004779D8"/>
    <w:rsid w:val="00480B76"/>
    <w:rsid w:val="00480E57"/>
    <w:rsid w:val="00482467"/>
    <w:rsid w:val="00483145"/>
    <w:rsid w:val="004842AA"/>
    <w:rsid w:val="004842E2"/>
    <w:rsid w:val="004848AE"/>
    <w:rsid w:val="004873E3"/>
    <w:rsid w:val="00490D0C"/>
    <w:rsid w:val="0049133D"/>
    <w:rsid w:val="00491728"/>
    <w:rsid w:val="0049324A"/>
    <w:rsid w:val="004944D7"/>
    <w:rsid w:val="00494A7A"/>
    <w:rsid w:val="00495EC3"/>
    <w:rsid w:val="00496170"/>
    <w:rsid w:val="004A16EF"/>
    <w:rsid w:val="004A1EF7"/>
    <w:rsid w:val="004A1FF8"/>
    <w:rsid w:val="004A3918"/>
    <w:rsid w:val="004A4738"/>
    <w:rsid w:val="004B0A9E"/>
    <w:rsid w:val="004B0B64"/>
    <w:rsid w:val="004B163A"/>
    <w:rsid w:val="004B5EA1"/>
    <w:rsid w:val="004B7F62"/>
    <w:rsid w:val="004C0816"/>
    <w:rsid w:val="004C22F0"/>
    <w:rsid w:val="004C4717"/>
    <w:rsid w:val="004C7965"/>
    <w:rsid w:val="004C79B8"/>
    <w:rsid w:val="004E0225"/>
    <w:rsid w:val="004E108A"/>
    <w:rsid w:val="004E190C"/>
    <w:rsid w:val="004E20DC"/>
    <w:rsid w:val="004E5DCC"/>
    <w:rsid w:val="004E6A2A"/>
    <w:rsid w:val="00504AE2"/>
    <w:rsid w:val="00504F98"/>
    <w:rsid w:val="005064C7"/>
    <w:rsid w:val="00511E9B"/>
    <w:rsid w:val="005148C4"/>
    <w:rsid w:val="005148CF"/>
    <w:rsid w:val="00514FBB"/>
    <w:rsid w:val="00516175"/>
    <w:rsid w:val="00516818"/>
    <w:rsid w:val="005206EE"/>
    <w:rsid w:val="0052660C"/>
    <w:rsid w:val="00526C50"/>
    <w:rsid w:val="005306E2"/>
    <w:rsid w:val="00530BD5"/>
    <w:rsid w:val="005324D8"/>
    <w:rsid w:val="00533FBC"/>
    <w:rsid w:val="005340E6"/>
    <w:rsid w:val="00534D2F"/>
    <w:rsid w:val="00535AEA"/>
    <w:rsid w:val="005369E4"/>
    <w:rsid w:val="00537685"/>
    <w:rsid w:val="00541A32"/>
    <w:rsid w:val="00543106"/>
    <w:rsid w:val="00545E0E"/>
    <w:rsid w:val="00546272"/>
    <w:rsid w:val="005502F2"/>
    <w:rsid w:val="0055301E"/>
    <w:rsid w:val="0055370C"/>
    <w:rsid w:val="00554322"/>
    <w:rsid w:val="005546F5"/>
    <w:rsid w:val="00557746"/>
    <w:rsid w:val="00557ED7"/>
    <w:rsid w:val="0056133D"/>
    <w:rsid w:val="005659D6"/>
    <w:rsid w:val="00565BAC"/>
    <w:rsid w:val="0056689B"/>
    <w:rsid w:val="00567099"/>
    <w:rsid w:val="00572D45"/>
    <w:rsid w:val="005730AC"/>
    <w:rsid w:val="00573640"/>
    <w:rsid w:val="00575DF1"/>
    <w:rsid w:val="00576D59"/>
    <w:rsid w:val="00577563"/>
    <w:rsid w:val="0058002B"/>
    <w:rsid w:val="005801F1"/>
    <w:rsid w:val="0058027D"/>
    <w:rsid w:val="00582526"/>
    <w:rsid w:val="00582881"/>
    <w:rsid w:val="005845C5"/>
    <w:rsid w:val="0058483C"/>
    <w:rsid w:val="005857F7"/>
    <w:rsid w:val="00585881"/>
    <w:rsid w:val="00585C7D"/>
    <w:rsid w:val="005861FF"/>
    <w:rsid w:val="00586687"/>
    <w:rsid w:val="00586CF1"/>
    <w:rsid w:val="00592B5B"/>
    <w:rsid w:val="00593DEB"/>
    <w:rsid w:val="00594512"/>
    <w:rsid w:val="00594541"/>
    <w:rsid w:val="00594966"/>
    <w:rsid w:val="00595274"/>
    <w:rsid w:val="005A0547"/>
    <w:rsid w:val="005A1F63"/>
    <w:rsid w:val="005A2139"/>
    <w:rsid w:val="005A2F12"/>
    <w:rsid w:val="005A4CFF"/>
    <w:rsid w:val="005A710D"/>
    <w:rsid w:val="005A7775"/>
    <w:rsid w:val="005B05D5"/>
    <w:rsid w:val="005B392E"/>
    <w:rsid w:val="005B3FF3"/>
    <w:rsid w:val="005B55D7"/>
    <w:rsid w:val="005C020E"/>
    <w:rsid w:val="005C1A1C"/>
    <w:rsid w:val="005C30D1"/>
    <w:rsid w:val="005C4272"/>
    <w:rsid w:val="005C5CED"/>
    <w:rsid w:val="005C7768"/>
    <w:rsid w:val="005D166C"/>
    <w:rsid w:val="005D32E7"/>
    <w:rsid w:val="005D3429"/>
    <w:rsid w:val="005E092C"/>
    <w:rsid w:val="005E2875"/>
    <w:rsid w:val="005E6689"/>
    <w:rsid w:val="005E7663"/>
    <w:rsid w:val="005E7EF6"/>
    <w:rsid w:val="005F18F2"/>
    <w:rsid w:val="005F3078"/>
    <w:rsid w:val="005F32D0"/>
    <w:rsid w:val="005F4C15"/>
    <w:rsid w:val="005F570D"/>
    <w:rsid w:val="005F7BBA"/>
    <w:rsid w:val="0060172E"/>
    <w:rsid w:val="006017D9"/>
    <w:rsid w:val="006033E2"/>
    <w:rsid w:val="006042ED"/>
    <w:rsid w:val="006055AB"/>
    <w:rsid w:val="00607467"/>
    <w:rsid w:val="006076A6"/>
    <w:rsid w:val="00610807"/>
    <w:rsid w:val="00610A59"/>
    <w:rsid w:val="00612C41"/>
    <w:rsid w:val="00612CAA"/>
    <w:rsid w:val="0061433B"/>
    <w:rsid w:val="00614B2C"/>
    <w:rsid w:val="00616462"/>
    <w:rsid w:val="0061737C"/>
    <w:rsid w:val="00620834"/>
    <w:rsid w:val="0062257E"/>
    <w:rsid w:val="0062375F"/>
    <w:rsid w:val="00624970"/>
    <w:rsid w:val="00624B37"/>
    <w:rsid w:val="00624DBA"/>
    <w:rsid w:val="00626E42"/>
    <w:rsid w:val="00630C2C"/>
    <w:rsid w:val="006311C5"/>
    <w:rsid w:val="006357FE"/>
    <w:rsid w:val="00637B69"/>
    <w:rsid w:val="00641B69"/>
    <w:rsid w:val="0064541E"/>
    <w:rsid w:val="00645511"/>
    <w:rsid w:val="00646BA2"/>
    <w:rsid w:val="00646C0F"/>
    <w:rsid w:val="00650D00"/>
    <w:rsid w:val="00653289"/>
    <w:rsid w:val="0065535E"/>
    <w:rsid w:val="00655DDC"/>
    <w:rsid w:val="006627E6"/>
    <w:rsid w:val="00662C53"/>
    <w:rsid w:val="0066348E"/>
    <w:rsid w:val="0066405E"/>
    <w:rsid w:val="00664AB1"/>
    <w:rsid w:val="00667822"/>
    <w:rsid w:val="00667836"/>
    <w:rsid w:val="00672352"/>
    <w:rsid w:val="00673A03"/>
    <w:rsid w:val="00674023"/>
    <w:rsid w:val="00674876"/>
    <w:rsid w:val="0067586F"/>
    <w:rsid w:val="00675B80"/>
    <w:rsid w:val="006771C1"/>
    <w:rsid w:val="006804FB"/>
    <w:rsid w:val="00680A26"/>
    <w:rsid w:val="00680E5F"/>
    <w:rsid w:val="006811C9"/>
    <w:rsid w:val="00681611"/>
    <w:rsid w:val="00681758"/>
    <w:rsid w:val="00681DC8"/>
    <w:rsid w:val="00681E1B"/>
    <w:rsid w:val="006827A4"/>
    <w:rsid w:val="00682F1A"/>
    <w:rsid w:val="006839C3"/>
    <w:rsid w:val="00684D49"/>
    <w:rsid w:val="0068505E"/>
    <w:rsid w:val="006857FB"/>
    <w:rsid w:val="00687705"/>
    <w:rsid w:val="0069060D"/>
    <w:rsid w:val="00690C9F"/>
    <w:rsid w:val="00691194"/>
    <w:rsid w:val="00692A26"/>
    <w:rsid w:val="00692C11"/>
    <w:rsid w:val="00693DF8"/>
    <w:rsid w:val="00693EF8"/>
    <w:rsid w:val="00694D58"/>
    <w:rsid w:val="00694E75"/>
    <w:rsid w:val="00695251"/>
    <w:rsid w:val="006958D9"/>
    <w:rsid w:val="006967EB"/>
    <w:rsid w:val="006971C4"/>
    <w:rsid w:val="00697656"/>
    <w:rsid w:val="006A03BF"/>
    <w:rsid w:val="006A06EA"/>
    <w:rsid w:val="006A1514"/>
    <w:rsid w:val="006A4083"/>
    <w:rsid w:val="006A4096"/>
    <w:rsid w:val="006A4176"/>
    <w:rsid w:val="006A4652"/>
    <w:rsid w:val="006A5609"/>
    <w:rsid w:val="006A68A5"/>
    <w:rsid w:val="006A75B8"/>
    <w:rsid w:val="006B36F5"/>
    <w:rsid w:val="006B3F70"/>
    <w:rsid w:val="006B716A"/>
    <w:rsid w:val="006C2303"/>
    <w:rsid w:val="006C433B"/>
    <w:rsid w:val="006C5B76"/>
    <w:rsid w:val="006D010A"/>
    <w:rsid w:val="006D2C96"/>
    <w:rsid w:val="006D5944"/>
    <w:rsid w:val="006D5CB4"/>
    <w:rsid w:val="006D61E5"/>
    <w:rsid w:val="006E0FE3"/>
    <w:rsid w:val="006E12C3"/>
    <w:rsid w:val="006E2375"/>
    <w:rsid w:val="006E3FBF"/>
    <w:rsid w:val="006E6D4C"/>
    <w:rsid w:val="006F1D38"/>
    <w:rsid w:val="006F562E"/>
    <w:rsid w:val="006F79C2"/>
    <w:rsid w:val="006F7EFB"/>
    <w:rsid w:val="007007BB"/>
    <w:rsid w:val="00701D60"/>
    <w:rsid w:val="007022FF"/>
    <w:rsid w:val="00703B51"/>
    <w:rsid w:val="00706A47"/>
    <w:rsid w:val="00706E0C"/>
    <w:rsid w:val="00707DC4"/>
    <w:rsid w:val="0071155A"/>
    <w:rsid w:val="007115C2"/>
    <w:rsid w:val="007115FC"/>
    <w:rsid w:val="007119B7"/>
    <w:rsid w:val="007158CF"/>
    <w:rsid w:val="007164C6"/>
    <w:rsid w:val="007177E9"/>
    <w:rsid w:val="00717ABE"/>
    <w:rsid w:val="00721085"/>
    <w:rsid w:val="00724D04"/>
    <w:rsid w:val="00725461"/>
    <w:rsid w:val="007264C1"/>
    <w:rsid w:val="007279D5"/>
    <w:rsid w:val="00727D5D"/>
    <w:rsid w:val="00731432"/>
    <w:rsid w:val="007353A9"/>
    <w:rsid w:val="007371FE"/>
    <w:rsid w:val="00740123"/>
    <w:rsid w:val="00741EF0"/>
    <w:rsid w:val="00745E08"/>
    <w:rsid w:val="00746D9B"/>
    <w:rsid w:val="007527D7"/>
    <w:rsid w:val="00754AE0"/>
    <w:rsid w:val="007565FC"/>
    <w:rsid w:val="00762BA3"/>
    <w:rsid w:val="00763607"/>
    <w:rsid w:val="00763B47"/>
    <w:rsid w:val="00765E19"/>
    <w:rsid w:val="00770A6F"/>
    <w:rsid w:val="007720D8"/>
    <w:rsid w:val="00772DD6"/>
    <w:rsid w:val="00774506"/>
    <w:rsid w:val="007746C8"/>
    <w:rsid w:val="00775BC0"/>
    <w:rsid w:val="007803EB"/>
    <w:rsid w:val="00782956"/>
    <w:rsid w:val="007840E2"/>
    <w:rsid w:val="00784484"/>
    <w:rsid w:val="00785494"/>
    <w:rsid w:val="00785A8C"/>
    <w:rsid w:val="007873D0"/>
    <w:rsid w:val="0078747D"/>
    <w:rsid w:val="00792B0B"/>
    <w:rsid w:val="0079329D"/>
    <w:rsid w:val="007932D7"/>
    <w:rsid w:val="007941EB"/>
    <w:rsid w:val="00794BDF"/>
    <w:rsid w:val="00796444"/>
    <w:rsid w:val="00796DB4"/>
    <w:rsid w:val="0079711D"/>
    <w:rsid w:val="007A1E5E"/>
    <w:rsid w:val="007A1F77"/>
    <w:rsid w:val="007A5A4B"/>
    <w:rsid w:val="007A69EA"/>
    <w:rsid w:val="007B217E"/>
    <w:rsid w:val="007B5012"/>
    <w:rsid w:val="007B5DBA"/>
    <w:rsid w:val="007B5F03"/>
    <w:rsid w:val="007C0206"/>
    <w:rsid w:val="007C0DA2"/>
    <w:rsid w:val="007C1184"/>
    <w:rsid w:val="007C29BC"/>
    <w:rsid w:val="007C2D6E"/>
    <w:rsid w:val="007C3806"/>
    <w:rsid w:val="007C7F67"/>
    <w:rsid w:val="007D01C2"/>
    <w:rsid w:val="007D058B"/>
    <w:rsid w:val="007D0738"/>
    <w:rsid w:val="007D0DD7"/>
    <w:rsid w:val="007D1F7C"/>
    <w:rsid w:val="007D360B"/>
    <w:rsid w:val="007D59DC"/>
    <w:rsid w:val="007D6CE6"/>
    <w:rsid w:val="007D6DDB"/>
    <w:rsid w:val="007E1FF8"/>
    <w:rsid w:val="007E2BA4"/>
    <w:rsid w:val="007E544F"/>
    <w:rsid w:val="007E6EE9"/>
    <w:rsid w:val="007F0602"/>
    <w:rsid w:val="007F1202"/>
    <w:rsid w:val="007F207E"/>
    <w:rsid w:val="007F224F"/>
    <w:rsid w:val="007F3BB5"/>
    <w:rsid w:val="007F47A5"/>
    <w:rsid w:val="007F6BE9"/>
    <w:rsid w:val="007F70B3"/>
    <w:rsid w:val="00800648"/>
    <w:rsid w:val="0080138E"/>
    <w:rsid w:val="00802742"/>
    <w:rsid w:val="008055D1"/>
    <w:rsid w:val="00805F03"/>
    <w:rsid w:val="00807208"/>
    <w:rsid w:val="008072F6"/>
    <w:rsid w:val="008073F5"/>
    <w:rsid w:val="00807AB9"/>
    <w:rsid w:val="008160EE"/>
    <w:rsid w:val="00821A1B"/>
    <w:rsid w:val="00821E3F"/>
    <w:rsid w:val="008224CA"/>
    <w:rsid w:val="00823E32"/>
    <w:rsid w:val="008256A4"/>
    <w:rsid w:val="0082733D"/>
    <w:rsid w:val="00830680"/>
    <w:rsid w:val="0083377B"/>
    <w:rsid w:val="00833E6A"/>
    <w:rsid w:val="00835F4A"/>
    <w:rsid w:val="008406AA"/>
    <w:rsid w:val="00840959"/>
    <w:rsid w:val="00840C82"/>
    <w:rsid w:val="00841250"/>
    <w:rsid w:val="00841C1D"/>
    <w:rsid w:val="00843A81"/>
    <w:rsid w:val="00844129"/>
    <w:rsid w:val="008450D0"/>
    <w:rsid w:val="00845B62"/>
    <w:rsid w:val="008468CA"/>
    <w:rsid w:val="008501AD"/>
    <w:rsid w:val="008510E4"/>
    <w:rsid w:val="008523AE"/>
    <w:rsid w:val="0085300B"/>
    <w:rsid w:val="00853434"/>
    <w:rsid w:val="00853663"/>
    <w:rsid w:val="008538D4"/>
    <w:rsid w:val="00853D12"/>
    <w:rsid w:val="00856359"/>
    <w:rsid w:val="00857074"/>
    <w:rsid w:val="00860101"/>
    <w:rsid w:val="0086134D"/>
    <w:rsid w:val="00861676"/>
    <w:rsid w:val="008623A0"/>
    <w:rsid w:val="008631B2"/>
    <w:rsid w:val="00863AD4"/>
    <w:rsid w:val="008649F7"/>
    <w:rsid w:val="00864D6B"/>
    <w:rsid w:val="00865A0C"/>
    <w:rsid w:val="008672C2"/>
    <w:rsid w:val="00870078"/>
    <w:rsid w:val="00870562"/>
    <w:rsid w:val="00871FEF"/>
    <w:rsid w:val="00872B85"/>
    <w:rsid w:val="0087322E"/>
    <w:rsid w:val="00875C3D"/>
    <w:rsid w:val="00876A60"/>
    <w:rsid w:val="00880D35"/>
    <w:rsid w:val="00882CA8"/>
    <w:rsid w:val="00885AC2"/>
    <w:rsid w:val="00885EB7"/>
    <w:rsid w:val="008906EC"/>
    <w:rsid w:val="0089199B"/>
    <w:rsid w:val="00891E44"/>
    <w:rsid w:val="00894AAF"/>
    <w:rsid w:val="00896A5A"/>
    <w:rsid w:val="00896B4C"/>
    <w:rsid w:val="00896C93"/>
    <w:rsid w:val="00896DB7"/>
    <w:rsid w:val="00897A06"/>
    <w:rsid w:val="00897F92"/>
    <w:rsid w:val="008A2CC4"/>
    <w:rsid w:val="008A3C12"/>
    <w:rsid w:val="008A4BFB"/>
    <w:rsid w:val="008A4CE8"/>
    <w:rsid w:val="008B04DA"/>
    <w:rsid w:val="008B1BB3"/>
    <w:rsid w:val="008B21F9"/>
    <w:rsid w:val="008B3B4D"/>
    <w:rsid w:val="008B4FE6"/>
    <w:rsid w:val="008B5954"/>
    <w:rsid w:val="008B5E89"/>
    <w:rsid w:val="008B673F"/>
    <w:rsid w:val="008B7CF3"/>
    <w:rsid w:val="008C0EEB"/>
    <w:rsid w:val="008C1CC1"/>
    <w:rsid w:val="008C2568"/>
    <w:rsid w:val="008C4425"/>
    <w:rsid w:val="008C5936"/>
    <w:rsid w:val="008D1D55"/>
    <w:rsid w:val="008D243B"/>
    <w:rsid w:val="008D44A3"/>
    <w:rsid w:val="008E5429"/>
    <w:rsid w:val="008E56EF"/>
    <w:rsid w:val="008E6522"/>
    <w:rsid w:val="008E6F5B"/>
    <w:rsid w:val="008E6FDC"/>
    <w:rsid w:val="008F1480"/>
    <w:rsid w:val="008F1C1D"/>
    <w:rsid w:val="008F1CE5"/>
    <w:rsid w:val="008F3DDD"/>
    <w:rsid w:val="008F507F"/>
    <w:rsid w:val="008F6216"/>
    <w:rsid w:val="00900B76"/>
    <w:rsid w:val="00902502"/>
    <w:rsid w:val="00905499"/>
    <w:rsid w:val="00906FB1"/>
    <w:rsid w:val="00912321"/>
    <w:rsid w:val="009152D0"/>
    <w:rsid w:val="0092021A"/>
    <w:rsid w:val="00923506"/>
    <w:rsid w:val="00924A55"/>
    <w:rsid w:val="00924E2B"/>
    <w:rsid w:val="00927DFC"/>
    <w:rsid w:val="009316FD"/>
    <w:rsid w:val="00932420"/>
    <w:rsid w:val="009327BB"/>
    <w:rsid w:val="00932E7A"/>
    <w:rsid w:val="00936BB1"/>
    <w:rsid w:val="00941C29"/>
    <w:rsid w:val="00942508"/>
    <w:rsid w:val="00943876"/>
    <w:rsid w:val="009469F2"/>
    <w:rsid w:val="00947041"/>
    <w:rsid w:val="00953C32"/>
    <w:rsid w:val="00954F2F"/>
    <w:rsid w:val="00955290"/>
    <w:rsid w:val="00956490"/>
    <w:rsid w:val="009566C5"/>
    <w:rsid w:val="00956783"/>
    <w:rsid w:val="0096014C"/>
    <w:rsid w:val="00962108"/>
    <w:rsid w:val="00963FB0"/>
    <w:rsid w:val="009642D4"/>
    <w:rsid w:val="00967345"/>
    <w:rsid w:val="0097244C"/>
    <w:rsid w:val="009748BE"/>
    <w:rsid w:val="00980628"/>
    <w:rsid w:val="0098247A"/>
    <w:rsid w:val="00983DE4"/>
    <w:rsid w:val="00984B87"/>
    <w:rsid w:val="00984FA0"/>
    <w:rsid w:val="00987689"/>
    <w:rsid w:val="00987BF5"/>
    <w:rsid w:val="009931B7"/>
    <w:rsid w:val="00993F8B"/>
    <w:rsid w:val="0099413D"/>
    <w:rsid w:val="00995825"/>
    <w:rsid w:val="009970A8"/>
    <w:rsid w:val="009A293C"/>
    <w:rsid w:val="009A3CEF"/>
    <w:rsid w:val="009A6BBD"/>
    <w:rsid w:val="009B0291"/>
    <w:rsid w:val="009B4957"/>
    <w:rsid w:val="009B5E29"/>
    <w:rsid w:val="009B6B98"/>
    <w:rsid w:val="009C0622"/>
    <w:rsid w:val="009C099A"/>
    <w:rsid w:val="009C1333"/>
    <w:rsid w:val="009C2720"/>
    <w:rsid w:val="009C3905"/>
    <w:rsid w:val="009C4553"/>
    <w:rsid w:val="009C4A5B"/>
    <w:rsid w:val="009D1EB4"/>
    <w:rsid w:val="009D2ED1"/>
    <w:rsid w:val="009D3478"/>
    <w:rsid w:val="009D7C03"/>
    <w:rsid w:val="009E2BBE"/>
    <w:rsid w:val="009E3BB7"/>
    <w:rsid w:val="009E3D33"/>
    <w:rsid w:val="009E3F1A"/>
    <w:rsid w:val="009E4F61"/>
    <w:rsid w:val="009F1BEF"/>
    <w:rsid w:val="009F2072"/>
    <w:rsid w:val="009F4880"/>
    <w:rsid w:val="009F4FF9"/>
    <w:rsid w:val="009F60C9"/>
    <w:rsid w:val="009F6227"/>
    <w:rsid w:val="009F79BD"/>
    <w:rsid w:val="00A00B85"/>
    <w:rsid w:val="00A03C72"/>
    <w:rsid w:val="00A10268"/>
    <w:rsid w:val="00A10974"/>
    <w:rsid w:val="00A12DCC"/>
    <w:rsid w:val="00A12E25"/>
    <w:rsid w:val="00A13297"/>
    <w:rsid w:val="00A1453B"/>
    <w:rsid w:val="00A20ABC"/>
    <w:rsid w:val="00A20E44"/>
    <w:rsid w:val="00A25CA3"/>
    <w:rsid w:val="00A26DC3"/>
    <w:rsid w:val="00A26EEE"/>
    <w:rsid w:val="00A30E32"/>
    <w:rsid w:val="00A31325"/>
    <w:rsid w:val="00A31418"/>
    <w:rsid w:val="00A354EB"/>
    <w:rsid w:val="00A372C9"/>
    <w:rsid w:val="00A374EE"/>
    <w:rsid w:val="00A37F1D"/>
    <w:rsid w:val="00A40470"/>
    <w:rsid w:val="00A43980"/>
    <w:rsid w:val="00A45344"/>
    <w:rsid w:val="00A45A56"/>
    <w:rsid w:val="00A5166C"/>
    <w:rsid w:val="00A51D27"/>
    <w:rsid w:val="00A52418"/>
    <w:rsid w:val="00A53C49"/>
    <w:rsid w:val="00A57590"/>
    <w:rsid w:val="00A57DF3"/>
    <w:rsid w:val="00A609F3"/>
    <w:rsid w:val="00A60E85"/>
    <w:rsid w:val="00A62757"/>
    <w:rsid w:val="00A66CCD"/>
    <w:rsid w:val="00A67937"/>
    <w:rsid w:val="00A7192C"/>
    <w:rsid w:val="00A722E3"/>
    <w:rsid w:val="00A730BF"/>
    <w:rsid w:val="00A73654"/>
    <w:rsid w:val="00A73918"/>
    <w:rsid w:val="00A77BF0"/>
    <w:rsid w:val="00A77C4C"/>
    <w:rsid w:val="00A80D78"/>
    <w:rsid w:val="00A84656"/>
    <w:rsid w:val="00A84680"/>
    <w:rsid w:val="00A84B65"/>
    <w:rsid w:val="00A85A10"/>
    <w:rsid w:val="00A864F5"/>
    <w:rsid w:val="00A86A0B"/>
    <w:rsid w:val="00A870C5"/>
    <w:rsid w:val="00A9087C"/>
    <w:rsid w:val="00A92867"/>
    <w:rsid w:val="00A93BE7"/>
    <w:rsid w:val="00A9442F"/>
    <w:rsid w:val="00A945EB"/>
    <w:rsid w:val="00AA07D0"/>
    <w:rsid w:val="00AA1DF1"/>
    <w:rsid w:val="00AA2B34"/>
    <w:rsid w:val="00AA52D1"/>
    <w:rsid w:val="00AA5F2B"/>
    <w:rsid w:val="00AB0805"/>
    <w:rsid w:val="00AB1C04"/>
    <w:rsid w:val="00AB1C63"/>
    <w:rsid w:val="00AB3DD2"/>
    <w:rsid w:val="00AB5DF6"/>
    <w:rsid w:val="00AB6C2A"/>
    <w:rsid w:val="00AB78F6"/>
    <w:rsid w:val="00AB7AA2"/>
    <w:rsid w:val="00AC08D2"/>
    <w:rsid w:val="00AC29C3"/>
    <w:rsid w:val="00AC2F0B"/>
    <w:rsid w:val="00AC2FF8"/>
    <w:rsid w:val="00AC4C8B"/>
    <w:rsid w:val="00AD34BD"/>
    <w:rsid w:val="00AD46B7"/>
    <w:rsid w:val="00AD668A"/>
    <w:rsid w:val="00AD7B7C"/>
    <w:rsid w:val="00AE2889"/>
    <w:rsid w:val="00AE51F2"/>
    <w:rsid w:val="00AE56C5"/>
    <w:rsid w:val="00AE6EE8"/>
    <w:rsid w:val="00AE763D"/>
    <w:rsid w:val="00AF0174"/>
    <w:rsid w:val="00AF1D3A"/>
    <w:rsid w:val="00AF2A67"/>
    <w:rsid w:val="00AF2D8C"/>
    <w:rsid w:val="00AF7636"/>
    <w:rsid w:val="00B00F47"/>
    <w:rsid w:val="00B0115A"/>
    <w:rsid w:val="00B023DD"/>
    <w:rsid w:val="00B03B0B"/>
    <w:rsid w:val="00B050C4"/>
    <w:rsid w:val="00B05A15"/>
    <w:rsid w:val="00B12D18"/>
    <w:rsid w:val="00B13255"/>
    <w:rsid w:val="00B13D2C"/>
    <w:rsid w:val="00B1504F"/>
    <w:rsid w:val="00B168CC"/>
    <w:rsid w:val="00B17EB6"/>
    <w:rsid w:val="00B2091A"/>
    <w:rsid w:val="00B22C1D"/>
    <w:rsid w:val="00B23560"/>
    <w:rsid w:val="00B23A19"/>
    <w:rsid w:val="00B24556"/>
    <w:rsid w:val="00B25119"/>
    <w:rsid w:val="00B271F6"/>
    <w:rsid w:val="00B27BC1"/>
    <w:rsid w:val="00B31568"/>
    <w:rsid w:val="00B33218"/>
    <w:rsid w:val="00B346B5"/>
    <w:rsid w:val="00B3726F"/>
    <w:rsid w:val="00B37813"/>
    <w:rsid w:val="00B40419"/>
    <w:rsid w:val="00B4166E"/>
    <w:rsid w:val="00B42C6F"/>
    <w:rsid w:val="00B42C84"/>
    <w:rsid w:val="00B44B1F"/>
    <w:rsid w:val="00B451A3"/>
    <w:rsid w:val="00B45890"/>
    <w:rsid w:val="00B458AB"/>
    <w:rsid w:val="00B5210B"/>
    <w:rsid w:val="00B53954"/>
    <w:rsid w:val="00B60B88"/>
    <w:rsid w:val="00B61056"/>
    <w:rsid w:val="00B616E7"/>
    <w:rsid w:val="00B630E0"/>
    <w:rsid w:val="00B63561"/>
    <w:rsid w:val="00B63719"/>
    <w:rsid w:val="00B6477F"/>
    <w:rsid w:val="00B656BD"/>
    <w:rsid w:val="00B66EB0"/>
    <w:rsid w:val="00B7109C"/>
    <w:rsid w:val="00B712BC"/>
    <w:rsid w:val="00B71919"/>
    <w:rsid w:val="00B7531D"/>
    <w:rsid w:val="00B821D5"/>
    <w:rsid w:val="00B83629"/>
    <w:rsid w:val="00B83D46"/>
    <w:rsid w:val="00B85F17"/>
    <w:rsid w:val="00B868EF"/>
    <w:rsid w:val="00B877E5"/>
    <w:rsid w:val="00B87ED5"/>
    <w:rsid w:val="00B92EEB"/>
    <w:rsid w:val="00B945A4"/>
    <w:rsid w:val="00B95A2C"/>
    <w:rsid w:val="00BA08C8"/>
    <w:rsid w:val="00BA21A5"/>
    <w:rsid w:val="00BA6220"/>
    <w:rsid w:val="00BA6BDE"/>
    <w:rsid w:val="00BA7C9E"/>
    <w:rsid w:val="00BB052E"/>
    <w:rsid w:val="00BB1B4A"/>
    <w:rsid w:val="00BB2DDC"/>
    <w:rsid w:val="00BB384F"/>
    <w:rsid w:val="00BB491D"/>
    <w:rsid w:val="00BB4C59"/>
    <w:rsid w:val="00BB4ECD"/>
    <w:rsid w:val="00BC0505"/>
    <w:rsid w:val="00BC0EB5"/>
    <w:rsid w:val="00BC2B7D"/>
    <w:rsid w:val="00BC3857"/>
    <w:rsid w:val="00BC39D1"/>
    <w:rsid w:val="00BC4FD2"/>
    <w:rsid w:val="00BC748C"/>
    <w:rsid w:val="00BC76A1"/>
    <w:rsid w:val="00BD2400"/>
    <w:rsid w:val="00BD2A8A"/>
    <w:rsid w:val="00BD368F"/>
    <w:rsid w:val="00BD42D0"/>
    <w:rsid w:val="00BD63FE"/>
    <w:rsid w:val="00BD746C"/>
    <w:rsid w:val="00BE1623"/>
    <w:rsid w:val="00BE1640"/>
    <w:rsid w:val="00BE2576"/>
    <w:rsid w:val="00BE2BDA"/>
    <w:rsid w:val="00BE2DD6"/>
    <w:rsid w:val="00BE6BA0"/>
    <w:rsid w:val="00BF02B1"/>
    <w:rsid w:val="00BF1092"/>
    <w:rsid w:val="00BF15EB"/>
    <w:rsid w:val="00BF175C"/>
    <w:rsid w:val="00BF3A6E"/>
    <w:rsid w:val="00BF4028"/>
    <w:rsid w:val="00BF4A96"/>
    <w:rsid w:val="00C01B71"/>
    <w:rsid w:val="00C0288F"/>
    <w:rsid w:val="00C045EA"/>
    <w:rsid w:val="00C04B0F"/>
    <w:rsid w:val="00C07EA8"/>
    <w:rsid w:val="00C07FE7"/>
    <w:rsid w:val="00C10654"/>
    <w:rsid w:val="00C10956"/>
    <w:rsid w:val="00C12017"/>
    <w:rsid w:val="00C14E43"/>
    <w:rsid w:val="00C1518B"/>
    <w:rsid w:val="00C15FF0"/>
    <w:rsid w:val="00C20A49"/>
    <w:rsid w:val="00C22346"/>
    <w:rsid w:val="00C25975"/>
    <w:rsid w:val="00C27704"/>
    <w:rsid w:val="00C3504E"/>
    <w:rsid w:val="00C35AF6"/>
    <w:rsid w:val="00C367F0"/>
    <w:rsid w:val="00C4243A"/>
    <w:rsid w:val="00C424D3"/>
    <w:rsid w:val="00C4618A"/>
    <w:rsid w:val="00C46FDC"/>
    <w:rsid w:val="00C538A2"/>
    <w:rsid w:val="00C53B2A"/>
    <w:rsid w:val="00C5400D"/>
    <w:rsid w:val="00C54ADE"/>
    <w:rsid w:val="00C55B1B"/>
    <w:rsid w:val="00C56AFA"/>
    <w:rsid w:val="00C604F5"/>
    <w:rsid w:val="00C608CB"/>
    <w:rsid w:val="00C62CA6"/>
    <w:rsid w:val="00C637E9"/>
    <w:rsid w:val="00C64BC5"/>
    <w:rsid w:val="00C64C45"/>
    <w:rsid w:val="00C6538A"/>
    <w:rsid w:val="00C655C9"/>
    <w:rsid w:val="00C6664A"/>
    <w:rsid w:val="00C67E24"/>
    <w:rsid w:val="00C70BF9"/>
    <w:rsid w:val="00C736D6"/>
    <w:rsid w:val="00C73D38"/>
    <w:rsid w:val="00C74AE5"/>
    <w:rsid w:val="00C76399"/>
    <w:rsid w:val="00C76A38"/>
    <w:rsid w:val="00C81504"/>
    <w:rsid w:val="00C822A8"/>
    <w:rsid w:val="00C82EB2"/>
    <w:rsid w:val="00C83621"/>
    <w:rsid w:val="00C860AC"/>
    <w:rsid w:val="00C911C3"/>
    <w:rsid w:val="00C921B2"/>
    <w:rsid w:val="00C93DB6"/>
    <w:rsid w:val="00C956EA"/>
    <w:rsid w:val="00C9572C"/>
    <w:rsid w:val="00C95D43"/>
    <w:rsid w:val="00C960DF"/>
    <w:rsid w:val="00C96BAD"/>
    <w:rsid w:val="00C97051"/>
    <w:rsid w:val="00C978AD"/>
    <w:rsid w:val="00CA3424"/>
    <w:rsid w:val="00CB03EB"/>
    <w:rsid w:val="00CB157B"/>
    <w:rsid w:val="00CB23B3"/>
    <w:rsid w:val="00CB38A5"/>
    <w:rsid w:val="00CB3A9C"/>
    <w:rsid w:val="00CB484A"/>
    <w:rsid w:val="00CB56D7"/>
    <w:rsid w:val="00CC00B0"/>
    <w:rsid w:val="00CC1124"/>
    <w:rsid w:val="00CC2915"/>
    <w:rsid w:val="00CC3495"/>
    <w:rsid w:val="00CC4CBD"/>
    <w:rsid w:val="00CC6FC8"/>
    <w:rsid w:val="00CD218D"/>
    <w:rsid w:val="00CD252C"/>
    <w:rsid w:val="00CD2B76"/>
    <w:rsid w:val="00CD4D77"/>
    <w:rsid w:val="00CD4D78"/>
    <w:rsid w:val="00CD6FAF"/>
    <w:rsid w:val="00CD7D20"/>
    <w:rsid w:val="00CE0AD1"/>
    <w:rsid w:val="00CE0EA4"/>
    <w:rsid w:val="00CE14D6"/>
    <w:rsid w:val="00CE375C"/>
    <w:rsid w:val="00CE475D"/>
    <w:rsid w:val="00CE5369"/>
    <w:rsid w:val="00CF0987"/>
    <w:rsid w:val="00CF5CF7"/>
    <w:rsid w:val="00CF6360"/>
    <w:rsid w:val="00CF741D"/>
    <w:rsid w:val="00CF7875"/>
    <w:rsid w:val="00CF7BA0"/>
    <w:rsid w:val="00D015A4"/>
    <w:rsid w:val="00D044D9"/>
    <w:rsid w:val="00D0690A"/>
    <w:rsid w:val="00D074A2"/>
    <w:rsid w:val="00D078B4"/>
    <w:rsid w:val="00D124CE"/>
    <w:rsid w:val="00D12AE2"/>
    <w:rsid w:val="00D130CD"/>
    <w:rsid w:val="00D135D8"/>
    <w:rsid w:val="00D13F25"/>
    <w:rsid w:val="00D14E4E"/>
    <w:rsid w:val="00D153A9"/>
    <w:rsid w:val="00D16877"/>
    <w:rsid w:val="00D2112B"/>
    <w:rsid w:val="00D2219D"/>
    <w:rsid w:val="00D22C4C"/>
    <w:rsid w:val="00D2500C"/>
    <w:rsid w:val="00D25962"/>
    <w:rsid w:val="00D26CDD"/>
    <w:rsid w:val="00D275DC"/>
    <w:rsid w:val="00D2798A"/>
    <w:rsid w:val="00D301F0"/>
    <w:rsid w:val="00D316A2"/>
    <w:rsid w:val="00D32862"/>
    <w:rsid w:val="00D333D6"/>
    <w:rsid w:val="00D355BF"/>
    <w:rsid w:val="00D36FF5"/>
    <w:rsid w:val="00D41B58"/>
    <w:rsid w:val="00D440BA"/>
    <w:rsid w:val="00D44FC4"/>
    <w:rsid w:val="00D45666"/>
    <w:rsid w:val="00D45E16"/>
    <w:rsid w:val="00D476BA"/>
    <w:rsid w:val="00D521CD"/>
    <w:rsid w:val="00D52904"/>
    <w:rsid w:val="00D54D3E"/>
    <w:rsid w:val="00D552C0"/>
    <w:rsid w:val="00D573FD"/>
    <w:rsid w:val="00D602FF"/>
    <w:rsid w:val="00D60EF2"/>
    <w:rsid w:val="00D642AE"/>
    <w:rsid w:val="00D6645F"/>
    <w:rsid w:val="00D70839"/>
    <w:rsid w:val="00D71648"/>
    <w:rsid w:val="00D72128"/>
    <w:rsid w:val="00D7273C"/>
    <w:rsid w:val="00D73436"/>
    <w:rsid w:val="00D7426A"/>
    <w:rsid w:val="00D752F3"/>
    <w:rsid w:val="00D75CBE"/>
    <w:rsid w:val="00D75F76"/>
    <w:rsid w:val="00D77957"/>
    <w:rsid w:val="00D80870"/>
    <w:rsid w:val="00D84149"/>
    <w:rsid w:val="00D8438A"/>
    <w:rsid w:val="00D85725"/>
    <w:rsid w:val="00D86E93"/>
    <w:rsid w:val="00D8751D"/>
    <w:rsid w:val="00D93D32"/>
    <w:rsid w:val="00D94AFE"/>
    <w:rsid w:val="00D94B9F"/>
    <w:rsid w:val="00D96ECB"/>
    <w:rsid w:val="00D97760"/>
    <w:rsid w:val="00DA1138"/>
    <w:rsid w:val="00DA12D8"/>
    <w:rsid w:val="00DA1BA5"/>
    <w:rsid w:val="00DA3A69"/>
    <w:rsid w:val="00DA44A4"/>
    <w:rsid w:val="00DA4699"/>
    <w:rsid w:val="00DB19EC"/>
    <w:rsid w:val="00DB1DD9"/>
    <w:rsid w:val="00DB368D"/>
    <w:rsid w:val="00DB3C4C"/>
    <w:rsid w:val="00DC001A"/>
    <w:rsid w:val="00DC1F75"/>
    <w:rsid w:val="00DC2D0A"/>
    <w:rsid w:val="00DC37B6"/>
    <w:rsid w:val="00DC4B13"/>
    <w:rsid w:val="00DC676D"/>
    <w:rsid w:val="00DC6A09"/>
    <w:rsid w:val="00DC6A46"/>
    <w:rsid w:val="00DC6A5C"/>
    <w:rsid w:val="00DD21E3"/>
    <w:rsid w:val="00DD3DA6"/>
    <w:rsid w:val="00DD43B6"/>
    <w:rsid w:val="00DD69E3"/>
    <w:rsid w:val="00DD6F48"/>
    <w:rsid w:val="00DD75A1"/>
    <w:rsid w:val="00DD77CE"/>
    <w:rsid w:val="00DE0D37"/>
    <w:rsid w:val="00DE4A3F"/>
    <w:rsid w:val="00DF26EA"/>
    <w:rsid w:val="00DF34A8"/>
    <w:rsid w:val="00DF4FE7"/>
    <w:rsid w:val="00DF5A3C"/>
    <w:rsid w:val="00DF5F13"/>
    <w:rsid w:val="00DF6B98"/>
    <w:rsid w:val="00E000D0"/>
    <w:rsid w:val="00E000E7"/>
    <w:rsid w:val="00E01437"/>
    <w:rsid w:val="00E02926"/>
    <w:rsid w:val="00E033C4"/>
    <w:rsid w:val="00E036A7"/>
    <w:rsid w:val="00E048FA"/>
    <w:rsid w:val="00E0539B"/>
    <w:rsid w:val="00E059E7"/>
    <w:rsid w:val="00E070E3"/>
    <w:rsid w:val="00E07B13"/>
    <w:rsid w:val="00E1386E"/>
    <w:rsid w:val="00E20493"/>
    <w:rsid w:val="00E217E7"/>
    <w:rsid w:val="00E21C23"/>
    <w:rsid w:val="00E22337"/>
    <w:rsid w:val="00E23090"/>
    <w:rsid w:val="00E23666"/>
    <w:rsid w:val="00E237DB"/>
    <w:rsid w:val="00E24F72"/>
    <w:rsid w:val="00E2521C"/>
    <w:rsid w:val="00E25731"/>
    <w:rsid w:val="00E26722"/>
    <w:rsid w:val="00E26FD2"/>
    <w:rsid w:val="00E27893"/>
    <w:rsid w:val="00E30315"/>
    <w:rsid w:val="00E31104"/>
    <w:rsid w:val="00E3286A"/>
    <w:rsid w:val="00E32BBF"/>
    <w:rsid w:val="00E3366F"/>
    <w:rsid w:val="00E33B84"/>
    <w:rsid w:val="00E34C1C"/>
    <w:rsid w:val="00E35296"/>
    <w:rsid w:val="00E37D89"/>
    <w:rsid w:val="00E411A7"/>
    <w:rsid w:val="00E42BB9"/>
    <w:rsid w:val="00E449E6"/>
    <w:rsid w:val="00E4538F"/>
    <w:rsid w:val="00E457E7"/>
    <w:rsid w:val="00E45CF9"/>
    <w:rsid w:val="00E52F4E"/>
    <w:rsid w:val="00E5388E"/>
    <w:rsid w:val="00E55C8F"/>
    <w:rsid w:val="00E56A72"/>
    <w:rsid w:val="00E57DBA"/>
    <w:rsid w:val="00E61AF9"/>
    <w:rsid w:val="00E62641"/>
    <w:rsid w:val="00E633A9"/>
    <w:rsid w:val="00E66E35"/>
    <w:rsid w:val="00E67C3F"/>
    <w:rsid w:val="00E73B0E"/>
    <w:rsid w:val="00E74C8A"/>
    <w:rsid w:val="00E7636A"/>
    <w:rsid w:val="00E76BD2"/>
    <w:rsid w:val="00E76F9D"/>
    <w:rsid w:val="00E83AFC"/>
    <w:rsid w:val="00E868FE"/>
    <w:rsid w:val="00E90171"/>
    <w:rsid w:val="00E90B76"/>
    <w:rsid w:val="00E90D95"/>
    <w:rsid w:val="00E90E5B"/>
    <w:rsid w:val="00E92E52"/>
    <w:rsid w:val="00E93ECF"/>
    <w:rsid w:val="00E94F39"/>
    <w:rsid w:val="00E96411"/>
    <w:rsid w:val="00EA0AEE"/>
    <w:rsid w:val="00EA117C"/>
    <w:rsid w:val="00EA1C3F"/>
    <w:rsid w:val="00EA2F2F"/>
    <w:rsid w:val="00EA64FA"/>
    <w:rsid w:val="00EA684E"/>
    <w:rsid w:val="00EA7941"/>
    <w:rsid w:val="00EA7C63"/>
    <w:rsid w:val="00EB1826"/>
    <w:rsid w:val="00EB1C89"/>
    <w:rsid w:val="00EB3432"/>
    <w:rsid w:val="00EB3BB1"/>
    <w:rsid w:val="00EB4053"/>
    <w:rsid w:val="00EB5D7D"/>
    <w:rsid w:val="00EB6D5D"/>
    <w:rsid w:val="00EB7A23"/>
    <w:rsid w:val="00EC0626"/>
    <w:rsid w:val="00EC2A26"/>
    <w:rsid w:val="00EC390E"/>
    <w:rsid w:val="00EC70FD"/>
    <w:rsid w:val="00ED0B28"/>
    <w:rsid w:val="00ED106E"/>
    <w:rsid w:val="00ED3200"/>
    <w:rsid w:val="00ED32E1"/>
    <w:rsid w:val="00ED4CC7"/>
    <w:rsid w:val="00ED61A1"/>
    <w:rsid w:val="00ED7F69"/>
    <w:rsid w:val="00ED7FC2"/>
    <w:rsid w:val="00EE1633"/>
    <w:rsid w:val="00EE4E96"/>
    <w:rsid w:val="00EE4EA5"/>
    <w:rsid w:val="00EE648C"/>
    <w:rsid w:val="00EE6675"/>
    <w:rsid w:val="00EF1746"/>
    <w:rsid w:val="00EF377C"/>
    <w:rsid w:val="00EF4371"/>
    <w:rsid w:val="00EF542C"/>
    <w:rsid w:val="00EF5FBE"/>
    <w:rsid w:val="00EF7249"/>
    <w:rsid w:val="00EF7B78"/>
    <w:rsid w:val="00F03201"/>
    <w:rsid w:val="00F05F34"/>
    <w:rsid w:val="00F069E4"/>
    <w:rsid w:val="00F076A3"/>
    <w:rsid w:val="00F131D6"/>
    <w:rsid w:val="00F13765"/>
    <w:rsid w:val="00F13FBA"/>
    <w:rsid w:val="00F14FEF"/>
    <w:rsid w:val="00F1502D"/>
    <w:rsid w:val="00F170C8"/>
    <w:rsid w:val="00F171CD"/>
    <w:rsid w:val="00F2203A"/>
    <w:rsid w:val="00F257AB"/>
    <w:rsid w:val="00F26A69"/>
    <w:rsid w:val="00F301CE"/>
    <w:rsid w:val="00F357E4"/>
    <w:rsid w:val="00F35BC0"/>
    <w:rsid w:val="00F3623F"/>
    <w:rsid w:val="00F36AE1"/>
    <w:rsid w:val="00F37738"/>
    <w:rsid w:val="00F4441A"/>
    <w:rsid w:val="00F4667B"/>
    <w:rsid w:val="00F466C9"/>
    <w:rsid w:val="00F479DE"/>
    <w:rsid w:val="00F47F54"/>
    <w:rsid w:val="00F524CD"/>
    <w:rsid w:val="00F52B37"/>
    <w:rsid w:val="00F53B9B"/>
    <w:rsid w:val="00F629B2"/>
    <w:rsid w:val="00F62E6D"/>
    <w:rsid w:val="00F64581"/>
    <w:rsid w:val="00F65286"/>
    <w:rsid w:val="00F66729"/>
    <w:rsid w:val="00F67C08"/>
    <w:rsid w:val="00F67D03"/>
    <w:rsid w:val="00F72FFA"/>
    <w:rsid w:val="00F7343B"/>
    <w:rsid w:val="00F7456E"/>
    <w:rsid w:val="00F75CB0"/>
    <w:rsid w:val="00F826AF"/>
    <w:rsid w:val="00F840FE"/>
    <w:rsid w:val="00F85867"/>
    <w:rsid w:val="00F85F7A"/>
    <w:rsid w:val="00F901DF"/>
    <w:rsid w:val="00F923CC"/>
    <w:rsid w:val="00F929AA"/>
    <w:rsid w:val="00F92B56"/>
    <w:rsid w:val="00F92FCD"/>
    <w:rsid w:val="00F954E8"/>
    <w:rsid w:val="00FA05EB"/>
    <w:rsid w:val="00FA4364"/>
    <w:rsid w:val="00FB0090"/>
    <w:rsid w:val="00FB0DBD"/>
    <w:rsid w:val="00FB3E9D"/>
    <w:rsid w:val="00FB5B6F"/>
    <w:rsid w:val="00FB6080"/>
    <w:rsid w:val="00FB754A"/>
    <w:rsid w:val="00FC03B5"/>
    <w:rsid w:val="00FC2C7A"/>
    <w:rsid w:val="00FC307C"/>
    <w:rsid w:val="00FC4755"/>
    <w:rsid w:val="00FC4E5A"/>
    <w:rsid w:val="00FC4F0E"/>
    <w:rsid w:val="00FC56E6"/>
    <w:rsid w:val="00FC56FD"/>
    <w:rsid w:val="00FD032D"/>
    <w:rsid w:val="00FD0A8A"/>
    <w:rsid w:val="00FD0BDA"/>
    <w:rsid w:val="00FD1D85"/>
    <w:rsid w:val="00FD1EED"/>
    <w:rsid w:val="00FD26C7"/>
    <w:rsid w:val="00FD3D33"/>
    <w:rsid w:val="00FD48F9"/>
    <w:rsid w:val="00FD4D46"/>
    <w:rsid w:val="00FD6251"/>
    <w:rsid w:val="00FE2661"/>
    <w:rsid w:val="00FE5809"/>
    <w:rsid w:val="00FE7B54"/>
    <w:rsid w:val="00FF0A60"/>
    <w:rsid w:val="00FF128D"/>
    <w:rsid w:val="00FF1491"/>
    <w:rsid w:val="00FF1FDA"/>
    <w:rsid w:val="00FF389E"/>
    <w:rsid w:val="00FF38F7"/>
    <w:rsid w:val="00FF5EC4"/>
    <w:rsid w:val="00FF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1A1E1B"/>
  <w15:chartTrackingRefBased/>
  <w15:docId w15:val="{326164D8-479A-E24B-8808-641BB55F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2F0B"/>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7E544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7E544F"/>
    <w:pPr>
      <w:keepNext/>
      <w:keepLines/>
      <w:spacing w:before="40"/>
      <w:outlineLvl w:val="1"/>
    </w:pPr>
    <w:rPr>
      <w:rFonts w:ascii="Cambria" w:hAnsi="Cambria"/>
      <w:color w:val="365F91"/>
      <w:sz w:val="26"/>
      <w:szCs w:val="26"/>
      <w:lang w:eastAsia="en-US"/>
    </w:rPr>
  </w:style>
  <w:style w:type="paragraph" w:styleId="Nadpis3">
    <w:name w:val="heading 3"/>
    <w:basedOn w:val="Normln"/>
    <w:next w:val="Normln"/>
    <w:link w:val="Nadpis3Char"/>
    <w:uiPriority w:val="99"/>
    <w:unhideWhenUsed/>
    <w:qFormat/>
    <w:rsid w:val="007E544F"/>
    <w:pPr>
      <w:keepNext/>
      <w:keepLines/>
      <w:spacing w:before="40"/>
      <w:outlineLvl w:val="2"/>
    </w:pPr>
    <w:rPr>
      <w:rFonts w:ascii="Cambria" w:hAnsi="Cambria"/>
      <w:color w:val="243F60"/>
      <w:sz w:val="24"/>
      <w:szCs w:val="24"/>
      <w:lang w:eastAsia="en-US"/>
    </w:rPr>
  </w:style>
  <w:style w:type="paragraph" w:styleId="Nadpis5">
    <w:name w:val="heading 5"/>
    <w:basedOn w:val="Normln"/>
    <w:next w:val="Normln"/>
    <w:link w:val="Nadpis5Char"/>
    <w:uiPriority w:val="9"/>
    <w:semiHidden/>
    <w:unhideWhenUsed/>
    <w:qFormat/>
    <w:rsid w:val="007E544F"/>
    <w:pPr>
      <w:keepNext/>
      <w:keepLines/>
      <w:spacing w:before="4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015E2E"/>
    <w:pPr>
      <w:spacing w:after="160" w:line="259"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015E2E"/>
    <w:rPr>
      <w:color w:val="0563C1" w:themeColor="hyperlink"/>
      <w:u w:val="single"/>
    </w:rPr>
  </w:style>
  <w:style w:type="character" w:customStyle="1" w:styleId="OdstavecseseznamemChar">
    <w:name w:val="Odstavec se seznamem Char"/>
    <w:aliases w:val="nad 1 Char,Název grafu Char"/>
    <w:basedOn w:val="Standardnpsmoodstavce"/>
    <w:link w:val="Odstavecseseznamem"/>
    <w:uiPriority w:val="34"/>
    <w:locked/>
    <w:rsid w:val="00015E2E"/>
    <w:rPr>
      <w:rFonts w:ascii="Calibri" w:eastAsia="Calibri" w:hAnsi="Calibri" w:cs="Times New Roman"/>
    </w:rPr>
  </w:style>
  <w:style w:type="paragraph" w:styleId="Textbubliny">
    <w:name w:val="Balloon Text"/>
    <w:basedOn w:val="Normln"/>
    <w:link w:val="TextbublinyChar"/>
    <w:uiPriority w:val="99"/>
    <w:semiHidden/>
    <w:unhideWhenUsed/>
    <w:qFormat/>
    <w:rsid w:val="00183825"/>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183825"/>
    <w:rPr>
      <w:rFonts w:ascii="Segoe UI" w:eastAsia="Times New Roman" w:hAnsi="Segoe UI" w:cs="Segoe UI"/>
      <w:sz w:val="18"/>
      <w:szCs w:val="18"/>
      <w:lang w:eastAsia="cs-CZ"/>
    </w:rPr>
  </w:style>
  <w:style w:type="paragraph" w:styleId="Zpat">
    <w:name w:val="footer"/>
    <w:basedOn w:val="Normln"/>
    <w:link w:val="ZpatChar"/>
    <w:uiPriority w:val="99"/>
    <w:rsid w:val="007C0DA2"/>
    <w:pPr>
      <w:tabs>
        <w:tab w:val="center" w:pos="4536"/>
        <w:tab w:val="right" w:pos="9072"/>
      </w:tabs>
    </w:pPr>
  </w:style>
  <w:style w:type="character" w:customStyle="1" w:styleId="ZpatChar">
    <w:name w:val="Zápatí Char"/>
    <w:basedOn w:val="Standardnpsmoodstavce"/>
    <w:link w:val="Zpat"/>
    <w:uiPriority w:val="99"/>
    <w:rsid w:val="007C0DA2"/>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7C0DA2"/>
    <w:rPr>
      <w:rFonts w:cs="Times New Roman"/>
    </w:rPr>
  </w:style>
  <w:style w:type="paragraph" w:styleId="Zhlav">
    <w:name w:val="header"/>
    <w:basedOn w:val="Normln"/>
    <w:link w:val="ZhlavChar"/>
    <w:uiPriority w:val="99"/>
    <w:rsid w:val="007C0DA2"/>
    <w:pPr>
      <w:tabs>
        <w:tab w:val="center" w:pos="4536"/>
        <w:tab w:val="right" w:pos="9072"/>
      </w:tabs>
    </w:pPr>
  </w:style>
  <w:style w:type="character" w:customStyle="1" w:styleId="ZhlavChar">
    <w:name w:val="Záhlaví Char"/>
    <w:basedOn w:val="Standardnpsmoodstavce"/>
    <w:link w:val="Zhlav"/>
    <w:uiPriority w:val="99"/>
    <w:rsid w:val="007C0DA2"/>
    <w:rPr>
      <w:rFonts w:ascii="Times New Roman" w:eastAsia="Times New Roman" w:hAnsi="Times New Roman" w:cs="Times New Roman"/>
      <w:sz w:val="20"/>
      <w:szCs w:val="20"/>
      <w:lang w:eastAsia="cs-CZ"/>
    </w:rPr>
  </w:style>
  <w:style w:type="paragraph" w:styleId="Zkladntext">
    <w:name w:val="Body Text"/>
    <w:basedOn w:val="Normln"/>
    <w:link w:val="ZkladntextChar"/>
    <w:rsid w:val="00FE266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E2661"/>
    <w:rPr>
      <w:rFonts w:ascii="Bookman Old Style" w:eastAsia="Times New Roman" w:hAnsi="Bookman Old Style" w:cs="Times New Roman"/>
      <w:i/>
      <w:iCs/>
      <w:sz w:val="24"/>
      <w:szCs w:val="24"/>
      <w:lang w:eastAsia="cs-CZ"/>
    </w:rPr>
  </w:style>
  <w:style w:type="paragraph" w:customStyle="1" w:styleId="Default">
    <w:name w:val="Default"/>
    <w:rsid w:val="00C604F5"/>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Nadpis1Char">
    <w:name w:val="Nadpis 1 Char"/>
    <w:basedOn w:val="Standardnpsmoodstavce"/>
    <w:link w:val="Nadpis1"/>
    <w:uiPriority w:val="9"/>
    <w:rsid w:val="007E544F"/>
    <w:rPr>
      <w:rFonts w:ascii="Times New Roman" w:eastAsia="Times New Roman" w:hAnsi="Times New Roman" w:cs="Times New Roman"/>
      <w:b/>
      <w:bCs/>
      <w:kern w:val="36"/>
      <w:sz w:val="48"/>
      <w:szCs w:val="48"/>
      <w:lang w:eastAsia="cs-CZ"/>
    </w:rPr>
  </w:style>
  <w:style w:type="paragraph" w:customStyle="1" w:styleId="Nadpis21">
    <w:name w:val="Nadpis 21"/>
    <w:basedOn w:val="Normln"/>
    <w:next w:val="Normln"/>
    <w:uiPriority w:val="99"/>
    <w:unhideWhenUsed/>
    <w:qFormat/>
    <w:locked/>
    <w:rsid w:val="007E544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7E544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7E544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7E544F"/>
  </w:style>
  <w:style w:type="table" w:styleId="Mkatabulky">
    <w:name w:val="Table Grid"/>
    <w:basedOn w:val="Normlntabulka"/>
    <w:rsid w:val="007E544F"/>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ntisbn">
    <w:name w:val="printisbn"/>
    <w:basedOn w:val="Standardnpsmoodstavce"/>
    <w:rsid w:val="007E544F"/>
  </w:style>
  <w:style w:type="paragraph" w:styleId="Zkladntext3">
    <w:name w:val="Body Text 3"/>
    <w:basedOn w:val="Normln"/>
    <w:link w:val="Zkladntext3Char"/>
    <w:rsid w:val="007E544F"/>
    <w:pPr>
      <w:spacing w:after="120"/>
    </w:pPr>
    <w:rPr>
      <w:sz w:val="16"/>
      <w:szCs w:val="16"/>
      <w:lang w:val="en-US" w:eastAsia="en-US"/>
    </w:rPr>
  </w:style>
  <w:style w:type="character" w:customStyle="1" w:styleId="Zkladntext3Char">
    <w:name w:val="Základní text 3 Char"/>
    <w:basedOn w:val="Standardnpsmoodstavce"/>
    <w:link w:val="Zkladntext3"/>
    <w:rsid w:val="007E544F"/>
    <w:rPr>
      <w:rFonts w:ascii="Times New Roman" w:eastAsia="Times New Roman" w:hAnsi="Times New Roman" w:cs="Times New Roman"/>
      <w:sz w:val="16"/>
      <w:szCs w:val="16"/>
      <w:lang w:val="en-US"/>
    </w:rPr>
  </w:style>
  <w:style w:type="paragraph" w:styleId="Normlnweb">
    <w:name w:val="Normal (Web)"/>
    <w:basedOn w:val="Normln"/>
    <w:uiPriority w:val="99"/>
    <w:unhideWhenUsed/>
    <w:qFormat/>
    <w:rsid w:val="007E544F"/>
    <w:pPr>
      <w:spacing w:before="100" w:beforeAutospacing="1" w:after="100" w:afterAutospacing="1"/>
    </w:pPr>
    <w:rPr>
      <w:sz w:val="24"/>
      <w:szCs w:val="24"/>
    </w:rPr>
  </w:style>
  <w:style w:type="character" w:styleId="Siln">
    <w:name w:val="Strong"/>
    <w:basedOn w:val="Standardnpsmoodstavce"/>
    <w:uiPriority w:val="22"/>
    <w:qFormat/>
    <w:rsid w:val="007E544F"/>
    <w:rPr>
      <w:b/>
      <w:bCs/>
    </w:rPr>
  </w:style>
  <w:style w:type="paragraph" w:customStyle="1" w:styleId="Bezmezer1">
    <w:name w:val="Bez mezer1"/>
    <w:next w:val="Bezmezer"/>
    <w:uiPriority w:val="1"/>
    <w:qFormat/>
    <w:rsid w:val="007E544F"/>
    <w:pPr>
      <w:spacing w:after="0" w:line="240" w:lineRule="auto"/>
    </w:pPr>
  </w:style>
  <w:style w:type="character" w:styleId="Odkaznakoment">
    <w:name w:val="annotation reference"/>
    <w:basedOn w:val="Standardnpsmoodstavce"/>
    <w:uiPriority w:val="99"/>
    <w:semiHidden/>
    <w:unhideWhenUsed/>
    <w:rsid w:val="007E544F"/>
    <w:rPr>
      <w:sz w:val="16"/>
      <w:szCs w:val="16"/>
    </w:rPr>
  </w:style>
  <w:style w:type="paragraph" w:styleId="Textkomente">
    <w:name w:val="annotation text"/>
    <w:basedOn w:val="Normln"/>
    <w:link w:val="TextkomenteChar"/>
    <w:uiPriority w:val="99"/>
    <w:semiHidden/>
    <w:unhideWhenUsed/>
    <w:rsid w:val="007E544F"/>
  </w:style>
  <w:style w:type="character" w:customStyle="1" w:styleId="TextkomenteChar">
    <w:name w:val="Text komentáře Char"/>
    <w:basedOn w:val="Standardnpsmoodstavce"/>
    <w:link w:val="Textkomente"/>
    <w:uiPriority w:val="99"/>
    <w:semiHidden/>
    <w:rsid w:val="007E544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E544F"/>
    <w:rPr>
      <w:b/>
      <w:bCs/>
    </w:rPr>
  </w:style>
  <w:style w:type="character" w:customStyle="1" w:styleId="PedmtkomenteChar">
    <w:name w:val="Předmět komentáře Char"/>
    <w:basedOn w:val="TextkomenteChar"/>
    <w:link w:val="Pedmtkomente"/>
    <w:uiPriority w:val="99"/>
    <w:semiHidden/>
    <w:rsid w:val="007E544F"/>
    <w:rPr>
      <w:rFonts w:ascii="Times New Roman" w:eastAsia="Times New Roman" w:hAnsi="Times New Roman" w:cs="Times New Roman"/>
      <w:b/>
      <w:bCs/>
      <w:sz w:val="20"/>
      <w:szCs w:val="20"/>
      <w:lang w:eastAsia="cs-CZ"/>
    </w:rPr>
  </w:style>
  <w:style w:type="paragraph" w:customStyle="1" w:styleId="paragraph">
    <w:name w:val="paragraph"/>
    <w:basedOn w:val="Normln"/>
    <w:rsid w:val="007E544F"/>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E544F"/>
  </w:style>
  <w:style w:type="character" w:customStyle="1" w:styleId="eop">
    <w:name w:val="eop"/>
    <w:basedOn w:val="Standardnpsmoodstavce"/>
    <w:rsid w:val="007E544F"/>
  </w:style>
  <w:style w:type="character" w:customStyle="1" w:styleId="spellingerror">
    <w:name w:val="spellingerror"/>
    <w:basedOn w:val="Standardnpsmoodstavce"/>
    <w:rsid w:val="007E544F"/>
  </w:style>
  <w:style w:type="character" w:customStyle="1" w:styleId="a-size-base">
    <w:name w:val="a-size-base"/>
    <w:basedOn w:val="Standardnpsmoodstavce"/>
    <w:rsid w:val="007E544F"/>
  </w:style>
  <w:style w:type="paragraph" w:styleId="Textpoznpodarou">
    <w:name w:val="footnote text"/>
    <w:basedOn w:val="Normln"/>
    <w:link w:val="TextpoznpodarouChar"/>
    <w:uiPriority w:val="99"/>
    <w:semiHidden/>
    <w:rsid w:val="007E544F"/>
    <w:pPr>
      <w:widowControl w:val="0"/>
    </w:pPr>
  </w:style>
  <w:style w:type="character" w:customStyle="1" w:styleId="TextpoznpodarouChar">
    <w:name w:val="Text pozn. pod čarou Char"/>
    <w:basedOn w:val="Standardnpsmoodstavce"/>
    <w:link w:val="Textpoznpodarou"/>
    <w:uiPriority w:val="99"/>
    <w:semiHidden/>
    <w:rsid w:val="007E544F"/>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7E544F"/>
    <w:rPr>
      <w:i/>
      <w:iCs/>
    </w:rPr>
  </w:style>
  <w:style w:type="character" w:customStyle="1" w:styleId="reference-text">
    <w:name w:val="reference-text"/>
    <w:basedOn w:val="Standardnpsmoodstavce"/>
    <w:rsid w:val="007E544F"/>
  </w:style>
  <w:style w:type="character" w:customStyle="1" w:styleId="shorttext">
    <w:name w:val="short_text"/>
    <w:basedOn w:val="Standardnpsmoodstavce"/>
    <w:rsid w:val="007E544F"/>
  </w:style>
  <w:style w:type="paragraph" w:customStyle="1" w:styleId="Prosttext1">
    <w:name w:val="Prostý text1"/>
    <w:basedOn w:val="Normln"/>
    <w:next w:val="Prosttext"/>
    <w:link w:val="ProsttextChar"/>
    <w:uiPriority w:val="99"/>
    <w:unhideWhenUsed/>
    <w:rsid w:val="007E544F"/>
    <w:rPr>
      <w:rFonts w:asciiTheme="minorHAnsi" w:eastAsia="Calibri" w:hAnsiTheme="minorHAnsi"/>
      <w:sz w:val="22"/>
      <w:szCs w:val="21"/>
      <w:lang w:eastAsia="en-US"/>
    </w:rPr>
  </w:style>
  <w:style w:type="character" w:customStyle="1" w:styleId="ProsttextChar">
    <w:name w:val="Prostý text Char"/>
    <w:basedOn w:val="Standardnpsmoodstavce"/>
    <w:link w:val="Prosttext1"/>
    <w:uiPriority w:val="99"/>
    <w:rsid w:val="007E544F"/>
    <w:rPr>
      <w:rFonts w:eastAsia="Calibri" w:cs="Times New Roman"/>
      <w:szCs w:val="21"/>
      <w:lang w:eastAsia="en-US"/>
    </w:rPr>
  </w:style>
  <w:style w:type="character" w:customStyle="1" w:styleId="a-size-medium">
    <w:name w:val="a-size-medium"/>
    <w:basedOn w:val="Standardnpsmoodstavce"/>
    <w:rsid w:val="007E544F"/>
  </w:style>
  <w:style w:type="character" w:customStyle="1" w:styleId="ng-binding">
    <w:name w:val="ng-binding"/>
    <w:basedOn w:val="Standardnpsmoodstavce"/>
    <w:rsid w:val="007E544F"/>
  </w:style>
  <w:style w:type="character" w:customStyle="1" w:styleId="field260">
    <w:name w:val="field_260"/>
    <w:basedOn w:val="Standardnpsmoodstavce"/>
    <w:rsid w:val="007E544F"/>
  </w:style>
  <w:style w:type="character" w:customStyle="1" w:styleId="field300">
    <w:name w:val="field_300"/>
    <w:basedOn w:val="Standardnpsmoodstavce"/>
    <w:rsid w:val="007E544F"/>
  </w:style>
  <w:style w:type="character" w:customStyle="1" w:styleId="author">
    <w:name w:val="author"/>
    <w:basedOn w:val="Standardnpsmoodstavce"/>
    <w:rsid w:val="007E544F"/>
  </w:style>
  <w:style w:type="character" w:customStyle="1" w:styleId="a-color-secondary">
    <w:name w:val="a-color-secondary"/>
    <w:basedOn w:val="Standardnpsmoodstavce"/>
    <w:rsid w:val="007E544F"/>
  </w:style>
  <w:style w:type="character" w:customStyle="1" w:styleId="a-size-large">
    <w:name w:val="a-size-large"/>
    <w:basedOn w:val="Standardnpsmoodstavce"/>
    <w:rsid w:val="007E544F"/>
  </w:style>
  <w:style w:type="character" w:customStyle="1" w:styleId="Sledovanodkaz1">
    <w:name w:val="Sledovaný odkaz1"/>
    <w:basedOn w:val="Standardnpsmoodstavce"/>
    <w:uiPriority w:val="99"/>
    <w:semiHidden/>
    <w:unhideWhenUsed/>
    <w:rsid w:val="007E544F"/>
    <w:rPr>
      <w:color w:val="800080"/>
      <w:u w:val="single"/>
    </w:rPr>
  </w:style>
  <w:style w:type="paragraph" w:customStyle="1" w:styleId="Bullet2">
    <w:name w:val="Bullet 2"/>
    <w:basedOn w:val="Normln"/>
    <w:rsid w:val="007E544F"/>
    <w:pPr>
      <w:numPr>
        <w:numId w:val="2"/>
      </w:numPr>
      <w:suppressAutoHyphens/>
    </w:pPr>
    <w:rPr>
      <w:sz w:val="24"/>
    </w:rPr>
  </w:style>
  <w:style w:type="character" w:customStyle="1" w:styleId="Nadpis5Char">
    <w:name w:val="Nadpis 5 Char"/>
    <w:basedOn w:val="Standardnpsmoodstavce"/>
    <w:link w:val="Nadpis5"/>
    <w:uiPriority w:val="9"/>
    <w:semiHidden/>
    <w:rsid w:val="007E544F"/>
    <w:rPr>
      <w:rFonts w:ascii="Cambria" w:eastAsia="Times New Roman" w:hAnsi="Cambria" w:cs="Times New Roman"/>
      <w:color w:val="365F91"/>
      <w:sz w:val="20"/>
      <w:szCs w:val="20"/>
    </w:rPr>
  </w:style>
  <w:style w:type="character" w:customStyle="1" w:styleId="apple-converted-space">
    <w:name w:val="apple-converted-space"/>
    <w:basedOn w:val="Standardnpsmoodstavce"/>
    <w:rsid w:val="007E544F"/>
  </w:style>
  <w:style w:type="character" w:customStyle="1" w:styleId="label">
    <w:name w:val="label"/>
    <w:basedOn w:val="Standardnpsmoodstavce"/>
    <w:rsid w:val="007E544F"/>
  </w:style>
  <w:style w:type="character" w:customStyle="1" w:styleId="databold">
    <w:name w:val="data_bold"/>
    <w:basedOn w:val="Standardnpsmoodstavce"/>
    <w:rsid w:val="007E544F"/>
  </w:style>
  <w:style w:type="paragraph" w:customStyle="1" w:styleId="odrky">
    <w:name w:val="odrážky"/>
    <w:basedOn w:val="Normln"/>
    <w:uiPriority w:val="99"/>
    <w:rsid w:val="007E544F"/>
    <w:pPr>
      <w:tabs>
        <w:tab w:val="num" w:pos="720"/>
      </w:tabs>
      <w:ind w:left="720" w:hanging="360"/>
    </w:pPr>
    <w:rPr>
      <w:sz w:val="24"/>
      <w:szCs w:val="24"/>
    </w:rPr>
  </w:style>
  <w:style w:type="paragraph" w:customStyle="1" w:styleId="Abstrakt">
    <w:name w:val="Abstrakt"/>
    <w:basedOn w:val="Normln"/>
    <w:rsid w:val="007E544F"/>
    <w:pPr>
      <w:spacing w:line="360" w:lineRule="auto"/>
    </w:pPr>
    <w:rPr>
      <w:b/>
      <w:sz w:val="24"/>
      <w:szCs w:val="24"/>
      <w:lang w:val="sk-SK"/>
    </w:rPr>
  </w:style>
  <w:style w:type="paragraph" w:customStyle="1" w:styleId="Dosaenvzdln">
    <w:name w:val="Dosažené vzdělání"/>
    <w:basedOn w:val="Zkladntext"/>
    <w:semiHidden/>
    <w:rsid w:val="007E544F"/>
    <w:pPr>
      <w:numPr>
        <w:numId w:val="3"/>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7E544F"/>
  </w:style>
  <w:style w:type="paragraph" w:customStyle="1" w:styleId="Tab">
    <w:name w:val="Tab"/>
    <w:basedOn w:val="Normln"/>
    <w:rsid w:val="007E544F"/>
    <w:pPr>
      <w:tabs>
        <w:tab w:val="left" w:pos="1134"/>
      </w:tabs>
      <w:ind w:left="1134" w:hanging="1134"/>
    </w:pPr>
    <w:rPr>
      <w:rFonts w:eastAsia="Calibri"/>
    </w:rPr>
  </w:style>
  <w:style w:type="character" w:customStyle="1" w:styleId="article-headermeta-info-label">
    <w:name w:val="article-header__meta-info-label"/>
    <w:basedOn w:val="Standardnpsmoodstavce"/>
    <w:rsid w:val="007E544F"/>
  </w:style>
  <w:style w:type="character" w:customStyle="1" w:styleId="article-headermeta-info-data">
    <w:name w:val="article-header__meta-info-data"/>
    <w:basedOn w:val="Standardnpsmoodstavce"/>
    <w:rsid w:val="007E544F"/>
  </w:style>
  <w:style w:type="paragraph" w:customStyle="1" w:styleId="xmsonormal">
    <w:name w:val="x_msonormal"/>
    <w:basedOn w:val="Normln"/>
    <w:qFormat/>
    <w:rsid w:val="007E544F"/>
    <w:rPr>
      <w:rFonts w:ascii="Calibri" w:eastAsia="Calibri" w:hAnsi="Calibri"/>
      <w:sz w:val="22"/>
      <w:szCs w:val="22"/>
    </w:rPr>
  </w:style>
  <w:style w:type="paragraph" w:customStyle="1" w:styleId="Literatura">
    <w:name w:val="Literatura"/>
    <w:basedOn w:val="Normln"/>
    <w:uiPriority w:val="99"/>
    <w:rsid w:val="007E544F"/>
    <w:pPr>
      <w:tabs>
        <w:tab w:val="num" w:pos="284"/>
      </w:tabs>
      <w:spacing w:after="120"/>
    </w:pPr>
    <w:rPr>
      <w:sz w:val="28"/>
      <w:szCs w:val="28"/>
    </w:rPr>
  </w:style>
  <w:style w:type="paragraph" w:styleId="Seznam">
    <w:name w:val="List"/>
    <w:basedOn w:val="Normln"/>
    <w:semiHidden/>
    <w:unhideWhenUsed/>
    <w:rsid w:val="007E544F"/>
    <w:pPr>
      <w:overflowPunct w:val="0"/>
      <w:autoSpaceDE w:val="0"/>
      <w:autoSpaceDN w:val="0"/>
      <w:adjustRightInd w:val="0"/>
      <w:ind w:left="283" w:hanging="283"/>
    </w:pPr>
    <w:rPr>
      <w:sz w:val="24"/>
    </w:rPr>
  </w:style>
  <w:style w:type="character" w:customStyle="1" w:styleId="field">
    <w:name w:val="field"/>
    <w:rsid w:val="007E544F"/>
  </w:style>
  <w:style w:type="paragraph" w:customStyle="1" w:styleId="Zkladntextodsazen31">
    <w:name w:val="Základní text odsazený 31"/>
    <w:basedOn w:val="Normln"/>
    <w:rsid w:val="007E544F"/>
    <w:pPr>
      <w:suppressAutoHyphens/>
      <w:spacing w:after="120"/>
      <w:ind w:left="283"/>
    </w:pPr>
    <w:rPr>
      <w:rFonts w:cs="Arial"/>
      <w:sz w:val="16"/>
      <w:szCs w:val="16"/>
      <w:lang w:eastAsia="ar-SA"/>
    </w:rPr>
  </w:style>
  <w:style w:type="paragraph" w:customStyle="1" w:styleId="Zkladntext21">
    <w:name w:val="Základní text 21"/>
    <w:basedOn w:val="Normln"/>
    <w:rsid w:val="007E544F"/>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E5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E544F"/>
    <w:rPr>
      <w:rFonts w:ascii="Courier New" w:eastAsia="Times New Roman" w:hAnsi="Courier New" w:cs="Courier New"/>
      <w:sz w:val="20"/>
      <w:szCs w:val="20"/>
    </w:rPr>
  </w:style>
  <w:style w:type="paragraph" w:customStyle="1" w:styleId="CVNormal">
    <w:name w:val="CV Normal"/>
    <w:basedOn w:val="Normln"/>
    <w:rsid w:val="007E544F"/>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7E544F"/>
  </w:style>
  <w:style w:type="character" w:customStyle="1" w:styleId="paddingr15">
    <w:name w:val="paddingr15"/>
    <w:basedOn w:val="Standardnpsmoodstavce"/>
    <w:rsid w:val="007E544F"/>
  </w:style>
  <w:style w:type="paragraph" w:customStyle="1" w:styleId="western">
    <w:name w:val="western"/>
    <w:basedOn w:val="Normln"/>
    <w:rsid w:val="007E544F"/>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544F"/>
    <w:rPr>
      <w:rFonts w:ascii="Cambria" w:eastAsia="Times New Roman" w:hAnsi="Cambria" w:cs="Times New Roman"/>
      <w:color w:val="365F91"/>
      <w:sz w:val="26"/>
      <w:szCs w:val="26"/>
    </w:rPr>
  </w:style>
  <w:style w:type="character" w:customStyle="1" w:styleId="Nadpis3Char">
    <w:name w:val="Nadpis 3 Char"/>
    <w:basedOn w:val="Standardnpsmoodstavce"/>
    <w:link w:val="Nadpis3"/>
    <w:uiPriority w:val="99"/>
    <w:rsid w:val="007E544F"/>
    <w:rPr>
      <w:rFonts w:ascii="Cambria" w:eastAsia="Times New Roman" w:hAnsi="Cambria" w:cs="Times New Roman"/>
      <w:color w:val="243F60"/>
      <w:sz w:val="24"/>
      <w:szCs w:val="24"/>
    </w:rPr>
  </w:style>
  <w:style w:type="character" w:styleId="Znakapoznpodarou">
    <w:name w:val="footnote reference"/>
    <w:basedOn w:val="Standardnpsmoodstavce"/>
    <w:uiPriority w:val="99"/>
    <w:semiHidden/>
    <w:unhideWhenUsed/>
    <w:rsid w:val="007E544F"/>
    <w:rPr>
      <w:vertAlign w:val="superscript"/>
    </w:rPr>
  </w:style>
  <w:style w:type="paragraph" w:styleId="Revize">
    <w:name w:val="Revision"/>
    <w:hidden/>
    <w:uiPriority w:val="99"/>
    <w:semiHidden/>
    <w:rsid w:val="007E544F"/>
    <w:pPr>
      <w:spacing w:after="0" w:line="240" w:lineRule="auto"/>
    </w:pPr>
    <w:rPr>
      <w:rFonts w:ascii="Calibri" w:eastAsia="Calibri" w:hAnsi="Calibri" w:cs="Arial"/>
    </w:rPr>
  </w:style>
  <w:style w:type="paragraph" w:customStyle="1" w:styleId="oiaeaeiyiio2">
    <w:name w:val="oiaeaeiyiio2"/>
    <w:basedOn w:val="Normln"/>
    <w:rsid w:val="007E544F"/>
    <w:rPr>
      <w:rFonts w:eastAsia="Calibri"/>
      <w:sz w:val="24"/>
      <w:szCs w:val="24"/>
    </w:rPr>
  </w:style>
  <w:style w:type="paragraph" w:styleId="Bezmezer">
    <w:name w:val="No Spacing"/>
    <w:uiPriority w:val="1"/>
    <w:qFormat/>
    <w:rsid w:val="007E544F"/>
    <w:pPr>
      <w:spacing w:after="0" w:line="240" w:lineRule="auto"/>
    </w:pPr>
    <w:rPr>
      <w:rFonts w:ascii="Times New Roman" w:eastAsia="Times New Roman" w:hAnsi="Times New Roman" w:cs="Times New Roman"/>
      <w:sz w:val="20"/>
      <w:szCs w:val="20"/>
      <w:lang w:eastAsia="cs-CZ"/>
    </w:rPr>
  </w:style>
  <w:style w:type="paragraph" w:styleId="Prosttext">
    <w:name w:val="Plain Text"/>
    <w:basedOn w:val="Normln"/>
    <w:link w:val="ProsttextChar1"/>
    <w:uiPriority w:val="99"/>
    <w:unhideWhenUsed/>
    <w:rsid w:val="007E544F"/>
    <w:rPr>
      <w:rFonts w:ascii="Consolas" w:hAnsi="Consolas"/>
      <w:sz w:val="21"/>
      <w:szCs w:val="21"/>
    </w:rPr>
  </w:style>
  <w:style w:type="character" w:customStyle="1" w:styleId="ProsttextChar1">
    <w:name w:val="Prostý text Char1"/>
    <w:basedOn w:val="Standardnpsmoodstavce"/>
    <w:link w:val="Prosttext"/>
    <w:uiPriority w:val="99"/>
    <w:semiHidden/>
    <w:rsid w:val="007E544F"/>
    <w:rPr>
      <w:rFonts w:ascii="Consolas" w:eastAsia="Times New Roman" w:hAnsi="Consolas" w:cs="Times New Roman"/>
      <w:sz w:val="21"/>
      <w:szCs w:val="21"/>
      <w:lang w:eastAsia="cs-CZ"/>
    </w:rPr>
  </w:style>
  <w:style w:type="character" w:styleId="Sledovanodkaz">
    <w:name w:val="FollowedHyperlink"/>
    <w:basedOn w:val="Standardnpsmoodstavce"/>
    <w:uiPriority w:val="99"/>
    <w:semiHidden/>
    <w:unhideWhenUsed/>
    <w:rsid w:val="007E544F"/>
    <w:rPr>
      <w:color w:val="954F72" w:themeColor="followedHyperlink"/>
      <w:u w:val="single"/>
    </w:rPr>
  </w:style>
  <w:style w:type="character" w:customStyle="1" w:styleId="Nadpis5Char1">
    <w:name w:val="Nadpis 5 Char1"/>
    <w:basedOn w:val="Standardnpsmoodstavce"/>
    <w:uiPriority w:val="9"/>
    <w:semiHidden/>
    <w:rsid w:val="007E544F"/>
    <w:rPr>
      <w:rFonts w:asciiTheme="majorHAnsi" w:eastAsiaTheme="majorEastAsia" w:hAnsiTheme="majorHAnsi" w:cstheme="majorBidi"/>
      <w:color w:val="2E74B5" w:themeColor="accent1" w:themeShade="BF"/>
      <w:sz w:val="20"/>
      <w:szCs w:val="20"/>
      <w:lang w:eastAsia="cs-CZ"/>
    </w:rPr>
  </w:style>
  <w:style w:type="character" w:customStyle="1" w:styleId="Nadpis2Char1">
    <w:name w:val="Nadpis 2 Char1"/>
    <w:basedOn w:val="Standardnpsmoodstavce"/>
    <w:uiPriority w:val="9"/>
    <w:semiHidden/>
    <w:rsid w:val="007E544F"/>
    <w:rPr>
      <w:rFonts w:asciiTheme="majorHAnsi" w:eastAsiaTheme="majorEastAsia" w:hAnsiTheme="majorHAnsi" w:cstheme="majorBidi"/>
      <w:color w:val="2E74B5" w:themeColor="accent1" w:themeShade="BF"/>
      <w:sz w:val="26"/>
      <w:szCs w:val="26"/>
      <w:lang w:eastAsia="cs-CZ"/>
    </w:rPr>
  </w:style>
  <w:style w:type="character" w:customStyle="1" w:styleId="Nadpis3Char1">
    <w:name w:val="Nadpis 3 Char1"/>
    <w:basedOn w:val="Standardnpsmoodstavce"/>
    <w:uiPriority w:val="9"/>
    <w:semiHidden/>
    <w:rsid w:val="007E544F"/>
    <w:rPr>
      <w:rFonts w:asciiTheme="majorHAnsi" w:eastAsiaTheme="majorEastAsia" w:hAnsiTheme="majorHAnsi" w:cstheme="majorBidi"/>
      <w:color w:val="1F4D78" w:themeColor="accent1" w:themeShade="7F"/>
      <w:sz w:val="24"/>
      <w:szCs w:val="24"/>
      <w:lang w:eastAsia="cs-CZ"/>
    </w:rPr>
  </w:style>
  <w:style w:type="character" w:customStyle="1" w:styleId="a-size-large1">
    <w:name w:val="a-size-large1"/>
    <w:basedOn w:val="Standardnpsmoodstavce"/>
    <w:rsid w:val="005C020E"/>
    <w:rPr>
      <w:rFonts w:ascii="Arial" w:hAnsi="Arial" w:cs="Arial" w:hint="default"/>
    </w:rPr>
  </w:style>
  <w:style w:type="character" w:customStyle="1" w:styleId="a-declarative">
    <w:name w:val="a-declarative"/>
    <w:basedOn w:val="Standardnpsmoodstavce"/>
    <w:rsid w:val="005C020E"/>
  </w:style>
  <w:style w:type="table" w:customStyle="1" w:styleId="Mkatabulky1">
    <w:name w:val="Mřížka tabulky1"/>
    <w:basedOn w:val="Normlntabulka"/>
    <w:next w:val="Mkatabulky"/>
    <w:uiPriority w:val="99"/>
    <w:rsid w:val="004842AA"/>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45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4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C64BC5"/>
    <w:rPr>
      <w:color w:val="000080"/>
      <w:u w:val="single"/>
    </w:rPr>
  </w:style>
  <w:style w:type="table" w:customStyle="1" w:styleId="Mkatabulky4">
    <w:name w:val="Mřížka tabulky4"/>
    <w:basedOn w:val="Normlntabulka"/>
    <w:next w:val="Mkatabulky"/>
    <w:uiPriority w:val="99"/>
    <w:rsid w:val="00454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77C4C"/>
  </w:style>
  <w:style w:type="table" w:customStyle="1" w:styleId="Mkatabulky5">
    <w:name w:val="Mřížka tabulky5"/>
    <w:basedOn w:val="Normlntabulka"/>
    <w:next w:val="Mkatabulky"/>
    <w:uiPriority w:val="39"/>
    <w:locked/>
    <w:rsid w:val="00A77C4C"/>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ln"/>
    <w:rsid w:val="00A77C4C"/>
    <w:rPr>
      <w:rFonts w:eastAsia="Calibri"/>
      <w:sz w:val="24"/>
      <w:szCs w:val="24"/>
    </w:rPr>
  </w:style>
  <w:style w:type="paragraph" w:customStyle="1" w:styleId="xxxmsonormal">
    <w:name w:val="x_xxmsonormal"/>
    <w:basedOn w:val="Normln"/>
    <w:rsid w:val="00A77C4C"/>
    <w:pPr>
      <w:spacing w:before="100" w:beforeAutospacing="1" w:after="100" w:afterAutospacing="1"/>
    </w:pPr>
    <w:rPr>
      <w:sz w:val="24"/>
      <w:szCs w:val="24"/>
    </w:rPr>
  </w:style>
  <w:style w:type="paragraph" w:customStyle="1" w:styleId="xxxmsolistparagraph">
    <w:name w:val="x_xxmsolistparagraph"/>
    <w:basedOn w:val="Normln"/>
    <w:rsid w:val="00A77C4C"/>
    <w:pPr>
      <w:spacing w:before="100" w:beforeAutospacing="1" w:after="100" w:afterAutospacing="1"/>
    </w:pPr>
    <w:rPr>
      <w:sz w:val="24"/>
      <w:szCs w:val="24"/>
    </w:rPr>
  </w:style>
  <w:style w:type="character" w:customStyle="1" w:styleId="orcid-id-https">
    <w:name w:val="orcid-id-https"/>
    <w:basedOn w:val="Standardnpsmoodstavce"/>
    <w:rsid w:val="00A77C4C"/>
  </w:style>
  <w:style w:type="character" w:customStyle="1" w:styleId="publisher-date">
    <w:name w:val="publisher-date"/>
    <w:basedOn w:val="Standardnpsmoodstavce"/>
    <w:rsid w:val="00A77C4C"/>
  </w:style>
  <w:style w:type="character" w:customStyle="1" w:styleId="publisher">
    <w:name w:val="publisher"/>
    <w:basedOn w:val="Standardnpsmoodstavce"/>
    <w:rsid w:val="00A77C4C"/>
  </w:style>
  <w:style w:type="character" w:customStyle="1" w:styleId="Dtum1">
    <w:name w:val="Dátum1"/>
    <w:basedOn w:val="Standardnpsmoodstavce"/>
    <w:rsid w:val="00A77C4C"/>
  </w:style>
  <w:style w:type="character" w:customStyle="1" w:styleId="field100">
    <w:name w:val="field_100"/>
    <w:basedOn w:val="Standardnpsmoodstavce"/>
    <w:rsid w:val="00A77C4C"/>
  </w:style>
  <w:style w:type="paragraph" w:customStyle="1" w:styleId="xmsolist">
    <w:name w:val="x_msolist"/>
    <w:basedOn w:val="Normln"/>
    <w:uiPriority w:val="99"/>
    <w:rsid w:val="00A77C4C"/>
    <w:rPr>
      <w:rFonts w:eastAsia="Calibri"/>
      <w:sz w:val="24"/>
      <w:szCs w:val="24"/>
    </w:rPr>
  </w:style>
  <w:style w:type="character" w:customStyle="1" w:styleId="xfield">
    <w:name w:val="x_field"/>
    <w:basedOn w:val="Standardnpsmoodstavce"/>
    <w:rsid w:val="00A77C4C"/>
  </w:style>
  <w:style w:type="character" w:customStyle="1" w:styleId="Nevyeenzmnka1">
    <w:name w:val="Nevyřešená zmínka1"/>
    <w:basedOn w:val="Standardnpsmoodstavce"/>
    <w:uiPriority w:val="99"/>
    <w:semiHidden/>
    <w:unhideWhenUsed/>
    <w:rsid w:val="00A77C4C"/>
    <w:rPr>
      <w:color w:val="605E5C"/>
      <w:shd w:val="clear" w:color="auto" w:fill="E1DFDD"/>
    </w:rPr>
  </w:style>
  <w:style w:type="character" w:customStyle="1" w:styleId="hps">
    <w:name w:val="hps"/>
    <w:basedOn w:val="Standardnpsmoodstavce"/>
    <w:rsid w:val="00A77C4C"/>
  </w:style>
  <w:style w:type="character" w:customStyle="1" w:styleId="FontStyle18">
    <w:name w:val="Font Style18"/>
    <w:basedOn w:val="Standardnpsmoodstavce"/>
    <w:uiPriority w:val="99"/>
    <w:rsid w:val="00A77C4C"/>
    <w:rPr>
      <w:rFonts w:ascii="Times New Roman" w:hAnsi="Times New Roman" w:cs="Times New Roman"/>
      <w:sz w:val="18"/>
      <w:szCs w:val="18"/>
    </w:rPr>
  </w:style>
  <w:style w:type="numbering" w:customStyle="1" w:styleId="Bezseznamu3">
    <w:name w:val="Bez seznamu3"/>
    <w:next w:val="Bezseznamu"/>
    <w:uiPriority w:val="99"/>
    <w:semiHidden/>
    <w:unhideWhenUsed/>
    <w:rsid w:val="00D93D32"/>
  </w:style>
  <w:style w:type="character" w:customStyle="1" w:styleId="st">
    <w:name w:val="st"/>
    <w:rsid w:val="00D93D32"/>
  </w:style>
  <w:style w:type="character" w:customStyle="1" w:styleId="obdpole6">
    <w:name w:val="obd_pole_6"/>
    <w:basedOn w:val="Standardnpsmoodstavce"/>
    <w:rsid w:val="00860101"/>
  </w:style>
  <w:style w:type="paragraph" w:styleId="Nzev">
    <w:name w:val="Title"/>
    <w:basedOn w:val="Normln"/>
    <w:link w:val="NzevChar"/>
    <w:uiPriority w:val="10"/>
    <w:qFormat/>
    <w:rsid w:val="005C30D1"/>
    <w:pPr>
      <w:jc w:val="center"/>
    </w:pPr>
    <w:rPr>
      <w:b/>
      <w:bCs/>
      <w:sz w:val="28"/>
      <w:u w:val="single"/>
    </w:rPr>
  </w:style>
  <w:style w:type="character" w:customStyle="1" w:styleId="NzevChar">
    <w:name w:val="Název Char"/>
    <w:basedOn w:val="Standardnpsmoodstavce"/>
    <w:link w:val="Nzev"/>
    <w:uiPriority w:val="10"/>
    <w:rsid w:val="005C30D1"/>
    <w:rPr>
      <w:rFonts w:ascii="Times New Roman" w:eastAsia="Times New Roman" w:hAnsi="Times New Roman" w:cs="Times New Roman"/>
      <w:b/>
      <w:bCs/>
      <w:sz w:val="28"/>
      <w:szCs w:val="20"/>
      <w:u w:val="single"/>
      <w:lang w:eastAsia="cs-CZ"/>
    </w:rPr>
  </w:style>
  <w:style w:type="character" w:customStyle="1" w:styleId="sx-text-light">
    <w:name w:val="sx-text-light"/>
    <w:basedOn w:val="Standardnpsmoodstavce"/>
    <w:rsid w:val="00077A33"/>
  </w:style>
  <w:style w:type="paragraph" w:customStyle="1" w:styleId="bibliographic-informationitem">
    <w:name w:val="bibliographic-information__item"/>
    <w:basedOn w:val="Normln"/>
    <w:rsid w:val="00C6664A"/>
    <w:pPr>
      <w:spacing w:before="100" w:beforeAutospacing="1" w:after="100" w:afterAutospacing="1"/>
    </w:pPr>
    <w:rPr>
      <w:sz w:val="24"/>
      <w:szCs w:val="24"/>
    </w:rPr>
  </w:style>
  <w:style w:type="character" w:customStyle="1" w:styleId="field20">
    <w:name w:val="field_20"/>
    <w:basedOn w:val="Standardnpsmoodstavce"/>
    <w:rsid w:val="00FC307C"/>
  </w:style>
  <w:style w:type="character" w:customStyle="1" w:styleId="Nevyeenzmnka2">
    <w:name w:val="Nevyřešená zmínka2"/>
    <w:basedOn w:val="Standardnpsmoodstavce"/>
    <w:uiPriority w:val="99"/>
    <w:semiHidden/>
    <w:unhideWhenUsed/>
    <w:rsid w:val="005546F5"/>
    <w:rPr>
      <w:color w:val="605E5C"/>
      <w:shd w:val="clear" w:color="auto" w:fill="E1DFDD"/>
    </w:rPr>
  </w:style>
  <w:style w:type="character" w:customStyle="1" w:styleId="spelle">
    <w:name w:val="spelle"/>
    <w:basedOn w:val="Standardnpsmoodstavce"/>
    <w:rsid w:val="0079711D"/>
  </w:style>
  <w:style w:type="paragraph" w:customStyle="1" w:styleId="x-wm-msonormal">
    <w:name w:val="x_-wm-msonormal"/>
    <w:basedOn w:val="Normln"/>
    <w:rsid w:val="0095678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19277">
      <w:bodyDiv w:val="1"/>
      <w:marLeft w:val="0"/>
      <w:marRight w:val="0"/>
      <w:marTop w:val="0"/>
      <w:marBottom w:val="0"/>
      <w:divBdr>
        <w:top w:val="none" w:sz="0" w:space="0" w:color="auto"/>
        <w:left w:val="none" w:sz="0" w:space="0" w:color="auto"/>
        <w:bottom w:val="none" w:sz="0" w:space="0" w:color="auto"/>
        <w:right w:val="none" w:sz="0" w:space="0" w:color="auto"/>
      </w:divBdr>
    </w:div>
    <w:div w:id="90124189">
      <w:bodyDiv w:val="1"/>
      <w:marLeft w:val="0"/>
      <w:marRight w:val="0"/>
      <w:marTop w:val="0"/>
      <w:marBottom w:val="0"/>
      <w:divBdr>
        <w:top w:val="none" w:sz="0" w:space="0" w:color="auto"/>
        <w:left w:val="none" w:sz="0" w:space="0" w:color="auto"/>
        <w:bottom w:val="none" w:sz="0" w:space="0" w:color="auto"/>
        <w:right w:val="none" w:sz="0" w:space="0" w:color="auto"/>
      </w:divBdr>
    </w:div>
    <w:div w:id="96220244">
      <w:bodyDiv w:val="1"/>
      <w:marLeft w:val="0"/>
      <w:marRight w:val="0"/>
      <w:marTop w:val="0"/>
      <w:marBottom w:val="0"/>
      <w:divBdr>
        <w:top w:val="none" w:sz="0" w:space="0" w:color="auto"/>
        <w:left w:val="none" w:sz="0" w:space="0" w:color="auto"/>
        <w:bottom w:val="none" w:sz="0" w:space="0" w:color="auto"/>
        <w:right w:val="none" w:sz="0" w:space="0" w:color="auto"/>
      </w:divBdr>
    </w:div>
    <w:div w:id="170147343">
      <w:bodyDiv w:val="1"/>
      <w:marLeft w:val="0"/>
      <w:marRight w:val="0"/>
      <w:marTop w:val="0"/>
      <w:marBottom w:val="0"/>
      <w:divBdr>
        <w:top w:val="none" w:sz="0" w:space="0" w:color="auto"/>
        <w:left w:val="none" w:sz="0" w:space="0" w:color="auto"/>
        <w:bottom w:val="none" w:sz="0" w:space="0" w:color="auto"/>
        <w:right w:val="none" w:sz="0" w:space="0" w:color="auto"/>
      </w:divBdr>
    </w:div>
    <w:div w:id="307439290">
      <w:bodyDiv w:val="1"/>
      <w:marLeft w:val="0"/>
      <w:marRight w:val="0"/>
      <w:marTop w:val="0"/>
      <w:marBottom w:val="0"/>
      <w:divBdr>
        <w:top w:val="none" w:sz="0" w:space="0" w:color="auto"/>
        <w:left w:val="none" w:sz="0" w:space="0" w:color="auto"/>
        <w:bottom w:val="none" w:sz="0" w:space="0" w:color="auto"/>
        <w:right w:val="none" w:sz="0" w:space="0" w:color="auto"/>
      </w:divBdr>
    </w:div>
    <w:div w:id="400832817">
      <w:bodyDiv w:val="1"/>
      <w:marLeft w:val="0"/>
      <w:marRight w:val="0"/>
      <w:marTop w:val="0"/>
      <w:marBottom w:val="0"/>
      <w:divBdr>
        <w:top w:val="none" w:sz="0" w:space="0" w:color="auto"/>
        <w:left w:val="none" w:sz="0" w:space="0" w:color="auto"/>
        <w:bottom w:val="none" w:sz="0" w:space="0" w:color="auto"/>
        <w:right w:val="none" w:sz="0" w:space="0" w:color="auto"/>
      </w:divBdr>
    </w:div>
    <w:div w:id="527110259">
      <w:bodyDiv w:val="1"/>
      <w:marLeft w:val="0"/>
      <w:marRight w:val="0"/>
      <w:marTop w:val="0"/>
      <w:marBottom w:val="0"/>
      <w:divBdr>
        <w:top w:val="none" w:sz="0" w:space="0" w:color="auto"/>
        <w:left w:val="none" w:sz="0" w:space="0" w:color="auto"/>
        <w:bottom w:val="none" w:sz="0" w:space="0" w:color="auto"/>
        <w:right w:val="none" w:sz="0" w:space="0" w:color="auto"/>
      </w:divBdr>
    </w:div>
    <w:div w:id="697121754">
      <w:bodyDiv w:val="1"/>
      <w:marLeft w:val="0"/>
      <w:marRight w:val="0"/>
      <w:marTop w:val="0"/>
      <w:marBottom w:val="0"/>
      <w:divBdr>
        <w:top w:val="none" w:sz="0" w:space="0" w:color="auto"/>
        <w:left w:val="none" w:sz="0" w:space="0" w:color="auto"/>
        <w:bottom w:val="none" w:sz="0" w:space="0" w:color="auto"/>
        <w:right w:val="none" w:sz="0" w:space="0" w:color="auto"/>
      </w:divBdr>
    </w:div>
    <w:div w:id="876039912">
      <w:bodyDiv w:val="1"/>
      <w:marLeft w:val="0"/>
      <w:marRight w:val="0"/>
      <w:marTop w:val="0"/>
      <w:marBottom w:val="0"/>
      <w:divBdr>
        <w:top w:val="none" w:sz="0" w:space="0" w:color="auto"/>
        <w:left w:val="none" w:sz="0" w:space="0" w:color="auto"/>
        <w:bottom w:val="none" w:sz="0" w:space="0" w:color="auto"/>
        <w:right w:val="none" w:sz="0" w:space="0" w:color="auto"/>
      </w:divBdr>
    </w:div>
    <w:div w:id="911279326">
      <w:bodyDiv w:val="1"/>
      <w:marLeft w:val="0"/>
      <w:marRight w:val="0"/>
      <w:marTop w:val="0"/>
      <w:marBottom w:val="0"/>
      <w:divBdr>
        <w:top w:val="none" w:sz="0" w:space="0" w:color="auto"/>
        <w:left w:val="none" w:sz="0" w:space="0" w:color="auto"/>
        <w:bottom w:val="none" w:sz="0" w:space="0" w:color="auto"/>
        <w:right w:val="none" w:sz="0" w:space="0" w:color="auto"/>
      </w:divBdr>
    </w:div>
    <w:div w:id="937102234">
      <w:bodyDiv w:val="1"/>
      <w:marLeft w:val="0"/>
      <w:marRight w:val="0"/>
      <w:marTop w:val="0"/>
      <w:marBottom w:val="0"/>
      <w:divBdr>
        <w:top w:val="none" w:sz="0" w:space="0" w:color="auto"/>
        <w:left w:val="none" w:sz="0" w:space="0" w:color="auto"/>
        <w:bottom w:val="none" w:sz="0" w:space="0" w:color="auto"/>
        <w:right w:val="none" w:sz="0" w:space="0" w:color="auto"/>
      </w:divBdr>
    </w:div>
    <w:div w:id="986855595">
      <w:bodyDiv w:val="1"/>
      <w:marLeft w:val="0"/>
      <w:marRight w:val="0"/>
      <w:marTop w:val="0"/>
      <w:marBottom w:val="0"/>
      <w:divBdr>
        <w:top w:val="none" w:sz="0" w:space="0" w:color="auto"/>
        <w:left w:val="none" w:sz="0" w:space="0" w:color="auto"/>
        <w:bottom w:val="none" w:sz="0" w:space="0" w:color="auto"/>
        <w:right w:val="none" w:sz="0" w:space="0" w:color="auto"/>
      </w:divBdr>
    </w:div>
    <w:div w:id="990134934">
      <w:bodyDiv w:val="1"/>
      <w:marLeft w:val="0"/>
      <w:marRight w:val="0"/>
      <w:marTop w:val="0"/>
      <w:marBottom w:val="0"/>
      <w:divBdr>
        <w:top w:val="none" w:sz="0" w:space="0" w:color="auto"/>
        <w:left w:val="none" w:sz="0" w:space="0" w:color="auto"/>
        <w:bottom w:val="none" w:sz="0" w:space="0" w:color="auto"/>
        <w:right w:val="none" w:sz="0" w:space="0" w:color="auto"/>
      </w:divBdr>
    </w:div>
    <w:div w:id="1027178258">
      <w:bodyDiv w:val="1"/>
      <w:marLeft w:val="0"/>
      <w:marRight w:val="0"/>
      <w:marTop w:val="0"/>
      <w:marBottom w:val="0"/>
      <w:divBdr>
        <w:top w:val="none" w:sz="0" w:space="0" w:color="auto"/>
        <w:left w:val="none" w:sz="0" w:space="0" w:color="auto"/>
        <w:bottom w:val="none" w:sz="0" w:space="0" w:color="auto"/>
        <w:right w:val="none" w:sz="0" w:space="0" w:color="auto"/>
      </w:divBdr>
    </w:div>
    <w:div w:id="1062756899">
      <w:bodyDiv w:val="1"/>
      <w:marLeft w:val="0"/>
      <w:marRight w:val="0"/>
      <w:marTop w:val="0"/>
      <w:marBottom w:val="0"/>
      <w:divBdr>
        <w:top w:val="none" w:sz="0" w:space="0" w:color="auto"/>
        <w:left w:val="none" w:sz="0" w:space="0" w:color="auto"/>
        <w:bottom w:val="none" w:sz="0" w:space="0" w:color="auto"/>
        <w:right w:val="none" w:sz="0" w:space="0" w:color="auto"/>
      </w:divBdr>
    </w:div>
    <w:div w:id="1286038201">
      <w:bodyDiv w:val="1"/>
      <w:marLeft w:val="0"/>
      <w:marRight w:val="0"/>
      <w:marTop w:val="0"/>
      <w:marBottom w:val="0"/>
      <w:divBdr>
        <w:top w:val="none" w:sz="0" w:space="0" w:color="auto"/>
        <w:left w:val="none" w:sz="0" w:space="0" w:color="auto"/>
        <w:bottom w:val="none" w:sz="0" w:space="0" w:color="auto"/>
        <w:right w:val="none" w:sz="0" w:space="0" w:color="auto"/>
      </w:divBdr>
    </w:div>
    <w:div w:id="1372613058">
      <w:bodyDiv w:val="1"/>
      <w:marLeft w:val="0"/>
      <w:marRight w:val="0"/>
      <w:marTop w:val="0"/>
      <w:marBottom w:val="0"/>
      <w:divBdr>
        <w:top w:val="none" w:sz="0" w:space="0" w:color="auto"/>
        <w:left w:val="none" w:sz="0" w:space="0" w:color="auto"/>
        <w:bottom w:val="none" w:sz="0" w:space="0" w:color="auto"/>
        <w:right w:val="none" w:sz="0" w:space="0" w:color="auto"/>
      </w:divBdr>
    </w:div>
    <w:div w:id="1512530755">
      <w:bodyDiv w:val="1"/>
      <w:marLeft w:val="0"/>
      <w:marRight w:val="0"/>
      <w:marTop w:val="0"/>
      <w:marBottom w:val="0"/>
      <w:divBdr>
        <w:top w:val="none" w:sz="0" w:space="0" w:color="auto"/>
        <w:left w:val="none" w:sz="0" w:space="0" w:color="auto"/>
        <w:bottom w:val="none" w:sz="0" w:space="0" w:color="auto"/>
        <w:right w:val="none" w:sz="0" w:space="0" w:color="auto"/>
      </w:divBdr>
    </w:div>
    <w:div w:id="1523977130">
      <w:bodyDiv w:val="1"/>
      <w:marLeft w:val="0"/>
      <w:marRight w:val="0"/>
      <w:marTop w:val="0"/>
      <w:marBottom w:val="0"/>
      <w:divBdr>
        <w:top w:val="none" w:sz="0" w:space="0" w:color="auto"/>
        <w:left w:val="none" w:sz="0" w:space="0" w:color="auto"/>
        <w:bottom w:val="none" w:sz="0" w:space="0" w:color="auto"/>
        <w:right w:val="none" w:sz="0" w:space="0" w:color="auto"/>
      </w:divBdr>
    </w:div>
    <w:div w:id="1543129707">
      <w:bodyDiv w:val="1"/>
      <w:marLeft w:val="0"/>
      <w:marRight w:val="0"/>
      <w:marTop w:val="0"/>
      <w:marBottom w:val="0"/>
      <w:divBdr>
        <w:top w:val="none" w:sz="0" w:space="0" w:color="auto"/>
        <w:left w:val="none" w:sz="0" w:space="0" w:color="auto"/>
        <w:bottom w:val="none" w:sz="0" w:space="0" w:color="auto"/>
        <w:right w:val="none" w:sz="0" w:space="0" w:color="auto"/>
      </w:divBdr>
    </w:div>
    <w:div w:id="1543202228">
      <w:bodyDiv w:val="1"/>
      <w:marLeft w:val="0"/>
      <w:marRight w:val="0"/>
      <w:marTop w:val="0"/>
      <w:marBottom w:val="0"/>
      <w:divBdr>
        <w:top w:val="none" w:sz="0" w:space="0" w:color="auto"/>
        <w:left w:val="none" w:sz="0" w:space="0" w:color="auto"/>
        <w:bottom w:val="none" w:sz="0" w:space="0" w:color="auto"/>
        <w:right w:val="none" w:sz="0" w:space="0" w:color="auto"/>
      </w:divBdr>
    </w:div>
    <w:div w:id="1606234965">
      <w:bodyDiv w:val="1"/>
      <w:marLeft w:val="0"/>
      <w:marRight w:val="0"/>
      <w:marTop w:val="0"/>
      <w:marBottom w:val="0"/>
      <w:divBdr>
        <w:top w:val="none" w:sz="0" w:space="0" w:color="auto"/>
        <w:left w:val="none" w:sz="0" w:space="0" w:color="auto"/>
        <w:bottom w:val="none" w:sz="0" w:space="0" w:color="auto"/>
        <w:right w:val="none" w:sz="0" w:space="0" w:color="auto"/>
      </w:divBdr>
    </w:div>
    <w:div w:id="1621378863">
      <w:bodyDiv w:val="1"/>
      <w:marLeft w:val="0"/>
      <w:marRight w:val="0"/>
      <w:marTop w:val="0"/>
      <w:marBottom w:val="0"/>
      <w:divBdr>
        <w:top w:val="none" w:sz="0" w:space="0" w:color="auto"/>
        <w:left w:val="none" w:sz="0" w:space="0" w:color="auto"/>
        <w:bottom w:val="none" w:sz="0" w:space="0" w:color="auto"/>
        <w:right w:val="none" w:sz="0" w:space="0" w:color="auto"/>
      </w:divBdr>
    </w:div>
    <w:div w:id="1847941687">
      <w:bodyDiv w:val="1"/>
      <w:marLeft w:val="0"/>
      <w:marRight w:val="0"/>
      <w:marTop w:val="0"/>
      <w:marBottom w:val="0"/>
      <w:divBdr>
        <w:top w:val="none" w:sz="0" w:space="0" w:color="auto"/>
        <w:left w:val="none" w:sz="0" w:space="0" w:color="auto"/>
        <w:bottom w:val="none" w:sz="0" w:space="0" w:color="auto"/>
        <w:right w:val="none" w:sz="0" w:space="0" w:color="auto"/>
      </w:divBdr>
    </w:div>
    <w:div w:id="2032563786">
      <w:bodyDiv w:val="1"/>
      <w:marLeft w:val="0"/>
      <w:marRight w:val="0"/>
      <w:marTop w:val="0"/>
      <w:marBottom w:val="0"/>
      <w:divBdr>
        <w:top w:val="none" w:sz="0" w:space="0" w:color="auto"/>
        <w:left w:val="none" w:sz="0" w:space="0" w:color="auto"/>
        <w:bottom w:val="none" w:sz="0" w:space="0" w:color="auto"/>
        <w:right w:val="none" w:sz="0" w:space="0" w:color="auto"/>
      </w:divBdr>
    </w:div>
    <w:div w:id="21241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cf.usc.edu/~gareth/ISL/" TargetMode="External"/><Relationship Id="rId117" Type="http://schemas.openxmlformats.org/officeDocument/2006/relationships/hyperlink" Target="https://www.utb.cz/mdocs-posts/3-uplne-zneni-radu-pro-tvorbu-schvalovani-uskutecnovani-a-zmen-studijnich-programu-utb-ve-zline/" TargetMode="External"/><Relationship Id="rId21" Type="http://schemas.openxmlformats.org/officeDocument/2006/relationships/hyperlink" Target="http://vyuka.fame.utb.cz" TargetMode="External"/><Relationship Id="rId42" Type="http://schemas.openxmlformats.org/officeDocument/2006/relationships/hyperlink" Target="https://doi.org/10.1177/0734282916661663" TargetMode="External"/><Relationship Id="rId47" Type="http://schemas.openxmlformats.org/officeDocument/2006/relationships/hyperlink" Target="https://doi.org/10.1007/s11294-018-9679-7" TargetMode="External"/><Relationship Id="rId63" Type="http://schemas.openxmlformats.org/officeDocument/2006/relationships/hyperlink" Target="https://fame.utb.cz/veda-a-vyzkum/vedecko-vyzkumna-cinnost/svoc/" TargetMode="External"/><Relationship Id="rId68" Type="http://schemas.openxmlformats.org/officeDocument/2006/relationships/hyperlink" Target="http://portal.k.utb.cz" TargetMode="External"/><Relationship Id="rId84" Type="http://schemas.openxmlformats.org/officeDocument/2006/relationships/hyperlink" Target="https://www.utb.cz/univerzita/uredni-deska/ruzne/zprava-o-vnitrnim-hodnoceni-kvality-utb-ve-zline/" TargetMode="External"/><Relationship Id="rId89" Type="http://schemas.openxmlformats.org/officeDocument/2006/relationships/hyperlink" Target="https://jobcentrum.utb.cz/index.php?lang=cz" TargetMode="External"/><Relationship Id="rId112" Type="http://schemas.openxmlformats.org/officeDocument/2006/relationships/hyperlink" Target="https://www.utb.cz/?mdocs-file=6492" TargetMode="External"/><Relationship Id="rId16" Type="http://schemas.openxmlformats.org/officeDocument/2006/relationships/hyperlink" Target="https://stag.utb.cz/portal/studium/prohlizeni.html" TargetMode="External"/><Relationship Id="rId107" Type="http://schemas.openxmlformats.org/officeDocument/2006/relationships/hyperlink" Target="https://www.utb.cz/?mdocs-file=6492" TargetMode="External"/><Relationship Id="rId11" Type="http://schemas.openxmlformats.org/officeDocument/2006/relationships/hyperlink" Target="https://www.utb.cz/univerzita/uredni-deska/vnitrni-normy-a-predpisy/vnitrni-predpisy/" TargetMode="External"/><Relationship Id="rId32" Type="http://schemas.openxmlformats.org/officeDocument/2006/relationships/hyperlink" Target="http://dx.doi.org/10.4467/23539496IB.16.040.5621" TargetMode="External"/><Relationship Id="rId37" Type="http://schemas.openxmlformats.org/officeDocument/2006/relationships/hyperlink" Target="javascript:;" TargetMode="External"/><Relationship Id="rId53" Type="http://schemas.openxmlformats.org/officeDocument/2006/relationships/hyperlink" Target="https://doi.org/10.21003/ea.V162-13" TargetMode="External"/><Relationship Id="rId58" Type="http://schemas.openxmlformats.org/officeDocument/2006/relationships/hyperlink" Target="https://doi.org/10.1080/1331677X.2019.1661003" TargetMode="External"/><Relationship Id="rId74" Type="http://schemas.openxmlformats.org/officeDocument/2006/relationships/hyperlink" Target="https://www.utb.cz/mdocs-posts/sr_18_2017/?afterLogin=1" TargetMode="External"/><Relationship Id="rId79" Type="http://schemas.openxmlformats.org/officeDocument/2006/relationships/hyperlink" Target="https://fame.utb.cz/?mdocs-file=1212" TargetMode="External"/><Relationship Id="rId102" Type="http://schemas.openxmlformats.org/officeDocument/2006/relationships/hyperlink" Target="https://fame.utb.cz/o-fakulte/mezinarodni-vztahy/" TargetMode="External"/><Relationship Id="rId123" Type="http://schemas.openxmlformats.org/officeDocument/2006/relationships/hyperlink" Target="https://fame.utb.cz/mdocs-posts/dr-01-2018/" TargetMode="External"/><Relationship Id="rId128"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jobcentrum.utb.cz/index.php?option=com_career&amp;view=offers&amp;Itemid=105&amp;lang=cz" TargetMode="External"/><Relationship Id="rId95" Type="http://schemas.openxmlformats.org/officeDocument/2006/relationships/hyperlink" Target="https://jobcentrum.utb.cz/index.php?option=com_content&amp;view=article&amp;id=21&amp;Itemid=156&amp;lang=cz" TargetMode="External"/><Relationship Id="rId22" Type="http://schemas.openxmlformats.org/officeDocument/2006/relationships/hyperlink" Target="http://wwwbcf.usc.edu/~gareth/ISL/" TargetMode="External"/><Relationship Id="rId27" Type="http://schemas.openxmlformats.org/officeDocument/2006/relationships/hyperlink" Target="https://moodle.utb.cz/login/index.php" TargetMode="External"/><Relationship Id="rId43" Type="http://schemas.openxmlformats.org/officeDocument/2006/relationships/hyperlink" Target="https://doi.org/10.7441/joc.2016.04.01" TargetMode="External"/><Relationship Id="rId48" Type="http://schemas.openxmlformats.org/officeDocument/2006/relationships/hyperlink" Target="http://web.a.ebscohost.com/ehost/pdfviewer/pdfviewer?sid=cce91298-899a-466e-9436-ee31030d9923%40sessionmgr4004&amp;vid=0&amp;hid=4112" TargetMode="External"/><Relationship Id="rId64" Type="http://schemas.openxmlformats.org/officeDocument/2006/relationships/hyperlink" Target="http://www.batovaskola.cz" TargetMode="External"/><Relationship Id="rId69" Type="http://schemas.openxmlformats.org/officeDocument/2006/relationships/hyperlink" Target="http://portal.k.utb.cz/databases/alphabetical/" TargetMode="External"/><Relationship Id="rId113" Type="http://schemas.openxmlformats.org/officeDocument/2006/relationships/hyperlink" Target="https://fame.utb.cz/?mdocs-file=1673" TargetMode="External"/><Relationship Id="rId118" Type="http://schemas.openxmlformats.org/officeDocument/2006/relationships/hyperlink" Target="https://www.utb.cz/en/university/official-board/internal-rules-and-regulations/rules-and-regulations/" TargetMode="External"/><Relationship Id="rId80" Type="http://schemas.openxmlformats.org/officeDocument/2006/relationships/hyperlink" Target="https://www.utb.cz/mdocs-posts/3-uplne-zneni-radu-pro-tvorbu-schvalovani-uskutecnovani-a-zmen-studijnich-programu-utb-ve-zline/" TargetMode="External"/><Relationship Id="rId85" Type="http://schemas.openxmlformats.org/officeDocument/2006/relationships/hyperlink" Target="https://www.utb.cz/mdocs-posts/smernice-rektora-c-6-2019/" TargetMode="External"/><Relationship Id="rId12" Type="http://schemas.openxmlformats.org/officeDocument/2006/relationships/hyperlink" Target="https://fame.utb.cz/o-fakulte/uredni-deska/vnitrni-normy-a-predpisy/" TargetMode="External"/><Relationship Id="rId17" Type="http://schemas.openxmlformats.org/officeDocument/2006/relationships/hyperlink" Target="https://moodle.utb.cz/login/index.php" TargetMode="External"/><Relationship Id="rId33" Type="http://schemas.openxmlformats.org/officeDocument/2006/relationships/hyperlink" Target="https://doi.org/10.1016/j.sbspro.2013.12.933" TargetMode="External"/><Relationship Id="rId38" Type="http://schemas.openxmlformats.org/officeDocument/2006/relationships/hyperlink" Target="https://doi.org/10.11118/actaun201765010237" TargetMode="External"/><Relationship Id="rId59" Type="http://schemas.openxmlformats.org/officeDocument/2006/relationships/hyperlink" Target="http://www.ufu.utb.cz/konference/" TargetMode="External"/><Relationship Id="rId103" Type="http://schemas.openxmlformats.org/officeDocument/2006/relationships/hyperlink" Target="https://fame.utb.cz/?mdocs-file=1673" TargetMode="External"/><Relationship Id="rId108" Type="http://schemas.openxmlformats.org/officeDocument/2006/relationships/hyperlink" Target="https://fame.utb.cz/?mdocs-file=1673" TargetMode="External"/><Relationship Id="rId124" Type="http://schemas.openxmlformats.org/officeDocument/2006/relationships/header" Target="header1.xml"/><Relationship Id="rId54" Type="http://schemas.openxmlformats.org/officeDocument/2006/relationships/hyperlink" Target="http://dx.doi.org/10.9770/jssi.2017.6.1(8)" TargetMode="External"/><Relationship Id="rId70" Type="http://schemas.openxmlformats.org/officeDocument/2006/relationships/image" Target="media/image1.gif"/><Relationship Id="rId75" Type="http://schemas.openxmlformats.org/officeDocument/2006/relationships/hyperlink" Target="https://www.utb.cz/mdocs-posts/3-uplne-zneni-radu-pro-tvorbu-schvalovani-uskutecnovani-a-zmen-studijnich-programu-utb-ve-zline/" TargetMode="External"/><Relationship Id="rId91" Type="http://schemas.openxmlformats.org/officeDocument/2006/relationships/hyperlink" Target="https://jobcentrum.utb.cz/index.php?option=com_content&amp;view=article&amp;id=21&amp;Itemid=156&amp;lang=cz" TargetMode="External"/><Relationship Id="rId96" Type="http://schemas.openxmlformats.org/officeDocument/2006/relationships/hyperlink" Target="https://www.utb.cz/?mdocs-file=6496"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oecd-ilibrary.org/science-and-technology/measuring-the-digital-economy_9789264221796-en" TargetMode="External"/><Relationship Id="rId28" Type="http://schemas.openxmlformats.org/officeDocument/2006/relationships/hyperlink" Target="https://moodle.utb.cz/login/index.php" TargetMode="External"/><Relationship Id="rId49" Type="http://schemas.openxmlformats.org/officeDocument/2006/relationships/hyperlink" Target="https://doi.org/10.15240/tul/001/2015-3-005" TargetMode="External"/><Relationship Id="rId114" Type="http://schemas.openxmlformats.org/officeDocument/2006/relationships/hyperlink" Target="https://www.utb.cz/?mdocs-file=6492" TargetMode="External"/><Relationship Id="rId119" Type="http://schemas.openxmlformats.org/officeDocument/2006/relationships/hyperlink" Target="https://fame.utb.cz/en/about-the-faculty-2/official-board/internal-rules-and-regulations/rules-and-regulations/" TargetMode="External"/><Relationship Id="rId44" Type="http://schemas.openxmlformats.org/officeDocument/2006/relationships/hyperlink" Target="https://doi.org/10.21003/ea.V166-20" TargetMode="External"/><Relationship Id="rId60" Type="http://schemas.openxmlformats.org/officeDocument/2006/relationships/hyperlink" Target="http://www.dokbat.utb.cz" TargetMode="External"/><Relationship Id="rId65" Type="http://schemas.openxmlformats.org/officeDocument/2006/relationships/hyperlink" Target="https://stag.utb.cz/portal/" TargetMode="External"/><Relationship Id="rId81" Type="http://schemas.openxmlformats.org/officeDocument/2006/relationships/hyperlink" Target="https://www.utb.cz/?mdocs-file=6492" TargetMode="External"/><Relationship Id="rId86" Type="http://schemas.openxmlformats.org/officeDocument/2006/relationships/hyperlink" Target="https://stag.utb.cz/portal/" TargetMode="External"/><Relationship Id="rId13" Type="http://schemas.openxmlformats.org/officeDocument/2006/relationships/hyperlink" Target="https://www.utb.cz/wp-login.php" TargetMode="External"/><Relationship Id="rId18" Type="http://schemas.openxmlformats.org/officeDocument/2006/relationships/hyperlink" Target="https://moodle.utb.cz/login/index.php" TargetMode="External"/><Relationship Id="rId39" Type="http://schemas.openxmlformats.org/officeDocument/2006/relationships/hyperlink" Target="http://dx.doi.org/10.15240/tul/001/2014-2-011" TargetMode="External"/><Relationship Id="rId109" Type="http://schemas.openxmlformats.org/officeDocument/2006/relationships/hyperlink" Target="https://fame.utb.cz/mdocs-posts/sd-01-2018/" TargetMode="External"/><Relationship Id="rId34" Type="http://schemas.openxmlformats.org/officeDocument/2006/relationships/hyperlink" Target="http://www.ramp.ase.ro/en/_data/files/articole/2017/28-01.pdf" TargetMode="External"/><Relationship Id="rId50" Type="http://schemas.openxmlformats.org/officeDocument/2006/relationships/hyperlink" Target="https://doi.org/10.9770/jssi.2017.7.1(14)" TargetMode="External"/><Relationship Id="rId55" Type="http://schemas.openxmlformats.org/officeDocument/2006/relationships/hyperlink" Target="http://hdl.handle.net/10195/66842" TargetMode="External"/><Relationship Id="rId76" Type="http://schemas.openxmlformats.org/officeDocument/2006/relationships/hyperlink" Target="https://www.utb.cz/mdocs-posts/sr_13_2017/" TargetMode="External"/><Relationship Id="rId97" Type="http://schemas.openxmlformats.org/officeDocument/2006/relationships/hyperlink" Target="https://www.utb.cz/mdocs-posts/4-uplne-zneni-statutu-utb-ve-zline/" TargetMode="External"/><Relationship Id="rId104" Type="http://schemas.openxmlformats.org/officeDocument/2006/relationships/hyperlink" Target="https://www.utb.cz/?mdocs-file=6492" TargetMode="External"/><Relationship Id="rId120" Type="http://schemas.openxmlformats.org/officeDocument/2006/relationships/hyperlink" Target="https://fame.utb.cz/en/about-the-faculty-2/official-board/internal-rules-and-regulations/fame-deans-regulations/" TargetMode="External"/><Relationship Id="rId125"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s://www.utb.cz/mdocs-posts/4-uplne-zneni-statutu-utb-ve-zline/" TargetMode="External"/><Relationship Id="rId92" Type="http://schemas.openxmlformats.org/officeDocument/2006/relationships/hyperlink" Target="http://portal.k.utb.cz" TargetMode="External"/><Relationship Id="rId2" Type="http://schemas.openxmlformats.org/officeDocument/2006/relationships/customXml" Target="../customXml/item2.xml"/><Relationship Id="rId29" Type="http://schemas.openxmlformats.org/officeDocument/2006/relationships/hyperlink" Target="https://www.oecd-ilibrary.org/science-and-technology/measuring-the-digital-economy_9789264221796-en" TargetMode="External"/><Relationship Id="rId24" Type="http://schemas.openxmlformats.org/officeDocument/2006/relationships/hyperlink" Target="https://eur-lex.europa.eu/legal-content/EN/TXT/?uri=CELEX:52018DC0109" TargetMode="External"/><Relationship Id="rId40" Type="http://schemas.openxmlformats.org/officeDocument/2006/relationships/hyperlink" Target="https://doi.org/10.1108/LODJ-06-2018-0236" TargetMode="External"/><Relationship Id="rId45" Type="http://schemas.openxmlformats.org/officeDocument/2006/relationships/hyperlink" Target="http://apps.webofknowledge.com/full_record.do?product=WOS&amp;search_mode=GeneralSearch&amp;qid=1&amp;SID=C63AukgqoW2VtVsa6DM&amp;page=1&amp;doc=1" TargetMode="External"/><Relationship Id="rId66" Type="http://schemas.openxmlformats.org/officeDocument/2006/relationships/hyperlink" Target="http://digilib.k.utb.cz" TargetMode="External"/><Relationship Id="rId87" Type="http://schemas.openxmlformats.org/officeDocument/2006/relationships/hyperlink" Target="https://www.utb.cz/univerzita/uredni-deska/vnitrni-normy-a-predpisy/" TargetMode="External"/><Relationship Id="rId110" Type="http://schemas.openxmlformats.org/officeDocument/2006/relationships/hyperlink" Target="https://fame.utb.cz/mdocs-posts/sd-06-2017/" TargetMode="External"/><Relationship Id="rId115" Type="http://schemas.openxmlformats.org/officeDocument/2006/relationships/hyperlink" Target="https://fame.utb.cz/?mdocs-file=1673" TargetMode="External"/><Relationship Id="rId61" Type="http://schemas.openxmlformats.org/officeDocument/2006/relationships/hyperlink" Target="https://icfe2018.tdtu.edu.vn" TargetMode="External"/><Relationship Id="rId82" Type="http://schemas.openxmlformats.org/officeDocument/2006/relationships/hyperlink" Target="https://fame.utb.cz/?mdocs-file=1673" TargetMode="External"/><Relationship Id="rId19" Type="http://schemas.openxmlformats.org/officeDocument/2006/relationships/hyperlink" Target="http://wwwbcf.usc.edu/~gareth/ISL/" TargetMode="External"/><Relationship Id="rId14" Type="http://schemas.openxmlformats.org/officeDocument/2006/relationships/hyperlink" Target="https://fame.utb.cz/wp-login.php" TargetMode="External"/><Relationship Id="rId30" Type="http://schemas.openxmlformats.org/officeDocument/2006/relationships/hyperlink" Target="https://stag.utb.cz/portal/studium/www.tandfebook.com" TargetMode="External"/><Relationship Id="rId35" Type="http://schemas.openxmlformats.org/officeDocument/2006/relationships/hyperlink" Target="https://doi.org/10.14254/2071-789X.2018/11-1/17" TargetMode="External"/><Relationship Id="rId56" Type="http://schemas.openxmlformats.org/officeDocument/2006/relationships/hyperlink" Target="https://search.proquest.com/docview/1916720788?pq-origsite=gscholar" TargetMode="External"/><Relationship Id="rId77" Type="http://schemas.openxmlformats.org/officeDocument/2006/relationships/hyperlink" Target="https://www.utb.cz/mdocs-posts/smernice-rektora-c-19-2019/" TargetMode="External"/><Relationship Id="rId100" Type="http://schemas.openxmlformats.org/officeDocument/2006/relationships/hyperlink" Target="https://www.utb.cz/mdocs-posts/plan-realizace-strategickeho-zameru-utb-ve-zline-pro-rok-2020/" TargetMode="External"/><Relationship Id="rId105" Type="http://schemas.openxmlformats.org/officeDocument/2006/relationships/hyperlink" Target="https://fame.utb.cz/?mdocs-file=1673" TargetMode="External"/><Relationship Id="rId12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dx.doi.org/10.15240/tul/001/2016-1-013" TargetMode="External"/><Relationship Id="rId72" Type="http://schemas.openxmlformats.org/officeDocument/2006/relationships/hyperlink" Target="https://www.utb.cz/mdocs-posts/1-uplne-zneni-pravidel-systemu-zajistovani-kvality-vzdelavaci-tvurci-a-s-nimi-souvisejicich-cinnosti-a-vnitrniho-hodnoceni-kvality/" TargetMode="External"/><Relationship Id="rId93" Type="http://schemas.openxmlformats.org/officeDocument/2006/relationships/hyperlink" Target="http://portal.k.utb.cz/databases/alphabetical" TargetMode="External"/><Relationship Id="rId98" Type="http://schemas.openxmlformats.org/officeDocument/2006/relationships/hyperlink" Target="https://www.utb.cz/?mdocs-file=6506" TargetMode="External"/><Relationship Id="rId121" Type="http://schemas.openxmlformats.org/officeDocument/2006/relationships/hyperlink" Target="https://stag.utb.cz/portal/studium/index.html?pc_lang=en" TargetMode="External"/><Relationship Id="rId3" Type="http://schemas.openxmlformats.org/officeDocument/2006/relationships/customXml" Target="../customXml/item3.xml"/><Relationship Id="rId25" Type="http://schemas.openxmlformats.org/officeDocument/2006/relationships/hyperlink" Target="https://eba.europa.eu/-/eba-assesses-risks-and-opportunities-from-fintech-and-its-impact-on-incumbents-business-models" TargetMode="External"/><Relationship Id="rId46" Type="http://schemas.openxmlformats.org/officeDocument/2006/relationships/hyperlink" Target="http://link.springer.com/article/10.1007/s11294-015-9529-9%20(65" TargetMode="External"/><Relationship Id="rId67" Type="http://schemas.openxmlformats.org/officeDocument/2006/relationships/hyperlink" Target="http://publikace.k.utb.cz" TargetMode="External"/><Relationship Id="rId116" Type="http://schemas.openxmlformats.org/officeDocument/2006/relationships/hyperlink" Target="http://portal.k.utb.cz/databases/alphabetical/" TargetMode="External"/><Relationship Id="rId20" Type="http://schemas.openxmlformats.org/officeDocument/2006/relationships/hyperlink" Target="https://stag.utb.cz/portal/studium/www.tandfebook.com" TargetMode="External"/><Relationship Id="rId41" Type="http://schemas.openxmlformats.org/officeDocument/2006/relationships/hyperlink" Target="https://doi.org/10.1515/mmcks-2017-0036" TargetMode="External"/><Relationship Id="rId62" Type="http://schemas.openxmlformats.org/officeDocument/2006/relationships/hyperlink" Target="http://emf.fame.utb.cz" TargetMode="External"/><Relationship Id="rId83" Type="http://schemas.openxmlformats.org/officeDocument/2006/relationships/hyperlink" Target="https://www.utb.cz/univerzita/uredni-deska/ruzne/zprava-o-vnitrnim-hodnoceni-kvality-utb-ve-zline/" TargetMode="External"/><Relationship Id="rId88" Type="http://schemas.openxmlformats.org/officeDocument/2006/relationships/hyperlink" Target="https://fame.utb.cz/o-fakulte/uredni-deska/vnitrni-normy-a-predpisy/" TargetMode="External"/><Relationship Id="rId111" Type="http://schemas.openxmlformats.org/officeDocument/2006/relationships/hyperlink" Target="https://digilib.k.utb.cz" TargetMode="External"/><Relationship Id="rId15" Type="http://schemas.openxmlformats.org/officeDocument/2006/relationships/hyperlink" Target="https://fame.utb.cz/student/vyuka/odborna-diplomova-praxe/" TargetMode="External"/><Relationship Id="rId36" Type="http://schemas.openxmlformats.org/officeDocument/2006/relationships/hyperlink" Target="http://aimijournal.com/Jg/0/1/b0ad8f15-aab9-4f7c-925d-62e949e51eca/1" TargetMode="External"/><Relationship Id="rId5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06" Type="http://schemas.openxmlformats.org/officeDocument/2006/relationships/hyperlink" Target="https://fame.utb.cz/mdocs-posts/sd-01-2018/" TargetMode="External"/><Relationship Id="rId127" Type="http://schemas.microsoft.com/office/2011/relationships/people" Target="people.xml"/><Relationship Id="rId10" Type="http://schemas.openxmlformats.org/officeDocument/2006/relationships/endnotes" Target="endnotes.xml"/><Relationship Id="rId31" Type="http://schemas.openxmlformats.org/officeDocument/2006/relationships/hyperlink" Target="http://www.loc.gov/catdir/enhancements/fy1001/2009030255-b.html" TargetMode="External"/><Relationship Id="rId52" Type="http://schemas.openxmlformats.org/officeDocument/2006/relationships/hyperlink" Target="http://doi.org/10.9770/jssi.2018.7.3" TargetMode="External"/><Relationship Id="rId73" Type="http://schemas.openxmlformats.org/officeDocument/2006/relationships/hyperlink" Target="https://www.utb.cz/univerzita/o-univerzite/struktura/organy/rada-pro-vnitrni-hodnoceni/" TargetMode="External"/><Relationship Id="rId78" Type="http://schemas.openxmlformats.org/officeDocument/2006/relationships/hyperlink" Target="https://www.utb.cz/mdocs-posts/smernice-rektora-c-32-2019/" TargetMode="External"/><Relationship Id="rId94" Type="http://schemas.openxmlformats.org/officeDocument/2006/relationships/hyperlink" Target="https://www.utb.cz/mdocs-posts/smernice-rektora-c-18-2018/" TargetMode="External"/><Relationship Id="rId99" Type="http://schemas.openxmlformats.org/officeDocument/2006/relationships/hyperlink" Target="https://www.utb.cz/?mdocs-file=7718" TargetMode="External"/><Relationship Id="rId101" Type="http://schemas.openxmlformats.org/officeDocument/2006/relationships/hyperlink" Target="https://fame.utb.cz/mdocs-posts/plan-realizace-strategickeho-zameru-vzdelavaci-a-tvurci-cinnosti-fakulty-managementu-a-ekonomiky-univerzity-tomase-bati-ve-zline-pro-rok-2020/" TargetMode="External"/><Relationship Id="rId122" Type="http://schemas.openxmlformats.org/officeDocument/2006/relationships/hyperlink" Target="https://fame.utb.cz/en/student-2/study/masters-work-placement/" TargetMode="Externa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86AAE1020B34F47B623458130915FE1" ma:contentTypeVersion="13" ma:contentTypeDescription="Vytvoří nový dokument" ma:contentTypeScope="" ma:versionID="4d04caf49a639acbf96f30d966540592">
  <xsd:schema xmlns:xsd="http://www.w3.org/2001/XMLSchema" xmlns:xs="http://www.w3.org/2001/XMLSchema" xmlns:p="http://schemas.microsoft.com/office/2006/metadata/properties" xmlns:ns3="91f26e49-f70c-446a-af9a-0186764ea1fa" xmlns:ns4="581cfee2-c630-4554-92b2-68787b9159cf" targetNamespace="http://schemas.microsoft.com/office/2006/metadata/properties" ma:root="true" ma:fieldsID="460083f19737fad70aa92622bea648df" ns3:_="" ns4:_="">
    <xsd:import namespace="91f26e49-f70c-446a-af9a-0186764ea1fa"/>
    <xsd:import namespace="581cfee2-c630-4554-92b2-68787b9159c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26e49-f70c-446a-af9a-0186764ea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1cfee2-c630-4554-92b2-68787b9159cf"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SharingHintHash" ma:index="16"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2B402-548B-45E4-94FB-F159D8DBB160}">
  <ds:schemaRefs>
    <ds:schemaRef ds:uri="http://schemas.microsoft.com/sharepoint/v3/contenttype/forms"/>
  </ds:schemaRefs>
</ds:datastoreItem>
</file>

<file path=customXml/itemProps2.xml><?xml version="1.0" encoding="utf-8"?>
<ds:datastoreItem xmlns:ds="http://schemas.openxmlformats.org/officeDocument/2006/customXml" ds:itemID="{84B4FC95-B506-4441-8CEF-FF744215E1FB}">
  <ds:schemaRefs>
    <ds:schemaRef ds:uri="http://schemas.microsoft.com/office/2006/documentManagement/types"/>
    <ds:schemaRef ds:uri="91f26e49-f70c-446a-af9a-0186764ea1fa"/>
    <ds:schemaRef ds:uri="http://www.w3.org/XML/1998/namespace"/>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581cfee2-c630-4554-92b2-68787b9159cf"/>
    <ds:schemaRef ds:uri="http://schemas.microsoft.com/office/2006/metadata/properties"/>
  </ds:schemaRefs>
</ds:datastoreItem>
</file>

<file path=customXml/itemProps3.xml><?xml version="1.0" encoding="utf-8"?>
<ds:datastoreItem xmlns:ds="http://schemas.openxmlformats.org/officeDocument/2006/customXml" ds:itemID="{CE9DA52F-32EC-4347-92F4-F02D9BA6F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26e49-f70c-446a-af9a-0186764ea1fa"/>
    <ds:schemaRef ds:uri="581cfee2-c630-4554-92b2-68787b91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B0E8F6-F9C9-4A86-A45A-2D13EA67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43</Pages>
  <Words>64656</Words>
  <Characters>381473</Characters>
  <Application>Microsoft Office Word</Application>
  <DocSecurity>0</DocSecurity>
  <Lines>3178</Lines>
  <Paragraphs>890</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445239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Pilík</dc:creator>
  <cp:keywords/>
  <dc:description/>
  <cp:lastModifiedBy>Michal Pilík</cp:lastModifiedBy>
  <cp:revision>1</cp:revision>
  <cp:lastPrinted>2020-01-09T09:33:00Z</cp:lastPrinted>
  <dcterms:created xsi:type="dcterms:W3CDTF">2020-08-26T16:55:00Z</dcterms:created>
  <dcterms:modified xsi:type="dcterms:W3CDTF">2020-08-31T13:13:00Z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0x010100186AAE1020B34F47B623458130915FE1</vt:lpwstr>
  </property>
</Properties>
</file>