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rPr>
          <w:rFonts w:ascii="Calibri Light" w:hAnsi="Calibri Light"/>
        </w:rPr>
        <w:id w:val="1808358714"/>
        <w:docPartObj>
          <w:docPartGallery w:val="Cover Pages"/>
          <w:docPartUnique/>
        </w:docPartObj>
      </w:sdtPr>
      <w:sdtEndPr>
        <w:rPr>
          <w:rFonts w:asciiTheme="minorHAnsi" w:eastAsiaTheme="minorEastAsia" w:hAnsiTheme="minorHAnsi" w:cstheme="minorBidi"/>
          <w:color w:val="4F81BD" w:themeColor="accent1"/>
          <w:sz w:val="44"/>
          <w:szCs w:val="44"/>
          <w:lang w:eastAsia="cs-CZ"/>
        </w:rPr>
      </w:sdtEndPr>
      <w:sdtContent>
        <w:p w14:paraId="53F008AD" w14:textId="77777777" w:rsidR="00B55B7A" w:rsidRPr="004519F5" w:rsidRDefault="00B55B7A" w:rsidP="00B55B7A">
          <w:pPr>
            <w:jc w:val="center"/>
            <w:rPr>
              <w:rFonts w:ascii="Calibri Light" w:hAnsi="Calibri Light"/>
              <w:b/>
              <w:sz w:val="36"/>
              <w:szCs w:val="36"/>
            </w:rPr>
          </w:pPr>
          <w:r w:rsidRPr="004519F5">
            <w:rPr>
              <w:rFonts w:ascii="Calibri Light" w:hAnsi="Calibri Light"/>
              <w:b/>
              <w:sz w:val="36"/>
              <w:szCs w:val="36"/>
            </w:rPr>
            <w:t>Univerzita Tomáše Bati ve Zlíně</w:t>
          </w:r>
        </w:p>
        <w:p w14:paraId="239685E0" w14:textId="311672EB" w:rsidR="00B55B7A" w:rsidRPr="004519F5" w:rsidRDefault="00B55B7A" w:rsidP="00B55B7A">
          <w:pPr>
            <w:jc w:val="center"/>
            <w:rPr>
              <w:rFonts w:ascii="Calibri Light" w:hAnsi="Calibri Light"/>
              <w:b/>
              <w:sz w:val="36"/>
              <w:szCs w:val="36"/>
            </w:rPr>
          </w:pPr>
          <w:r w:rsidRPr="004519F5">
            <w:rPr>
              <w:rFonts w:ascii="Calibri Light" w:hAnsi="Calibri Light"/>
              <w:b/>
              <w:sz w:val="36"/>
              <w:szCs w:val="36"/>
            </w:rPr>
            <w:t>Fakulta technologická</w:t>
          </w:r>
        </w:p>
        <w:p w14:paraId="4B4E94E3" w14:textId="4C5E3A07" w:rsidR="00B55B7A" w:rsidRPr="004519F5" w:rsidRDefault="00B55B7A" w:rsidP="00B55B7A">
          <w:pPr>
            <w:jc w:val="center"/>
            <w:rPr>
              <w:rFonts w:ascii="Calibri Light" w:hAnsi="Calibri Light"/>
            </w:rPr>
          </w:pPr>
        </w:p>
        <w:p w14:paraId="55E50C50" w14:textId="4F1636DF" w:rsidR="00B55B7A" w:rsidRPr="004519F5" w:rsidRDefault="00B55B7A" w:rsidP="00B55B7A">
          <w:pPr>
            <w:jc w:val="center"/>
            <w:rPr>
              <w:rFonts w:ascii="Calibri Light" w:hAnsi="Calibri Light"/>
            </w:rPr>
          </w:pPr>
        </w:p>
        <w:p w14:paraId="2243F2BD" w14:textId="23C3FB74" w:rsidR="00B55B7A" w:rsidRPr="004519F5" w:rsidRDefault="00B55B7A" w:rsidP="00B55B7A">
          <w:pPr>
            <w:jc w:val="center"/>
            <w:rPr>
              <w:rFonts w:ascii="Calibri Light" w:hAnsi="Calibri Light"/>
            </w:rPr>
          </w:pPr>
        </w:p>
        <w:p w14:paraId="30924CDC" w14:textId="779B64D7" w:rsidR="00B55B7A" w:rsidRPr="004519F5" w:rsidRDefault="00B55B7A" w:rsidP="00B55B7A">
          <w:pPr>
            <w:jc w:val="center"/>
            <w:rPr>
              <w:rFonts w:ascii="Calibri Light" w:hAnsi="Calibri Light"/>
            </w:rPr>
          </w:pPr>
        </w:p>
        <w:p w14:paraId="1F7892E7" w14:textId="6FA87910" w:rsidR="00B55B7A" w:rsidRPr="004519F5" w:rsidRDefault="00B55B7A" w:rsidP="00B55B7A">
          <w:pPr>
            <w:jc w:val="center"/>
            <w:rPr>
              <w:rFonts w:ascii="Calibri Light" w:hAnsi="Calibri Light"/>
            </w:rPr>
          </w:pPr>
        </w:p>
        <w:p w14:paraId="2D395027" w14:textId="0AC4AD08" w:rsidR="00B55B7A" w:rsidRPr="004519F5" w:rsidRDefault="00B55B7A" w:rsidP="00B55B7A">
          <w:pPr>
            <w:jc w:val="center"/>
            <w:rPr>
              <w:rFonts w:ascii="Calibri Light" w:hAnsi="Calibri Light"/>
            </w:rPr>
          </w:pPr>
        </w:p>
        <w:p w14:paraId="362EBC9C" w14:textId="77777777" w:rsidR="00B55B7A" w:rsidRPr="004519F5" w:rsidRDefault="00B55B7A" w:rsidP="00B55B7A">
          <w:pPr>
            <w:jc w:val="center"/>
            <w:rPr>
              <w:rFonts w:ascii="Calibri Light" w:hAnsi="Calibri Light"/>
            </w:rPr>
          </w:pPr>
        </w:p>
        <w:p w14:paraId="3762DD22" w14:textId="5CE1274D" w:rsidR="00B55B7A" w:rsidRPr="004519F5" w:rsidRDefault="00532700" w:rsidP="00B55B7A">
          <w:pPr>
            <w:jc w:val="center"/>
            <w:rPr>
              <w:rFonts w:ascii="Calibri Light" w:hAnsi="Calibri Light"/>
              <w:sz w:val="40"/>
              <w:szCs w:val="40"/>
            </w:rPr>
          </w:pPr>
          <w:r w:rsidRPr="004519F5">
            <w:rPr>
              <w:rFonts w:ascii="Calibri Light" w:hAnsi="Calibri Light"/>
              <w:sz w:val="40"/>
              <w:szCs w:val="40"/>
            </w:rPr>
            <w:t xml:space="preserve">Sebehodnotící zpráva pro </w:t>
          </w:r>
          <w:r w:rsidR="008B7BE4">
            <w:rPr>
              <w:rFonts w:ascii="Calibri Light" w:hAnsi="Calibri Light"/>
              <w:sz w:val="40"/>
              <w:szCs w:val="40"/>
            </w:rPr>
            <w:t>akreditaci</w:t>
          </w:r>
          <w:r w:rsidRPr="004519F5">
            <w:rPr>
              <w:rFonts w:ascii="Calibri Light" w:hAnsi="Calibri Light"/>
              <w:sz w:val="40"/>
              <w:szCs w:val="40"/>
            </w:rPr>
            <w:t xml:space="preserve"> </w:t>
          </w:r>
          <w:r w:rsidR="008B7BE4">
            <w:rPr>
              <w:rFonts w:ascii="Calibri Light" w:hAnsi="Calibri Light"/>
              <w:sz w:val="40"/>
              <w:szCs w:val="40"/>
            </w:rPr>
            <w:t>doktorského studijního programu</w:t>
          </w:r>
        </w:p>
        <w:p w14:paraId="5CC02969" w14:textId="77777777" w:rsidR="00532700" w:rsidRPr="004519F5" w:rsidRDefault="00532700" w:rsidP="00B55B7A">
          <w:pPr>
            <w:jc w:val="center"/>
            <w:rPr>
              <w:rFonts w:ascii="Calibri Light" w:hAnsi="Calibri Light"/>
              <w:sz w:val="40"/>
              <w:szCs w:val="40"/>
            </w:rPr>
          </w:pPr>
        </w:p>
        <w:p w14:paraId="111401F2" w14:textId="1E54B207" w:rsidR="00B55B7A" w:rsidRPr="004519F5" w:rsidRDefault="00945262" w:rsidP="00B55B7A">
          <w:pPr>
            <w:jc w:val="center"/>
            <w:rPr>
              <w:rFonts w:ascii="Calibri Light" w:hAnsi="Calibri Light"/>
              <w:b/>
              <w:sz w:val="40"/>
              <w:szCs w:val="40"/>
            </w:rPr>
          </w:pPr>
          <w:r>
            <w:rPr>
              <w:rFonts w:ascii="Calibri Light" w:hAnsi="Calibri Light"/>
              <w:b/>
              <w:sz w:val="40"/>
              <w:szCs w:val="40"/>
            </w:rPr>
            <w:t>Nástroje a procesy</w:t>
          </w:r>
        </w:p>
        <w:p w14:paraId="2EFBE651"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54F407FD"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426C166B"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1564B74A"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566FE9AE"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672A8889"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0FB786F8"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4DC6DCF7" w14:textId="77777777" w:rsidR="00B55B7A" w:rsidRPr="004519F5" w:rsidRDefault="00B55B7A" w:rsidP="00B55B7A">
          <w:pPr>
            <w:jc w:val="center"/>
            <w:rPr>
              <w:rFonts w:ascii="Calibri Light" w:eastAsiaTheme="minorEastAsia" w:hAnsi="Calibri Light" w:cstheme="minorBidi"/>
              <w:color w:val="4F81BD" w:themeColor="accent1"/>
              <w:sz w:val="44"/>
              <w:szCs w:val="44"/>
              <w:lang w:eastAsia="cs-CZ"/>
            </w:rPr>
          </w:pPr>
        </w:p>
        <w:p w14:paraId="18E02E79" w14:textId="34A4DE68" w:rsidR="00A867F4" w:rsidRPr="004519F5" w:rsidRDefault="00945262" w:rsidP="000B2026">
          <w:pPr>
            <w:jc w:val="right"/>
            <w:rPr>
              <w:rFonts w:ascii="Calibri Light" w:hAnsi="Calibri Light" w:cs="Times New Roman"/>
              <w:b/>
              <w:sz w:val="32"/>
              <w:szCs w:val="32"/>
            </w:rPr>
          </w:pPr>
          <w:r>
            <w:rPr>
              <w:rFonts w:ascii="Calibri Light" w:eastAsiaTheme="minorEastAsia" w:hAnsi="Calibri Light" w:cstheme="minorBidi"/>
              <w:sz w:val="36"/>
              <w:szCs w:val="36"/>
              <w:lang w:eastAsia="cs-CZ"/>
            </w:rPr>
            <w:t>6. 1. 202</w:t>
          </w:r>
          <w:r w:rsidR="00E011BB">
            <w:rPr>
              <w:rFonts w:ascii="Calibri Light" w:eastAsiaTheme="minorEastAsia" w:hAnsi="Calibri Light" w:cstheme="minorBidi"/>
              <w:sz w:val="36"/>
              <w:szCs w:val="36"/>
              <w:lang w:eastAsia="cs-CZ"/>
            </w:rPr>
            <w:t>1</w:t>
          </w:r>
          <w:r w:rsidR="00B55B7A" w:rsidRPr="004519F5">
            <w:rPr>
              <w:rFonts w:asciiTheme="minorHAnsi" w:eastAsiaTheme="minorEastAsia" w:hAnsiTheme="minorHAnsi" w:cstheme="minorBidi"/>
              <w:color w:val="4F81BD" w:themeColor="accent1"/>
              <w:sz w:val="44"/>
              <w:szCs w:val="44"/>
              <w:lang w:eastAsia="cs-CZ"/>
            </w:rPr>
            <w:br w:type="page"/>
          </w:r>
        </w:p>
      </w:sdtContent>
    </w:sdt>
    <w:p w14:paraId="74FF385D" w14:textId="77777777" w:rsidR="000B2026" w:rsidRPr="004519F5" w:rsidRDefault="000B2026" w:rsidP="003F1603">
      <w:pPr>
        <w:spacing w:after="0"/>
        <w:jc w:val="center"/>
        <w:rPr>
          <w:rFonts w:ascii="Calibri Light" w:hAnsi="Calibri Light" w:cs="Times New Roman"/>
          <w:b/>
          <w:sz w:val="32"/>
          <w:szCs w:val="32"/>
        </w:rPr>
      </w:pPr>
    </w:p>
    <w:p w14:paraId="4488A117" w14:textId="7EA40275" w:rsidR="009E517D" w:rsidRPr="004519F5" w:rsidRDefault="003F1603" w:rsidP="003F1603">
      <w:pPr>
        <w:spacing w:after="0"/>
        <w:jc w:val="center"/>
        <w:rPr>
          <w:rFonts w:ascii="Calibri Light" w:hAnsi="Calibri Light" w:cs="Times New Roman"/>
          <w:b/>
          <w:sz w:val="32"/>
          <w:szCs w:val="32"/>
        </w:rPr>
      </w:pPr>
      <w:r w:rsidRPr="004519F5">
        <w:rPr>
          <w:rFonts w:ascii="Calibri Light" w:hAnsi="Calibri Light" w:cs="Times New Roman"/>
          <w:b/>
          <w:sz w:val="32"/>
          <w:szCs w:val="32"/>
        </w:rPr>
        <w:t>S</w:t>
      </w:r>
      <w:r w:rsidR="009E517D" w:rsidRPr="004519F5">
        <w:rPr>
          <w:rFonts w:ascii="Calibri Light" w:hAnsi="Calibri Light" w:cs="Times New Roman"/>
          <w:b/>
          <w:sz w:val="32"/>
          <w:szCs w:val="32"/>
        </w:rPr>
        <w:t>ebehodnotící zpráv</w:t>
      </w:r>
      <w:r w:rsidRPr="004519F5">
        <w:rPr>
          <w:rFonts w:ascii="Calibri Light" w:hAnsi="Calibri Light" w:cs="Times New Roman"/>
          <w:b/>
          <w:sz w:val="32"/>
          <w:szCs w:val="32"/>
        </w:rPr>
        <w:t xml:space="preserve">a </w:t>
      </w:r>
      <w:r w:rsidR="009E517D" w:rsidRPr="004519F5">
        <w:rPr>
          <w:rFonts w:ascii="Calibri Light" w:hAnsi="Calibri Light" w:cs="Times New Roman"/>
          <w:b/>
          <w:sz w:val="32"/>
          <w:szCs w:val="32"/>
        </w:rPr>
        <w:t>pro akreditaci studijních programů</w:t>
      </w:r>
    </w:p>
    <w:p w14:paraId="0E23E805" w14:textId="77777777" w:rsidR="009E517D" w:rsidRPr="004519F5" w:rsidRDefault="00594C51" w:rsidP="00657246">
      <w:pPr>
        <w:spacing w:after="0" w:line="240" w:lineRule="auto"/>
        <w:jc w:val="center"/>
        <w:rPr>
          <w:rFonts w:ascii="Calibri Light" w:hAnsi="Calibri Light" w:cs="Times New Roman"/>
          <w:bCs/>
          <w:sz w:val="28"/>
          <w:szCs w:val="28"/>
        </w:rPr>
      </w:pPr>
      <w:r w:rsidRPr="004519F5">
        <w:rPr>
          <w:rFonts w:ascii="Calibri Light" w:hAnsi="Calibri Light" w:cs="Times New Roman"/>
          <w:bCs/>
          <w:sz w:val="28"/>
          <w:szCs w:val="28"/>
        </w:rPr>
        <w:t>P</w:t>
      </w:r>
      <w:r w:rsidR="003F1603" w:rsidRPr="004519F5">
        <w:rPr>
          <w:rFonts w:ascii="Calibri Light" w:hAnsi="Calibri Light" w:cs="Times New Roman"/>
          <w:bCs/>
          <w:sz w:val="28"/>
          <w:szCs w:val="28"/>
        </w:rPr>
        <w:t>říloha</w:t>
      </w:r>
      <w:r w:rsidR="009E517D" w:rsidRPr="004519F5">
        <w:rPr>
          <w:rFonts w:ascii="Calibri Light" w:hAnsi="Calibri Light" w:cs="Times New Roman"/>
          <w:bCs/>
          <w:sz w:val="28"/>
          <w:szCs w:val="28"/>
        </w:rPr>
        <w:t xml:space="preserve"> E</w:t>
      </w:r>
    </w:p>
    <w:p w14:paraId="16CC0DF0" w14:textId="77777777" w:rsidR="009E517D" w:rsidRPr="004519F5" w:rsidRDefault="009E517D" w:rsidP="00DA6089">
      <w:pPr>
        <w:jc w:val="center"/>
        <w:rPr>
          <w:rFonts w:ascii="Calibri Light" w:hAnsi="Calibri Light" w:cs="Times New Roman"/>
          <w:b/>
          <w:sz w:val="28"/>
          <w:szCs w:val="28"/>
        </w:rPr>
      </w:pPr>
    </w:p>
    <w:p w14:paraId="0168A063" w14:textId="77777777" w:rsidR="009E517D" w:rsidRPr="004519F5" w:rsidRDefault="009E517D" w:rsidP="0019620C">
      <w:pPr>
        <w:spacing w:after="0"/>
        <w:ind w:left="426"/>
        <w:jc w:val="both"/>
        <w:rPr>
          <w:rFonts w:ascii="Calibri Light" w:hAnsi="Calibri Light"/>
        </w:rPr>
      </w:pPr>
    </w:p>
    <w:p w14:paraId="365F865F" w14:textId="77777777" w:rsidR="009E517D" w:rsidRPr="004519F5" w:rsidRDefault="009E517D" w:rsidP="008624B2">
      <w:pPr>
        <w:pStyle w:val="Nadpis1"/>
      </w:pPr>
      <w:r w:rsidRPr="004519F5">
        <w:t>Instituce</w:t>
      </w:r>
    </w:p>
    <w:p w14:paraId="4D7459E3" w14:textId="77777777" w:rsidR="009E517D" w:rsidRPr="004519F5" w:rsidRDefault="009E517D" w:rsidP="002F1D94">
      <w:pPr>
        <w:spacing w:after="0"/>
        <w:ind w:left="426"/>
        <w:rPr>
          <w:rFonts w:ascii="Calibri Light" w:hAnsi="Calibri Light" w:cs="Times New Roman"/>
          <w:bCs/>
          <w:sz w:val="24"/>
          <w:szCs w:val="24"/>
          <w:u w:val="single"/>
        </w:rPr>
      </w:pPr>
    </w:p>
    <w:p w14:paraId="19261891" w14:textId="77777777" w:rsidR="009E517D" w:rsidRPr="004519F5" w:rsidRDefault="009E517D" w:rsidP="008624B2">
      <w:pPr>
        <w:pStyle w:val="Nadpis2"/>
      </w:pPr>
      <w:r w:rsidRPr="004519F5">
        <w:t>Působnost orgánů vysoké školy</w:t>
      </w:r>
    </w:p>
    <w:p w14:paraId="32DA8F54" w14:textId="77777777" w:rsidR="009E517D" w:rsidRPr="004519F5" w:rsidRDefault="009E517D" w:rsidP="000855AE">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Standardy 1.1-1.2</w:t>
      </w:r>
    </w:p>
    <w:p w14:paraId="227AE732" w14:textId="4FCB11FB" w:rsidR="009E517D" w:rsidRPr="00F07E5F" w:rsidRDefault="004C7D03" w:rsidP="2D38A6F6">
      <w:pPr>
        <w:pStyle w:val="Nadpis2"/>
        <w:ind w:left="0"/>
        <w:jc w:val="both"/>
        <w:rPr>
          <w:color w:val="000000" w:themeColor="text1"/>
          <w:sz w:val="22"/>
          <w:szCs w:val="22"/>
        </w:rPr>
      </w:pPr>
      <w:r w:rsidRPr="004519F5">
        <w:rPr>
          <w:color w:val="000000" w:themeColor="text1"/>
          <w:sz w:val="22"/>
          <w:szCs w:val="22"/>
        </w:rPr>
        <w:t>Univerzita Tomáše Bati ve Zlíně (dále jen UTB</w:t>
      </w:r>
      <w:r w:rsidR="004B7C7C" w:rsidRPr="004519F5">
        <w:rPr>
          <w:color w:val="000000" w:themeColor="text1"/>
          <w:sz w:val="22"/>
          <w:szCs w:val="22"/>
        </w:rPr>
        <w:t xml:space="preserve"> ve Zlíně</w:t>
      </w:r>
      <w:r w:rsidRPr="004519F5">
        <w:rPr>
          <w:color w:val="000000" w:themeColor="text1"/>
          <w:sz w:val="22"/>
          <w:szCs w:val="22"/>
        </w:rPr>
        <w:t xml:space="preserve">) má vymezen orgán vysoké školy, který plní působnost statutárního orgánu, a má vymezeny další orgány, </w:t>
      </w:r>
      <w:r w:rsidR="004B7C7C" w:rsidRPr="004519F5">
        <w:rPr>
          <w:color w:val="000000" w:themeColor="text1"/>
          <w:sz w:val="22"/>
          <w:szCs w:val="22"/>
        </w:rPr>
        <w:t xml:space="preserve">včetně </w:t>
      </w:r>
      <w:r w:rsidRPr="004519F5">
        <w:rPr>
          <w:color w:val="000000" w:themeColor="text1"/>
          <w:sz w:val="22"/>
          <w:szCs w:val="22"/>
        </w:rPr>
        <w:t>jejich působnost</w:t>
      </w:r>
      <w:r w:rsidR="004B7C7C" w:rsidRPr="004519F5">
        <w:rPr>
          <w:color w:val="000000" w:themeColor="text1"/>
          <w:sz w:val="22"/>
          <w:szCs w:val="22"/>
        </w:rPr>
        <w:t>i</w:t>
      </w:r>
      <w:r w:rsidRPr="004519F5">
        <w:rPr>
          <w:color w:val="000000" w:themeColor="text1"/>
          <w:sz w:val="22"/>
          <w:szCs w:val="22"/>
        </w:rPr>
        <w:t>, pravomoc</w:t>
      </w:r>
      <w:r w:rsidR="004B7C7C" w:rsidRPr="004519F5">
        <w:rPr>
          <w:color w:val="000000" w:themeColor="text1"/>
          <w:sz w:val="22"/>
          <w:szCs w:val="22"/>
        </w:rPr>
        <w:t>i</w:t>
      </w:r>
      <w:r w:rsidRPr="004519F5">
        <w:rPr>
          <w:color w:val="000000" w:themeColor="text1"/>
          <w:sz w:val="22"/>
          <w:szCs w:val="22"/>
        </w:rPr>
        <w:t xml:space="preserve"> a odpovědnost</w:t>
      </w:r>
      <w:r w:rsidR="004B7C7C" w:rsidRPr="004519F5">
        <w:rPr>
          <w:color w:val="000000" w:themeColor="text1"/>
          <w:sz w:val="22"/>
          <w:szCs w:val="22"/>
        </w:rPr>
        <w:t>i</w:t>
      </w:r>
      <w:r w:rsidRPr="004519F5">
        <w:rPr>
          <w:color w:val="000000" w:themeColor="text1"/>
          <w:sz w:val="22"/>
          <w:szCs w:val="22"/>
        </w:rPr>
        <w:t xml:space="preserve">. </w:t>
      </w:r>
      <w:r w:rsidR="00594C51" w:rsidRPr="004519F5">
        <w:rPr>
          <w:color w:val="000000" w:themeColor="text1"/>
          <w:sz w:val="22"/>
          <w:szCs w:val="22"/>
        </w:rPr>
        <w:t>Statutární orgán a další orgány UTB</w:t>
      </w:r>
      <w:r w:rsidR="004B7C7C" w:rsidRPr="004519F5">
        <w:rPr>
          <w:color w:val="000000" w:themeColor="text1"/>
          <w:sz w:val="22"/>
          <w:szCs w:val="22"/>
        </w:rPr>
        <w:t xml:space="preserve"> ve Zlíně </w:t>
      </w:r>
      <w:r w:rsidR="00594C51" w:rsidRPr="004519F5">
        <w:rPr>
          <w:color w:val="000000" w:themeColor="text1"/>
          <w:sz w:val="22"/>
          <w:szCs w:val="22"/>
        </w:rPr>
        <w:t>jsou vymezeny v</w:t>
      </w:r>
      <w:r w:rsidR="00E011BB">
        <w:rPr>
          <w:color w:val="000000" w:themeColor="text1"/>
          <w:sz w:val="22"/>
          <w:szCs w:val="22"/>
        </w:rPr>
        <w:t> platném znění</w:t>
      </w:r>
      <w:r w:rsidR="00594C51" w:rsidRPr="004519F5">
        <w:rPr>
          <w:color w:val="000000" w:themeColor="text1"/>
          <w:sz w:val="22"/>
          <w:szCs w:val="22"/>
        </w:rPr>
        <w:t xml:space="preserve"> </w:t>
      </w:r>
      <w:r w:rsidR="00C64F4A" w:rsidRPr="004519F5">
        <w:rPr>
          <w:color w:val="000000" w:themeColor="text1"/>
          <w:sz w:val="22"/>
          <w:szCs w:val="22"/>
        </w:rPr>
        <w:t>„</w:t>
      </w:r>
      <w:r w:rsidRPr="004519F5">
        <w:rPr>
          <w:color w:val="000000" w:themeColor="text1"/>
          <w:sz w:val="22"/>
          <w:szCs w:val="22"/>
        </w:rPr>
        <w:t>Statut</w:t>
      </w:r>
      <w:r w:rsidR="00594C51" w:rsidRPr="004519F5">
        <w:rPr>
          <w:color w:val="000000" w:themeColor="text1"/>
          <w:sz w:val="22"/>
          <w:szCs w:val="22"/>
        </w:rPr>
        <w:t>u</w:t>
      </w:r>
      <w:r w:rsidRPr="004519F5">
        <w:rPr>
          <w:color w:val="000000" w:themeColor="text1"/>
          <w:sz w:val="22"/>
          <w:szCs w:val="22"/>
        </w:rPr>
        <w:t xml:space="preserve"> </w:t>
      </w:r>
      <w:r w:rsidR="00594C51" w:rsidRPr="004519F5">
        <w:rPr>
          <w:color w:val="000000" w:themeColor="text1"/>
          <w:sz w:val="22"/>
          <w:szCs w:val="22"/>
        </w:rPr>
        <w:t>UTB</w:t>
      </w:r>
      <w:r w:rsidRPr="004519F5">
        <w:rPr>
          <w:color w:val="000000" w:themeColor="text1"/>
          <w:sz w:val="22"/>
          <w:szCs w:val="22"/>
        </w:rPr>
        <w:t xml:space="preserve"> ve </w:t>
      </w:r>
      <w:r w:rsidR="00D31EE6">
        <w:rPr>
          <w:color w:val="000000" w:themeColor="text1"/>
          <w:sz w:val="22"/>
          <w:szCs w:val="22"/>
        </w:rPr>
        <w:t>Zlíně“</w:t>
      </w:r>
      <w:r w:rsidR="00D31EE6">
        <w:rPr>
          <w:color w:val="000000" w:themeColor="text1"/>
          <w:sz w:val="22"/>
          <w:szCs w:val="22"/>
          <w:vertAlign w:val="superscript"/>
        </w:rPr>
        <w:t>1</w:t>
      </w:r>
      <w:r w:rsidR="00F07E5F">
        <w:rPr>
          <w:color w:val="000000" w:themeColor="text1"/>
          <w:sz w:val="22"/>
          <w:szCs w:val="22"/>
        </w:rPr>
        <w:t>.</w:t>
      </w:r>
    </w:p>
    <w:p w14:paraId="3D052856" w14:textId="77777777" w:rsidR="004C7D03" w:rsidRPr="004519F5" w:rsidRDefault="004C7D03" w:rsidP="003A2D99">
      <w:pPr>
        <w:spacing w:after="0"/>
        <w:ind w:left="426"/>
        <w:rPr>
          <w:rFonts w:ascii="Calibri Light" w:hAnsi="Calibri Light" w:cs="Times New Roman"/>
          <w:bCs/>
          <w:sz w:val="24"/>
          <w:szCs w:val="24"/>
          <w:u w:val="single"/>
        </w:rPr>
      </w:pPr>
    </w:p>
    <w:p w14:paraId="5B5FE788" w14:textId="77777777" w:rsidR="009E517D" w:rsidRPr="004519F5" w:rsidRDefault="009E517D" w:rsidP="003A2D99">
      <w:pPr>
        <w:pStyle w:val="Nadpis2"/>
      </w:pPr>
      <w:r w:rsidRPr="004519F5">
        <w:t xml:space="preserve">Vnitřní systém zajišťování kvality </w:t>
      </w:r>
    </w:p>
    <w:p w14:paraId="2F3F82CC" w14:textId="77777777" w:rsidR="009E517D" w:rsidRPr="004519F5" w:rsidRDefault="009E517D" w:rsidP="00C80B17">
      <w:pPr>
        <w:pStyle w:val="Nadpis3"/>
        <w:rPr>
          <w:color w:val="000000" w:themeColor="text1"/>
        </w:rPr>
      </w:pPr>
      <w:r w:rsidRPr="004519F5">
        <w:t>Vymezení pravomoci a odpovědnost za kvalitu</w:t>
      </w:r>
    </w:p>
    <w:p w14:paraId="273A19F4" w14:textId="77777777" w:rsidR="009E517D" w:rsidRPr="004519F5" w:rsidRDefault="009E517D" w:rsidP="00C80B17">
      <w:pPr>
        <w:tabs>
          <w:tab w:val="left" w:pos="2835"/>
        </w:tabs>
        <w:spacing w:before="120" w:after="120"/>
        <w:rPr>
          <w:rFonts w:ascii="Calibri Light" w:hAnsi="Calibri Light"/>
          <w:color w:val="000000" w:themeColor="text1"/>
        </w:rPr>
      </w:pPr>
      <w:r w:rsidRPr="004519F5">
        <w:rPr>
          <w:rFonts w:ascii="Calibri Light" w:hAnsi="Calibri Light"/>
          <w:color w:val="000000" w:themeColor="text1"/>
        </w:rPr>
        <w:tab/>
      </w:r>
      <w:r w:rsidRPr="004519F5">
        <w:rPr>
          <w:rFonts w:ascii="Calibri Light" w:hAnsi="Calibri Light"/>
          <w:color w:val="000000" w:themeColor="text1"/>
        </w:rPr>
        <w:tab/>
        <w:t xml:space="preserve">Standard 1.3 </w:t>
      </w:r>
    </w:p>
    <w:p w14:paraId="262269E6" w14:textId="5CB6B3F8" w:rsidR="0096733B" w:rsidRPr="00D31EE6" w:rsidRDefault="0096733B" w:rsidP="0096733B">
      <w:pPr>
        <w:tabs>
          <w:tab w:val="left" w:pos="2835"/>
        </w:tabs>
        <w:spacing w:before="120" w:after="120"/>
        <w:jc w:val="both"/>
        <w:rPr>
          <w:rFonts w:ascii="Calibri Light" w:hAnsi="Calibri Light"/>
          <w:color w:val="000000" w:themeColor="text1"/>
        </w:rPr>
      </w:pPr>
      <w:r w:rsidRPr="004519F5">
        <w:rPr>
          <w:rFonts w:ascii="Calibri Light" w:hAnsi="Calibri Light"/>
          <w:color w:val="000000" w:themeColor="text1"/>
        </w:rPr>
        <w:t>UTB</w:t>
      </w:r>
      <w:r w:rsidR="004B7C7C" w:rsidRPr="004519F5">
        <w:rPr>
          <w:rFonts w:ascii="Calibri Light" w:hAnsi="Calibri Light"/>
          <w:color w:val="000000" w:themeColor="text1"/>
        </w:rPr>
        <w:t xml:space="preserve"> ve Zlíně</w:t>
      </w:r>
      <w:r w:rsidRPr="004519F5">
        <w:rPr>
          <w:rFonts w:ascii="Calibri Light" w:hAnsi="Calibri Light"/>
          <w:color w:val="000000" w:themeColor="text1"/>
        </w:rPr>
        <w:t xml:space="preserve">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w:t>
      </w:r>
      <w:r w:rsidR="00B457AB" w:rsidRPr="004519F5">
        <w:rPr>
          <w:rFonts w:ascii="Calibri Light" w:hAnsi="Calibri Light"/>
          <w:color w:val="000000" w:themeColor="text1"/>
        </w:rPr>
        <w:t xml:space="preserve"> Tyto pravomoci a odpovědnost </w:t>
      </w:r>
      <w:r w:rsidR="00C64F4A" w:rsidRPr="004519F5">
        <w:rPr>
          <w:rFonts w:ascii="Calibri Light" w:hAnsi="Calibri Light"/>
          <w:color w:val="000000" w:themeColor="text1"/>
        </w:rPr>
        <w:t>jsou vymezeny v „Pravidlech systému zajišťování kvality vzdělávací, tvůrčí a s nimi souvisejících činností a vnitřního hodnocení kvality vzdělávací, tvůrčí a s nimi souvisejících činností UTB“</w:t>
      </w:r>
      <w:r w:rsidR="00D31EE6">
        <w:rPr>
          <w:rFonts w:ascii="Calibri Light" w:hAnsi="Calibri Light"/>
          <w:color w:val="000000" w:themeColor="text1"/>
          <w:vertAlign w:val="superscript"/>
        </w:rPr>
        <w:t>2</w:t>
      </w:r>
      <w:r w:rsidR="00D31EE6">
        <w:rPr>
          <w:rFonts w:ascii="Calibri Light" w:hAnsi="Calibri Light"/>
          <w:color w:val="000000" w:themeColor="text1"/>
        </w:rPr>
        <w:t>.</w:t>
      </w:r>
    </w:p>
    <w:p w14:paraId="1EC7E3CF" w14:textId="08B6D446" w:rsidR="2D38A6F6" w:rsidRPr="00F07E5F" w:rsidRDefault="2D38A6F6" w:rsidP="2D38A6F6">
      <w:pPr>
        <w:spacing w:before="120" w:after="120"/>
        <w:jc w:val="both"/>
        <w:rPr>
          <w:rFonts w:ascii="Calibri Light" w:hAnsi="Calibri Light"/>
        </w:rPr>
      </w:pPr>
      <w:r w:rsidRPr="004519F5">
        <w:rPr>
          <w:rFonts w:ascii="Calibri Light" w:hAnsi="Calibri Light"/>
        </w:rPr>
        <w:t>Pro účely zajišťování kvality má pak jmenovánu</w:t>
      </w:r>
      <w:r w:rsidR="004B7C7C" w:rsidRPr="004519F5">
        <w:rPr>
          <w:rFonts w:ascii="Calibri Light" w:hAnsi="Calibri Light"/>
        </w:rPr>
        <w:t xml:space="preserve"> čtrnáctičlennou </w:t>
      </w:r>
      <w:r w:rsidRPr="004519F5">
        <w:rPr>
          <w:rFonts w:ascii="Calibri Light" w:hAnsi="Calibri Light"/>
        </w:rPr>
        <w:t>Radu pro vnitřní hodnocení UTB</w:t>
      </w:r>
      <w:r w:rsidR="004B7C7C" w:rsidRPr="004519F5">
        <w:rPr>
          <w:rFonts w:ascii="Calibri Light" w:hAnsi="Calibri Light"/>
        </w:rPr>
        <w:t xml:space="preserve"> ve Zlíně, která se řídí Jednacím řádem Rady pro vnitřní hodnocení UTB (Směrnice rektora </w:t>
      </w:r>
      <w:r w:rsidR="00F07E5F">
        <w:rPr>
          <w:rFonts w:ascii="Calibri Light" w:hAnsi="Calibri Light"/>
        </w:rPr>
        <w:t>č. 18/2017)</w:t>
      </w:r>
      <w:r w:rsidR="00F07E5F">
        <w:rPr>
          <w:rFonts w:ascii="Calibri Light" w:hAnsi="Calibri Light"/>
          <w:vertAlign w:val="superscript"/>
        </w:rPr>
        <w:t>3</w:t>
      </w:r>
      <w:r w:rsidR="00F07E5F">
        <w:rPr>
          <w:rFonts w:ascii="Calibri Light" w:hAnsi="Calibri Light"/>
        </w:rPr>
        <w:t>.</w:t>
      </w:r>
    </w:p>
    <w:p w14:paraId="324990DC" w14:textId="77777777" w:rsidR="00C64F4A" w:rsidRPr="004519F5" w:rsidRDefault="00C64F4A" w:rsidP="00C64F4A">
      <w:pPr>
        <w:pStyle w:val="Nadpis3"/>
        <w:numPr>
          <w:ilvl w:val="0"/>
          <w:numId w:val="0"/>
        </w:numPr>
        <w:ind w:left="1080"/>
      </w:pPr>
    </w:p>
    <w:p w14:paraId="5954883D" w14:textId="77777777" w:rsidR="009E517D" w:rsidRPr="004519F5" w:rsidRDefault="009E517D" w:rsidP="00C80B17">
      <w:pPr>
        <w:pStyle w:val="Nadpis3"/>
      </w:pPr>
      <w:r w:rsidRPr="004519F5">
        <w:t xml:space="preserve">Procesy vzniku a úprav studijních programů </w:t>
      </w:r>
    </w:p>
    <w:p w14:paraId="45CBAE65"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1.4</w:t>
      </w:r>
    </w:p>
    <w:p w14:paraId="00A51E4E" w14:textId="6C5C0832" w:rsidR="004C7D03" w:rsidRPr="004519F5" w:rsidRDefault="00623666" w:rsidP="00623666">
      <w:pPr>
        <w:tabs>
          <w:tab w:val="left" w:pos="2835"/>
        </w:tabs>
        <w:spacing w:before="120" w:after="120"/>
        <w:jc w:val="both"/>
        <w:rPr>
          <w:rFonts w:ascii="Calibri Light" w:hAnsi="Calibri Light"/>
        </w:rPr>
      </w:pPr>
      <w:r w:rsidRPr="00623666">
        <w:rPr>
          <w:rFonts w:ascii="Calibri Light" w:hAnsi="Calibri Light"/>
        </w:rPr>
        <w:t>UTB ve Zlíně disponuje vnitřním předpisem, který podrobně vymezuje veškeré procesy vzniku,</w:t>
      </w:r>
      <w:r>
        <w:rPr>
          <w:rFonts w:ascii="Calibri Light" w:hAnsi="Calibri Light"/>
        </w:rPr>
        <w:t xml:space="preserve"> </w:t>
      </w:r>
      <w:r w:rsidRPr="00623666">
        <w:rPr>
          <w:rFonts w:ascii="Calibri Light" w:hAnsi="Calibri Light"/>
        </w:rPr>
        <w:t>schvalování a změn návrhů studijních programů před jejich předložením k akreditaci Národnímu</w:t>
      </w:r>
      <w:r>
        <w:rPr>
          <w:rFonts w:ascii="Calibri Light" w:hAnsi="Calibri Light"/>
        </w:rPr>
        <w:t xml:space="preserve"> </w:t>
      </w:r>
      <w:r w:rsidRPr="00623666">
        <w:rPr>
          <w:rFonts w:ascii="Calibri Light" w:hAnsi="Calibri Light"/>
        </w:rPr>
        <w:t>akreditačnímu úřadu pro vysoké školství i předložení akreditace Radě pro vnitřní hodnocení UTB ve Zlíně</w:t>
      </w:r>
      <w:r>
        <w:rPr>
          <w:rFonts w:ascii="Calibri Light" w:hAnsi="Calibri Light"/>
        </w:rPr>
        <w:t xml:space="preserve"> </w:t>
      </w:r>
      <w:r w:rsidRPr="00623666">
        <w:rPr>
          <w:rFonts w:ascii="Calibri Light" w:hAnsi="Calibri Light"/>
        </w:rPr>
        <w:t>v rámci institucionální akreditace. Dané procesy jsou popsány v platném znění „Řádu pro tvorbu,</w:t>
      </w:r>
      <w:r>
        <w:rPr>
          <w:rFonts w:ascii="Calibri Light" w:hAnsi="Calibri Light"/>
        </w:rPr>
        <w:t xml:space="preserve"> </w:t>
      </w:r>
      <w:r w:rsidRPr="00623666">
        <w:rPr>
          <w:rFonts w:ascii="Calibri Light" w:hAnsi="Calibri Light"/>
        </w:rPr>
        <w:t>schvalování, uskutečňování a změny studijních programů Univerzity Tomáše Bati ve Zlíně“</w:t>
      </w:r>
      <w:r w:rsidRPr="00623666">
        <w:rPr>
          <w:rFonts w:ascii="Calibri Light" w:hAnsi="Calibri Light"/>
          <w:vertAlign w:val="superscript"/>
        </w:rPr>
        <w:t>4</w:t>
      </w:r>
      <w:r w:rsidRPr="00623666">
        <w:rPr>
          <w:rFonts w:ascii="Calibri Light" w:hAnsi="Calibri Light"/>
        </w:rPr>
        <w:t>.</w:t>
      </w:r>
    </w:p>
    <w:p w14:paraId="76ED7915" w14:textId="77777777" w:rsidR="00C46E23" w:rsidRDefault="00C46E23" w:rsidP="00C64F4A">
      <w:pPr>
        <w:tabs>
          <w:tab w:val="left" w:pos="2835"/>
        </w:tabs>
        <w:spacing w:before="120" w:after="120"/>
        <w:jc w:val="both"/>
        <w:rPr>
          <w:rFonts w:ascii="Calibri Light" w:hAnsi="Calibri Light"/>
        </w:rPr>
      </w:pPr>
    </w:p>
    <w:p w14:paraId="0D75905D" w14:textId="3C71DB0E" w:rsidR="00C64F4A" w:rsidRDefault="00AB2D81" w:rsidP="00C64F4A">
      <w:pPr>
        <w:tabs>
          <w:tab w:val="left" w:pos="2835"/>
        </w:tabs>
        <w:spacing w:before="120" w:after="120"/>
        <w:jc w:val="both"/>
        <w:rPr>
          <w:rFonts w:ascii="Calibri Light" w:hAnsi="Calibri Light"/>
        </w:rPr>
      </w:pPr>
      <w:r>
        <w:rPr>
          <w:rFonts w:ascii="Calibri Light" w:hAnsi="Calibri Light"/>
          <w:noProof/>
        </w:rPr>
        <mc:AlternateContent>
          <mc:Choice Requires="wps">
            <w:drawing>
              <wp:anchor distT="0" distB="0" distL="114300" distR="114300" simplePos="0" relativeHeight="251651584" behindDoc="0" locked="0" layoutInCell="1" allowOverlap="1" wp14:anchorId="73B9EAF9" wp14:editId="6D4663D5">
                <wp:simplePos x="0" y="0"/>
                <wp:positionH relativeFrom="column">
                  <wp:posOffset>8835</wp:posOffset>
                </wp:positionH>
                <wp:positionV relativeFrom="paragraph">
                  <wp:posOffset>210391</wp:posOffset>
                </wp:positionV>
                <wp:extent cx="2526859" cy="17308"/>
                <wp:effectExtent l="0" t="0" r="26035" b="20955"/>
                <wp:wrapNone/>
                <wp:docPr id="1" name="Přímá spojnice 1"/>
                <wp:cNvGraphicFramePr/>
                <a:graphic xmlns:a="http://schemas.openxmlformats.org/drawingml/2006/main">
                  <a:graphicData uri="http://schemas.microsoft.com/office/word/2010/wordprocessingShape">
                    <wps:wsp>
                      <wps:cNvCnPr/>
                      <wps:spPr>
                        <a:xfrm flipV="1">
                          <a:off x="0" y="0"/>
                          <a:ext cx="2526859" cy="17308"/>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8088445" id="Přímá spojnice 1" o:spid="_x0000_s1026" style="position:absolute;flip:y;z-index:251651584;visibility:visible;mso-wrap-style:square;mso-wrap-distance-left:9pt;mso-wrap-distance-top:0;mso-wrap-distance-right:9pt;mso-wrap-distance-bottom:0;mso-position-horizontal:absolute;mso-position-horizontal-relative:text;mso-position-vertical:absolute;mso-position-vertical-relative:text" from=".7pt,16.55pt" to="199.6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" strokecolor="black [3213]" strokeweight="1.5pt"/>
            </w:pict>
          </mc:Fallback>
        </mc:AlternateContent>
      </w:r>
    </w:p>
    <w:p w14:paraId="42C3FE38" w14:textId="4E4A632D" w:rsidR="00AB2D81" w:rsidRDefault="00AB2D81" w:rsidP="00AB2D81">
      <w:pPr>
        <w:autoSpaceDE w:val="0"/>
        <w:autoSpaceDN w:val="0"/>
        <w:adjustRightInd w:val="0"/>
        <w:spacing w:after="0" w:line="240" w:lineRule="auto"/>
        <w:rPr>
          <w:rFonts w:ascii="Calibri-Light" w:hAnsi="Calibri-Light" w:cs="Calibri-Light"/>
          <w:color w:val="0000FF"/>
          <w:sz w:val="18"/>
          <w:szCs w:val="18"/>
          <w:lang w:eastAsia="cs-CZ"/>
        </w:rPr>
      </w:pPr>
      <w:r w:rsidRPr="00AB2D81">
        <w:rPr>
          <w:rFonts w:ascii="Calibri-Light" w:hAnsi="Calibri-Light" w:cs="Calibri-Light"/>
          <w:color w:val="000000"/>
          <w:sz w:val="18"/>
          <w:szCs w:val="18"/>
          <w:vertAlign w:val="superscript"/>
          <w:lang w:eastAsia="cs-CZ"/>
        </w:rPr>
        <w:t>1</w:t>
      </w:r>
      <w:r>
        <w:rPr>
          <w:rFonts w:ascii="Calibri-Light" w:hAnsi="Calibri-Light" w:cs="Calibri-Light"/>
          <w:color w:val="000000"/>
          <w:sz w:val="18"/>
          <w:szCs w:val="18"/>
          <w:lang w:eastAsia="cs-CZ"/>
        </w:rPr>
        <w:t xml:space="preserve">Dostupné z: </w:t>
      </w:r>
      <w:hyperlink r:id="rId9" w:history="1">
        <w:r w:rsidRPr="00AB2D81">
          <w:rPr>
            <w:rStyle w:val="Hypertextovodkaz"/>
            <w:rFonts w:ascii="Calibri-Light" w:hAnsi="Calibri-Light" w:cs="Calibri-Light"/>
            <w:sz w:val="18"/>
            <w:szCs w:val="18"/>
            <w:lang w:eastAsia="cs-CZ"/>
          </w:rPr>
          <w:t>https://www.utb.cz/univerzita/uredni-deska/vnitrni-normy-a-predpisy/vnitrni-predpisy/</w:t>
        </w:r>
      </w:hyperlink>
    </w:p>
    <w:p w14:paraId="73FC8B13" w14:textId="2FBE431F" w:rsidR="00AB2D81" w:rsidRDefault="00AB2D81" w:rsidP="00AB2D81">
      <w:pPr>
        <w:autoSpaceDE w:val="0"/>
        <w:autoSpaceDN w:val="0"/>
        <w:adjustRightInd w:val="0"/>
        <w:spacing w:after="0" w:line="240" w:lineRule="auto"/>
        <w:rPr>
          <w:rFonts w:ascii="Calibri-Light" w:hAnsi="Calibri-Light" w:cs="Calibri-Light"/>
          <w:color w:val="0000FF"/>
          <w:sz w:val="18"/>
          <w:szCs w:val="18"/>
          <w:lang w:eastAsia="cs-CZ"/>
        </w:rPr>
      </w:pPr>
      <w:r w:rsidRPr="00AB2D81">
        <w:rPr>
          <w:rFonts w:ascii="Calibri-Light" w:hAnsi="Calibri-Light" w:cs="Calibri-Light"/>
          <w:color w:val="000000"/>
          <w:sz w:val="18"/>
          <w:szCs w:val="18"/>
          <w:vertAlign w:val="superscript"/>
          <w:lang w:eastAsia="cs-CZ"/>
        </w:rPr>
        <w:t>2</w:t>
      </w:r>
      <w:r>
        <w:rPr>
          <w:rFonts w:ascii="Calibri-Light" w:hAnsi="Calibri-Light" w:cs="Calibri-Light"/>
          <w:color w:val="000000"/>
          <w:sz w:val="18"/>
          <w:szCs w:val="18"/>
          <w:lang w:eastAsia="cs-CZ"/>
        </w:rPr>
        <w:t xml:space="preserve">Dostupné z: </w:t>
      </w:r>
      <w:hyperlink r:id="rId10" w:history="1">
        <w:r w:rsidRPr="00AB2D81">
          <w:rPr>
            <w:rStyle w:val="Hypertextovodkaz"/>
            <w:rFonts w:ascii="Calibri-Light" w:hAnsi="Calibri-Light" w:cs="Calibri-Light"/>
            <w:sz w:val="18"/>
            <w:szCs w:val="18"/>
            <w:lang w:eastAsia="cs-CZ"/>
          </w:rPr>
          <w:t>https://www.utb.cz/univerzita/uredni-deska/vnitrni-normy-a-predpisy/vnitrni-predpisy/</w:t>
        </w:r>
      </w:hyperlink>
    </w:p>
    <w:p w14:paraId="3A7044D9" w14:textId="7AF70073" w:rsidR="00AB2D81" w:rsidRDefault="00AB2D81" w:rsidP="00AB2D81">
      <w:pPr>
        <w:autoSpaceDE w:val="0"/>
        <w:autoSpaceDN w:val="0"/>
        <w:adjustRightInd w:val="0"/>
        <w:spacing w:after="0" w:line="240" w:lineRule="auto"/>
        <w:rPr>
          <w:rFonts w:ascii="Calibri-Light" w:hAnsi="Calibri-Light" w:cs="Calibri-Light"/>
          <w:color w:val="000000"/>
          <w:sz w:val="18"/>
          <w:szCs w:val="18"/>
          <w:lang w:eastAsia="cs-CZ"/>
        </w:rPr>
      </w:pPr>
      <w:r w:rsidRPr="00AB2D81">
        <w:rPr>
          <w:rFonts w:ascii="Calibri-Light" w:hAnsi="Calibri-Light" w:cs="Calibri-Light"/>
          <w:color w:val="000000"/>
          <w:sz w:val="18"/>
          <w:szCs w:val="18"/>
          <w:vertAlign w:val="superscript"/>
          <w:lang w:eastAsia="cs-CZ"/>
        </w:rPr>
        <w:t>3</w:t>
      </w:r>
      <w:r>
        <w:rPr>
          <w:rFonts w:ascii="Calibri-Light" w:hAnsi="Calibri-Light" w:cs="Calibri-Light"/>
          <w:color w:val="000000"/>
          <w:sz w:val="18"/>
          <w:szCs w:val="18"/>
          <w:lang w:eastAsia="cs-CZ"/>
        </w:rPr>
        <w:t xml:space="preserve">Dostupné z: </w:t>
      </w:r>
      <w:hyperlink r:id="rId11" w:history="1">
        <w:r w:rsidRPr="00AB2D81">
          <w:rPr>
            <w:rStyle w:val="Hypertextovodkaz"/>
            <w:rFonts w:ascii="Calibri-Light" w:hAnsi="Calibri-Light" w:cs="Calibri-Light"/>
            <w:sz w:val="18"/>
            <w:szCs w:val="18"/>
            <w:lang w:eastAsia="cs-CZ"/>
          </w:rPr>
          <w:t>https://www.utb.cz/univerzita/o-univerzite/struktura/organy/rada-pro-vnitrni-hodnoceni/</w:t>
        </w:r>
      </w:hyperlink>
      <w:r>
        <w:rPr>
          <w:rFonts w:ascii="Calibri-Light" w:hAnsi="Calibri-Light" w:cs="Calibri-Light"/>
          <w:color w:val="0000FF"/>
          <w:sz w:val="18"/>
          <w:szCs w:val="18"/>
          <w:lang w:eastAsia="cs-CZ"/>
        </w:rPr>
        <w:t xml:space="preserve"> </w:t>
      </w:r>
      <w:r>
        <w:rPr>
          <w:rFonts w:ascii="Calibri-Light" w:hAnsi="Calibri-Light" w:cs="Calibri-Light"/>
          <w:color w:val="000000"/>
          <w:sz w:val="18"/>
          <w:szCs w:val="18"/>
          <w:lang w:eastAsia="cs-CZ"/>
        </w:rPr>
        <w:t>nebo</w:t>
      </w:r>
    </w:p>
    <w:p w14:paraId="4F7027E5" w14:textId="6C026332" w:rsidR="00AB2D81" w:rsidRDefault="006045CB" w:rsidP="00AB2D81">
      <w:pPr>
        <w:autoSpaceDE w:val="0"/>
        <w:autoSpaceDN w:val="0"/>
        <w:adjustRightInd w:val="0"/>
        <w:spacing w:after="0" w:line="240" w:lineRule="auto"/>
        <w:rPr>
          <w:rFonts w:ascii="Calibri-Light" w:hAnsi="Calibri-Light" w:cs="Calibri-Light"/>
          <w:color w:val="0000FF"/>
          <w:sz w:val="18"/>
          <w:szCs w:val="18"/>
          <w:lang w:eastAsia="cs-CZ"/>
        </w:rPr>
      </w:pPr>
      <w:hyperlink r:id="rId12" w:history="1">
        <w:r w:rsidR="00AB2D81" w:rsidRPr="00B740B0">
          <w:rPr>
            <w:rStyle w:val="Hypertextovodkaz"/>
            <w:rFonts w:ascii="Calibri-Light" w:hAnsi="Calibri-Light" w:cs="Calibri-Light"/>
            <w:sz w:val="18"/>
            <w:szCs w:val="18"/>
            <w:lang w:eastAsia="cs-CZ"/>
          </w:rPr>
          <w:t>https://www.utb.cz/?mdocs-file=1759</w:t>
        </w:r>
      </w:hyperlink>
    </w:p>
    <w:p w14:paraId="0E295785" w14:textId="36127319" w:rsidR="007362C2" w:rsidRDefault="00AB2D81" w:rsidP="00AB2D81">
      <w:pPr>
        <w:autoSpaceDE w:val="0"/>
        <w:autoSpaceDN w:val="0"/>
        <w:adjustRightInd w:val="0"/>
        <w:spacing w:after="0" w:line="240" w:lineRule="auto"/>
        <w:rPr>
          <w:rFonts w:ascii="Calibri Light" w:hAnsi="Calibri Light"/>
        </w:rPr>
      </w:pPr>
      <w:r w:rsidRPr="00AB2D81">
        <w:rPr>
          <w:rFonts w:ascii="Calibri-Light" w:hAnsi="Calibri-Light" w:cs="Calibri-Light"/>
          <w:color w:val="000000"/>
          <w:sz w:val="18"/>
          <w:szCs w:val="18"/>
          <w:vertAlign w:val="superscript"/>
          <w:lang w:eastAsia="cs-CZ"/>
        </w:rPr>
        <w:t>4</w:t>
      </w:r>
      <w:r>
        <w:rPr>
          <w:rFonts w:ascii="Calibri-Light" w:hAnsi="Calibri-Light" w:cs="Calibri-Light"/>
          <w:color w:val="000000"/>
          <w:sz w:val="18"/>
          <w:szCs w:val="18"/>
          <w:lang w:eastAsia="cs-CZ"/>
        </w:rPr>
        <w:t xml:space="preserve">Dostupné z: </w:t>
      </w:r>
      <w:hyperlink r:id="rId13" w:history="1">
        <w:r w:rsidRPr="00AB2D81">
          <w:rPr>
            <w:rStyle w:val="Hypertextovodkaz"/>
            <w:rFonts w:ascii="Calibri-Light" w:hAnsi="Calibri-Light" w:cs="Calibri-Light"/>
            <w:sz w:val="18"/>
            <w:szCs w:val="18"/>
            <w:lang w:eastAsia="cs-CZ"/>
          </w:rPr>
          <w:t>https://www.utb.cz/univerzita/uredni-deska/vnitrni-normy-a-predpisy/vnitrni-predpisy/</w:t>
        </w:r>
      </w:hyperlink>
    </w:p>
    <w:p w14:paraId="42F5291B" w14:textId="77777777" w:rsidR="009E517D" w:rsidRPr="004519F5" w:rsidRDefault="009E517D" w:rsidP="00C80B17">
      <w:pPr>
        <w:pStyle w:val="Nadpis3"/>
      </w:pPr>
      <w:r w:rsidRPr="004519F5">
        <w:lastRenderedPageBreak/>
        <w:t xml:space="preserve">Principy a systém uznávání zahraničního vzdělávání pro přijetí ke studiu </w:t>
      </w:r>
    </w:p>
    <w:p w14:paraId="71B8EEBF"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1.5</w:t>
      </w:r>
    </w:p>
    <w:p w14:paraId="48E5F6FD" w14:textId="6DAFC0DE" w:rsidR="004C7D03" w:rsidRPr="004519F5" w:rsidRDefault="00046357" w:rsidP="00046357">
      <w:pPr>
        <w:tabs>
          <w:tab w:val="left" w:pos="2835"/>
        </w:tabs>
        <w:spacing w:before="120" w:after="120"/>
        <w:jc w:val="both"/>
        <w:rPr>
          <w:rFonts w:ascii="Calibri Light" w:hAnsi="Calibri Light"/>
        </w:rPr>
      </w:pPr>
      <w:r w:rsidRPr="00046357">
        <w:rPr>
          <w:rFonts w:ascii="Calibri Light" w:hAnsi="Calibri Light"/>
        </w:rPr>
        <w:t>UTB ve Zlíně má vytvořena pravidla a stanoveny principy uznávání zahraničního vzdělávání pro přijetí ke</w:t>
      </w:r>
      <w:r>
        <w:rPr>
          <w:rFonts w:ascii="Calibri Light" w:hAnsi="Calibri Light"/>
        </w:rPr>
        <w:t xml:space="preserve"> </w:t>
      </w:r>
      <w:r w:rsidRPr="00046357">
        <w:rPr>
          <w:rFonts w:ascii="Calibri Light" w:hAnsi="Calibri Light"/>
        </w:rPr>
        <w:t>studiu, včetně popsaného procesu posuzování splnění podmínky předchozího vzdělání. Systém a</w:t>
      </w:r>
      <w:r>
        <w:rPr>
          <w:rFonts w:ascii="Calibri Light" w:hAnsi="Calibri Light"/>
        </w:rPr>
        <w:t xml:space="preserve"> </w:t>
      </w:r>
      <w:r w:rsidRPr="00046357">
        <w:rPr>
          <w:rFonts w:ascii="Calibri Light" w:hAnsi="Calibri Light"/>
        </w:rPr>
        <w:t>principy jsou systematizovány ve směrnici rektora SR/13/2017 „Uznání zahraničního středoškolského a</w:t>
      </w:r>
      <w:r>
        <w:rPr>
          <w:rFonts w:ascii="Calibri Light" w:hAnsi="Calibri Light"/>
        </w:rPr>
        <w:t xml:space="preserve"> </w:t>
      </w:r>
      <w:r w:rsidRPr="00046357">
        <w:rPr>
          <w:rFonts w:ascii="Calibri Light" w:hAnsi="Calibri Light"/>
        </w:rPr>
        <w:t>vysokoškolského vzdělání a kvalifikace“</w:t>
      </w:r>
      <w:r w:rsidRPr="007A78AD">
        <w:rPr>
          <w:rFonts w:ascii="Calibri Light" w:hAnsi="Calibri Light"/>
          <w:vertAlign w:val="superscript"/>
        </w:rPr>
        <w:t>5</w:t>
      </w:r>
      <w:r w:rsidRPr="00046357">
        <w:rPr>
          <w:rFonts w:ascii="Calibri Light" w:hAnsi="Calibri Light"/>
        </w:rPr>
        <w:t xml:space="preserve"> a směrnici rektora SR/19/2019 „Pravidla pro posuzování</w:t>
      </w:r>
      <w:r>
        <w:rPr>
          <w:rFonts w:ascii="Calibri Light" w:hAnsi="Calibri Light"/>
        </w:rPr>
        <w:t xml:space="preserve"> z</w:t>
      </w:r>
      <w:r w:rsidRPr="00046357">
        <w:rPr>
          <w:rFonts w:ascii="Calibri Light" w:hAnsi="Calibri Light"/>
        </w:rPr>
        <w:t>ahraničního středoškolského a vysokoškolského vzdělání v rámci přijímacího řízení na Univerzitě</w:t>
      </w:r>
      <w:r>
        <w:rPr>
          <w:rFonts w:ascii="Calibri Light" w:hAnsi="Calibri Light"/>
        </w:rPr>
        <w:t xml:space="preserve"> </w:t>
      </w:r>
      <w:r w:rsidRPr="00046357">
        <w:rPr>
          <w:rFonts w:ascii="Calibri Light" w:hAnsi="Calibri Light"/>
        </w:rPr>
        <w:t>Tomáše Bati ve Zlíně“</w:t>
      </w:r>
      <w:r w:rsidRPr="00046357">
        <w:rPr>
          <w:rFonts w:ascii="Calibri Light" w:hAnsi="Calibri Light"/>
          <w:vertAlign w:val="superscript"/>
        </w:rPr>
        <w:t>6</w:t>
      </w:r>
      <w:r w:rsidRPr="00046357">
        <w:rPr>
          <w:rFonts w:ascii="Calibri Light" w:hAnsi="Calibri Light"/>
        </w:rPr>
        <w:t>.</w:t>
      </w:r>
    </w:p>
    <w:p w14:paraId="629E29BF" w14:textId="77777777" w:rsidR="003F1603" w:rsidRPr="004519F5" w:rsidRDefault="003F1603" w:rsidP="003F1603">
      <w:pPr>
        <w:tabs>
          <w:tab w:val="left" w:pos="2835"/>
        </w:tabs>
        <w:spacing w:before="120" w:after="120"/>
        <w:jc w:val="both"/>
        <w:rPr>
          <w:rFonts w:ascii="Calibri Light" w:hAnsi="Calibri Light"/>
        </w:rPr>
      </w:pPr>
    </w:p>
    <w:p w14:paraId="589573AF" w14:textId="77777777" w:rsidR="009E517D" w:rsidRPr="004519F5" w:rsidRDefault="009E517D" w:rsidP="00C80B17">
      <w:pPr>
        <w:pStyle w:val="Nadpis3"/>
      </w:pPr>
      <w:r w:rsidRPr="004519F5">
        <w:t xml:space="preserve">Vedení kvalifikačních a rigorózních prací </w:t>
      </w:r>
    </w:p>
    <w:p w14:paraId="02B51EAD"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1.6</w:t>
      </w:r>
    </w:p>
    <w:p w14:paraId="23E34433" w14:textId="4977FEE4" w:rsidR="005254EE" w:rsidRPr="005254EE" w:rsidRDefault="005254EE" w:rsidP="005254EE">
      <w:pPr>
        <w:tabs>
          <w:tab w:val="left" w:pos="2835"/>
        </w:tabs>
        <w:spacing w:before="120" w:after="120"/>
        <w:jc w:val="both"/>
        <w:rPr>
          <w:rFonts w:ascii="Calibri Light" w:hAnsi="Calibri Light"/>
        </w:rPr>
      </w:pPr>
      <w:r w:rsidRPr="005254EE">
        <w:rPr>
          <w:rFonts w:ascii="Calibri Light" w:hAnsi="Calibri Light"/>
        </w:rPr>
        <w:t>UTB ve Zlíně má přijata dostatečně účinná opatření zajišťující úroveň kvality kvalifikačních prací a</w:t>
      </w:r>
      <w:r>
        <w:rPr>
          <w:rFonts w:ascii="Calibri Light" w:hAnsi="Calibri Light"/>
        </w:rPr>
        <w:t xml:space="preserve"> </w:t>
      </w:r>
      <w:r w:rsidRPr="005254EE">
        <w:rPr>
          <w:rFonts w:ascii="Calibri Light" w:hAnsi="Calibri Light"/>
        </w:rPr>
        <w:t>systematicky dbá na kvalitu obhájených kvalifikačních prací a obhájených rigorózních prací. V</w:t>
      </w:r>
      <w:r>
        <w:rPr>
          <w:rFonts w:ascii="Calibri Light" w:hAnsi="Calibri Light"/>
        </w:rPr>
        <w:t> </w:t>
      </w:r>
      <w:r w:rsidRPr="005254EE">
        <w:rPr>
          <w:rFonts w:ascii="Calibri Light" w:hAnsi="Calibri Light"/>
        </w:rPr>
        <w:t>rámci</w:t>
      </w:r>
      <w:r>
        <w:rPr>
          <w:rFonts w:ascii="Calibri Light" w:hAnsi="Calibri Light"/>
        </w:rPr>
        <w:t xml:space="preserve"> </w:t>
      </w:r>
      <w:r w:rsidRPr="005254EE">
        <w:rPr>
          <w:rFonts w:ascii="Calibri Light" w:hAnsi="Calibri Light"/>
        </w:rPr>
        <w:t>svých pravidel stanovuje požadavky na způsob vedení těchto prací a kvalifikační požadavky na osoby,</w:t>
      </w:r>
      <w:r>
        <w:rPr>
          <w:rFonts w:ascii="Calibri Light" w:hAnsi="Calibri Light"/>
        </w:rPr>
        <w:t xml:space="preserve"> </w:t>
      </w:r>
      <w:r w:rsidRPr="005254EE">
        <w:rPr>
          <w:rFonts w:ascii="Calibri Light" w:hAnsi="Calibri Light"/>
        </w:rPr>
        <w:t>které vedou kvalifikační práce nebo rigorózní práce, a stanovuje nejvyšší počet kvalifikačních prací nebo</w:t>
      </w:r>
      <w:r>
        <w:rPr>
          <w:rFonts w:ascii="Calibri Light" w:hAnsi="Calibri Light"/>
        </w:rPr>
        <w:t xml:space="preserve"> </w:t>
      </w:r>
      <w:r w:rsidRPr="005254EE">
        <w:rPr>
          <w:rFonts w:ascii="Calibri Light" w:hAnsi="Calibri Light"/>
        </w:rPr>
        <w:t>rigorózních prací, které může vést jedna osoba.</w:t>
      </w:r>
    </w:p>
    <w:p w14:paraId="43E0B4DA" w14:textId="417DE134" w:rsidR="005254EE" w:rsidRPr="005254EE" w:rsidRDefault="005254EE" w:rsidP="005254EE">
      <w:pPr>
        <w:tabs>
          <w:tab w:val="left" w:pos="2835"/>
        </w:tabs>
        <w:spacing w:before="120" w:after="120"/>
        <w:jc w:val="both"/>
        <w:rPr>
          <w:rFonts w:ascii="Calibri Light" w:hAnsi="Calibri Light"/>
        </w:rPr>
      </w:pPr>
      <w:r w:rsidRPr="005254EE">
        <w:rPr>
          <w:rFonts w:ascii="Calibri Light" w:hAnsi="Calibri Light"/>
        </w:rPr>
        <w:t>Danou problematiku upravuje čl. 38 „Řádu pro tvorbu, schvalování, uskutečňování a změny studijních</w:t>
      </w:r>
      <w:r>
        <w:rPr>
          <w:rFonts w:ascii="Calibri Light" w:hAnsi="Calibri Light"/>
        </w:rPr>
        <w:t xml:space="preserve"> </w:t>
      </w:r>
      <w:r w:rsidRPr="005254EE">
        <w:rPr>
          <w:rFonts w:ascii="Calibri Light" w:hAnsi="Calibri Light"/>
        </w:rPr>
        <w:t>programů Univerzity Tomáše Bati ve Zlíně“ a čl. 28 „Studijního a zkušebního řádu Univerzity Tomáše Bati</w:t>
      </w:r>
      <w:r>
        <w:rPr>
          <w:rFonts w:ascii="Calibri Light" w:hAnsi="Calibri Light"/>
        </w:rPr>
        <w:t xml:space="preserve"> </w:t>
      </w:r>
      <w:r w:rsidRPr="005254EE">
        <w:rPr>
          <w:rFonts w:ascii="Calibri Light" w:hAnsi="Calibri Light"/>
        </w:rPr>
        <w:t>ve Zlíně“</w:t>
      </w:r>
      <w:r w:rsidRPr="005254EE">
        <w:rPr>
          <w:rFonts w:ascii="Calibri Light" w:hAnsi="Calibri Light"/>
          <w:vertAlign w:val="superscript"/>
        </w:rPr>
        <w:t>7</w:t>
      </w:r>
      <w:r w:rsidRPr="005254EE">
        <w:rPr>
          <w:rFonts w:ascii="Calibri Light" w:hAnsi="Calibri Light"/>
        </w:rPr>
        <w:t>. Dále směrnice rektora SR/18/2020 „Standardy studijních programů UTB“</w:t>
      </w:r>
      <w:r w:rsidRPr="005254EE">
        <w:rPr>
          <w:rFonts w:ascii="Calibri Light" w:hAnsi="Calibri Light"/>
          <w:vertAlign w:val="superscript"/>
        </w:rPr>
        <w:t>8</w:t>
      </w:r>
      <w:r w:rsidRPr="005254EE">
        <w:rPr>
          <w:rFonts w:ascii="Calibri Light" w:hAnsi="Calibri Light"/>
        </w:rPr>
        <w:t xml:space="preserve"> a SR/33/2019</w:t>
      </w:r>
      <w:r>
        <w:rPr>
          <w:rFonts w:ascii="Calibri Light" w:hAnsi="Calibri Light"/>
        </w:rPr>
        <w:t xml:space="preserve"> </w:t>
      </w:r>
      <w:r w:rsidRPr="005254EE">
        <w:rPr>
          <w:rFonts w:ascii="Calibri Light" w:hAnsi="Calibri Light"/>
        </w:rPr>
        <w:t>„Pravidla pro zadávání a zpracování bakalářských, diplomových a rigorózních prací, jejich uložení,</w:t>
      </w:r>
      <w:r>
        <w:rPr>
          <w:rFonts w:ascii="Calibri Light" w:hAnsi="Calibri Light"/>
        </w:rPr>
        <w:t xml:space="preserve"> </w:t>
      </w:r>
      <w:r w:rsidRPr="005254EE">
        <w:rPr>
          <w:rFonts w:ascii="Calibri Light" w:hAnsi="Calibri Light"/>
        </w:rPr>
        <w:t>zpřístupnění a kontrola původnosti“</w:t>
      </w:r>
      <w:r w:rsidRPr="005254EE">
        <w:rPr>
          <w:rFonts w:ascii="Calibri Light" w:hAnsi="Calibri Light"/>
          <w:vertAlign w:val="superscript"/>
        </w:rPr>
        <w:t>9</w:t>
      </w:r>
      <w:r w:rsidRPr="005254EE">
        <w:rPr>
          <w:rFonts w:ascii="Calibri Light" w:hAnsi="Calibri Light"/>
        </w:rPr>
        <w:t>.</w:t>
      </w:r>
    </w:p>
    <w:p w14:paraId="6EE1C434" w14:textId="41C6B424" w:rsidR="004C7D03" w:rsidRPr="004519F5" w:rsidRDefault="005254EE" w:rsidP="005254EE">
      <w:pPr>
        <w:tabs>
          <w:tab w:val="left" w:pos="2835"/>
        </w:tabs>
        <w:spacing w:before="120" w:after="120"/>
        <w:jc w:val="both"/>
        <w:rPr>
          <w:rFonts w:ascii="Calibri Light" w:hAnsi="Calibri Light"/>
        </w:rPr>
      </w:pPr>
      <w:r w:rsidRPr="005254EE">
        <w:rPr>
          <w:rFonts w:ascii="Calibri Light" w:hAnsi="Calibri Light"/>
        </w:rPr>
        <w:t>Na Fakultě technologické je stanoven maximální počet kvalifikačních prací, které může vést jedna</w:t>
      </w:r>
      <w:r>
        <w:rPr>
          <w:rFonts w:ascii="Calibri Light" w:hAnsi="Calibri Light"/>
        </w:rPr>
        <w:t xml:space="preserve"> </w:t>
      </w:r>
      <w:r w:rsidRPr="005254EE">
        <w:rPr>
          <w:rFonts w:ascii="Calibri Light" w:hAnsi="Calibri Light"/>
        </w:rPr>
        <w:t>osoba</w:t>
      </w:r>
      <w:r>
        <w:rPr>
          <w:rFonts w:ascii="Calibri Light" w:hAnsi="Calibri Light"/>
        </w:rPr>
        <w:t xml:space="preserve"> </w:t>
      </w:r>
      <w:r w:rsidRPr="005254EE">
        <w:rPr>
          <w:rFonts w:ascii="Calibri Light" w:hAnsi="Calibri Light"/>
        </w:rPr>
        <w:t>v pokynu děkana PD/02/2018</w:t>
      </w:r>
      <w:r w:rsidRPr="005254EE">
        <w:rPr>
          <w:rFonts w:ascii="Calibri Light" w:hAnsi="Calibri Light"/>
          <w:vertAlign w:val="superscript"/>
        </w:rPr>
        <w:t>10</w:t>
      </w:r>
      <w:r w:rsidRPr="005254EE">
        <w:rPr>
          <w:rFonts w:ascii="Calibri Light" w:hAnsi="Calibri Light"/>
        </w:rPr>
        <w:t>.</w:t>
      </w:r>
    </w:p>
    <w:p w14:paraId="003FE98F" w14:textId="77777777" w:rsidR="003F1603" w:rsidRPr="004519F5" w:rsidRDefault="003F1603" w:rsidP="004C7D03">
      <w:pPr>
        <w:tabs>
          <w:tab w:val="left" w:pos="2835"/>
        </w:tabs>
        <w:spacing w:before="120" w:after="120"/>
        <w:rPr>
          <w:rFonts w:ascii="Calibri Light" w:hAnsi="Calibri Light"/>
        </w:rPr>
      </w:pPr>
    </w:p>
    <w:p w14:paraId="1CF88EB0" w14:textId="77777777" w:rsidR="009E517D" w:rsidRPr="004519F5" w:rsidRDefault="009E517D" w:rsidP="00C80B17">
      <w:pPr>
        <w:pStyle w:val="Nadpis3"/>
      </w:pPr>
      <w:r w:rsidRPr="004519F5">
        <w:t xml:space="preserve">Procesy zpětné vazby při hodnocení kvality </w:t>
      </w:r>
    </w:p>
    <w:p w14:paraId="7AF6C802"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1.7</w:t>
      </w:r>
    </w:p>
    <w:p w14:paraId="48A4AB69" w14:textId="2D4AD3A3" w:rsidR="003F1603" w:rsidRDefault="0031258F" w:rsidP="00C46E23">
      <w:pPr>
        <w:tabs>
          <w:tab w:val="left" w:pos="2835"/>
        </w:tabs>
        <w:spacing w:before="120" w:after="120"/>
        <w:jc w:val="both"/>
        <w:rPr>
          <w:rFonts w:ascii="Calibri Light" w:hAnsi="Calibri Light"/>
        </w:rPr>
      </w:pPr>
      <w:r>
        <w:rPr>
          <w:rFonts w:ascii="Calibri Light" w:hAnsi="Calibri Light"/>
          <w:noProof/>
        </w:rPr>
        <mc:AlternateContent>
          <mc:Choice Requires="wps">
            <w:drawing>
              <wp:anchor distT="0" distB="0" distL="114300" distR="114300" simplePos="0" relativeHeight="251652608" behindDoc="0" locked="0" layoutInCell="1" allowOverlap="1" wp14:anchorId="3F00D523" wp14:editId="4070E1FB">
                <wp:simplePos x="0" y="0"/>
                <wp:positionH relativeFrom="column">
                  <wp:posOffset>0</wp:posOffset>
                </wp:positionH>
                <wp:positionV relativeFrom="paragraph">
                  <wp:posOffset>1325739</wp:posOffset>
                </wp:positionV>
                <wp:extent cx="2526859" cy="17308"/>
                <wp:effectExtent l="0" t="0" r="26035" b="20955"/>
                <wp:wrapNone/>
                <wp:docPr id="2" name="Přímá spojnice 2"/>
                <wp:cNvGraphicFramePr/>
                <a:graphic xmlns:a="http://schemas.openxmlformats.org/drawingml/2006/main">
                  <a:graphicData uri="http://schemas.microsoft.com/office/word/2010/wordprocessingShape">
                    <wps:wsp>
                      <wps:cNvCnPr/>
                      <wps:spPr>
                        <a:xfrm flipV="1">
                          <a:off x="0" y="0"/>
                          <a:ext cx="2526859" cy="17308"/>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5A2ADD8" id="Přímá spojnice 2" o:spid="_x0000_s1026" style="position:absolute;flip:y;z-index:251652608;visibility:visible;mso-wrap-style:square;mso-wrap-distance-left:9pt;mso-wrap-distance-top:0;mso-wrap-distance-right:9pt;mso-wrap-distance-bottom:0;mso-position-horizontal:absolute;mso-position-horizontal-relative:text;mso-position-vertical:absolute;mso-position-vertical-relative:text" from="0,104.4pt" to="198.95pt,10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" strokecolor="black [3213]" strokeweight="1.5pt"/>
            </w:pict>
          </mc:Fallback>
        </mc:AlternateContent>
      </w:r>
      <w:r w:rsidR="00C46E23" w:rsidRPr="00C46E23">
        <w:rPr>
          <w:rFonts w:ascii="Calibri Light" w:hAnsi="Calibri Light"/>
        </w:rPr>
        <w:t>UTB ve Zlíně disponuje systémem hodnocení kvality vzdělávací, tvůrčí a s nimi souvisejících činností,</w:t>
      </w:r>
      <w:r w:rsidR="00C46E23">
        <w:rPr>
          <w:rFonts w:ascii="Calibri Light" w:hAnsi="Calibri Light"/>
        </w:rPr>
        <w:t xml:space="preserve"> </w:t>
      </w:r>
      <w:r w:rsidR="00C46E23" w:rsidRPr="00C46E23">
        <w:rPr>
          <w:rFonts w:ascii="Calibri Light" w:hAnsi="Calibri Light"/>
        </w:rPr>
        <w:t>který se opírá o procesy zpětné vazby, zejména ankety a kvantitativní a kvalitativní průzkumy, přičemž</w:t>
      </w:r>
      <w:r w:rsidR="00C46E23">
        <w:rPr>
          <w:rFonts w:ascii="Calibri Light" w:hAnsi="Calibri Light"/>
        </w:rPr>
        <w:t xml:space="preserve"> </w:t>
      </w:r>
      <w:r w:rsidR="00C46E23" w:rsidRPr="00C46E23">
        <w:rPr>
          <w:rFonts w:ascii="Calibri Light" w:hAnsi="Calibri Light"/>
        </w:rPr>
        <w:t>do těchto procesů jsou v reprezentativní míře zapojeni akademičtí pracovníci, studenti, věcně příslušné</w:t>
      </w:r>
      <w:r w:rsidR="00C46E23">
        <w:rPr>
          <w:rFonts w:ascii="Calibri Light" w:hAnsi="Calibri Light"/>
        </w:rPr>
        <w:t xml:space="preserve"> </w:t>
      </w:r>
      <w:r w:rsidR="00C46E23" w:rsidRPr="00C46E23">
        <w:rPr>
          <w:rFonts w:ascii="Calibri Light" w:hAnsi="Calibri Light"/>
        </w:rPr>
        <w:t>profesní komory, oborová sdružení nebo organizace zaměstnavatelů nebo další odborníci z praxe, s</w:t>
      </w:r>
      <w:r w:rsidR="00C46E23">
        <w:rPr>
          <w:rFonts w:ascii="Calibri Light" w:hAnsi="Calibri Light"/>
        </w:rPr>
        <w:t xml:space="preserve"> </w:t>
      </w:r>
      <w:r w:rsidR="00C46E23" w:rsidRPr="00C46E23">
        <w:rPr>
          <w:rFonts w:ascii="Calibri Light" w:hAnsi="Calibri Light"/>
        </w:rPr>
        <w:t>přihlédnutím k typům a případným profilům studijních programů. Postup při realizaci hodnocení zpětné</w:t>
      </w:r>
      <w:r w:rsidR="00C46E23">
        <w:rPr>
          <w:rFonts w:ascii="Calibri Light" w:hAnsi="Calibri Light"/>
        </w:rPr>
        <w:t xml:space="preserve"> </w:t>
      </w:r>
      <w:r w:rsidR="00C46E23" w:rsidRPr="00C46E23">
        <w:rPr>
          <w:rFonts w:ascii="Calibri Light" w:hAnsi="Calibri Light"/>
        </w:rPr>
        <w:t xml:space="preserve">vazby vzdělávací činnosti ze strany studentů, absolventů a zaměstnavatelů včetně </w:t>
      </w:r>
    </w:p>
    <w:p w14:paraId="2AA5D242" w14:textId="77777777" w:rsidR="003E6B5F" w:rsidRDefault="003E6B5F" w:rsidP="00C46E23">
      <w:pPr>
        <w:tabs>
          <w:tab w:val="left" w:pos="2835"/>
        </w:tabs>
        <w:spacing w:before="120" w:after="120"/>
        <w:jc w:val="both"/>
        <w:rPr>
          <w:rFonts w:ascii="Calibri Light" w:hAnsi="Calibri Light"/>
        </w:rPr>
      </w:pPr>
    </w:p>
    <w:p w14:paraId="457177FC" w14:textId="1AC91E3F" w:rsidR="00011D58" w:rsidRDefault="00011D58" w:rsidP="00011D58">
      <w:pPr>
        <w:autoSpaceDE w:val="0"/>
        <w:autoSpaceDN w:val="0"/>
        <w:adjustRightInd w:val="0"/>
        <w:spacing w:after="0" w:line="240" w:lineRule="auto"/>
        <w:rPr>
          <w:rFonts w:ascii="Calibri-Light" w:hAnsi="Calibri-Light" w:cs="Calibri-Light"/>
          <w:color w:val="000000"/>
          <w:sz w:val="18"/>
          <w:szCs w:val="18"/>
          <w:lang w:eastAsia="cs-CZ"/>
        </w:rPr>
      </w:pPr>
      <w:r w:rsidRPr="00011D58">
        <w:rPr>
          <w:rFonts w:ascii="Calibri-Light" w:hAnsi="Calibri-Light" w:cs="Calibri-Light"/>
          <w:color w:val="000000"/>
          <w:sz w:val="18"/>
          <w:szCs w:val="18"/>
          <w:vertAlign w:val="superscript"/>
          <w:lang w:eastAsia="cs-CZ"/>
        </w:rPr>
        <w:t>5</w:t>
      </w:r>
      <w:r>
        <w:rPr>
          <w:rFonts w:ascii="Calibri-Light" w:hAnsi="Calibri-Light" w:cs="Calibri-Light"/>
          <w:color w:val="000000"/>
          <w:sz w:val="18"/>
          <w:szCs w:val="18"/>
          <w:lang w:eastAsia="cs-CZ"/>
        </w:rPr>
        <w:t xml:space="preserve"> Dostupné z: </w:t>
      </w:r>
      <w:hyperlink r:id="rId14" w:history="1">
        <w:r w:rsidRPr="0031258F">
          <w:rPr>
            <w:rStyle w:val="Hypertextovodkaz"/>
            <w:rFonts w:ascii="Calibri-Light" w:hAnsi="Calibri-Light" w:cs="Calibri-Light"/>
            <w:sz w:val="18"/>
            <w:szCs w:val="18"/>
            <w:lang w:eastAsia="cs-CZ"/>
          </w:rPr>
          <w:t>https://www.utb.cz/univerzita/uredni-deska/vnitrni-normy-a-predpisy/smernice-rektora/</w:t>
        </w:r>
      </w:hyperlink>
      <w:r>
        <w:rPr>
          <w:rFonts w:ascii="Calibri-Light" w:hAnsi="Calibri-Light" w:cs="Calibri-Light"/>
          <w:color w:val="0000FF"/>
          <w:sz w:val="18"/>
          <w:szCs w:val="18"/>
          <w:lang w:eastAsia="cs-CZ"/>
        </w:rPr>
        <w:t xml:space="preserve"> </w:t>
      </w:r>
      <w:r>
        <w:rPr>
          <w:rFonts w:ascii="Calibri-Light" w:hAnsi="Calibri-Light" w:cs="Calibri-Light"/>
          <w:color w:val="000000"/>
          <w:sz w:val="18"/>
          <w:szCs w:val="18"/>
          <w:lang w:eastAsia="cs-CZ"/>
        </w:rPr>
        <w:t>nebo</w:t>
      </w:r>
    </w:p>
    <w:p w14:paraId="2D14DCF5" w14:textId="32168E98" w:rsidR="00011D58" w:rsidRDefault="006045CB" w:rsidP="00011D58">
      <w:pPr>
        <w:autoSpaceDE w:val="0"/>
        <w:autoSpaceDN w:val="0"/>
        <w:adjustRightInd w:val="0"/>
        <w:spacing w:after="0" w:line="240" w:lineRule="auto"/>
        <w:rPr>
          <w:rFonts w:ascii="Calibri-Light" w:hAnsi="Calibri-Light" w:cs="Calibri-Light"/>
          <w:color w:val="0000FF"/>
          <w:sz w:val="18"/>
          <w:szCs w:val="18"/>
          <w:lang w:eastAsia="cs-CZ"/>
        </w:rPr>
      </w:pPr>
      <w:hyperlink r:id="rId15" w:history="1">
        <w:r w:rsidR="00011D58" w:rsidRPr="0031258F">
          <w:rPr>
            <w:rStyle w:val="Hypertextovodkaz"/>
            <w:rFonts w:ascii="Calibri-Light" w:hAnsi="Calibri-Light" w:cs="Calibri-Light"/>
            <w:sz w:val="18"/>
            <w:szCs w:val="18"/>
            <w:lang w:eastAsia="cs-CZ"/>
          </w:rPr>
          <w:t>https://www.utb.cz/?mdocs-file=1797</w:t>
        </w:r>
      </w:hyperlink>
    </w:p>
    <w:p w14:paraId="146D77C0" w14:textId="513420AE" w:rsidR="00011D58" w:rsidRDefault="00011D58" w:rsidP="00011D58">
      <w:pPr>
        <w:autoSpaceDE w:val="0"/>
        <w:autoSpaceDN w:val="0"/>
        <w:adjustRightInd w:val="0"/>
        <w:spacing w:after="0" w:line="240" w:lineRule="auto"/>
        <w:rPr>
          <w:rFonts w:ascii="Calibri-Light" w:hAnsi="Calibri-Light" w:cs="Calibri-Light"/>
          <w:color w:val="000000"/>
          <w:sz w:val="18"/>
          <w:szCs w:val="18"/>
          <w:lang w:eastAsia="cs-CZ"/>
        </w:rPr>
      </w:pPr>
      <w:r w:rsidRPr="00011D58">
        <w:rPr>
          <w:rFonts w:ascii="Calibri-Light" w:hAnsi="Calibri-Light" w:cs="Calibri-Light"/>
          <w:color w:val="000000"/>
          <w:sz w:val="18"/>
          <w:szCs w:val="18"/>
          <w:vertAlign w:val="superscript"/>
          <w:lang w:eastAsia="cs-CZ"/>
        </w:rPr>
        <w:t>6</w:t>
      </w:r>
      <w:r>
        <w:rPr>
          <w:rFonts w:ascii="Calibri-Light" w:hAnsi="Calibri-Light" w:cs="Calibri-Light"/>
          <w:color w:val="000000"/>
          <w:sz w:val="18"/>
          <w:szCs w:val="18"/>
          <w:lang w:eastAsia="cs-CZ"/>
        </w:rPr>
        <w:t xml:space="preserve"> Dostupné z: </w:t>
      </w:r>
      <w:hyperlink r:id="rId16" w:history="1">
        <w:r w:rsidRPr="0031258F">
          <w:rPr>
            <w:rStyle w:val="Hypertextovodkaz"/>
            <w:rFonts w:ascii="Calibri-Light" w:hAnsi="Calibri-Light" w:cs="Calibri-Light"/>
            <w:sz w:val="18"/>
            <w:szCs w:val="18"/>
            <w:lang w:eastAsia="cs-CZ"/>
          </w:rPr>
          <w:t>https://www.utb.cz/univerzita/uredni-deska/vnitrni-normy-a-predpisy/smernice-rektora/</w:t>
        </w:r>
      </w:hyperlink>
      <w:r>
        <w:rPr>
          <w:rFonts w:ascii="Calibri-Light" w:hAnsi="Calibri-Light" w:cs="Calibri-Light"/>
          <w:color w:val="0000FF"/>
          <w:sz w:val="18"/>
          <w:szCs w:val="18"/>
          <w:lang w:eastAsia="cs-CZ"/>
        </w:rPr>
        <w:t xml:space="preserve"> </w:t>
      </w:r>
      <w:r>
        <w:rPr>
          <w:rFonts w:ascii="Calibri-Light" w:hAnsi="Calibri-Light" w:cs="Calibri-Light"/>
          <w:color w:val="000000"/>
          <w:sz w:val="18"/>
          <w:szCs w:val="18"/>
          <w:lang w:eastAsia="cs-CZ"/>
        </w:rPr>
        <w:t>nebo</w:t>
      </w:r>
    </w:p>
    <w:p w14:paraId="4697C4EF" w14:textId="2ED830C3" w:rsidR="00011D58" w:rsidRDefault="006045CB" w:rsidP="00011D58">
      <w:pPr>
        <w:autoSpaceDE w:val="0"/>
        <w:autoSpaceDN w:val="0"/>
        <w:adjustRightInd w:val="0"/>
        <w:spacing w:after="0" w:line="240" w:lineRule="auto"/>
        <w:rPr>
          <w:rFonts w:ascii="Calibri-Light" w:hAnsi="Calibri-Light" w:cs="Calibri-Light"/>
          <w:color w:val="0000FF"/>
          <w:sz w:val="18"/>
          <w:szCs w:val="18"/>
          <w:lang w:eastAsia="cs-CZ"/>
        </w:rPr>
      </w:pPr>
      <w:hyperlink r:id="rId17" w:history="1">
        <w:r w:rsidR="00011D58" w:rsidRPr="0031258F">
          <w:rPr>
            <w:rStyle w:val="Hypertextovodkaz"/>
            <w:rFonts w:ascii="Calibri-Light" w:hAnsi="Calibri-Light" w:cs="Calibri-Light"/>
            <w:sz w:val="18"/>
            <w:szCs w:val="18"/>
            <w:lang w:eastAsia="cs-CZ"/>
          </w:rPr>
          <w:t>https://www.utb.cz/mdocs-posts/smernice-rektora-c-19-2019/</w:t>
        </w:r>
      </w:hyperlink>
    </w:p>
    <w:p w14:paraId="476AE9E7" w14:textId="3A523C5A" w:rsidR="00011D58" w:rsidRDefault="00011D58" w:rsidP="00011D58">
      <w:pPr>
        <w:autoSpaceDE w:val="0"/>
        <w:autoSpaceDN w:val="0"/>
        <w:adjustRightInd w:val="0"/>
        <w:spacing w:after="0" w:line="240" w:lineRule="auto"/>
        <w:rPr>
          <w:rFonts w:ascii="Calibri-Light" w:hAnsi="Calibri-Light" w:cs="Calibri-Light"/>
          <w:color w:val="0000FF"/>
          <w:sz w:val="18"/>
          <w:szCs w:val="18"/>
          <w:lang w:eastAsia="cs-CZ"/>
        </w:rPr>
      </w:pPr>
      <w:r w:rsidRPr="00011D58">
        <w:rPr>
          <w:rFonts w:ascii="Calibri-Light" w:hAnsi="Calibri-Light" w:cs="Calibri-Light"/>
          <w:color w:val="000000"/>
          <w:sz w:val="18"/>
          <w:szCs w:val="18"/>
          <w:vertAlign w:val="superscript"/>
          <w:lang w:eastAsia="cs-CZ"/>
        </w:rPr>
        <w:t>7</w:t>
      </w:r>
      <w:r>
        <w:rPr>
          <w:rFonts w:ascii="Calibri-Light" w:hAnsi="Calibri-Light" w:cs="Calibri-Light"/>
          <w:color w:val="000000"/>
          <w:sz w:val="18"/>
          <w:szCs w:val="18"/>
          <w:lang w:eastAsia="cs-CZ"/>
        </w:rPr>
        <w:t xml:space="preserve"> Oba dostupné z: </w:t>
      </w:r>
      <w:hyperlink r:id="rId18" w:history="1">
        <w:r w:rsidR="0031258F" w:rsidRPr="0031258F">
          <w:rPr>
            <w:rStyle w:val="Hypertextovodkaz"/>
            <w:rFonts w:ascii="Calibri-Light" w:hAnsi="Calibri-Light" w:cs="Calibri-Light"/>
            <w:sz w:val="18"/>
            <w:szCs w:val="18"/>
            <w:lang w:eastAsia="cs-CZ"/>
          </w:rPr>
          <w:t>https://www.utb.cz/univerzita/uredni-deska/vnitrni-normy-a-predpisy/smernice-rektora/</w:t>
        </w:r>
      </w:hyperlink>
    </w:p>
    <w:p w14:paraId="6B9C1E07" w14:textId="3CA65A0D" w:rsidR="00011D58" w:rsidRDefault="00011D58" w:rsidP="00011D58">
      <w:pPr>
        <w:autoSpaceDE w:val="0"/>
        <w:autoSpaceDN w:val="0"/>
        <w:adjustRightInd w:val="0"/>
        <w:spacing w:after="0" w:line="240" w:lineRule="auto"/>
        <w:rPr>
          <w:rFonts w:ascii="Calibri-Light" w:hAnsi="Calibri-Light" w:cs="Calibri-Light"/>
          <w:color w:val="000000"/>
          <w:sz w:val="18"/>
          <w:szCs w:val="18"/>
          <w:lang w:eastAsia="cs-CZ"/>
        </w:rPr>
      </w:pPr>
      <w:r w:rsidRPr="00011D58">
        <w:rPr>
          <w:rFonts w:ascii="Calibri-Light" w:hAnsi="Calibri-Light" w:cs="Calibri-Light"/>
          <w:color w:val="000000"/>
          <w:sz w:val="18"/>
          <w:szCs w:val="18"/>
          <w:vertAlign w:val="superscript"/>
          <w:lang w:eastAsia="cs-CZ"/>
        </w:rPr>
        <w:t>8</w:t>
      </w:r>
      <w:r>
        <w:rPr>
          <w:rFonts w:ascii="Calibri-Light" w:hAnsi="Calibri-Light" w:cs="Calibri-Light"/>
          <w:color w:val="000000"/>
          <w:sz w:val="18"/>
          <w:szCs w:val="18"/>
          <w:lang w:eastAsia="cs-CZ"/>
        </w:rPr>
        <w:t xml:space="preserve"> Dostupné z: </w:t>
      </w:r>
      <w:hyperlink r:id="rId19" w:history="1">
        <w:r w:rsidRPr="0031258F">
          <w:rPr>
            <w:rStyle w:val="Hypertextovodkaz"/>
            <w:rFonts w:ascii="Calibri-Light" w:hAnsi="Calibri-Light" w:cs="Calibri-Light"/>
            <w:sz w:val="18"/>
            <w:szCs w:val="18"/>
            <w:lang w:eastAsia="cs-CZ"/>
          </w:rPr>
          <w:t>https://www.utb.cz/univerzita/uredni-deska/vnitrni-normy-a-predpisy/smernice-rektora/</w:t>
        </w:r>
      </w:hyperlink>
      <w:r>
        <w:rPr>
          <w:rFonts w:ascii="Calibri-Light" w:hAnsi="Calibri-Light" w:cs="Calibri-Light"/>
          <w:color w:val="0000FF"/>
          <w:sz w:val="18"/>
          <w:szCs w:val="18"/>
          <w:lang w:eastAsia="cs-CZ"/>
        </w:rPr>
        <w:t xml:space="preserve"> </w:t>
      </w:r>
      <w:r>
        <w:rPr>
          <w:rFonts w:ascii="Calibri-Light" w:hAnsi="Calibri-Light" w:cs="Calibri-Light"/>
          <w:color w:val="000000"/>
          <w:sz w:val="18"/>
          <w:szCs w:val="18"/>
          <w:lang w:eastAsia="cs-CZ"/>
        </w:rPr>
        <w:t>nebo</w:t>
      </w:r>
    </w:p>
    <w:p w14:paraId="5F38EDF3" w14:textId="579063C2" w:rsidR="00011D58" w:rsidRDefault="006045CB" w:rsidP="00011D58">
      <w:pPr>
        <w:autoSpaceDE w:val="0"/>
        <w:autoSpaceDN w:val="0"/>
        <w:adjustRightInd w:val="0"/>
        <w:spacing w:after="0" w:line="240" w:lineRule="auto"/>
        <w:rPr>
          <w:rFonts w:ascii="Calibri-Light" w:hAnsi="Calibri-Light" w:cs="Calibri-Light"/>
          <w:color w:val="000000"/>
          <w:sz w:val="18"/>
          <w:szCs w:val="18"/>
          <w:lang w:eastAsia="cs-CZ"/>
        </w:rPr>
      </w:pPr>
      <w:hyperlink r:id="rId20" w:history="1">
        <w:r w:rsidR="00011D58" w:rsidRPr="0031258F">
          <w:rPr>
            <w:rStyle w:val="Hypertextovodkaz"/>
            <w:rFonts w:ascii="Calibri-Light" w:hAnsi="Calibri-Light" w:cs="Calibri-Light"/>
            <w:sz w:val="18"/>
            <w:szCs w:val="18"/>
            <w:lang w:eastAsia="cs-CZ"/>
          </w:rPr>
          <w:t>https://www.utb.cz/mdocs-posts/smernice-rektora-c-18-2020/</w:t>
        </w:r>
      </w:hyperlink>
    </w:p>
    <w:p w14:paraId="260D636A" w14:textId="6723E1AC" w:rsidR="00011D58" w:rsidRDefault="00011D58" w:rsidP="00011D58">
      <w:pPr>
        <w:autoSpaceDE w:val="0"/>
        <w:autoSpaceDN w:val="0"/>
        <w:adjustRightInd w:val="0"/>
        <w:spacing w:after="0" w:line="240" w:lineRule="auto"/>
        <w:rPr>
          <w:rFonts w:ascii="Calibri-Light" w:hAnsi="Calibri-Light" w:cs="Calibri-Light"/>
          <w:color w:val="000000"/>
          <w:sz w:val="18"/>
          <w:szCs w:val="18"/>
          <w:lang w:eastAsia="cs-CZ"/>
        </w:rPr>
      </w:pPr>
      <w:r w:rsidRPr="00011D58">
        <w:rPr>
          <w:rFonts w:ascii="Calibri-Light" w:hAnsi="Calibri-Light" w:cs="Calibri-Light"/>
          <w:color w:val="000000"/>
          <w:sz w:val="18"/>
          <w:szCs w:val="18"/>
          <w:vertAlign w:val="superscript"/>
          <w:lang w:eastAsia="cs-CZ"/>
        </w:rPr>
        <w:t>9</w:t>
      </w:r>
      <w:r>
        <w:rPr>
          <w:rFonts w:ascii="Calibri-Light" w:hAnsi="Calibri-Light" w:cs="Calibri-Light"/>
          <w:color w:val="000000"/>
          <w:sz w:val="18"/>
          <w:szCs w:val="18"/>
          <w:lang w:eastAsia="cs-CZ"/>
        </w:rPr>
        <w:t xml:space="preserve"> Dostupné z: </w:t>
      </w:r>
      <w:hyperlink r:id="rId21" w:history="1">
        <w:r w:rsidRPr="0031258F">
          <w:rPr>
            <w:rStyle w:val="Hypertextovodkaz"/>
            <w:rFonts w:ascii="Calibri-Light" w:hAnsi="Calibri-Light" w:cs="Calibri-Light"/>
            <w:sz w:val="18"/>
            <w:szCs w:val="18"/>
            <w:lang w:eastAsia="cs-CZ"/>
          </w:rPr>
          <w:t>https://www.utb.cz/univerzita/uredni-deska/vnitrni-normy-a-predpisy/smernice-rektora/</w:t>
        </w:r>
      </w:hyperlink>
      <w:r>
        <w:rPr>
          <w:rFonts w:ascii="Calibri-Light" w:hAnsi="Calibri-Light" w:cs="Calibri-Light"/>
          <w:color w:val="0000FF"/>
          <w:sz w:val="18"/>
          <w:szCs w:val="18"/>
          <w:lang w:eastAsia="cs-CZ"/>
        </w:rPr>
        <w:t xml:space="preserve"> </w:t>
      </w:r>
      <w:r>
        <w:rPr>
          <w:rFonts w:ascii="Calibri-Light" w:hAnsi="Calibri-Light" w:cs="Calibri-Light"/>
          <w:color w:val="000000"/>
          <w:sz w:val="18"/>
          <w:szCs w:val="18"/>
          <w:lang w:eastAsia="cs-CZ"/>
        </w:rPr>
        <w:t>nebo</w:t>
      </w:r>
    </w:p>
    <w:p w14:paraId="6AAB8EB4" w14:textId="0F962634" w:rsidR="00011D58" w:rsidRDefault="006045CB" w:rsidP="00011D58">
      <w:pPr>
        <w:autoSpaceDE w:val="0"/>
        <w:autoSpaceDN w:val="0"/>
        <w:adjustRightInd w:val="0"/>
        <w:spacing w:after="0" w:line="240" w:lineRule="auto"/>
        <w:rPr>
          <w:rFonts w:ascii="Calibri-Light" w:hAnsi="Calibri-Light" w:cs="Calibri-Light"/>
          <w:color w:val="0000FF"/>
          <w:sz w:val="18"/>
          <w:szCs w:val="18"/>
          <w:lang w:eastAsia="cs-CZ"/>
        </w:rPr>
      </w:pPr>
      <w:hyperlink r:id="rId22" w:history="1">
        <w:r w:rsidR="00011D58" w:rsidRPr="0031258F">
          <w:rPr>
            <w:rStyle w:val="Hypertextovodkaz"/>
            <w:rFonts w:ascii="Calibri-Light" w:hAnsi="Calibri-Light" w:cs="Calibri-Light"/>
            <w:sz w:val="18"/>
            <w:szCs w:val="18"/>
            <w:lang w:eastAsia="cs-CZ"/>
          </w:rPr>
          <w:t>https://www.utb.cz/mdocs-posts/smernice-rektora-c-33-2019/</w:t>
        </w:r>
      </w:hyperlink>
    </w:p>
    <w:p w14:paraId="1684E0C9" w14:textId="2C213FF9" w:rsidR="00011D58" w:rsidRDefault="00011D58" w:rsidP="00011D58">
      <w:pPr>
        <w:autoSpaceDE w:val="0"/>
        <w:autoSpaceDN w:val="0"/>
        <w:adjustRightInd w:val="0"/>
        <w:spacing w:after="0" w:line="240" w:lineRule="auto"/>
        <w:rPr>
          <w:rFonts w:ascii="Calibri Light" w:hAnsi="Calibri Light"/>
        </w:rPr>
      </w:pPr>
      <w:r w:rsidRPr="00011D58">
        <w:rPr>
          <w:rFonts w:ascii="Calibri-Light" w:hAnsi="Calibri-Light" w:cs="Calibri-Light"/>
          <w:color w:val="000000"/>
          <w:sz w:val="18"/>
          <w:szCs w:val="18"/>
          <w:vertAlign w:val="superscript"/>
          <w:lang w:eastAsia="cs-CZ"/>
        </w:rPr>
        <w:t>10</w:t>
      </w:r>
      <w:r>
        <w:rPr>
          <w:rFonts w:ascii="Calibri-Light" w:hAnsi="Calibri-Light" w:cs="Calibri-Light"/>
          <w:color w:val="000000"/>
          <w:sz w:val="18"/>
          <w:szCs w:val="18"/>
          <w:lang w:eastAsia="cs-CZ"/>
        </w:rPr>
        <w:t xml:space="preserve"> Dostupné z: </w:t>
      </w:r>
      <w:hyperlink r:id="rId23" w:history="1">
        <w:r w:rsidR="0031258F" w:rsidRPr="0031258F">
          <w:rPr>
            <w:rStyle w:val="Hypertextovodkaz"/>
            <w:rFonts w:ascii="Calibri-Light" w:hAnsi="Calibri-Light" w:cs="Calibri-Light"/>
            <w:sz w:val="18"/>
            <w:szCs w:val="18"/>
            <w:lang w:eastAsia="cs-CZ"/>
          </w:rPr>
          <w:t>https://www.utb.cz/univerzita/uredni-deska/vnitrni-normy-a-predpisy/smernice-rektora/</w:t>
        </w:r>
      </w:hyperlink>
      <w:r>
        <w:rPr>
          <w:rFonts w:ascii="Calibri-Light" w:hAnsi="Calibri-Light" w:cs="Calibri-Light"/>
          <w:color w:val="0000FF"/>
          <w:sz w:val="18"/>
          <w:szCs w:val="18"/>
          <w:lang w:eastAsia="cs-CZ"/>
        </w:rPr>
        <w:t xml:space="preserve"> </w:t>
      </w:r>
      <w:r>
        <w:rPr>
          <w:rFonts w:ascii="Calibri-Light" w:hAnsi="Calibri-Light" w:cs="Calibri-Light"/>
          <w:color w:val="000000"/>
          <w:sz w:val="18"/>
          <w:szCs w:val="18"/>
          <w:lang w:eastAsia="cs-CZ"/>
        </w:rPr>
        <w:t xml:space="preserve">nebo </w:t>
      </w:r>
      <w:hyperlink r:id="rId24" w:history="1">
        <w:r w:rsidRPr="0031258F">
          <w:rPr>
            <w:rStyle w:val="Hypertextovodkaz"/>
            <w:rFonts w:ascii="Calibri-Light" w:hAnsi="Calibri-Light" w:cs="Calibri-Light"/>
            <w:sz w:val="18"/>
            <w:szCs w:val="18"/>
            <w:lang w:eastAsia="cs-CZ"/>
          </w:rPr>
          <w:t>https://ft.utb.cz/?mdocs-file=3138</w:t>
        </w:r>
      </w:hyperlink>
    </w:p>
    <w:p w14:paraId="367FF0BD" w14:textId="5A630932" w:rsidR="003E6B5F" w:rsidRDefault="003E6B5F" w:rsidP="00B33ADB">
      <w:pPr>
        <w:tabs>
          <w:tab w:val="left" w:pos="2835"/>
        </w:tabs>
        <w:spacing w:before="120" w:after="120"/>
        <w:jc w:val="both"/>
        <w:rPr>
          <w:rFonts w:ascii="Calibri Light" w:hAnsi="Calibri Light"/>
        </w:rPr>
      </w:pPr>
      <w:r w:rsidRPr="00C46E23">
        <w:rPr>
          <w:rFonts w:ascii="Calibri Light" w:hAnsi="Calibri Light"/>
        </w:rPr>
        <w:lastRenderedPageBreak/>
        <w:t>hodnocení kvality</w:t>
      </w:r>
      <w:r>
        <w:rPr>
          <w:rFonts w:ascii="Calibri Light" w:hAnsi="Calibri Light"/>
        </w:rPr>
        <w:t xml:space="preserve"> </w:t>
      </w:r>
      <w:r w:rsidRPr="003E6B5F">
        <w:rPr>
          <w:rFonts w:ascii="Calibri Light" w:hAnsi="Calibri Light"/>
        </w:rPr>
        <w:t>výuky upravuje směrnice rektora SR/10/2019 „Pravidla pro hodnocení</w:t>
      </w:r>
      <w:r w:rsidR="00B33ADB">
        <w:rPr>
          <w:rFonts w:ascii="Calibri Light" w:hAnsi="Calibri Light"/>
        </w:rPr>
        <w:t xml:space="preserve"> </w:t>
      </w:r>
      <w:r w:rsidR="00B33ADB" w:rsidRPr="00B33ADB">
        <w:rPr>
          <w:rFonts w:ascii="Calibri Light" w:hAnsi="Calibri Light"/>
        </w:rPr>
        <w:t>vzdělávací činnosti“</w:t>
      </w:r>
      <w:r w:rsidR="00B33ADB" w:rsidRPr="00B33ADB">
        <w:rPr>
          <w:rFonts w:ascii="Calibri Light" w:hAnsi="Calibri Light"/>
          <w:vertAlign w:val="superscript"/>
        </w:rPr>
        <w:t>11</w:t>
      </w:r>
      <w:r w:rsidR="00B33ADB" w:rsidRPr="00B33ADB">
        <w:rPr>
          <w:rFonts w:ascii="Calibri Light" w:hAnsi="Calibri Light"/>
        </w:rPr>
        <w:t>, hodnocení</w:t>
      </w:r>
      <w:r w:rsidR="00B33ADB">
        <w:rPr>
          <w:rFonts w:ascii="Calibri Light" w:hAnsi="Calibri Light"/>
        </w:rPr>
        <w:t xml:space="preserve"> </w:t>
      </w:r>
      <w:r w:rsidR="00B33ADB" w:rsidRPr="00B33ADB">
        <w:rPr>
          <w:rFonts w:ascii="Calibri Light" w:hAnsi="Calibri Light"/>
        </w:rPr>
        <w:t>kvality studijních programů specifikuje směrnice rektora SR/17/2020 „Organizace a průběh hodnocení</w:t>
      </w:r>
      <w:r w:rsidR="00B33ADB">
        <w:rPr>
          <w:rFonts w:ascii="Calibri Light" w:hAnsi="Calibri Light"/>
        </w:rPr>
        <w:t xml:space="preserve"> </w:t>
      </w:r>
      <w:r w:rsidR="00B33ADB" w:rsidRPr="00B33ADB">
        <w:rPr>
          <w:rFonts w:ascii="Calibri Light" w:hAnsi="Calibri Light"/>
        </w:rPr>
        <w:t>studijních programů“</w:t>
      </w:r>
      <w:r w:rsidR="00B33ADB" w:rsidRPr="00B33ADB">
        <w:rPr>
          <w:rFonts w:ascii="Calibri Light" w:hAnsi="Calibri Light"/>
          <w:vertAlign w:val="superscript"/>
        </w:rPr>
        <w:t>12</w:t>
      </w:r>
      <w:r w:rsidR="00B33ADB" w:rsidRPr="00B33ADB">
        <w:rPr>
          <w:rFonts w:ascii="Calibri Light" w:hAnsi="Calibri Light"/>
        </w:rPr>
        <w:t>. Výsledky hodnocení jsou shrnuty ve „Zprávě o vnitřním hodnocení kvality UTB</w:t>
      </w:r>
      <w:r w:rsidR="00B33ADB">
        <w:rPr>
          <w:rFonts w:ascii="Calibri Light" w:hAnsi="Calibri Light"/>
        </w:rPr>
        <w:t xml:space="preserve"> </w:t>
      </w:r>
      <w:r w:rsidR="00B33ADB" w:rsidRPr="00B33ADB">
        <w:rPr>
          <w:rFonts w:ascii="Calibri Light" w:hAnsi="Calibri Light"/>
        </w:rPr>
        <w:t>ve Zlíně“</w:t>
      </w:r>
      <w:r w:rsidR="00B33ADB" w:rsidRPr="00B33ADB">
        <w:rPr>
          <w:rFonts w:ascii="Calibri Light" w:hAnsi="Calibri Light"/>
          <w:vertAlign w:val="superscript"/>
        </w:rPr>
        <w:t>13</w:t>
      </w:r>
      <w:r w:rsidR="00B33ADB" w:rsidRPr="00B33ADB">
        <w:rPr>
          <w:rFonts w:ascii="Calibri Light" w:hAnsi="Calibri Light"/>
        </w:rPr>
        <w:t>.</w:t>
      </w:r>
    </w:p>
    <w:p w14:paraId="5C812408" w14:textId="77777777" w:rsidR="003F1603" w:rsidRPr="004519F5" w:rsidRDefault="003F1603" w:rsidP="003F1603">
      <w:pPr>
        <w:tabs>
          <w:tab w:val="left" w:pos="2835"/>
        </w:tabs>
        <w:spacing w:before="120" w:after="120"/>
        <w:rPr>
          <w:rFonts w:ascii="Calibri Light" w:hAnsi="Calibri Light"/>
        </w:rPr>
      </w:pPr>
    </w:p>
    <w:p w14:paraId="72D5287D" w14:textId="77777777" w:rsidR="009E517D" w:rsidRPr="004519F5" w:rsidRDefault="009E517D" w:rsidP="00C80B17">
      <w:pPr>
        <w:pStyle w:val="Nadpis3"/>
      </w:pPr>
      <w:r w:rsidRPr="004519F5">
        <w:t xml:space="preserve">Sledování úspěšnosti uchazečů o studium, studentů a uplatnitelnosti absolventů </w:t>
      </w:r>
    </w:p>
    <w:p w14:paraId="269F585A"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1.8</w:t>
      </w:r>
    </w:p>
    <w:p w14:paraId="131D40E9" w14:textId="34A88AC3" w:rsidR="004C7D03" w:rsidRPr="00E16041" w:rsidRDefault="00804F96" w:rsidP="00804F96">
      <w:pPr>
        <w:tabs>
          <w:tab w:val="left" w:pos="2835"/>
        </w:tabs>
        <w:spacing w:before="120" w:after="120"/>
        <w:jc w:val="both"/>
        <w:rPr>
          <w:rFonts w:ascii="Calibri Light" w:hAnsi="Calibri Light"/>
        </w:rPr>
      </w:pPr>
      <w:r w:rsidRPr="00804F96">
        <w:rPr>
          <w:rFonts w:ascii="Calibri Light" w:hAnsi="Calibri Light"/>
        </w:rPr>
        <w:t>UTB ve Zlíně má stanoveny ukazatele, jejichž prostřednictvím sleduje míru úspěšnosti v přijímacím řízení,</w:t>
      </w:r>
      <w:r>
        <w:rPr>
          <w:rFonts w:ascii="Calibri Light" w:hAnsi="Calibri Light"/>
        </w:rPr>
        <w:t xml:space="preserve"> </w:t>
      </w:r>
      <w:r w:rsidRPr="00804F96">
        <w:rPr>
          <w:rFonts w:ascii="Calibri Light" w:hAnsi="Calibri Light"/>
        </w:rPr>
        <w:t>studijní neúspěšnost ve studijním programu, míru řádného ukončení studia studijního programu a</w:t>
      </w:r>
      <w:r>
        <w:rPr>
          <w:rFonts w:ascii="Calibri Light" w:hAnsi="Calibri Light"/>
        </w:rPr>
        <w:t xml:space="preserve"> </w:t>
      </w:r>
      <w:r w:rsidRPr="00804F96">
        <w:rPr>
          <w:rFonts w:ascii="Calibri Light" w:hAnsi="Calibri Light"/>
        </w:rPr>
        <w:t>uplatnitelnost absolventů. Sledované parametry jsou shrnuty ve „Zprávě o vnitřním hodnocení kvality</w:t>
      </w:r>
      <w:r>
        <w:rPr>
          <w:rFonts w:ascii="Calibri Light" w:hAnsi="Calibri Light"/>
        </w:rPr>
        <w:t xml:space="preserve"> </w:t>
      </w:r>
      <w:r w:rsidRPr="00804F96">
        <w:rPr>
          <w:rFonts w:ascii="Calibri Light" w:hAnsi="Calibri Light"/>
        </w:rPr>
        <w:t>UTB ve Zlíně“</w:t>
      </w:r>
      <w:r w:rsidRPr="00804F96">
        <w:rPr>
          <w:rFonts w:ascii="Calibri Light" w:hAnsi="Calibri Light"/>
          <w:vertAlign w:val="superscript"/>
        </w:rPr>
        <w:t>14</w:t>
      </w:r>
      <w:r w:rsidRPr="00804F96">
        <w:rPr>
          <w:rFonts w:ascii="Calibri Light" w:hAnsi="Calibri Light"/>
        </w:rPr>
        <w:t>.</w:t>
      </w:r>
    </w:p>
    <w:p w14:paraId="21953BEA" w14:textId="77777777" w:rsidR="00370611" w:rsidRDefault="00370611" w:rsidP="00035992">
      <w:pPr>
        <w:pStyle w:val="Nadpis2"/>
      </w:pPr>
    </w:p>
    <w:p w14:paraId="46479F60" w14:textId="631B18DA" w:rsidR="009E517D" w:rsidRPr="004519F5" w:rsidRDefault="2D38A6F6" w:rsidP="00035992">
      <w:pPr>
        <w:pStyle w:val="Nadpis2"/>
      </w:pPr>
      <w:r w:rsidRPr="004519F5">
        <w:t>Vzdělávací a tvůrčí činnost</w:t>
      </w:r>
    </w:p>
    <w:p w14:paraId="03F20B5F" w14:textId="77777777" w:rsidR="009E517D" w:rsidRPr="004519F5" w:rsidRDefault="009E517D" w:rsidP="00155275">
      <w:pPr>
        <w:pStyle w:val="Nadpis3"/>
      </w:pPr>
      <w:r w:rsidRPr="004519F5">
        <w:t xml:space="preserve">Mezinárodní rozměr a aplikace soudobého stavu poznání </w:t>
      </w:r>
    </w:p>
    <w:p w14:paraId="5C9F9FB6" w14:textId="77777777" w:rsidR="009E517D" w:rsidRPr="004519F5" w:rsidRDefault="009E517D" w:rsidP="000855AE">
      <w:pPr>
        <w:spacing w:before="120" w:after="120"/>
        <w:rPr>
          <w:rFonts w:ascii="Calibri Light" w:hAnsi="Calibri Light"/>
        </w:rPr>
      </w:pPr>
      <w:r w:rsidRPr="004519F5">
        <w:rPr>
          <w:rFonts w:ascii="Calibri Light" w:hAnsi="Calibri Light"/>
        </w:rPr>
        <w:tab/>
      </w:r>
      <w:r w:rsidRPr="004519F5">
        <w:rPr>
          <w:rFonts w:ascii="Calibri Light" w:hAnsi="Calibri Light"/>
        </w:rPr>
        <w:tab/>
      </w:r>
      <w:r w:rsidRPr="004519F5">
        <w:rPr>
          <w:rFonts w:ascii="Calibri Light" w:hAnsi="Calibri Light"/>
        </w:rPr>
        <w:tab/>
      </w:r>
      <w:r w:rsidRPr="004519F5">
        <w:rPr>
          <w:rFonts w:ascii="Calibri Light" w:hAnsi="Calibri Light"/>
        </w:rPr>
        <w:tab/>
      </w:r>
      <w:r w:rsidRPr="004519F5">
        <w:rPr>
          <w:rFonts w:ascii="Calibri Light" w:hAnsi="Calibri Light"/>
        </w:rPr>
        <w:tab/>
        <w:t>Standard 1.9</w:t>
      </w:r>
    </w:p>
    <w:p w14:paraId="3B6CC155" w14:textId="77777777" w:rsidR="00153592" w:rsidRDefault="00153592" w:rsidP="005F3E8E">
      <w:pPr>
        <w:tabs>
          <w:tab w:val="left" w:pos="2835"/>
        </w:tabs>
        <w:spacing w:before="120" w:after="120"/>
        <w:jc w:val="both"/>
        <w:rPr>
          <w:rFonts w:ascii="Calibri Light" w:hAnsi="Calibri Light"/>
        </w:rPr>
      </w:pPr>
      <w:r w:rsidRPr="00153592">
        <w:rPr>
          <w:rFonts w:ascii="Calibri Light" w:hAnsi="Calibri Light"/>
        </w:rPr>
        <w:t>UTB ve Zlíně realizuje vzdělávací a tvůrčí činnost, která v širším kontextu vychází ze soudobých poznatků</w:t>
      </w:r>
      <w:r>
        <w:rPr>
          <w:rFonts w:ascii="Calibri Light" w:hAnsi="Calibri Light"/>
        </w:rPr>
        <w:t xml:space="preserve"> </w:t>
      </w:r>
      <w:r w:rsidRPr="00153592">
        <w:rPr>
          <w:rFonts w:ascii="Calibri Light" w:hAnsi="Calibri Light"/>
        </w:rPr>
        <w:t>a má mezinárodní charakter s přihlédnutím k typu a případnému profilu studijních programů. V</w:t>
      </w:r>
      <w:r>
        <w:rPr>
          <w:rFonts w:ascii="Calibri Light" w:hAnsi="Calibri Light"/>
        </w:rPr>
        <w:t> </w:t>
      </w:r>
      <w:r w:rsidRPr="00153592">
        <w:rPr>
          <w:rFonts w:ascii="Calibri Light" w:hAnsi="Calibri Light"/>
        </w:rPr>
        <w:t>tomto</w:t>
      </w:r>
      <w:r>
        <w:rPr>
          <w:rFonts w:ascii="Calibri Light" w:hAnsi="Calibri Light"/>
        </w:rPr>
        <w:t xml:space="preserve"> </w:t>
      </w:r>
      <w:r w:rsidRPr="00153592">
        <w:rPr>
          <w:rFonts w:ascii="Calibri Light" w:hAnsi="Calibri Light"/>
        </w:rPr>
        <w:t>ohledu jsou realizovány zahraniční mobility studentů a akademických pracovníků.</w:t>
      </w:r>
    </w:p>
    <w:p w14:paraId="7F778246" w14:textId="2BF057F4" w:rsidR="00153592" w:rsidRPr="00153592" w:rsidRDefault="00153592" w:rsidP="005F3E8E">
      <w:pPr>
        <w:tabs>
          <w:tab w:val="left" w:pos="2835"/>
        </w:tabs>
        <w:spacing w:before="120" w:after="120"/>
        <w:jc w:val="both"/>
        <w:rPr>
          <w:rFonts w:ascii="Calibri Light" w:hAnsi="Calibri Light"/>
        </w:rPr>
      </w:pPr>
      <w:r w:rsidRPr="00153592">
        <w:rPr>
          <w:rFonts w:ascii="Calibri Light" w:hAnsi="Calibri Light"/>
        </w:rPr>
        <w:t xml:space="preserve">UTB ve Zlíně podporuje rozvoj </w:t>
      </w:r>
      <w:proofErr w:type="spellStart"/>
      <w:r w:rsidRPr="00153592">
        <w:rPr>
          <w:rFonts w:ascii="Calibri Light" w:hAnsi="Calibri Light"/>
        </w:rPr>
        <w:t>mobilitních</w:t>
      </w:r>
      <w:proofErr w:type="spellEnd"/>
      <w:r w:rsidRPr="00153592">
        <w:rPr>
          <w:rFonts w:ascii="Calibri Light" w:hAnsi="Calibri Light"/>
        </w:rPr>
        <w:t xml:space="preserve"> příležitostí pro studenty UTB ve Zlíně se zájmem o výjezd na</w:t>
      </w:r>
      <w:r>
        <w:rPr>
          <w:rFonts w:ascii="Calibri Light" w:hAnsi="Calibri Light"/>
        </w:rPr>
        <w:t xml:space="preserve"> </w:t>
      </w:r>
      <w:r w:rsidRPr="00153592">
        <w:rPr>
          <w:rFonts w:ascii="Calibri Light" w:hAnsi="Calibri Light"/>
        </w:rPr>
        <w:t>studijní pobyt a pracovní stáž do zahraničí v rámci programů spolupráce vysokých škol. Etablovaným a</w:t>
      </w:r>
      <w:r>
        <w:rPr>
          <w:rFonts w:ascii="Calibri Light" w:hAnsi="Calibri Light"/>
        </w:rPr>
        <w:t xml:space="preserve"> </w:t>
      </w:r>
      <w:r w:rsidRPr="00153592">
        <w:rPr>
          <w:rFonts w:ascii="Calibri Light" w:hAnsi="Calibri Light"/>
        </w:rPr>
        <w:t>nejvíce využívaným programem je v tomto ohledu Erasmus+, v němž portfolio partnerských smluv</w:t>
      </w:r>
      <w:r>
        <w:rPr>
          <w:rFonts w:ascii="Calibri Light" w:hAnsi="Calibri Light"/>
        </w:rPr>
        <w:t xml:space="preserve"> </w:t>
      </w:r>
      <w:r w:rsidRPr="00153592">
        <w:rPr>
          <w:rFonts w:ascii="Calibri Light" w:hAnsi="Calibri Light"/>
        </w:rPr>
        <w:t>univerzity zahrnuje naprostou většinu programových zemí, a studentům tak nabízí širokou škálu</w:t>
      </w:r>
      <w:r>
        <w:rPr>
          <w:rFonts w:ascii="Calibri Light" w:hAnsi="Calibri Light"/>
        </w:rPr>
        <w:t xml:space="preserve"> </w:t>
      </w:r>
      <w:proofErr w:type="spellStart"/>
      <w:r>
        <w:rPr>
          <w:rFonts w:ascii="Calibri Light" w:hAnsi="Calibri Light"/>
        </w:rPr>
        <w:t>m</w:t>
      </w:r>
      <w:r w:rsidRPr="00153592">
        <w:rPr>
          <w:rFonts w:ascii="Calibri Light" w:hAnsi="Calibri Light"/>
        </w:rPr>
        <w:t>obilitních</w:t>
      </w:r>
      <w:proofErr w:type="spellEnd"/>
      <w:r w:rsidRPr="00153592">
        <w:rPr>
          <w:rFonts w:ascii="Calibri Light" w:hAnsi="Calibri Light"/>
        </w:rPr>
        <w:t xml:space="preserve"> příležitostí. Pomocí finančního zabezpečení ze zdrojů MŠMT UTB ve Zlíně navíc podporuje</w:t>
      </w:r>
      <w:r>
        <w:rPr>
          <w:rFonts w:ascii="Calibri Light" w:hAnsi="Calibri Light"/>
        </w:rPr>
        <w:t xml:space="preserve"> </w:t>
      </w:r>
      <w:r w:rsidRPr="00153592">
        <w:rPr>
          <w:rFonts w:ascii="Calibri Light" w:hAnsi="Calibri Light"/>
        </w:rPr>
        <w:t>mobility studentů i do zemí, které neparticipují v programu Erasmus+. UTB ve Zlíně je pak zapojena i do</w:t>
      </w:r>
      <w:r>
        <w:rPr>
          <w:rFonts w:ascii="Calibri Light" w:hAnsi="Calibri Light"/>
        </w:rPr>
        <w:t xml:space="preserve"> </w:t>
      </w:r>
      <w:r w:rsidRPr="00153592">
        <w:rPr>
          <w:rFonts w:ascii="Calibri Light" w:hAnsi="Calibri Light"/>
        </w:rPr>
        <w:t>dalších programů včetně CEEPUS, AKTION či Norských fondů</w:t>
      </w:r>
      <w:r w:rsidRPr="005F3E8E">
        <w:rPr>
          <w:rFonts w:ascii="Calibri Light" w:hAnsi="Calibri Light"/>
          <w:vertAlign w:val="superscript"/>
        </w:rPr>
        <w:t>15</w:t>
      </w:r>
      <w:r w:rsidRPr="00153592">
        <w:rPr>
          <w:rFonts w:ascii="Calibri Light" w:hAnsi="Calibri Light"/>
        </w:rPr>
        <w:t>.</w:t>
      </w:r>
    </w:p>
    <w:p w14:paraId="0F3B115B" w14:textId="738DA6E8" w:rsidR="00153592" w:rsidRPr="00153592" w:rsidRDefault="00153592" w:rsidP="005F3E8E">
      <w:pPr>
        <w:tabs>
          <w:tab w:val="left" w:pos="2835"/>
        </w:tabs>
        <w:spacing w:before="120" w:after="120"/>
        <w:jc w:val="both"/>
        <w:rPr>
          <w:rFonts w:ascii="Calibri Light" w:hAnsi="Calibri Light"/>
        </w:rPr>
      </w:pPr>
      <w:r w:rsidRPr="00153592">
        <w:rPr>
          <w:rFonts w:ascii="Calibri Light" w:hAnsi="Calibri Light"/>
        </w:rPr>
        <w:t>UTB ve Zlíně pro vyšší efektivitu mobilit a posílení mezinárodního rozměru studijních programů</w:t>
      </w:r>
      <w:r>
        <w:rPr>
          <w:rFonts w:ascii="Calibri Light" w:hAnsi="Calibri Light"/>
        </w:rPr>
        <w:t xml:space="preserve"> </w:t>
      </w:r>
      <w:r w:rsidRPr="00153592">
        <w:rPr>
          <w:rFonts w:ascii="Calibri Light" w:hAnsi="Calibri Light"/>
        </w:rPr>
        <w:t>disponuje speciálním webem</w:t>
      </w:r>
      <w:r w:rsidRPr="005F3E8E">
        <w:rPr>
          <w:rFonts w:ascii="Calibri Light" w:hAnsi="Calibri Light"/>
          <w:vertAlign w:val="superscript"/>
        </w:rPr>
        <w:t>16</w:t>
      </w:r>
      <w:r w:rsidRPr="00153592">
        <w:rPr>
          <w:rFonts w:ascii="Calibri Light" w:hAnsi="Calibri Light"/>
        </w:rPr>
        <w:t>, který slouží k informování studentů o možnostech výjezdů do zahraničí</w:t>
      </w:r>
      <w:r>
        <w:rPr>
          <w:rFonts w:ascii="Calibri Light" w:hAnsi="Calibri Light"/>
        </w:rPr>
        <w:t xml:space="preserve"> </w:t>
      </w:r>
      <w:r w:rsidRPr="00153592">
        <w:rPr>
          <w:rFonts w:ascii="Calibri Light" w:hAnsi="Calibri Light"/>
        </w:rPr>
        <w:t>a který mimo jiné obsahuje i recenze studentů či portfolio partnerských univerzit s jejich popisem.</w:t>
      </w:r>
    </w:p>
    <w:p w14:paraId="1DF507E7" w14:textId="72E7DF03" w:rsidR="00C44653" w:rsidRPr="004519F5" w:rsidRDefault="00153592" w:rsidP="005F3E8E">
      <w:pPr>
        <w:tabs>
          <w:tab w:val="left" w:pos="2835"/>
        </w:tabs>
        <w:spacing w:before="120" w:after="120"/>
        <w:jc w:val="both"/>
        <w:rPr>
          <w:rFonts w:ascii="Calibri Light" w:hAnsi="Calibri Light"/>
        </w:rPr>
      </w:pPr>
      <w:r w:rsidRPr="00153592">
        <w:rPr>
          <w:rFonts w:ascii="Calibri Light" w:hAnsi="Calibri Light"/>
        </w:rPr>
        <w:t>UTB ve Zlíně má rovněž transparentní a jasný proces administrace mobilit. Univerzita přitom pečlivě</w:t>
      </w:r>
      <w:r>
        <w:rPr>
          <w:rFonts w:ascii="Calibri Light" w:hAnsi="Calibri Light"/>
        </w:rPr>
        <w:t xml:space="preserve"> </w:t>
      </w:r>
      <w:r w:rsidRPr="00153592">
        <w:rPr>
          <w:rFonts w:ascii="Calibri Light" w:hAnsi="Calibri Light"/>
        </w:rPr>
        <w:t>vybírá partnerské instituce na základě kurikul zahraničních studijních programů. Uznávání studia nebo</w:t>
      </w:r>
      <w:r>
        <w:rPr>
          <w:rFonts w:ascii="Calibri Light" w:hAnsi="Calibri Light"/>
        </w:rPr>
        <w:t xml:space="preserve"> </w:t>
      </w:r>
      <w:r w:rsidRPr="00153592">
        <w:rPr>
          <w:rFonts w:ascii="Calibri Light" w:hAnsi="Calibri Light"/>
        </w:rPr>
        <w:t>praxe absolvované na zahraniční instituci probíhá v souladu se směrnicí rektora č. SR/8/2020 „Mobility</w:t>
      </w:r>
      <w:r>
        <w:rPr>
          <w:rFonts w:ascii="Calibri Light" w:hAnsi="Calibri Light"/>
        </w:rPr>
        <w:t xml:space="preserve"> </w:t>
      </w:r>
      <w:r w:rsidRPr="00153592">
        <w:rPr>
          <w:rFonts w:ascii="Calibri Light" w:hAnsi="Calibri Light"/>
        </w:rPr>
        <w:t>studentů UTB do zahraničí a zahraničních studentů na UTB“</w:t>
      </w:r>
      <w:r w:rsidRPr="005F3E8E">
        <w:rPr>
          <w:rFonts w:ascii="Calibri Light" w:hAnsi="Calibri Light"/>
          <w:vertAlign w:val="superscript"/>
        </w:rPr>
        <w:t>17</w:t>
      </w:r>
      <w:r w:rsidRPr="00153592">
        <w:rPr>
          <w:rFonts w:ascii="Calibri Light" w:hAnsi="Calibri Light"/>
        </w:rPr>
        <w:t>.</w:t>
      </w:r>
    </w:p>
    <w:p w14:paraId="280226E3" w14:textId="1B522A42" w:rsidR="006503D2" w:rsidRDefault="006503D2" w:rsidP="00373E95">
      <w:pPr>
        <w:rPr>
          <w:rFonts w:ascii="Calibri Light" w:hAnsi="Calibri Light"/>
        </w:rPr>
      </w:pPr>
    </w:p>
    <w:p w14:paraId="3A2BF148" w14:textId="6252399D" w:rsidR="00171D2C" w:rsidRDefault="00447A14" w:rsidP="00373E95">
      <w:pPr>
        <w:rPr>
          <w:rFonts w:ascii="Calibri Light" w:hAnsi="Calibri Light"/>
        </w:rPr>
      </w:pPr>
      <w:r>
        <w:rPr>
          <w:rFonts w:ascii="Calibri Light" w:hAnsi="Calibri Light"/>
          <w:noProof/>
        </w:rPr>
        <mc:AlternateContent>
          <mc:Choice Requires="wps">
            <w:drawing>
              <wp:anchor distT="0" distB="0" distL="114300" distR="114300" simplePos="0" relativeHeight="251653632" behindDoc="0" locked="0" layoutInCell="1" allowOverlap="1" wp14:anchorId="077926F6" wp14:editId="459A40E9">
                <wp:simplePos x="0" y="0"/>
                <wp:positionH relativeFrom="column">
                  <wp:posOffset>0</wp:posOffset>
                </wp:positionH>
                <wp:positionV relativeFrom="paragraph">
                  <wp:posOffset>204168</wp:posOffset>
                </wp:positionV>
                <wp:extent cx="2526859" cy="17308"/>
                <wp:effectExtent l="0" t="0" r="26035" b="20955"/>
                <wp:wrapNone/>
                <wp:docPr id="3" name="Přímá spojnice 3"/>
                <wp:cNvGraphicFramePr/>
                <a:graphic xmlns:a="http://schemas.openxmlformats.org/drawingml/2006/main">
                  <a:graphicData uri="http://schemas.microsoft.com/office/word/2010/wordprocessingShape">
                    <wps:wsp>
                      <wps:cNvCnPr/>
                      <wps:spPr>
                        <a:xfrm flipV="1">
                          <a:off x="0" y="0"/>
                          <a:ext cx="2526859" cy="17308"/>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F5F25C" id="Přímá spojnice 3" o:spid="_x0000_s1026" style="position:absolute;flip:y;z-index:251653632;visibility:visible;mso-wrap-style:square;mso-wrap-distance-left:9pt;mso-wrap-distance-top:0;mso-wrap-distance-right:9pt;mso-wrap-distance-bottom:0;mso-position-horizontal:absolute;mso-position-horizontal-relative:text;mso-position-vertical:absolute;mso-position-vertical-relative:text" from="0,16.1pt" to="198.95pt,1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" strokecolor="black [3213]" strokeweight="1.5pt"/>
            </w:pict>
          </mc:Fallback>
        </mc:AlternateContent>
      </w:r>
    </w:p>
    <w:p w14:paraId="5ACEEDDF" w14:textId="183AA29E" w:rsidR="00171D2C" w:rsidRDefault="00171D2C" w:rsidP="00171D2C">
      <w:pPr>
        <w:autoSpaceDE w:val="0"/>
        <w:autoSpaceDN w:val="0"/>
        <w:adjustRightInd w:val="0"/>
        <w:spacing w:after="0" w:line="240" w:lineRule="auto"/>
        <w:rPr>
          <w:rFonts w:ascii="Calibri-Light" w:hAnsi="Calibri-Light" w:cs="Calibri-Light"/>
          <w:color w:val="000000"/>
          <w:sz w:val="18"/>
          <w:szCs w:val="18"/>
          <w:lang w:eastAsia="cs-CZ"/>
        </w:rPr>
      </w:pPr>
      <w:r w:rsidRPr="00171D2C">
        <w:rPr>
          <w:rFonts w:ascii="Calibri-Light" w:hAnsi="Calibri-Light" w:cs="Calibri-Light"/>
          <w:color w:val="000000"/>
          <w:sz w:val="18"/>
          <w:szCs w:val="18"/>
          <w:vertAlign w:val="superscript"/>
          <w:lang w:eastAsia="cs-CZ"/>
        </w:rPr>
        <w:t>11</w:t>
      </w:r>
      <w:r>
        <w:rPr>
          <w:rFonts w:ascii="Calibri-Light" w:hAnsi="Calibri-Light" w:cs="Calibri-Light"/>
          <w:color w:val="000000"/>
          <w:sz w:val="18"/>
          <w:szCs w:val="18"/>
          <w:lang w:eastAsia="cs-CZ"/>
        </w:rPr>
        <w:t xml:space="preserve"> Dostupné z: </w:t>
      </w:r>
      <w:hyperlink r:id="rId25" w:history="1">
        <w:r w:rsidRPr="00650CA5">
          <w:rPr>
            <w:rStyle w:val="Hypertextovodkaz"/>
            <w:rFonts w:ascii="Calibri-Light" w:hAnsi="Calibri-Light" w:cs="Calibri-Light"/>
            <w:sz w:val="18"/>
            <w:szCs w:val="18"/>
            <w:lang w:eastAsia="cs-CZ"/>
          </w:rPr>
          <w:t>https://www.utb.cz/univerzita/uredni-deska/vnitrni-normy-a-predpisy/smernice-rektora/</w:t>
        </w:r>
      </w:hyperlink>
      <w:r>
        <w:rPr>
          <w:rFonts w:ascii="Calibri-Light" w:hAnsi="Calibri-Light" w:cs="Calibri-Light"/>
          <w:color w:val="0000FF"/>
          <w:sz w:val="18"/>
          <w:szCs w:val="18"/>
          <w:lang w:eastAsia="cs-CZ"/>
        </w:rPr>
        <w:t xml:space="preserve"> </w:t>
      </w:r>
      <w:r>
        <w:rPr>
          <w:rFonts w:ascii="Calibri-Light" w:hAnsi="Calibri-Light" w:cs="Calibri-Light"/>
          <w:color w:val="000000"/>
          <w:sz w:val="18"/>
          <w:szCs w:val="18"/>
          <w:lang w:eastAsia="cs-CZ"/>
        </w:rPr>
        <w:t>nebo</w:t>
      </w:r>
    </w:p>
    <w:p w14:paraId="4F887348" w14:textId="48C5112D" w:rsidR="00171D2C" w:rsidRDefault="006045CB" w:rsidP="00171D2C">
      <w:pPr>
        <w:autoSpaceDE w:val="0"/>
        <w:autoSpaceDN w:val="0"/>
        <w:adjustRightInd w:val="0"/>
        <w:spacing w:after="0" w:line="240" w:lineRule="auto"/>
        <w:rPr>
          <w:rFonts w:ascii="Calibri-Light" w:hAnsi="Calibri-Light" w:cs="Calibri-Light"/>
          <w:color w:val="0000FF"/>
          <w:sz w:val="18"/>
          <w:szCs w:val="18"/>
          <w:lang w:eastAsia="cs-CZ"/>
        </w:rPr>
      </w:pPr>
      <w:hyperlink r:id="rId26" w:history="1">
        <w:r w:rsidR="00171D2C" w:rsidRPr="00650CA5">
          <w:rPr>
            <w:rStyle w:val="Hypertextovodkaz"/>
            <w:rFonts w:ascii="Calibri-Light" w:hAnsi="Calibri-Light" w:cs="Calibri-Light"/>
            <w:sz w:val="18"/>
            <w:szCs w:val="18"/>
            <w:lang w:eastAsia="cs-CZ"/>
          </w:rPr>
          <w:t>https://www.utb.cz/mdocs-posts/smernice-rektora-c-10-2019/</w:t>
        </w:r>
      </w:hyperlink>
    </w:p>
    <w:p w14:paraId="40BB60E1" w14:textId="402E3B83" w:rsidR="00171D2C" w:rsidRDefault="00171D2C" w:rsidP="00171D2C">
      <w:pPr>
        <w:autoSpaceDE w:val="0"/>
        <w:autoSpaceDN w:val="0"/>
        <w:adjustRightInd w:val="0"/>
        <w:spacing w:after="0" w:line="240" w:lineRule="auto"/>
        <w:rPr>
          <w:rFonts w:ascii="Calibri-Light" w:hAnsi="Calibri-Light" w:cs="Calibri-Light"/>
          <w:color w:val="000000"/>
          <w:sz w:val="18"/>
          <w:szCs w:val="18"/>
          <w:lang w:eastAsia="cs-CZ"/>
        </w:rPr>
      </w:pPr>
      <w:r w:rsidRPr="00171D2C">
        <w:rPr>
          <w:rFonts w:ascii="Calibri-Light" w:hAnsi="Calibri-Light" w:cs="Calibri-Light"/>
          <w:color w:val="000000"/>
          <w:sz w:val="18"/>
          <w:szCs w:val="18"/>
          <w:vertAlign w:val="superscript"/>
          <w:lang w:eastAsia="cs-CZ"/>
        </w:rPr>
        <w:t>12</w:t>
      </w:r>
      <w:r>
        <w:rPr>
          <w:rFonts w:ascii="Calibri-Light" w:hAnsi="Calibri-Light" w:cs="Calibri-Light"/>
          <w:color w:val="000000"/>
          <w:sz w:val="18"/>
          <w:szCs w:val="18"/>
          <w:lang w:eastAsia="cs-CZ"/>
        </w:rPr>
        <w:t xml:space="preserve"> Dostupné z: </w:t>
      </w:r>
      <w:hyperlink r:id="rId27" w:history="1">
        <w:r w:rsidR="00650CA5" w:rsidRPr="00650CA5">
          <w:rPr>
            <w:rStyle w:val="Hypertextovodkaz"/>
            <w:rFonts w:ascii="Calibri-Light" w:hAnsi="Calibri-Light" w:cs="Calibri-Light"/>
            <w:sz w:val="18"/>
            <w:szCs w:val="18"/>
            <w:lang w:eastAsia="cs-CZ"/>
          </w:rPr>
          <w:t>https://www.utb.cz/univerzita/uredni-deska/vnitrni-normy-a-predpisy/smernice-rektora/</w:t>
        </w:r>
      </w:hyperlink>
      <w:r>
        <w:rPr>
          <w:rFonts w:ascii="Calibri-Light" w:hAnsi="Calibri-Light" w:cs="Calibri-Light"/>
          <w:color w:val="000000"/>
          <w:sz w:val="18"/>
          <w:szCs w:val="18"/>
          <w:lang w:eastAsia="cs-CZ"/>
        </w:rPr>
        <w:t>nebo</w:t>
      </w:r>
    </w:p>
    <w:p w14:paraId="6F807BC4" w14:textId="44779EF8" w:rsidR="00171D2C" w:rsidRDefault="006045CB" w:rsidP="00171D2C">
      <w:pPr>
        <w:autoSpaceDE w:val="0"/>
        <w:autoSpaceDN w:val="0"/>
        <w:adjustRightInd w:val="0"/>
        <w:spacing w:after="0" w:line="240" w:lineRule="auto"/>
        <w:rPr>
          <w:rFonts w:ascii="Calibri-Light" w:hAnsi="Calibri-Light" w:cs="Calibri-Light"/>
          <w:color w:val="000000"/>
          <w:sz w:val="18"/>
          <w:szCs w:val="18"/>
          <w:lang w:eastAsia="cs-CZ"/>
        </w:rPr>
      </w:pPr>
      <w:hyperlink r:id="rId28" w:history="1">
        <w:r w:rsidR="00171D2C" w:rsidRPr="000742CD">
          <w:rPr>
            <w:rStyle w:val="Hypertextovodkaz"/>
            <w:rFonts w:ascii="Calibri-Light" w:hAnsi="Calibri-Light" w:cs="Calibri-Light"/>
            <w:sz w:val="18"/>
            <w:szCs w:val="18"/>
            <w:lang w:eastAsia="cs-CZ"/>
          </w:rPr>
          <w:t>https://www.utb.cz/mdocs-posts/smernice-rektora-c-17-2020/</w:t>
        </w:r>
      </w:hyperlink>
    </w:p>
    <w:p w14:paraId="2F18FADA" w14:textId="705BB0DC" w:rsidR="00171D2C" w:rsidRDefault="00171D2C" w:rsidP="00171D2C">
      <w:pPr>
        <w:autoSpaceDE w:val="0"/>
        <w:autoSpaceDN w:val="0"/>
        <w:adjustRightInd w:val="0"/>
        <w:spacing w:after="0" w:line="240" w:lineRule="auto"/>
        <w:rPr>
          <w:rFonts w:ascii="Calibri-Light" w:hAnsi="Calibri-Light" w:cs="Calibri-Light"/>
          <w:color w:val="0000FF"/>
          <w:sz w:val="18"/>
          <w:szCs w:val="18"/>
          <w:lang w:eastAsia="cs-CZ"/>
        </w:rPr>
      </w:pPr>
      <w:r w:rsidRPr="00171D2C">
        <w:rPr>
          <w:rFonts w:ascii="Calibri-Light" w:hAnsi="Calibri-Light" w:cs="Calibri-Light"/>
          <w:color w:val="000000"/>
          <w:sz w:val="18"/>
          <w:szCs w:val="18"/>
          <w:vertAlign w:val="superscript"/>
          <w:lang w:eastAsia="cs-CZ"/>
        </w:rPr>
        <w:t>13</w:t>
      </w:r>
      <w:r>
        <w:rPr>
          <w:rFonts w:ascii="Calibri-Light" w:hAnsi="Calibri-Light" w:cs="Calibri-Light"/>
          <w:color w:val="000000"/>
          <w:sz w:val="18"/>
          <w:szCs w:val="18"/>
          <w:lang w:eastAsia="cs-CZ"/>
        </w:rPr>
        <w:t xml:space="preserve"> Dostupné z: </w:t>
      </w:r>
      <w:hyperlink r:id="rId29" w:history="1">
        <w:r w:rsidRPr="000742CD">
          <w:rPr>
            <w:rStyle w:val="Hypertextovodkaz"/>
            <w:rFonts w:ascii="Calibri-Light" w:hAnsi="Calibri-Light" w:cs="Calibri-Light"/>
            <w:sz w:val="18"/>
            <w:szCs w:val="18"/>
            <w:lang w:eastAsia="cs-CZ"/>
          </w:rPr>
          <w:t>https://www.utb.cz/univerzita/uredni-deska/ruzne/zprava-o-vnitrnim-hodnoceni-kvality-utb-ve-zline/</w:t>
        </w:r>
      </w:hyperlink>
    </w:p>
    <w:p w14:paraId="6C5C3F5B" w14:textId="57A857B1" w:rsidR="00171D2C" w:rsidRDefault="00171D2C" w:rsidP="00171D2C">
      <w:pPr>
        <w:autoSpaceDE w:val="0"/>
        <w:autoSpaceDN w:val="0"/>
        <w:adjustRightInd w:val="0"/>
        <w:spacing w:after="0" w:line="240" w:lineRule="auto"/>
        <w:rPr>
          <w:rFonts w:ascii="Calibri-Light" w:hAnsi="Calibri-Light" w:cs="Calibri-Light"/>
          <w:color w:val="0000FF"/>
          <w:sz w:val="18"/>
          <w:szCs w:val="18"/>
          <w:lang w:eastAsia="cs-CZ"/>
        </w:rPr>
      </w:pPr>
      <w:r w:rsidRPr="00171D2C">
        <w:rPr>
          <w:rFonts w:ascii="Calibri-Light" w:hAnsi="Calibri-Light" w:cs="Calibri-Light"/>
          <w:color w:val="000000"/>
          <w:sz w:val="18"/>
          <w:szCs w:val="18"/>
          <w:vertAlign w:val="superscript"/>
          <w:lang w:eastAsia="cs-CZ"/>
        </w:rPr>
        <w:t>14</w:t>
      </w:r>
      <w:r>
        <w:rPr>
          <w:rFonts w:ascii="Calibri-Light" w:hAnsi="Calibri-Light" w:cs="Calibri-Light"/>
          <w:color w:val="000000"/>
          <w:sz w:val="18"/>
          <w:szCs w:val="18"/>
          <w:lang w:eastAsia="cs-CZ"/>
        </w:rPr>
        <w:t xml:space="preserve"> Dostupné z</w:t>
      </w:r>
      <w:r>
        <w:rPr>
          <w:rFonts w:ascii="Calibri-Light" w:hAnsi="Calibri-Light" w:cs="Calibri-Light"/>
          <w:color w:val="0000FF"/>
          <w:sz w:val="18"/>
          <w:szCs w:val="18"/>
          <w:lang w:eastAsia="cs-CZ"/>
        </w:rPr>
        <w:t xml:space="preserve">: </w:t>
      </w:r>
      <w:hyperlink r:id="rId30" w:history="1">
        <w:r w:rsidRPr="000742CD">
          <w:rPr>
            <w:rStyle w:val="Hypertextovodkaz"/>
            <w:rFonts w:ascii="Calibri-Light" w:hAnsi="Calibri-Light" w:cs="Calibri-Light"/>
            <w:sz w:val="18"/>
            <w:szCs w:val="18"/>
            <w:lang w:eastAsia="cs-CZ"/>
          </w:rPr>
          <w:t>https://www.utb.cz/univerzita/uredni-deska/ruzne/zprava-o-vnitrnim-hodnoceni-kvality-utb-ve-zline/</w:t>
        </w:r>
      </w:hyperlink>
    </w:p>
    <w:p w14:paraId="29F76ECF" w14:textId="4E0D5BD9" w:rsidR="00171D2C" w:rsidRDefault="00171D2C" w:rsidP="00171D2C">
      <w:pPr>
        <w:autoSpaceDE w:val="0"/>
        <w:autoSpaceDN w:val="0"/>
        <w:adjustRightInd w:val="0"/>
        <w:spacing w:after="0" w:line="240" w:lineRule="auto"/>
        <w:rPr>
          <w:rFonts w:ascii="Calibri-Light" w:hAnsi="Calibri-Light" w:cs="Calibri-Light"/>
          <w:color w:val="0000FF"/>
          <w:sz w:val="18"/>
          <w:szCs w:val="18"/>
          <w:lang w:eastAsia="cs-CZ"/>
        </w:rPr>
      </w:pPr>
      <w:r w:rsidRPr="00171D2C">
        <w:rPr>
          <w:rFonts w:ascii="Calibri-Light" w:hAnsi="Calibri-Light" w:cs="Calibri-Light"/>
          <w:color w:val="000000"/>
          <w:sz w:val="18"/>
          <w:szCs w:val="18"/>
          <w:vertAlign w:val="superscript"/>
          <w:lang w:eastAsia="cs-CZ"/>
        </w:rPr>
        <w:t>15</w:t>
      </w:r>
      <w:r>
        <w:rPr>
          <w:rFonts w:ascii="Calibri-Light" w:hAnsi="Calibri-Light" w:cs="Calibri-Light"/>
          <w:color w:val="000000"/>
          <w:sz w:val="18"/>
          <w:szCs w:val="18"/>
          <w:lang w:eastAsia="cs-CZ"/>
        </w:rPr>
        <w:t xml:space="preserve"> Dostupné z: </w:t>
      </w:r>
      <w:hyperlink r:id="rId31" w:history="1">
        <w:r w:rsidRPr="000742CD">
          <w:rPr>
            <w:rStyle w:val="Hypertextovodkaz"/>
            <w:rFonts w:ascii="Calibri-Light" w:hAnsi="Calibri-Light" w:cs="Calibri-Light"/>
            <w:sz w:val="18"/>
            <w:szCs w:val="18"/>
            <w:lang w:eastAsia="cs-CZ"/>
          </w:rPr>
          <w:t>https://www.utb.cz/student/studium-a-praxe-v-zahranici/</w:t>
        </w:r>
      </w:hyperlink>
    </w:p>
    <w:p w14:paraId="1462D2A5" w14:textId="592B21A5" w:rsidR="00171D2C" w:rsidRDefault="00171D2C" w:rsidP="00171D2C">
      <w:pPr>
        <w:autoSpaceDE w:val="0"/>
        <w:autoSpaceDN w:val="0"/>
        <w:adjustRightInd w:val="0"/>
        <w:spacing w:after="0" w:line="240" w:lineRule="auto"/>
        <w:rPr>
          <w:rFonts w:ascii="Calibri-Light" w:hAnsi="Calibri-Light" w:cs="Calibri-Light"/>
          <w:color w:val="0000FF"/>
          <w:sz w:val="18"/>
          <w:szCs w:val="18"/>
          <w:lang w:eastAsia="cs-CZ"/>
        </w:rPr>
      </w:pPr>
      <w:r w:rsidRPr="00171D2C">
        <w:rPr>
          <w:rFonts w:ascii="Calibri-Light" w:hAnsi="Calibri-Light" w:cs="Calibri-Light"/>
          <w:color w:val="000000"/>
          <w:sz w:val="18"/>
          <w:szCs w:val="18"/>
          <w:vertAlign w:val="superscript"/>
          <w:lang w:eastAsia="cs-CZ"/>
        </w:rPr>
        <w:t>16</w:t>
      </w:r>
      <w:r>
        <w:rPr>
          <w:rFonts w:ascii="Calibri-Light" w:hAnsi="Calibri-Light" w:cs="Calibri-Light"/>
          <w:color w:val="000000"/>
          <w:sz w:val="18"/>
          <w:szCs w:val="18"/>
          <w:lang w:eastAsia="cs-CZ"/>
        </w:rPr>
        <w:t xml:space="preserve"> Dostupné z: </w:t>
      </w:r>
      <w:hyperlink r:id="rId32" w:history="1">
        <w:r w:rsidRPr="000742CD">
          <w:rPr>
            <w:rStyle w:val="Hypertextovodkaz"/>
            <w:rFonts w:ascii="Calibri-Light" w:hAnsi="Calibri-Light" w:cs="Calibri-Light"/>
            <w:sz w:val="18"/>
            <w:szCs w:val="18"/>
            <w:lang w:eastAsia="cs-CZ"/>
          </w:rPr>
          <w:t>https://xchange.utb.cz/</w:t>
        </w:r>
      </w:hyperlink>
    </w:p>
    <w:p w14:paraId="2E37B672" w14:textId="4C962514" w:rsidR="00171D2C" w:rsidRDefault="00171D2C" w:rsidP="00171D2C">
      <w:pPr>
        <w:autoSpaceDE w:val="0"/>
        <w:autoSpaceDN w:val="0"/>
        <w:adjustRightInd w:val="0"/>
        <w:spacing w:after="0" w:line="240" w:lineRule="auto"/>
        <w:rPr>
          <w:rFonts w:ascii="Calibri-Light" w:hAnsi="Calibri-Light" w:cs="Calibri-Light"/>
          <w:color w:val="000000"/>
          <w:sz w:val="18"/>
          <w:szCs w:val="18"/>
          <w:lang w:eastAsia="cs-CZ"/>
        </w:rPr>
      </w:pPr>
      <w:r w:rsidRPr="00171D2C">
        <w:rPr>
          <w:rFonts w:ascii="Calibri-Light" w:hAnsi="Calibri-Light" w:cs="Calibri-Light"/>
          <w:color w:val="000000"/>
          <w:sz w:val="18"/>
          <w:szCs w:val="18"/>
          <w:vertAlign w:val="superscript"/>
          <w:lang w:eastAsia="cs-CZ"/>
        </w:rPr>
        <w:t>17</w:t>
      </w:r>
      <w:r>
        <w:rPr>
          <w:rFonts w:ascii="Calibri-Light" w:hAnsi="Calibri-Light" w:cs="Calibri-Light"/>
          <w:color w:val="000000"/>
          <w:sz w:val="18"/>
          <w:szCs w:val="18"/>
          <w:lang w:eastAsia="cs-CZ"/>
        </w:rPr>
        <w:t xml:space="preserve"> Dostupné z: </w:t>
      </w:r>
      <w:hyperlink r:id="rId33" w:history="1">
        <w:r w:rsidRPr="000742CD">
          <w:rPr>
            <w:rStyle w:val="Hypertextovodkaz"/>
            <w:rFonts w:ascii="Calibri-Light" w:hAnsi="Calibri-Light" w:cs="Calibri-Light"/>
            <w:sz w:val="18"/>
            <w:szCs w:val="18"/>
            <w:lang w:eastAsia="cs-CZ"/>
          </w:rPr>
          <w:t>https://www.utb.cz/univerzita/uredni-deska/vnitrni-normy-a-predpisy/smernice-rektora/</w:t>
        </w:r>
      </w:hyperlink>
      <w:r>
        <w:rPr>
          <w:rFonts w:ascii="Calibri-Light" w:hAnsi="Calibri-Light" w:cs="Calibri-Light"/>
          <w:color w:val="0000FF"/>
          <w:sz w:val="18"/>
          <w:szCs w:val="18"/>
          <w:lang w:eastAsia="cs-CZ"/>
        </w:rPr>
        <w:t xml:space="preserve"> </w:t>
      </w:r>
      <w:r>
        <w:rPr>
          <w:rFonts w:ascii="Calibri-Light" w:hAnsi="Calibri-Light" w:cs="Calibri-Light"/>
          <w:color w:val="000000"/>
          <w:sz w:val="18"/>
          <w:szCs w:val="18"/>
          <w:lang w:eastAsia="cs-CZ"/>
        </w:rPr>
        <w:t>nebo</w:t>
      </w:r>
    </w:p>
    <w:p w14:paraId="33FDC1D5" w14:textId="4B181B8A" w:rsidR="00171D2C" w:rsidRDefault="006045CB" w:rsidP="00171D2C">
      <w:pPr>
        <w:rPr>
          <w:rFonts w:ascii="Calibri Light" w:hAnsi="Calibri Light"/>
        </w:rPr>
      </w:pPr>
      <w:hyperlink r:id="rId34" w:history="1">
        <w:r w:rsidR="00171D2C" w:rsidRPr="000742CD">
          <w:rPr>
            <w:rStyle w:val="Hypertextovodkaz"/>
            <w:rFonts w:ascii="Calibri-Light" w:hAnsi="Calibri-Light" w:cs="Calibri-Light"/>
            <w:sz w:val="18"/>
            <w:szCs w:val="18"/>
            <w:lang w:eastAsia="cs-CZ"/>
          </w:rPr>
          <w:t>https://www.utb.cz/mdocs-posts/smernice-rektora-c-8-2020/</w:t>
        </w:r>
      </w:hyperlink>
    </w:p>
    <w:p w14:paraId="63EE851D" w14:textId="77777777" w:rsidR="009E517D" w:rsidRPr="004519F5" w:rsidRDefault="009E517D" w:rsidP="00155275">
      <w:pPr>
        <w:pStyle w:val="Nadpis3"/>
      </w:pPr>
      <w:r w:rsidRPr="004519F5">
        <w:lastRenderedPageBreak/>
        <w:t>Spolupráce s praxí při uskutečňování studijních programů</w:t>
      </w:r>
    </w:p>
    <w:p w14:paraId="70763DE8" w14:textId="77777777" w:rsidR="009E517D" w:rsidRPr="004519F5" w:rsidRDefault="009E517D" w:rsidP="000855AE">
      <w:pPr>
        <w:spacing w:before="120" w:after="120"/>
        <w:rPr>
          <w:rFonts w:ascii="Calibri Light" w:hAnsi="Calibri Light"/>
        </w:rPr>
      </w:pPr>
      <w:r w:rsidRPr="004519F5">
        <w:rPr>
          <w:rFonts w:ascii="Calibri Light" w:hAnsi="Calibri Light"/>
        </w:rPr>
        <w:tab/>
      </w:r>
      <w:r w:rsidRPr="004519F5">
        <w:rPr>
          <w:rFonts w:ascii="Calibri Light" w:hAnsi="Calibri Light"/>
        </w:rPr>
        <w:tab/>
      </w:r>
      <w:r w:rsidRPr="004519F5">
        <w:rPr>
          <w:rFonts w:ascii="Calibri Light" w:hAnsi="Calibri Light"/>
        </w:rPr>
        <w:tab/>
      </w:r>
      <w:r w:rsidRPr="004519F5">
        <w:rPr>
          <w:rFonts w:ascii="Calibri Light" w:hAnsi="Calibri Light"/>
        </w:rPr>
        <w:tab/>
      </w:r>
      <w:r w:rsidRPr="004519F5">
        <w:rPr>
          <w:rFonts w:ascii="Calibri Light" w:hAnsi="Calibri Light"/>
        </w:rPr>
        <w:tab/>
        <w:t>Standard 1.10</w:t>
      </w:r>
    </w:p>
    <w:p w14:paraId="542760D3" w14:textId="39B61006" w:rsidR="00373E95" w:rsidRPr="004519F5" w:rsidRDefault="00C277B4" w:rsidP="00C277B4">
      <w:pPr>
        <w:spacing w:before="120" w:after="120"/>
        <w:jc w:val="both"/>
        <w:rPr>
          <w:rFonts w:ascii="Calibri Light" w:hAnsi="Calibri Light"/>
        </w:rPr>
      </w:pPr>
      <w:r w:rsidRPr="00C277B4">
        <w:rPr>
          <w:rFonts w:ascii="Calibri Light" w:hAnsi="Calibri Light"/>
        </w:rPr>
        <w:t>UTB ve Zlíně dlouhodobě rozvíjí spolupráce s praxí s přihlédnutím k typům a případným profilům</w:t>
      </w:r>
      <w:r>
        <w:rPr>
          <w:rFonts w:ascii="Calibri Light" w:hAnsi="Calibri Light"/>
        </w:rPr>
        <w:t xml:space="preserve"> </w:t>
      </w:r>
      <w:r w:rsidRPr="00C277B4">
        <w:rPr>
          <w:rFonts w:ascii="Calibri Light" w:hAnsi="Calibri Light"/>
        </w:rPr>
        <w:t>studijních programů, jde zejména o praktickou výuku, zadávání kvalifikačních a rigorózních prací,</w:t>
      </w:r>
      <w:r>
        <w:rPr>
          <w:rFonts w:ascii="Calibri Light" w:hAnsi="Calibri Light"/>
        </w:rPr>
        <w:t xml:space="preserve"> </w:t>
      </w:r>
      <w:r w:rsidRPr="00C277B4">
        <w:rPr>
          <w:rFonts w:ascii="Calibri Light" w:hAnsi="Calibri Light"/>
        </w:rPr>
        <w:t>zajišťování stáží a exkurzí, přiznávání stipendií a zapojování odborníků z praxe do vzdělávacího procesu.</w:t>
      </w:r>
      <w:r w:rsidR="005258CC" w:rsidRPr="004519F5">
        <w:rPr>
          <w:rFonts w:ascii="Calibri Light" w:hAnsi="Calibri Light"/>
        </w:rPr>
        <w:t xml:space="preserve"> </w:t>
      </w:r>
    </w:p>
    <w:p w14:paraId="10B8ED72" w14:textId="07E519E0" w:rsidR="005258CC" w:rsidRPr="004519F5" w:rsidRDefault="005258CC" w:rsidP="005258CC">
      <w:pPr>
        <w:jc w:val="both"/>
        <w:rPr>
          <w:rFonts w:ascii="Calibri Light" w:hAnsi="Calibri Light"/>
        </w:rPr>
      </w:pPr>
      <w:r w:rsidRPr="004519F5">
        <w:rPr>
          <w:rFonts w:ascii="Calibri Light" w:hAnsi="Calibri Light"/>
        </w:rPr>
        <w:t xml:space="preserve">Pro studijní </w:t>
      </w:r>
      <w:r w:rsidR="00435CDC">
        <w:rPr>
          <w:rFonts w:ascii="Calibri Light" w:hAnsi="Calibri Light"/>
        </w:rPr>
        <w:t>programy</w:t>
      </w:r>
      <w:r w:rsidRPr="004519F5">
        <w:rPr>
          <w:rFonts w:ascii="Calibri Light" w:hAnsi="Calibri Light"/>
        </w:rPr>
        <w:t xml:space="preserve">, které zajišťuje Ústav výrobního inženýrství Fakulty technologické je významná spolupráce s firmami sdruženými v Moravsko-Slezském automobilovém klastru (MAK) a Plastikářském klastru. Ústav se významně podílí na rozvojových projektech klastrů (pro období 2016-2019 projekty CORNET </w:t>
      </w:r>
      <w:r w:rsidR="001912A7">
        <w:rPr>
          <w:rFonts w:ascii="Calibri Light" w:hAnsi="Calibri Light"/>
        </w:rPr>
        <w:t>–</w:t>
      </w:r>
      <w:r w:rsidRPr="004519F5">
        <w:rPr>
          <w:rFonts w:ascii="Calibri Light" w:hAnsi="Calibri Light"/>
        </w:rPr>
        <w:t xml:space="preserve"> Smart </w:t>
      </w:r>
      <w:proofErr w:type="spellStart"/>
      <w:r w:rsidRPr="004519F5">
        <w:rPr>
          <w:rFonts w:ascii="Calibri Light" w:hAnsi="Calibri Light"/>
        </w:rPr>
        <w:t>coating</w:t>
      </w:r>
      <w:proofErr w:type="spellEnd"/>
      <w:r w:rsidRPr="004519F5">
        <w:rPr>
          <w:rFonts w:ascii="Calibri Light" w:hAnsi="Calibri Light"/>
        </w:rPr>
        <w:t xml:space="preserve"> </w:t>
      </w:r>
      <w:proofErr w:type="spellStart"/>
      <w:r w:rsidRPr="004519F5">
        <w:rPr>
          <w:rFonts w:ascii="Calibri Light" w:hAnsi="Calibri Light"/>
        </w:rPr>
        <w:t>systems</w:t>
      </w:r>
      <w:proofErr w:type="spellEnd"/>
      <w:r w:rsidRPr="004519F5">
        <w:rPr>
          <w:rFonts w:ascii="Calibri Light" w:hAnsi="Calibri Light"/>
        </w:rPr>
        <w:t xml:space="preserve"> </w:t>
      </w:r>
      <w:proofErr w:type="spellStart"/>
      <w:r w:rsidRPr="004519F5">
        <w:rPr>
          <w:rFonts w:ascii="Calibri Light" w:hAnsi="Calibri Light"/>
        </w:rPr>
        <w:t>for</w:t>
      </w:r>
      <w:proofErr w:type="spellEnd"/>
      <w:r w:rsidRPr="004519F5">
        <w:rPr>
          <w:rFonts w:ascii="Calibri Light" w:hAnsi="Calibri Light"/>
        </w:rPr>
        <w:t xml:space="preserve"> </w:t>
      </w:r>
      <w:proofErr w:type="spellStart"/>
      <w:r w:rsidRPr="004519F5">
        <w:rPr>
          <w:rFonts w:ascii="Calibri Light" w:hAnsi="Calibri Light"/>
        </w:rPr>
        <w:t>process</w:t>
      </w:r>
      <w:proofErr w:type="spellEnd"/>
      <w:r w:rsidRPr="004519F5">
        <w:rPr>
          <w:rFonts w:ascii="Calibri Light" w:hAnsi="Calibri Light"/>
        </w:rPr>
        <w:t xml:space="preserve"> </w:t>
      </w:r>
      <w:proofErr w:type="spellStart"/>
      <w:r w:rsidRPr="004519F5">
        <w:rPr>
          <w:rFonts w:ascii="Calibri Light" w:hAnsi="Calibri Light"/>
        </w:rPr>
        <w:t>control</w:t>
      </w:r>
      <w:proofErr w:type="spellEnd"/>
      <w:r w:rsidRPr="004519F5">
        <w:rPr>
          <w:rFonts w:ascii="Calibri Light" w:hAnsi="Calibri Light"/>
        </w:rPr>
        <w:t xml:space="preserve"> and </w:t>
      </w:r>
      <w:proofErr w:type="spellStart"/>
      <w:r w:rsidRPr="004519F5">
        <w:rPr>
          <w:rFonts w:ascii="Calibri Light" w:hAnsi="Calibri Light"/>
        </w:rPr>
        <w:t>increased</w:t>
      </w:r>
      <w:proofErr w:type="spellEnd"/>
      <w:r w:rsidRPr="004519F5">
        <w:rPr>
          <w:rFonts w:ascii="Calibri Light" w:hAnsi="Calibri Light"/>
        </w:rPr>
        <w:t xml:space="preserve"> </w:t>
      </w:r>
      <w:proofErr w:type="spellStart"/>
      <w:r w:rsidRPr="004519F5">
        <w:rPr>
          <w:rFonts w:ascii="Calibri Light" w:hAnsi="Calibri Light"/>
        </w:rPr>
        <w:t>wear</w:t>
      </w:r>
      <w:proofErr w:type="spellEnd"/>
      <w:r w:rsidRPr="004519F5">
        <w:rPr>
          <w:rFonts w:ascii="Calibri Light" w:hAnsi="Calibri Light"/>
        </w:rPr>
        <w:t xml:space="preserve"> </w:t>
      </w:r>
      <w:proofErr w:type="spellStart"/>
      <w:r w:rsidRPr="004519F5">
        <w:rPr>
          <w:rFonts w:ascii="Calibri Light" w:hAnsi="Calibri Light"/>
        </w:rPr>
        <w:t>resistance</w:t>
      </w:r>
      <w:proofErr w:type="spellEnd"/>
      <w:r w:rsidRPr="004519F5">
        <w:rPr>
          <w:rFonts w:ascii="Calibri Light" w:hAnsi="Calibri Light"/>
        </w:rPr>
        <w:t xml:space="preserve"> in </w:t>
      </w:r>
      <w:proofErr w:type="spellStart"/>
      <w:r w:rsidRPr="004519F5">
        <w:rPr>
          <w:rFonts w:ascii="Calibri Light" w:hAnsi="Calibri Light"/>
        </w:rPr>
        <w:t>processing</w:t>
      </w:r>
      <w:proofErr w:type="spellEnd"/>
      <w:r w:rsidRPr="004519F5">
        <w:rPr>
          <w:rFonts w:ascii="Calibri Light" w:hAnsi="Calibri Light"/>
        </w:rPr>
        <w:t xml:space="preserve"> </w:t>
      </w:r>
      <w:proofErr w:type="spellStart"/>
      <w:r w:rsidRPr="004519F5">
        <w:rPr>
          <w:rFonts w:ascii="Calibri Light" w:hAnsi="Calibri Light"/>
        </w:rPr>
        <w:t>of</w:t>
      </w:r>
      <w:proofErr w:type="spellEnd"/>
      <w:r w:rsidRPr="004519F5">
        <w:rPr>
          <w:rFonts w:ascii="Calibri Light" w:hAnsi="Calibri Light"/>
        </w:rPr>
        <w:t xml:space="preserve"> natural </w:t>
      </w:r>
      <w:proofErr w:type="spellStart"/>
      <w:r w:rsidRPr="004519F5">
        <w:rPr>
          <w:rFonts w:ascii="Calibri Light" w:hAnsi="Calibri Light"/>
        </w:rPr>
        <w:t>fibre</w:t>
      </w:r>
      <w:proofErr w:type="spellEnd"/>
      <w:r w:rsidRPr="004519F5">
        <w:rPr>
          <w:rFonts w:ascii="Calibri Light" w:hAnsi="Calibri Light"/>
        </w:rPr>
        <w:t xml:space="preserve"> </w:t>
      </w:r>
      <w:proofErr w:type="spellStart"/>
      <w:r w:rsidRPr="004519F5">
        <w:rPr>
          <w:rFonts w:ascii="Calibri Light" w:hAnsi="Calibri Light"/>
        </w:rPr>
        <w:t>reinforces</w:t>
      </w:r>
      <w:proofErr w:type="spellEnd"/>
      <w:r w:rsidRPr="004519F5">
        <w:rPr>
          <w:rFonts w:ascii="Calibri Light" w:hAnsi="Calibri Light"/>
        </w:rPr>
        <w:t xml:space="preserve"> </w:t>
      </w:r>
      <w:proofErr w:type="spellStart"/>
      <w:r w:rsidRPr="004519F5">
        <w:rPr>
          <w:rFonts w:ascii="Calibri Light" w:hAnsi="Calibri Light"/>
        </w:rPr>
        <w:t>polymers</w:t>
      </w:r>
      <w:proofErr w:type="spellEnd"/>
      <w:r w:rsidRPr="004519F5">
        <w:rPr>
          <w:rFonts w:ascii="Calibri Light" w:hAnsi="Calibri Light"/>
        </w:rPr>
        <w:t xml:space="preserve"> (</w:t>
      </w:r>
      <w:proofErr w:type="spellStart"/>
      <w:r w:rsidRPr="004519F5">
        <w:rPr>
          <w:rFonts w:ascii="Calibri Light" w:hAnsi="Calibri Light"/>
        </w:rPr>
        <w:t>Plastr</w:t>
      </w:r>
      <w:proofErr w:type="spellEnd"/>
      <w:r w:rsidRPr="004519F5">
        <w:rPr>
          <w:rFonts w:ascii="Calibri Light" w:hAnsi="Calibri Light"/>
        </w:rPr>
        <w:t>), PLAKOTECH - Silnostěnné výstřiky, Chlazení forem (MAK), a na inovačních voucherech Zlínského kraje (Vývoj jednoúčelového stroje pro řezání pilových pásů pomocí laseru</w:t>
      </w:r>
      <w:r w:rsidRPr="004519F5">
        <w:rPr>
          <w:rFonts w:ascii="Calibri Light" w:hAnsi="Calibri Light"/>
        </w:rPr>
        <w:tab/>
        <w:t>(</w:t>
      </w:r>
      <w:proofErr w:type="spellStart"/>
      <w:r w:rsidRPr="004519F5">
        <w:rPr>
          <w:rFonts w:ascii="Calibri Light" w:hAnsi="Calibri Light"/>
        </w:rPr>
        <w:t>Dudr</w:t>
      </w:r>
      <w:proofErr w:type="spellEnd"/>
      <w:r w:rsidRPr="004519F5">
        <w:rPr>
          <w:rFonts w:ascii="Calibri Light" w:hAnsi="Calibri Light"/>
        </w:rPr>
        <w:t xml:space="preserve"> </w:t>
      </w:r>
      <w:proofErr w:type="spellStart"/>
      <w:r w:rsidRPr="004519F5">
        <w:rPr>
          <w:rFonts w:ascii="Calibri Light" w:hAnsi="Calibri Light"/>
        </w:rPr>
        <w:t>Tools</w:t>
      </w:r>
      <w:proofErr w:type="spellEnd"/>
      <w:r w:rsidRPr="004519F5">
        <w:rPr>
          <w:rFonts w:ascii="Calibri Light" w:hAnsi="Calibri Light"/>
        </w:rPr>
        <w:t xml:space="preserve"> s.r.o.), Návrh automatizované manipulace polotovarů a výrobků (</w:t>
      </w:r>
      <w:proofErr w:type="spellStart"/>
      <w:r w:rsidRPr="004519F5">
        <w:rPr>
          <w:rFonts w:ascii="Calibri Light" w:hAnsi="Calibri Light"/>
        </w:rPr>
        <w:t>Suityou</w:t>
      </w:r>
      <w:proofErr w:type="spellEnd"/>
      <w:r w:rsidRPr="004519F5">
        <w:rPr>
          <w:rFonts w:ascii="Calibri Light" w:hAnsi="Calibri Light"/>
        </w:rPr>
        <w:t xml:space="preserve"> s.r.o.), Analýza mechanického chování pro inovaci stínících plachet (ISTECH s.r.o.), Návrh konstrukce a analytické hodnocení pilových kotoučů (</w:t>
      </w:r>
      <w:proofErr w:type="spellStart"/>
      <w:r w:rsidRPr="004519F5">
        <w:rPr>
          <w:rFonts w:ascii="Calibri Light" w:hAnsi="Calibri Light"/>
        </w:rPr>
        <w:t>Dudr</w:t>
      </w:r>
      <w:proofErr w:type="spellEnd"/>
      <w:r w:rsidRPr="004519F5">
        <w:rPr>
          <w:rFonts w:ascii="Calibri Light" w:hAnsi="Calibri Light"/>
        </w:rPr>
        <w:t xml:space="preserve"> </w:t>
      </w:r>
      <w:proofErr w:type="spellStart"/>
      <w:r w:rsidRPr="004519F5">
        <w:rPr>
          <w:rFonts w:ascii="Calibri Light" w:hAnsi="Calibri Light"/>
        </w:rPr>
        <w:t>Company</w:t>
      </w:r>
      <w:proofErr w:type="spellEnd"/>
      <w:r w:rsidRPr="004519F5">
        <w:rPr>
          <w:rFonts w:ascii="Calibri Light" w:hAnsi="Calibri Light"/>
        </w:rPr>
        <w:t xml:space="preserve"> s.r.o.), Inovace bandážování motorů synchronních generátorů (TES VSETÍN s.r.o.), Optimalizace vlivu technologických podmínek na strukturální změny při inovaci nekonvenčních technologií (MRB Sazovice, s. r.o.), Databáze mechanických vlastností lepených spojů</w:t>
      </w:r>
      <w:r w:rsidRPr="004519F5">
        <w:rPr>
          <w:rFonts w:ascii="Calibri Light" w:hAnsi="Calibri Light"/>
        </w:rPr>
        <w:tab/>
        <w:t xml:space="preserve"> (G 3 s.r.o.) a další.</w:t>
      </w:r>
    </w:p>
    <w:p w14:paraId="28B96AE6" w14:textId="77777777" w:rsidR="00373E95" w:rsidRPr="004519F5" w:rsidRDefault="00373E95" w:rsidP="000855AE">
      <w:pPr>
        <w:spacing w:before="120" w:after="120"/>
        <w:rPr>
          <w:rFonts w:ascii="Calibri Light" w:hAnsi="Calibri Light"/>
        </w:rPr>
      </w:pPr>
    </w:p>
    <w:p w14:paraId="1E221469" w14:textId="77777777" w:rsidR="009E517D" w:rsidRPr="004519F5" w:rsidRDefault="009E517D" w:rsidP="00155275">
      <w:pPr>
        <w:pStyle w:val="Nadpis3"/>
      </w:pPr>
      <w:r w:rsidRPr="004519F5">
        <w:t xml:space="preserve">Spolupráce s praxí při tvorbě studijních programů </w:t>
      </w:r>
    </w:p>
    <w:p w14:paraId="36619A05" w14:textId="77777777" w:rsidR="009E517D" w:rsidRPr="004519F5" w:rsidRDefault="009E517D" w:rsidP="000855AE">
      <w:pPr>
        <w:spacing w:before="120" w:after="120"/>
        <w:rPr>
          <w:rFonts w:ascii="Calibri Light" w:hAnsi="Calibri Light"/>
        </w:rPr>
      </w:pPr>
      <w:r w:rsidRPr="004519F5">
        <w:rPr>
          <w:rFonts w:ascii="Calibri Light" w:hAnsi="Calibri Light"/>
        </w:rPr>
        <w:tab/>
      </w:r>
      <w:r w:rsidRPr="004519F5">
        <w:rPr>
          <w:rFonts w:ascii="Calibri Light" w:hAnsi="Calibri Light"/>
        </w:rPr>
        <w:tab/>
      </w:r>
      <w:r w:rsidRPr="004519F5">
        <w:rPr>
          <w:rFonts w:ascii="Calibri Light" w:hAnsi="Calibri Light"/>
        </w:rPr>
        <w:tab/>
      </w:r>
      <w:r w:rsidRPr="004519F5">
        <w:rPr>
          <w:rFonts w:ascii="Calibri Light" w:hAnsi="Calibri Light"/>
        </w:rPr>
        <w:tab/>
      </w:r>
      <w:r w:rsidRPr="004519F5">
        <w:rPr>
          <w:rFonts w:ascii="Calibri Light" w:hAnsi="Calibri Light"/>
        </w:rPr>
        <w:tab/>
        <w:t>Standard 1.11</w:t>
      </w:r>
    </w:p>
    <w:p w14:paraId="5B43A856" w14:textId="5AE66CFD" w:rsidR="00373E95" w:rsidRPr="004519F5" w:rsidRDefault="2D38A6F6" w:rsidP="2D38A6F6">
      <w:pPr>
        <w:spacing w:before="120" w:after="120"/>
        <w:jc w:val="both"/>
        <w:rPr>
          <w:rFonts w:ascii="Calibri Light" w:hAnsi="Calibri Light"/>
        </w:rPr>
      </w:pPr>
      <w:r w:rsidRPr="004519F5">
        <w:rPr>
          <w:rFonts w:ascii="Calibri Light" w:hAnsi="Calibri Light"/>
        </w:rPr>
        <w:t xml:space="preserve">UTB </w:t>
      </w:r>
      <w:r w:rsidR="00A75026" w:rsidRPr="004519F5">
        <w:rPr>
          <w:rFonts w:ascii="Calibri Light" w:hAnsi="Calibri Light"/>
        </w:rPr>
        <w:t xml:space="preserve">ve Zlíně </w:t>
      </w:r>
      <w:r w:rsidRPr="004519F5">
        <w:rPr>
          <w:rFonts w:ascii="Calibri Light" w:hAnsi="Calibri Light"/>
        </w:rPr>
        <w:t>komunikuje s profesními komorami, oborovými sdruženími, organizacemi zaměstnavatelů nebo dalšími odborníky z praxe a zjišťuje jejich očekávání a požadavky na absolventy studijních programů.</w:t>
      </w:r>
      <w:r w:rsidR="005258CC" w:rsidRPr="004519F5">
        <w:rPr>
          <w:rFonts w:ascii="Calibri Light" w:hAnsi="Calibri Light"/>
        </w:rPr>
        <w:t xml:space="preserve"> </w:t>
      </w:r>
    </w:p>
    <w:p w14:paraId="00CC6618" w14:textId="280CE939" w:rsidR="000B2026" w:rsidRPr="004519F5" w:rsidRDefault="000B2026" w:rsidP="003A2D99">
      <w:pPr>
        <w:spacing w:before="120" w:after="120"/>
        <w:rPr>
          <w:rFonts w:ascii="Calibri Light" w:hAnsi="Calibri Light"/>
        </w:rPr>
      </w:pPr>
    </w:p>
    <w:p w14:paraId="622FB769" w14:textId="77777777" w:rsidR="009E517D" w:rsidRPr="004519F5" w:rsidRDefault="2D38A6F6" w:rsidP="00035992">
      <w:pPr>
        <w:pStyle w:val="Nadpis2"/>
      </w:pPr>
      <w:r w:rsidRPr="004519F5">
        <w:t>Podpůrné zdroje a administrativa</w:t>
      </w:r>
      <w:r w:rsidRPr="004519F5">
        <w:rPr>
          <w:b/>
          <w:bCs/>
          <w:color w:val="auto"/>
        </w:rPr>
        <w:t xml:space="preserve"> </w:t>
      </w:r>
    </w:p>
    <w:p w14:paraId="7BA2AA19" w14:textId="77777777" w:rsidR="009E517D" w:rsidRPr="004519F5" w:rsidRDefault="009E517D" w:rsidP="00155275">
      <w:pPr>
        <w:pStyle w:val="Nadpis3"/>
      </w:pPr>
      <w:r w:rsidRPr="004519F5">
        <w:t xml:space="preserve">Informační systém </w:t>
      </w:r>
    </w:p>
    <w:p w14:paraId="2B85BE45"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1.12</w:t>
      </w:r>
    </w:p>
    <w:p w14:paraId="7EB381B5" w14:textId="110FF9D2" w:rsidR="00373E95" w:rsidRPr="004519F5" w:rsidRDefault="2D38A6F6" w:rsidP="00C44653">
      <w:pPr>
        <w:tabs>
          <w:tab w:val="left" w:pos="2835"/>
        </w:tabs>
        <w:spacing w:before="120" w:after="120"/>
        <w:jc w:val="both"/>
        <w:rPr>
          <w:rFonts w:ascii="Calibri Light" w:hAnsi="Calibri Light"/>
        </w:rPr>
      </w:pPr>
      <w:r w:rsidRPr="004519F5">
        <w:rPr>
          <w:rFonts w:ascii="Calibri Light" w:hAnsi="Calibri Light"/>
        </w:rPr>
        <w:t>UTB</w:t>
      </w:r>
      <w:r w:rsidR="00A03D9E" w:rsidRPr="004519F5">
        <w:rPr>
          <w:rFonts w:ascii="Calibri Light" w:hAnsi="Calibri Light"/>
        </w:rPr>
        <w:t xml:space="preserve"> ve Zlíně</w:t>
      </w:r>
      <w:r w:rsidRPr="004519F5">
        <w:rPr>
          <w:rFonts w:ascii="Calibri Light" w:hAnsi="Calibri Light"/>
        </w:rPr>
        <w:t xml:space="preserve"> má vybudován funkční informační systém a komunikační prostředky, které zajišťují přístup k přesným a srozumitelným informacím o studijních programech, pravidlech studia a požadavcích spojených se studiem.</w:t>
      </w:r>
    </w:p>
    <w:p w14:paraId="2B4CA789" w14:textId="7329F7B6" w:rsidR="00C44653" w:rsidRPr="004519F5" w:rsidRDefault="00C44653" w:rsidP="00C44653">
      <w:pPr>
        <w:jc w:val="both"/>
        <w:rPr>
          <w:rFonts w:ascii="Calibri Light" w:hAnsi="Calibri Light"/>
        </w:rPr>
      </w:pPr>
      <w:r w:rsidRPr="004519F5">
        <w:rPr>
          <w:rFonts w:ascii="Calibri Light" w:hAnsi="Calibri Light"/>
        </w:rPr>
        <w:t xml:space="preserve">UTB </w:t>
      </w:r>
      <w:r w:rsidR="00A03D9E" w:rsidRPr="004519F5">
        <w:rPr>
          <w:rFonts w:ascii="Calibri Light" w:hAnsi="Calibri Light"/>
        </w:rPr>
        <w:t xml:space="preserve">ve Zlíně má s ohledem na to </w:t>
      </w:r>
      <w:r w:rsidRPr="004519F5">
        <w:rPr>
          <w:rFonts w:ascii="Calibri Light" w:hAnsi="Calibri Light"/>
        </w:rPr>
        <w:t>funkční informační systém studijní agendy IS/STAG, který používá od roku 2003. Tvůrcem IS/STAG je ZČU v Plzni a v současné době systém využívá 11 VVŠ v ČR.</w:t>
      </w:r>
    </w:p>
    <w:p w14:paraId="36C4009F" w14:textId="026D68AD" w:rsidR="00C44653" w:rsidRPr="004519F5" w:rsidRDefault="00C44653" w:rsidP="00C44653">
      <w:pPr>
        <w:jc w:val="both"/>
        <w:rPr>
          <w:rFonts w:ascii="Calibri Light" w:hAnsi="Calibri Light"/>
        </w:rPr>
      </w:pPr>
      <w:r w:rsidRPr="004519F5">
        <w:rPr>
          <w:rFonts w:ascii="Calibri Light" w:hAnsi="Calibri Light"/>
        </w:rPr>
        <w:t>Informační systém IS/STAG pokrývá funkce od přijímacího řízení až po vydání diplomů, eviduje studenty prezenční a kombinované formy studia, studenty celoživotn</w:t>
      </w:r>
      <w:r w:rsidR="00290BED" w:rsidRPr="004519F5">
        <w:rPr>
          <w:rFonts w:ascii="Calibri Light" w:hAnsi="Calibri Light"/>
        </w:rPr>
        <w:t>ího vzdělávání a účastníky U3V.</w:t>
      </w:r>
    </w:p>
    <w:p w14:paraId="1858A30A" w14:textId="77777777" w:rsidR="00C44653" w:rsidRPr="004519F5" w:rsidRDefault="00C44653" w:rsidP="00C44653">
      <w:pPr>
        <w:jc w:val="both"/>
        <w:rPr>
          <w:rFonts w:ascii="Calibri Light" w:hAnsi="Calibri Light"/>
        </w:rPr>
      </w:pPr>
      <w:r w:rsidRPr="004519F5">
        <w:rPr>
          <w:rFonts w:ascii="Calibri Light" w:hAnsi="Calibri Light"/>
        </w:rPr>
        <w:t xml:space="preserve">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w:t>
      </w:r>
      <w:r w:rsidRPr="004519F5">
        <w:rPr>
          <w:rFonts w:ascii="Calibri Light" w:hAnsi="Calibri Light"/>
        </w:rPr>
        <w:lastRenderedPageBreak/>
        <w:t>na sylabus pak studenti získají detailní popisy jednotlivých předmětů včetně cílů (anotace), požadavků na studenta, obsahu předmětu, vyučovacích a hodnotících metod, získaných způsobilostí.</w:t>
      </w:r>
    </w:p>
    <w:p w14:paraId="1B7370DB" w14:textId="0BF1E9A7" w:rsidR="00C44653" w:rsidRPr="004519F5" w:rsidRDefault="00C44653" w:rsidP="00C44653">
      <w:pPr>
        <w:jc w:val="both"/>
        <w:rPr>
          <w:rFonts w:ascii="Calibri Light" w:hAnsi="Calibri Light"/>
        </w:rPr>
      </w:pPr>
      <w:r w:rsidRPr="004519F5">
        <w:rPr>
          <w:rFonts w:ascii="Calibri Light" w:hAnsi="Calibri Light"/>
        </w:rPr>
        <w:t>Všichni studenti mají umožněn dálkový, časově neomezený přístup k informacím studijní agendy IS/STAG prostřednictvím portálového rozhraní.</w:t>
      </w:r>
      <w:r w:rsidR="009F6AAA" w:rsidRPr="009F6AAA">
        <w:rPr>
          <w:rFonts w:ascii="Calibri Light" w:hAnsi="Calibri Light"/>
          <w:vertAlign w:val="superscript"/>
        </w:rPr>
        <w:t>18</w:t>
      </w:r>
      <w:r w:rsidR="009F6AAA" w:rsidRPr="004519F5">
        <w:rPr>
          <w:rFonts w:ascii="Calibri Light" w:hAnsi="Calibri Light"/>
        </w:rPr>
        <w:t xml:space="preserve"> </w:t>
      </w:r>
      <w:r w:rsidRPr="004519F5">
        <w:rPr>
          <w:rFonts w:ascii="Calibri Light" w:hAnsi="Calibri Light"/>
        </w:rPr>
        <w:t>Kromě vlastních zařízení s využitím kvalitní a rozsáhlé bezdrátové infrastruktury vybudované ve všech univerzitních objektech, mohou studenti využívat k přístupu počítačové učebny fakult a studovny v moderní knihovně, která nabízí 2</w:t>
      </w:r>
      <w:r w:rsidR="006C7B2D">
        <w:rPr>
          <w:rFonts w:ascii="Calibri Light" w:hAnsi="Calibri Light"/>
        </w:rPr>
        <w:t>3</w:t>
      </w:r>
      <w:r w:rsidRPr="004519F5">
        <w:rPr>
          <w:rFonts w:ascii="Calibri Light" w:hAnsi="Calibri Light"/>
        </w:rPr>
        <w:t>0 klientských stanic s dostupností od 8 do 20 hodin v pracovních dnech, od 8 do 14 hodin v sobotu.</w:t>
      </w:r>
    </w:p>
    <w:p w14:paraId="3F384EF4" w14:textId="2C60B9B1" w:rsidR="00A03D9E" w:rsidRPr="004519F5" w:rsidRDefault="006503D2" w:rsidP="00376A31">
      <w:pPr>
        <w:jc w:val="both"/>
        <w:rPr>
          <w:rFonts w:ascii="Calibri Light" w:eastAsia="Times New Roman" w:hAnsi="Calibri Light"/>
        </w:rPr>
      </w:pPr>
      <w:r w:rsidRPr="004519F5">
        <w:rPr>
          <w:rFonts w:ascii="Calibri Light" w:hAnsi="Calibri Light"/>
        </w:rPr>
        <w:t xml:space="preserve">Prostřednictvím webových stránek UTB ve Zlíně </w:t>
      </w:r>
      <w:r w:rsidR="00A03D9E" w:rsidRPr="004519F5">
        <w:rPr>
          <w:rFonts w:ascii="Calibri Light" w:hAnsi="Calibri Light"/>
        </w:rPr>
        <w:t xml:space="preserve">mají studenti a uchazeči o studium přístup k přesným a </w:t>
      </w:r>
      <w:r w:rsidR="00802C11" w:rsidRPr="004519F5">
        <w:rPr>
          <w:rFonts w:ascii="Calibri Light" w:eastAsia="Times New Roman" w:hAnsi="Calibri Light"/>
        </w:rPr>
        <w:t>přesným a srozumitelným informacím o pravidlech studia</w:t>
      </w:r>
      <w:r w:rsidR="00A03D9E" w:rsidRPr="004519F5">
        <w:rPr>
          <w:rFonts w:ascii="Calibri Light" w:eastAsia="Times New Roman" w:hAnsi="Calibri Light"/>
        </w:rPr>
        <w:t xml:space="preserve"> a požadavcích spojených se studiem, které jsou součástí norem UTB ve Zlíně</w:t>
      </w:r>
      <w:r w:rsidR="006C7B2D" w:rsidRPr="006C7B2D">
        <w:rPr>
          <w:rFonts w:ascii="Calibri Light" w:eastAsia="Times New Roman" w:hAnsi="Calibri Light"/>
          <w:vertAlign w:val="superscript"/>
        </w:rPr>
        <w:t>19</w:t>
      </w:r>
      <w:r w:rsidR="00A03D9E" w:rsidRPr="004519F5">
        <w:rPr>
          <w:rFonts w:ascii="Calibri Light" w:eastAsia="Times New Roman" w:hAnsi="Calibri Light"/>
        </w:rPr>
        <w:t>, případně které jsou součástí norem některé z fakult UTB ve Zlíně.</w:t>
      </w:r>
      <w:r w:rsidR="006C7B2D" w:rsidRPr="006C7B2D">
        <w:rPr>
          <w:rFonts w:ascii="Calibri Light" w:eastAsia="Times New Roman" w:hAnsi="Calibri Light"/>
          <w:vertAlign w:val="superscript"/>
        </w:rPr>
        <w:t>20</w:t>
      </w:r>
    </w:p>
    <w:p w14:paraId="745A1493" w14:textId="4EE9921C" w:rsidR="00802C11" w:rsidRPr="004519F5" w:rsidRDefault="005B4149" w:rsidP="005B4149">
      <w:pPr>
        <w:jc w:val="both"/>
        <w:rPr>
          <w:rFonts w:ascii="Calibri Light" w:eastAsia="Times New Roman" w:hAnsi="Calibri Light"/>
        </w:rPr>
      </w:pPr>
      <w:r w:rsidRPr="005B4149">
        <w:rPr>
          <w:rFonts w:ascii="Calibri Light" w:eastAsia="Times New Roman" w:hAnsi="Calibri Light"/>
        </w:rPr>
        <w:t>Na webových stránkách UTB jsou rovněž k dispozici veškeré relevantní informace týkající se</w:t>
      </w:r>
      <w:r>
        <w:rPr>
          <w:rFonts w:ascii="Calibri Light" w:eastAsia="Times New Roman" w:hAnsi="Calibri Light"/>
        </w:rPr>
        <w:t xml:space="preserve"> </w:t>
      </w:r>
      <w:r w:rsidRPr="005B4149">
        <w:rPr>
          <w:rFonts w:ascii="Calibri Light" w:eastAsia="Times New Roman" w:hAnsi="Calibri Light"/>
        </w:rPr>
        <w:t>informačních a poradenských služeb souvisejících se studiem a možností uplatnění absolventů studijních</w:t>
      </w:r>
      <w:r>
        <w:rPr>
          <w:rFonts w:ascii="Calibri Light" w:eastAsia="Times New Roman" w:hAnsi="Calibri Light"/>
        </w:rPr>
        <w:t xml:space="preserve"> </w:t>
      </w:r>
      <w:r w:rsidRPr="005B4149">
        <w:rPr>
          <w:rFonts w:ascii="Calibri Light" w:eastAsia="Times New Roman" w:hAnsi="Calibri Light"/>
        </w:rPr>
        <w:t>programů v praxi. Ty jsou poskytovány jak „Job centrem UTB“</w:t>
      </w:r>
      <w:r w:rsidRPr="005B4149">
        <w:rPr>
          <w:rFonts w:ascii="Calibri Light" w:eastAsia="Times New Roman" w:hAnsi="Calibri Light"/>
          <w:vertAlign w:val="superscript"/>
        </w:rPr>
        <w:t>21</w:t>
      </w:r>
      <w:r w:rsidRPr="005B4149">
        <w:rPr>
          <w:rFonts w:ascii="Calibri Light" w:eastAsia="Times New Roman" w:hAnsi="Calibri Light"/>
        </w:rPr>
        <w:t>, které bylo speciálně pro tuto činnost</w:t>
      </w:r>
      <w:r>
        <w:rPr>
          <w:rFonts w:ascii="Calibri Light" w:eastAsia="Times New Roman" w:hAnsi="Calibri Light"/>
        </w:rPr>
        <w:t xml:space="preserve"> </w:t>
      </w:r>
      <w:r w:rsidRPr="005B4149">
        <w:rPr>
          <w:rFonts w:ascii="Calibri Light" w:eastAsia="Times New Roman" w:hAnsi="Calibri Light"/>
        </w:rPr>
        <w:t>zřízeno, tak jeho portálem s nabídkami pracovních příležitostí, stáží a brigád</w:t>
      </w:r>
      <w:r w:rsidRPr="005B4149">
        <w:rPr>
          <w:rFonts w:ascii="Calibri Light" w:eastAsia="Times New Roman" w:hAnsi="Calibri Light"/>
          <w:vertAlign w:val="superscript"/>
        </w:rPr>
        <w:t>22</w:t>
      </w:r>
      <w:r w:rsidRPr="005B4149">
        <w:rPr>
          <w:rFonts w:ascii="Calibri Light" w:eastAsia="Times New Roman" w:hAnsi="Calibri Light"/>
        </w:rPr>
        <w:t>. V rámci Job centra UTB</w:t>
      </w:r>
      <w:r>
        <w:rPr>
          <w:rFonts w:ascii="Calibri Light" w:eastAsia="Times New Roman" w:hAnsi="Calibri Light"/>
        </w:rPr>
        <w:t xml:space="preserve"> </w:t>
      </w:r>
      <w:r w:rsidRPr="005B4149">
        <w:rPr>
          <w:rFonts w:ascii="Calibri Light" w:eastAsia="Times New Roman" w:hAnsi="Calibri Light"/>
        </w:rPr>
        <w:t>také působí Akademická poradna UTB, která má svůj vlastní informační modul</w:t>
      </w:r>
      <w:r w:rsidRPr="005B4149">
        <w:rPr>
          <w:rFonts w:ascii="Calibri Light" w:eastAsia="Times New Roman" w:hAnsi="Calibri Light"/>
          <w:vertAlign w:val="superscript"/>
        </w:rPr>
        <w:t>23</w:t>
      </w:r>
      <w:r w:rsidRPr="005B4149">
        <w:rPr>
          <w:rFonts w:ascii="Calibri Light" w:eastAsia="Times New Roman" w:hAnsi="Calibri Light"/>
        </w:rPr>
        <w:t>.</w:t>
      </w:r>
    </w:p>
    <w:p w14:paraId="477DC22A" w14:textId="77777777" w:rsidR="00373E95" w:rsidRPr="004519F5" w:rsidRDefault="00373E95" w:rsidP="00C80B17">
      <w:pPr>
        <w:tabs>
          <w:tab w:val="left" w:pos="2835"/>
        </w:tabs>
        <w:spacing w:before="120" w:after="120"/>
        <w:rPr>
          <w:rFonts w:ascii="Calibri Light" w:hAnsi="Calibri Light"/>
        </w:rPr>
      </w:pPr>
    </w:p>
    <w:p w14:paraId="4D347054" w14:textId="77777777" w:rsidR="009E517D" w:rsidRPr="004519F5" w:rsidRDefault="009E517D" w:rsidP="00C80B17">
      <w:pPr>
        <w:pStyle w:val="Nadpis3"/>
      </w:pPr>
      <w:r w:rsidRPr="004519F5">
        <w:t xml:space="preserve">Knihovny a elektronické zdroje </w:t>
      </w:r>
    </w:p>
    <w:p w14:paraId="7C2D89E0"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1.13</w:t>
      </w:r>
    </w:p>
    <w:p w14:paraId="31D75356" w14:textId="386AD722" w:rsidR="00A75026" w:rsidRPr="004519F5" w:rsidRDefault="2D38A6F6" w:rsidP="000B2026">
      <w:pPr>
        <w:spacing w:before="120" w:after="120"/>
        <w:jc w:val="both"/>
        <w:rPr>
          <w:rFonts w:ascii="Calibri Light" w:hAnsi="Calibri Light"/>
        </w:rPr>
      </w:pPr>
      <w:r w:rsidRPr="004519F5">
        <w:rPr>
          <w:rFonts w:ascii="Calibri Light" w:hAnsi="Calibri Light"/>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58E39979" w14:textId="3A1F795F" w:rsidR="00A75026" w:rsidRPr="004519F5" w:rsidRDefault="00A75026" w:rsidP="2D38A6F6">
      <w:pPr>
        <w:jc w:val="both"/>
        <w:rPr>
          <w:rFonts w:ascii="Calibri Light" w:hAnsi="Calibri Light"/>
          <w:i/>
        </w:rPr>
      </w:pPr>
      <w:r w:rsidRPr="004519F5">
        <w:rPr>
          <w:rFonts w:ascii="Calibri Light" w:hAnsi="Calibri Light"/>
          <w:i/>
        </w:rPr>
        <w:t>Dostupnost knihovního fondu</w:t>
      </w:r>
    </w:p>
    <w:p w14:paraId="7EDEC37F" w14:textId="57F6CB05" w:rsidR="004E64C0" w:rsidRPr="004519F5" w:rsidRDefault="2D38A6F6" w:rsidP="2D38A6F6">
      <w:pPr>
        <w:jc w:val="both"/>
        <w:rPr>
          <w:rFonts w:ascii="Calibri Light" w:hAnsi="Calibri Light"/>
        </w:rPr>
      </w:pPr>
      <w:r w:rsidRPr="004519F5">
        <w:rPr>
          <w:rFonts w:ascii="Calibri Light" w:hAnsi="Calibri Light"/>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3C6A5A4E" w14:textId="77777777" w:rsidR="004E64C0" w:rsidRPr="004519F5" w:rsidRDefault="2D38A6F6" w:rsidP="2D38A6F6">
      <w:pPr>
        <w:jc w:val="both"/>
        <w:rPr>
          <w:rFonts w:ascii="Calibri Light" w:hAnsi="Calibri Light"/>
        </w:rPr>
      </w:pPr>
      <w:r w:rsidRPr="004519F5">
        <w:rPr>
          <w:rFonts w:ascii="Calibri Light" w:hAnsi="Calibri Light"/>
        </w:rPr>
        <w:t xml:space="preserve">K dispozici je zhruba 500 studijních míst, 230 počítačů a dostatečné množství přípojných míst pro notebooky. Knihovna je vybavena virtuální technologií </w:t>
      </w:r>
      <w:proofErr w:type="spellStart"/>
      <w:r w:rsidRPr="004519F5">
        <w:rPr>
          <w:rFonts w:ascii="Calibri Light" w:hAnsi="Calibri Light"/>
        </w:rPr>
        <w:t>WMware</w:t>
      </w:r>
      <w:proofErr w:type="spellEnd"/>
      <w:r w:rsidRPr="004519F5">
        <w:rPr>
          <w:rFonts w:ascii="Calibri Light" w:hAnsi="Calibri Light"/>
        </w:rPr>
        <w:t xml:space="preserve"> s klientskými stanicemi </w:t>
      </w:r>
      <w:proofErr w:type="spellStart"/>
      <w:r w:rsidRPr="004519F5">
        <w:rPr>
          <w:rFonts w:ascii="Calibri Light" w:hAnsi="Calibri Light"/>
        </w:rPr>
        <w:t>Zero</w:t>
      </w:r>
      <w:proofErr w:type="spellEnd"/>
      <w:r w:rsidRPr="004519F5">
        <w:rPr>
          <w:rFonts w:ascii="Calibri Light" w:hAnsi="Calibri Light"/>
        </w:rPr>
        <w:t xml:space="preserve"> </w:t>
      </w:r>
      <w:proofErr w:type="spellStart"/>
      <w:r w:rsidRPr="004519F5">
        <w:rPr>
          <w:rFonts w:ascii="Calibri Light" w:hAnsi="Calibri Light"/>
        </w:rPr>
        <w:t>Client</w:t>
      </w:r>
      <w:proofErr w:type="spellEnd"/>
      <w:r w:rsidRPr="004519F5">
        <w:rPr>
          <w:rFonts w:ascii="Calibri Light" w:hAnsi="Calibri Light"/>
        </w:rPr>
        <w:t xml:space="preserve">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4F91C243" w14:textId="77777777" w:rsidR="00AB049C" w:rsidRDefault="2D38A6F6" w:rsidP="00AB049C">
      <w:pPr>
        <w:autoSpaceDE w:val="0"/>
        <w:autoSpaceDN w:val="0"/>
        <w:adjustRightInd w:val="0"/>
        <w:spacing w:after="0" w:line="240" w:lineRule="auto"/>
        <w:jc w:val="both"/>
        <w:rPr>
          <w:rFonts w:ascii="Calibri Light" w:hAnsi="Calibri Light"/>
        </w:rPr>
      </w:pPr>
      <w:r w:rsidRPr="004519F5">
        <w:rPr>
          <w:rFonts w:ascii="Calibri Light" w:hAnsi="Calibri Light"/>
        </w:rPr>
        <w:t>Knihovna poskytuje kromě standardních výpůjčních služeb (údaje o knihovním fondu viz níže) řadu</w:t>
      </w:r>
      <w:r w:rsidR="00AB049C">
        <w:rPr>
          <w:rFonts w:ascii="Calibri Light" w:hAnsi="Calibri Light"/>
        </w:rPr>
        <w:t xml:space="preserve"> </w:t>
      </w:r>
      <w:r w:rsidRPr="004519F5">
        <w:rPr>
          <w:rFonts w:ascii="Calibri Light" w:hAnsi="Calibri Light"/>
        </w:rPr>
        <w:t xml:space="preserve">dalších odborných služeb. Jedná se například o rešeršní službu či meziknihovní výpůjční službu, kdy je </w:t>
      </w:r>
    </w:p>
    <w:p w14:paraId="7B90AA65" w14:textId="787083BE" w:rsidR="00AB049C" w:rsidRDefault="00AB049C" w:rsidP="00AB049C">
      <w:pPr>
        <w:autoSpaceDE w:val="0"/>
        <w:autoSpaceDN w:val="0"/>
        <w:adjustRightInd w:val="0"/>
        <w:spacing w:after="0" w:line="240" w:lineRule="auto"/>
        <w:rPr>
          <w:rFonts w:ascii="Calibri-Light" w:hAnsi="Calibri-Light" w:cs="Calibri-Light"/>
          <w:color w:val="0000FF"/>
          <w:sz w:val="18"/>
          <w:szCs w:val="18"/>
          <w:lang w:eastAsia="cs-CZ"/>
        </w:rPr>
      </w:pPr>
      <w:r>
        <w:rPr>
          <w:rFonts w:ascii="Calibri Light" w:hAnsi="Calibri Light"/>
          <w:noProof/>
        </w:rPr>
        <mc:AlternateContent>
          <mc:Choice Requires="wps">
            <w:drawing>
              <wp:anchor distT="0" distB="0" distL="114300" distR="114300" simplePos="0" relativeHeight="251655680" behindDoc="0" locked="0" layoutInCell="1" allowOverlap="1" wp14:anchorId="0F7AF6FA" wp14:editId="49B9059B">
                <wp:simplePos x="0" y="0"/>
                <wp:positionH relativeFrom="column">
                  <wp:posOffset>0</wp:posOffset>
                </wp:positionH>
                <wp:positionV relativeFrom="paragraph">
                  <wp:posOffset>108977</wp:posOffset>
                </wp:positionV>
                <wp:extent cx="2526859" cy="17308"/>
                <wp:effectExtent l="0" t="0" r="26035" b="20955"/>
                <wp:wrapNone/>
                <wp:docPr id="4" name="Přímá spojnice 4"/>
                <wp:cNvGraphicFramePr/>
                <a:graphic xmlns:a="http://schemas.openxmlformats.org/drawingml/2006/main">
                  <a:graphicData uri="http://schemas.microsoft.com/office/word/2010/wordprocessingShape">
                    <wps:wsp>
                      <wps:cNvCnPr/>
                      <wps:spPr>
                        <a:xfrm flipV="1">
                          <a:off x="0" y="0"/>
                          <a:ext cx="2526859" cy="17308"/>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55302AB" id="Přímá spojnice 4" o:spid="_x0000_s1026" style="position:absolute;flip:y;z-index:251655680;visibility:visible;mso-wrap-style:square;mso-wrap-distance-left:9pt;mso-wrap-distance-top:0;mso-wrap-distance-right:9pt;mso-wrap-distance-bottom:0;mso-position-horizontal:absolute;mso-position-horizontal-relative:text;mso-position-vertical:absolute;mso-position-vertical-relative:text" from="0,8.6pt" to="198.9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" strokecolor="black [3213]" strokeweight="1.5pt"/>
            </w:pict>
          </mc:Fallback>
        </mc:AlternateContent>
      </w:r>
      <w:r>
        <w:rPr>
          <w:rFonts w:ascii="Calibri Light" w:hAnsi="Calibri Light"/>
        </w:rPr>
        <w:br/>
      </w:r>
      <w:r w:rsidRPr="00AB049C">
        <w:rPr>
          <w:rFonts w:ascii="Calibri-Light" w:hAnsi="Calibri-Light" w:cs="Calibri-Light"/>
          <w:color w:val="000000"/>
          <w:sz w:val="18"/>
          <w:szCs w:val="18"/>
          <w:vertAlign w:val="superscript"/>
          <w:lang w:eastAsia="cs-CZ"/>
        </w:rPr>
        <w:t>18</w:t>
      </w:r>
      <w:r>
        <w:rPr>
          <w:rFonts w:ascii="Calibri-Light" w:hAnsi="Calibri-Light" w:cs="Calibri-Light"/>
          <w:color w:val="000000"/>
          <w:sz w:val="18"/>
          <w:szCs w:val="18"/>
          <w:lang w:eastAsia="cs-CZ"/>
        </w:rPr>
        <w:t xml:space="preserve"> Dostupné z: </w:t>
      </w:r>
      <w:hyperlink r:id="rId35" w:history="1">
        <w:r w:rsidRPr="00AB049C">
          <w:rPr>
            <w:rStyle w:val="Hypertextovodkaz"/>
            <w:rFonts w:ascii="Calibri-Light" w:hAnsi="Calibri-Light" w:cs="Calibri-Light"/>
            <w:sz w:val="18"/>
            <w:szCs w:val="18"/>
            <w:lang w:eastAsia="cs-CZ"/>
          </w:rPr>
          <w:t>https://stag.utb.cz/portal/</w:t>
        </w:r>
      </w:hyperlink>
      <w:r>
        <w:rPr>
          <w:rFonts w:ascii="Calibri Light" w:hAnsi="Calibri Light"/>
        </w:rPr>
        <w:br/>
      </w:r>
      <w:r w:rsidRPr="00AB049C">
        <w:rPr>
          <w:rFonts w:ascii="Calibri-Light" w:hAnsi="Calibri-Light" w:cs="Calibri-Light"/>
          <w:color w:val="000000"/>
          <w:sz w:val="18"/>
          <w:szCs w:val="18"/>
          <w:vertAlign w:val="superscript"/>
          <w:lang w:eastAsia="cs-CZ"/>
        </w:rPr>
        <w:t>19</w:t>
      </w:r>
      <w:r w:rsidRPr="00AB049C">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36" w:history="1">
        <w:r w:rsidRPr="00AB049C">
          <w:rPr>
            <w:rStyle w:val="Hypertextovodkaz"/>
            <w:rFonts w:ascii="Calibri-Light" w:hAnsi="Calibri-Light" w:cs="Calibri-Light"/>
            <w:sz w:val="18"/>
            <w:szCs w:val="18"/>
            <w:lang w:eastAsia="cs-CZ"/>
          </w:rPr>
          <w:t>https://www.utb.cz/univerzita/uredni-deska/vnitrni-normy-a-predpisy/vnitrni-predpisy/</w:t>
        </w:r>
      </w:hyperlink>
    </w:p>
    <w:p w14:paraId="77E5E87D" w14:textId="2BD4B842" w:rsidR="00AB049C" w:rsidRDefault="00AB049C" w:rsidP="00AB049C">
      <w:pPr>
        <w:autoSpaceDE w:val="0"/>
        <w:autoSpaceDN w:val="0"/>
        <w:adjustRightInd w:val="0"/>
        <w:spacing w:after="0" w:line="240" w:lineRule="auto"/>
        <w:rPr>
          <w:rFonts w:ascii="Calibri-Light" w:hAnsi="Calibri-Light" w:cs="Calibri-Light"/>
          <w:color w:val="0000FF"/>
          <w:sz w:val="18"/>
          <w:szCs w:val="18"/>
          <w:lang w:eastAsia="cs-CZ"/>
        </w:rPr>
      </w:pPr>
      <w:r w:rsidRPr="00AB049C">
        <w:rPr>
          <w:rFonts w:ascii="Calibri-Light" w:hAnsi="Calibri-Light" w:cs="Calibri-Light"/>
          <w:color w:val="000000"/>
          <w:sz w:val="18"/>
          <w:szCs w:val="18"/>
          <w:vertAlign w:val="superscript"/>
          <w:lang w:eastAsia="cs-CZ"/>
        </w:rPr>
        <w:t>20</w:t>
      </w:r>
      <w:r w:rsidRPr="00AB049C">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37" w:history="1">
        <w:r w:rsidRPr="00AB049C">
          <w:rPr>
            <w:rStyle w:val="Hypertextovodkaz"/>
            <w:rFonts w:ascii="Calibri-Light" w:hAnsi="Calibri-Light" w:cs="Calibri-Light"/>
            <w:sz w:val="18"/>
            <w:szCs w:val="18"/>
            <w:lang w:eastAsia="cs-CZ"/>
          </w:rPr>
          <w:t>https://ft.utb.cz/o-fakulte/uredni-deska/vnitrni-normy-a-predpisy/vnitrni-predpisy/</w:t>
        </w:r>
      </w:hyperlink>
    </w:p>
    <w:p w14:paraId="4A14F0BB" w14:textId="2DB15696" w:rsidR="00AB049C" w:rsidRDefault="00AB049C" w:rsidP="00AB049C">
      <w:pPr>
        <w:autoSpaceDE w:val="0"/>
        <w:autoSpaceDN w:val="0"/>
        <w:adjustRightInd w:val="0"/>
        <w:spacing w:after="0" w:line="240" w:lineRule="auto"/>
        <w:rPr>
          <w:rFonts w:ascii="Calibri-Light" w:hAnsi="Calibri-Light" w:cs="Calibri-Light"/>
          <w:color w:val="0000FF"/>
          <w:sz w:val="18"/>
          <w:szCs w:val="18"/>
          <w:lang w:eastAsia="cs-CZ"/>
        </w:rPr>
      </w:pPr>
      <w:r w:rsidRPr="00AB049C">
        <w:rPr>
          <w:rFonts w:ascii="Calibri-Light" w:hAnsi="Calibri-Light" w:cs="Calibri-Light"/>
          <w:color w:val="000000"/>
          <w:sz w:val="18"/>
          <w:szCs w:val="18"/>
          <w:vertAlign w:val="superscript"/>
          <w:lang w:eastAsia="cs-CZ"/>
        </w:rPr>
        <w:t>21</w:t>
      </w:r>
      <w:r w:rsidRPr="00AB049C">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38" w:history="1">
        <w:r w:rsidRPr="00AB049C">
          <w:rPr>
            <w:rStyle w:val="Hypertextovodkaz"/>
            <w:rFonts w:ascii="Calibri-Light" w:hAnsi="Calibri-Light" w:cs="Calibri-Light"/>
            <w:sz w:val="18"/>
            <w:szCs w:val="18"/>
            <w:lang w:eastAsia="cs-CZ"/>
          </w:rPr>
          <w:t>https://jobcentrum.utb.cz/index.php?lang=cz</w:t>
        </w:r>
      </w:hyperlink>
    </w:p>
    <w:p w14:paraId="20641060" w14:textId="251F8BD7" w:rsidR="00AB049C" w:rsidRDefault="00AB049C" w:rsidP="00AB049C">
      <w:pPr>
        <w:autoSpaceDE w:val="0"/>
        <w:autoSpaceDN w:val="0"/>
        <w:adjustRightInd w:val="0"/>
        <w:spacing w:after="0" w:line="240" w:lineRule="auto"/>
        <w:rPr>
          <w:rFonts w:ascii="Calibri-Light" w:hAnsi="Calibri-Light" w:cs="Calibri-Light"/>
          <w:color w:val="0000FF"/>
          <w:sz w:val="18"/>
          <w:szCs w:val="18"/>
          <w:lang w:eastAsia="cs-CZ"/>
        </w:rPr>
      </w:pPr>
      <w:r w:rsidRPr="00AB049C">
        <w:rPr>
          <w:rFonts w:ascii="Calibri-Light" w:hAnsi="Calibri-Light" w:cs="Calibri-Light"/>
          <w:color w:val="000000"/>
          <w:sz w:val="18"/>
          <w:szCs w:val="18"/>
          <w:vertAlign w:val="superscript"/>
          <w:lang w:eastAsia="cs-CZ"/>
        </w:rPr>
        <w:t>22</w:t>
      </w:r>
      <w:r w:rsidRPr="00AB049C">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39" w:history="1">
        <w:r w:rsidRPr="00AB049C">
          <w:rPr>
            <w:rStyle w:val="Hypertextovodkaz"/>
            <w:rFonts w:ascii="Calibri-Light" w:hAnsi="Calibri-Light" w:cs="Calibri-Light"/>
            <w:sz w:val="18"/>
            <w:szCs w:val="18"/>
            <w:lang w:eastAsia="cs-CZ"/>
          </w:rPr>
          <w:t>https://jobcentrum.utb.cz/index.php?option=com_career&amp;view=offers&amp;Itemid=105&amp;lang=cz</w:t>
        </w:r>
      </w:hyperlink>
    </w:p>
    <w:p w14:paraId="522B5671" w14:textId="77777777" w:rsidR="003E6A42" w:rsidRDefault="00AB049C" w:rsidP="003E6A42">
      <w:pPr>
        <w:autoSpaceDE w:val="0"/>
        <w:autoSpaceDN w:val="0"/>
        <w:adjustRightInd w:val="0"/>
        <w:spacing w:after="0" w:line="240" w:lineRule="auto"/>
        <w:rPr>
          <w:rFonts w:ascii="Calibri Light" w:hAnsi="Calibri Light"/>
        </w:rPr>
      </w:pPr>
      <w:r w:rsidRPr="00AB049C">
        <w:rPr>
          <w:rFonts w:ascii="Calibri-Light" w:hAnsi="Calibri-Light" w:cs="Calibri-Light"/>
          <w:color w:val="000000"/>
          <w:sz w:val="18"/>
          <w:szCs w:val="18"/>
          <w:vertAlign w:val="superscript"/>
          <w:lang w:eastAsia="cs-CZ"/>
        </w:rPr>
        <w:t>23</w:t>
      </w:r>
      <w:r w:rsidR="003E6A42">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40" w:history="1">
        <w:r w:rsidRPr="00AB049C">
          <w:rPr>
            <w:rStyle w:val="Hypertextovodkaz"/>
            <w:rFonts w:ascii="Calibri-Light" w:hAnsi="Calibri-Light" w:cs="Calibri-Light"/>
            <w:sz w:val="18"/>
            <w:szCs w:val="18"/>
            <w:lang w:eastAsia="cs-CZ"/>
          </w:rPr>
          <w:t>https://jobcentrum.utb.cz/index.php?option=com_content&amp;view=article&amp;id=21&amp;Itemid=156&amp;lang=cz</w:t>
        </w:r>
      </w:hyperlink>
      <w:r>
        <w:rPr>
          <w:rFonts w:ascii="Calibri Light" w:hAnsi="Calibri Light"/>
        </w:rPr>
        <w:br/>
      </w:r>
    </w:p>
    <w:p w14:paraId="009AC19A" w14:textId="63A01A98" w:rsidR="004E64C0" w:rsidRPr="004519F5" w:rsidRDefault="2D38A6F6" w:rsidP="00044300">
      <w:pPr>
        <w:jc w:val="both"/>
        <w:rPr>
          <w:rFonts w:ascii="Calibri Light" w:hAnsi="Calibri Light"/>
        </w:rPr>
      </w:pPr>
      <w:r w:rsidRPr="004519F5">
        <w:rPr>
          <w:rFonts w:ascii="Calibri Light" w:hAnsi="Calibri Light"/>
        </w:rPr>
        <w:lastRenderedPageBreak/>
        <w:t>možné získat pro uživatele dokumenty z jiných českých, ale i zahraničních knihoven. Další služby se</w:t>
      </w:r>
      <w:r w:rsidR="001E5472">
        <w:rPr>
          <w:rFonts w:ascii="Calibri Light" w:hAnsi="Calibri Light"/>
        </w:rPr>
        <w:t xml:space="preserve"> </w:t>
      </w:r>
      <w:r w:rsidRPr="004519F5">
        <w:rPr>
          <w:rFonts w:ascii="Calibri Light" w:hAnsi="Calibri Light"/>
        </w:rPr>
        <w:t>zabývají oblastí informačního vzdělávání, a to jak základními kurzy pro studenty, tak odbornějšími</w:t>
      </w:r>
      <w:r w:rsidR="001E5472">
        <w:rPr>
          <w:rFonts w:ascii="Calibri Light" w:hAnsi="Calibri Light"/>
        </w:rPr>
        <w:t xml:space="preserve"> </w:t>
      </w:r>
      <w:r w:rsidRPr="004519F5">
        <w:rPr>
          <w:rFonts w:ascii="Calibri Light" w:hAnsi="Calibri Light"/>
        </w:rPr>
        <w:t>školeními pro akademické pracovníky týkající se například podpory vědeckovýzkumné činnosti, vyhledáváním v databázích nebo publikační a citační etikou.</w:t>
      </w:r>
    </w:p>
    <w:p w14:paraId="7FBFC71B" w14:textId="02054636" w:rsidR="004E64C0" w:rsidRPr="004519F5" w:rsidRDefault="00D83743" w:rsidP="00D83743">
      <w:pPr>
        <w:jc w:val="both"/>
        <w:rPr>
          <w:rStyle w:val="Hypertextovodkaz"/>
          <w:rFonts w:ascii="Calibri Light" w:hAnsi="Calibri Light"/>
          <w:color w:val="auto"/>
        </w:rPr>
      </w:pPr>
      <w:r w:rsidRPr="00D83743">
        <w:rPr>
          <w:rFonts w:ascii="Calibri Light" w:hAnsi="Calibri Light"/>
        </w:rPr>
        <w:t>V knihovním fondu je více než 140 000 knih, přičemž roční přírůstek každoročně přesahuje 5</w:t>
      </w:r>
      <w:r>
        <w:rPr>
          <w:rFonts w:ascii="Calibri Light" w:hAnsi="Calibri Light"/>
        </w:rPr>
        <w:t> </w:t>
      </w:r>
      <w:r w:rsidRPr="00D83743">
        <w:rPr>
          <w:rFonts w:ascii="Calibri Light" w:hAnsi="Calibri Light"/>
        </w:rPr>
        <w:t>000</w:t>
      </w:r>
      <w:r>
        <w:rPr>
          <w:rFonts w:ascii="Calibri Light" w:hAnsi="Calibri Light"/>
        </w:rPr>
        <w:t xml:space="preserve"> </w:t>
      </w:r>
      <w:r w:rsidRPr="00D83743">
        <w:rPr>
          <w:rFonts w:ascii="Calibri Light" w:hAnsi="Calibri Light"/>
        </w:rPr>
        <w:t>knižních jednotek. Stále více knih je dostupných v elektronické podobě. Důležitá je zejména vysoká</w:t>
      </w:r>
      <w:r>
        <w:rPr>
          <w:rFonts w:ascii="Calibri Light" w:hAnsi="Calibri Light"/>
        </w:rPr>
        <w:t xml:space="preserve"> </w:t>
      </w:r>
      <w:r w:rsidRPr="00D83743">
        <w:rPr>
          <w:rFonts w:ascii="Calibri Light" w:hAnsi="Calibri Light"/>
        </w:rPr>
        <w:t>aktuálnost knihovního fondu, který je neustále doplňován. Knihovna odebírá více než 200 periodik</w:t>
      </w:r>
      <w:r>
        <w:rPr>
          <w:rFonts w:ascii="Calibri Light" w:hAnsi="Calibri Light"/>
        </w:rPr>
        <w:t xml:space="preserve"> </w:t>
      </w:r>
      <w:r w:rsidRPr="00D83743">
        <w:rPr>
          <w:rFonts w:ascii="Calibri Light" w:hAnsi="Calibri Light"/>
        </w:rPr>
        <w:t>v</w:t>
      </w:r>
      <w:r>
        <w:rPr>
          <w:rFonts w:ascii="Calibri Light" w:hAnsi="Calibri Light"/>
        </w:rPr>
        <w:t xml:space="preserve"> </w:t>
      </w:r>
      <w:r w:rsidRPr="00D83743">
        <w:rPr>
          <w:rFonts w:ascii="Calibri Light" w:hAnsi="Calibri Light"/>
        </w:rPr>
        <w:t>tištěné podobě. Mimo tištěné časopisy knihovna zpřístupňuje cca 50 000 elektronických periodik.</w:t>
      </w:r>
      <w:r>
        <w:rPr>
          <w:rFonts w:ascii="Calibri Light" w:hAnsi="Calibri Light"/>
        </w:rPr>
        <w:t xml:space="preserve"> </w:t>
      </w:r>
      <w:r w:rsidRPr="00D83743">
        <w:rPr>
          <w:rFonts w:ascii="Calibri Light" w:hAnsi="Calibri Light"/>
        </w:rPr>
        <w:t>Vysoce transparentní je proces nákupu nových knih, které jsou doporučovány pedagogy buď přímo ve</w:t>
      </w:r>
      <w:r>
        <w:rPr>
          <w:rFonts w:ascii="Calibri Light" w:hAnsi="Calibri Light"/>
        </w:rPr>
        <w:t xml:space="preserve"> </w:t>
      </w:r>
      <w:r w:rsidRPr="00D83743">
        <w:rPr>
          <w:rFonts w:ascii="Calibri Light" w:hAnsi="Calibri Light"/>
        </w:rPr>
        <w:t>spolupráci s pracovníky knihovny, nebo prostým vyplněním požadované studijní literatury do karet</w:t>
      </w:r>
      <w:r>
        <w:rPr>
          <w:rFonts w:ascii="Calibri Light" w:hAnsi="Calibri Light"/>
        </w:rPr>
        <w:t xml:space="preserve"> </w:t>
      </w:r>
      <w:r w:rsidRPr="00D83743">
        <w:rPr>
          <w:rFonts w:ascii="Calibri Light" w:hAnsi="Calibri Light"/>
        </w:rPr>
        <w:t>předmětů ve studijním systému IS/STAG. Studenti mohou knihovně podávat návrhy na nákup literatury,</w:t>
      </w:r>
      <w:r>
        <w:rPr>
          <w:rFonts w:ascii="Calibri Light" w:hAnsi="Calibri Light"/>
        </w:rPr>
        <w:t xml:space="preserve"> </w:t>
      </w:r>
      <w:r w:rsidRPr="00D83743">
        <w:rPr>
          <w:rFonts w:ascii="Calibri Light" w:hAnsi="Calibri Light"/>
        </w:rPr>
        <w:t>která jim ve fondu chybí, skrze online formulář v katalogu knihovny. Knihovna dále zajišťuje i přístup</w:t>
      </w:r>
      <w:r>
        <w:rPr>
          <w:rFonts w:ascii="Calibri Light" w:hAnsi="Calibri Light"/>
        </w:rPr>
        <w:t xml:space="preserve"> </w:t>
      </w:r>
      <w:r w:rsidRPr="00D83743">
        <w:rPr>
          <w:rFonts w:ascii="Calibri Light" w:hAnsi="Calibri Light"/>
        </w:rPr>
        <w:t>k bakalářským, diplomovým a disertačním pracím absolventů univerzity, a to v rámci digitální</w:t>
      </w:r>
      <w:r>
        <w:rPr>
          <w:rFonts w:ascii="Calibri Light" w:hAnsi="Calibri Light"/>
        </w:rPr>
        <w:t xml:space="preserve"> </w:t>
      </w:r>
      <w:r w:rsidRPr="00D83743">
        <w:rPr>
          <w:rFonts w:ascii="Calibri Light" w:hAnsi="Calibri Light"/>
        </w:rPr>
        <w:t>knihovny</w:t>
      </w:r>
      <w:r w:rsidRPr="00044300">
        <w:rPr>
          <w:rFonts w:ascii="Calibri Light" w:hAnsi="Calibri Light"/>
          <w:vertAlign w:val="superscript"/>
        </w:rPr>
        <w:t>24</w:t>
      </w:r>
      <w:r w:rsidRPr="00D83743">
        <w:rPr>
          <w:rFonts w:ascii="Calibri Light" w:hAnsi="Calibri Light"/>
        </w:rPr>
        <w:t>. Práce jsou zde zpravidla dostupné volně v plném textu. Kromě toho provozuje knihovna také</w:t>
      </w:r>
      <w:r>
        <w:rPr>
          <w:rFonts w:ascii="Calibri Light" w:hAnsi="Calibri Light"/>
        </w:rPr>
        <w:t xml:space="preserve"> </w:t>
      </w:r>
      <w:proofErr w:type="spellStart"/>
      <w:r w:rsidRPr="00D83743">
        <w:rPr>
          <w:rFonts w:ascii="Calibri Light" w:hAnsi="Calibri Light"/>
        </w:rPr>
        <w:t>repozitář</w:t>
      </w:r>
      <w:proofErr w:type="spellEnd"/>
      <w:r w:rsidRPr="00D83743">
        <w:rPr>
          <w:rFonts w:ascii="Calibri Light" w:hAnsi="Calibri Light"/>
        </w:rPr>
        <w:t xml:space="preserve"> publikační činnosti akademických pracovníků univerzity</w:t>
      </w:r>
      <w:r w:rsidRPr="00044300">
        <w:rPr>
          <w:rFonts w:ascii="Calibri Light" w:hAnsi="Calibri Light"/>
          <w:vertAlign w:val="superscript"/>
        </w:rPr>
        <w:t>25</w:t>
      </w:r>
      <w:r w:rsidRPr="00D83743">
        <w:rPr>
          <w:rFonts w:ascii="Calibri Light" w:hAnsi="Calibri Light"/>
        </w:rPr>
        <w:t>.</w:t>
      </w:r>
    </w:p>
    <w:p w14:paraId="7A4C6E1A" w14:textId="2F44FE01" w:rsidR="004E64C0" w:rsidRPr="004519F5" w:rsidRDefault="2D38A6F6" w:rsidP="2D38A6F6">
      <w:pPr>
        <w:rPr>
          <w:rFonts w:ascii="Calibri Light" w:hAnsi="Calibri Light"/>
          <w:i/>
          <w:iCs/>
        </w:rPr>
      </w:pPr>
      <w:r w:rsidRPr="004519F5">
        <w:rPr>
          <w:rFonts w:ascii="Calibri Light" w:hAnsi="Calibri Light"/>
          <w:i/>
          <w:iCs/>
        </w:rPr>
        <w:t>Dostupnost elektronických zdrojů</w:t>
      </w:r>
    </w:p>
    <w:p w14:paraId="7F840F04" w14:textId="45B1A63B" w:rsidR="004E64C0" w:rsidRPr="004519F5" w:rsidRDefault="2D38A6F6" w:rsidP="2D38A6F6">
      <w:pPr>
        <w:jc w:val="both"/>
        <w:rPr>
          <w:rFonts w:ascii="Calibri Light" w:hAnsi="Calibri Light"/>
        </w:rPr>
      </w:pPr>
      <w:r w:rsidRPr="004519F5">
        <w:rPr>
          <w:rFonts w:ascii="Calibri Light" w:hAnsi="Calibri Light"/>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41">
        <w:r w:rsidRPr="004519F5">
          <w:rPr>
            <w:rStyle w:val="Hypertextovodkaz"/>
            <w:rFonts w:ascii="Calibri Light" w:hAnsi="Calibri Light"/>
            <w:color w:val="auto"/>
          </w:rPr>
          <w:t>http://portal.k.utb.cz</w:t>
        </w:r>
      </w:hyperlink>
      <w:r w:rsidRPr="004519F5">
        <w:rPr>
          <w:rFonts w:ascii="Calibri Light" w:hAnsi="Calibri Light"/>
        </w:rPr>
        <w:t xml:space="preserve">, který je postaven na bázi známého </w:t>
      </w:r>
      <w:proofErr w:type="spellStart"/>
      <w:r w:rsidRPr="004519F5">
        <w:rPr>
          <w:rFonts w:ascii="Calibri Light" w:hAnsi="Calibri Light"/>
        </w:rPr>
        <w:t>discovery</w:t>
      </w:r>
      <w:proofErr w:type="spellEnd"/>
      <w:r w:rsidRPr="004519F5">
        <w:rPr>
          <w:rFonts w:ascii="Calibri Light" w:hAnsi="Calibri Light"/>
        </w:rPr>
        <w:t xml:space="preserve"> systému </w:t>
      </w:r>
      <w:proofErr w:type="spellStart"/>
      <w:r w:rsidRPr="004519F5">
        <w:rPr>
          <w:rFonts w:ascii="Calibri Light" w:hAnsi="Calibri Light"/>
        </w:rPr>
        <w:t>Summon</w:t>
      </w:r>
      <w:proofErr w:type="spellEnd"/>
      <w:r w:rsidRPr="004519F5">
        <w:rPr>
          <w:rFonts w:ascii="Calibri Light" w:hAnsi="Calibri Light"/>
        </w:rPr>
        <w:t xml:space="preserve">. Jednotlivé databáze tedy není potřeba prohledávat separátně. K dispozici je také technologie SFX, která značně ulehčuje uživatelům práci zejména při dohledávání plných textů dokumentů. Veškeré elektronické zdroje jsou přístupné 24 hodin </w:t>
      </w:r>
      <w:r w:rsidR="001066C0" w:rsidRPr="004519F5">
        <w:rPr>
          <w:rFonts w:ascii="Calibri Light" w:hAnsi="Calibri Light"/>
        </w:rPr>
        <w:t>denně,</w:t>
      </w:r>
      <w:r w:rsidRPr="004519F5">
        <w:rPr>
          <w:rFonts w:ascii="Calibri Light" w:hAnsi="Calibri Light"/>
        </w:rPr>
        <w:t xml:space="preserve"> a to i z počítačů mimo univerzitní síť UTB formou tzv. </w:t>
      </w:r>
      <w:r w:rsidRPr="00D15F14">
        <w:rPr>
          <w:rFonts w:ascii="Calibri Light" w:hAnsi="Calibri Light"/>
        </w:rPr>
        <w:t>v</w:t>
      </w:r>
      <w:r w:rsidRPr="004519F5">
        <w:rPr>
          <w:rFonts w:ascii="Calibri Light" w:hAnsi="Calibri Light"/>
        </w:rPr>
        <w:t>zdáleného přístupu.</w:t>
      </w:r>
    </w:p>
    <w:p w14:paraId="7CB312EE" w14:textId="4773EA12" w:rsidR="004E64C0" w:rsidRPr="004519F5" w:rsidRDefault="2D38A6F6" w:rsidP="2D38A6F6">
      <w:pPr>
        <w:rPr>
          <w:rFonts w:ascii="Calibri Light" w:hAnsi="Calibri Light"/>
        </w:rPr>
      </w:pPr>
      <w:r w:rsidRPr="004519F5">
        <w:rPr>
          <w:rFonts w:ascii="Calibri Light" w:hAnsi="Calibri Light"/>
        </w:rPr>
        <w:t>Konkrétní dostupné databáze</w:t>
      </w:r>
      <w:r w:rsidR="00717613" w:rsidRPr="00717613">
        <w:rPr>
          <w:rFonts w:ascii="Calibri Light" w:hAnsi="Calibri Light"/>
          <w:vertAlign w:val="superscript"/>
        </w:rPr>
        <w:t>26</w:t>
      </w:r>
      <w:r w:rsidR="00717613">
        <w:rPr>
          <w:rFonts w:ascii="Calibri Light" w:hAnsi="Calibri Light"/>
        </w:rPr>
        <w:t>:</w:t>
      </w:r>
    </w:p>
    <w:p w14:paraId="30D5F0A6" w14:textId="77777777" w:rsidR="004E64C0" w:rsidRPr="004519F5" w:rsidRDefault="2D38A6F6" w:rsidP="2D38A6F6">
      <w:pPr>
        <w:pStyle w:val="Odstavecseseznamem"/>
        <w:numPr>
          <w:ilvl w:val="0"/>
          <w:numId w:val="28"/>
        </w:numPr>
        <w:spacing w:line="256" w:lineRule="auto"/>
        <w:rPr>
          <w:rFonts w:ascii="Calibri Light" w:hAnsi="Calibri Light"/>
          <w:color w:val="000000" w:themeColor="text1"/>
        </w:rPr>
      </w:pPr>
      <w:r w:rsidRPr="004519F5">
        <w:rPr>
          <w:rFonts w:ascii="Calibri Light" w:hAnsi="Calibri Light"/>
        </w:rPr>
        <w:t xml:space="preserve">Citační databáze Web </w:t>
      </w:r>
      <w:proofErr w:type="spellStart"/>
      <w:r w:rsidRPr="004519F5">
        <w:rPr>
          <w:rFonts w:ascii="Calibri Light" w:hAnsi="Calibri Light"/>
        </w:rPr>
        <w:t>of</w:t>
      </w:r>
      <w:proofErr w:type="spellEnd"/>
      <w:r w:rsidRPr="004519F5">
        <w:rPr>
          <w:rFonts w:ascii="Calibri Light" w:hAnsi="Calibri Light"/>
        </w:rPr>
        <w:t xml:space="preserve"> Science a </w:t>
      </w:r>
      <w:proofErr w:type="spellStart"/>
      <w:r w:rsidRPr="004519F5">
        <w:rPr>
          <w:rFonts w:ascii="Calibri Light" w:hAnsi="Calibri Light"/>
        </w:rPr>
        <w:t>Scopus</w:t>
      </w:r>
      <w:proofErr w:type="spellEnd"/>
    </w:p>
    <w:p w14:paraId="5FEAAE38" w14:textId="77777777" w:rsidR="004E64C0" w:rsidRPr="004519F5" w:rsidRDefault="2D38A6F6" w:rsidP="2D38A6F6">
      <w:pPr>
        <w:pStyle w:val="Odstavecseseznamem"/>
        <w:numPr>
          <w:ilvl w:val="0"/>
          <w:numId w:val="28"/>
        </w:numPr>
        <w:spacing w:line="256" w:lineRule="auto"/>
        <w:rPr>
          <w:rFonts w:ascii="Calibri Light" w:hAnsi="Calibri Light"/>
          <w:color w:val="000000" w:themeColor="text1"/>
        </w:rPr>
      </w:pPr>
      <w:r w:rsidRPr="004519F5">
        <w:rPr>
          <w:rFonts w:ascii="Calibri Light" w:hAnsi="Calibri Light"/>
        </w:rPr>
        <w:t xml:space="preserve">Multioborové kolekce elektronických časopisů </w:t>
      </w:r>
      <w:proofErr w:type="spellStart"/>
      <w:r w:rsidRPr="004519F5">
        <w:rPr>
          <w:rFonts w:ascii="Calibri Light" w:hAnsi="Calibri Light"/>
        </w:rPr>
        <w:t>Elsevier</w:t>
      </w:r>
      <w:proofErr w:type="spellEnd"/>
      <w:r w:rsidRPr="004519F5">
        <w:rPr>
          <w:rFonts w:ascii="Calibri Light" w:hAnsi="Calibri Light"/>
        </w:rPr>
        <w:t xml:space="preserve"> </w:t>
      </w:r>
      <w:proofErr w:type="spellStart"/>
      <w:r w:rsidRPr="004519F5">
        <w:rPr>
          <w:rFonts w:ascii="Calibri Light" w:hAnsi="Calibri Light"/>
        </w:rPr>
        <w:t>ScienceDirect</w:t>
      </w:r>
      <w:proofErr w:type="spellEnd"/>
      <w:r w:rsidRPr="004519F5">
        <w:rPr>
          <w:rFonts w:ascii="Calibri Light" w:hAnsi="Calibri Light"/>
        </w:rPr>
        <w:t xml:space="preserve">, </w:t>
      </w:r>
      <w:proofErr w:type="spellStart"/>
      <w:r w:rsidRPr="004519F5">
        <w:rPr>
          <w:rFonts w:ascii="Calibri Light" w:hAnsi="Calibri Light"/>
        </w:rPr>
        <w:t>Wiley</w:t>
      </w:r>
      <w:proofErr w:type="spellEnd"/>
      <w:r w:rsidRPr="004519F5">
        <w:rPr>
          <w:rFonts w:ascii="Calibri Light" w:hAnsi="Calibri Light"/>
        </w:rPr>
        <w:t xml:space="preserve"> Online </w:t>
      </w:r>
      <w:proofErr w:type="spellStart"/>
      <w:r w:rsidRPr="004519F5">
        <w:rPr>
          <w:rFonts w:ascii="Calibri Light" w:hAnsi="Calibri Light"/>
        </w:rPr>
        <w:t>Library</w:t>
      </w:r>
      <w:proofErr w:type="spellEnd"/>
      <w:r w:rsidRPr="004519F5">
        <w:rPr>
          <w:rFonts w:ascii="Calibri Light" w:hAnsi="Calibri Light"/>
        </w:rPr>
        <w:t xml:space="preserve">, </w:t>
      </w:r>
      <w:proofErr w:type="spellStart"/>
      <w:r w:rsidRPr="004519F5">
        <w:rPr>
          <w:rFonts w:ascii="Calibri Light" w:hAnsi="Calibri Light"/>
        </w:rPr>
        <w:t>SpringerLink</w:t>
      </w:r>
      <w:proofErr w:type="spellEnd"/>
    </w:p>
    <w:p w14:paraId="724AD713" w14:textId="77777777" w:rsidR="004E64C0" w:rsidRPr="004519F5" w:rsidRDefault="2D38A6F6" w:rsidP="2D38A6F6">
      <w:pPr>
        <w:pStyle w:val="Odstavecseseznamem"/>
        <w:numPr>
          <w:ilvl w:val="0"/>
          <w:numId w:val="28"/>
        </w:numPr>
        <w:spacing w:line="256" w:lineRule="auto"/>
        <w:rPr>
          <w:rFonts w:ascii="Calibri Light" w:hAnsi="Calibri Light"/>
          <w:color w:val="000000" w:themeColor="text1"/>
        </w:rPr>
      </w:pPr>
      <w:r w:rsidRPr="004519F5">
        <w:rPr>
          <w:rFonts w:ascii="Calibri Light" w:hAnsi="Calibri Light"/>
        </w:rPr>
        <w:t xml:space="preserve">Multioborové plnotextové databáze </w:t>
      </w:r>
      <w:proofErr w:type="spellStart"/>
      <w:r w:rsidRPr="004519F5">
        <w:rPr>
          <w:rFonts w:ascii="Calibri Light" w:hAnsi="Calibri Light"/>
        </w:rPr>
        <w:t>Ebsco</w:t>
      </w:r>
      <w:proofErr w:type="spellEnd"/>
      <w:r w:rsidRPr="004519F5">
        <w:rPr>
          <w:rFonts w:ascii="Calibri Light" w:hAnsi="Calibri Light"/>
        </w:rPr>
        <w:t xml:space="preserve"> a </w:t>
      </w:r>
      <w:proofErr w:type="spellStart"/>
      <w:r w:rsidRPr="004519F5">
        <w:rPr>
          <w:rFonts w:ascii="Calibri Light" w:hAnsi="Calibri Light"/>
        </w:rPr>
        <w:t>ProQuest</w:t>
      </w:r>
      <w:proofErr w:type="spellEnd"/>
    </w:p>
    <w:p w14:paraId="0842322B" w14:textId="77777777" w:rsidR="004E64C0" w:rsidRPr="004519F5" w:rsidRDefault="004E64C0" w:rsidP="00C80B17">
      <w:pPr>
        <w:tabs>
          <w:tab w:val="left" w:pos="2835"/>
        </w:tabs>
        <w:spacing w:before="120" w:after="120"/>
        <w:rPr>
          <w:rFonts w:ascii="Calibri Light" w:hAnsi="Calibri Light"/>
        </w:rPr>
      </w:pPr>
    </w:p>
    <w:p w14:paraId="7E6B864B" w14:textId="77777777" w:rsidR="009E517D" w:rsidRPr="004519F5" w:rsidRDefault="009E517D" w:rsidP="00C80B17">
      <w:pPr>
        <w:pStyle w:val="Nadpis3"/>
      </w:pPr>
      <w:r w:rsidRPr="004519F5">
        <w:t xml:space="preserve">Studium studentů se specifickými potřebami </w:t>
      </w:r>
    </w:p>
    <w:p w14:paraId="2C1888BB"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1.14</w:t>
      </w:r>
    </w:p>
    <w:p w14:paraId="0749530E" w14:textId="351A941E" w:rsidR="00D016F2" w:rsidRPr="004519F5" w:rsidRDefault="00FA6EC8" w:rsidP="00C727B6">
      <w:pPr>
        <w:jc w:val="both"/>
        <w:rPr>
          <w:rFonts w:ascii="Calibri Light" w:hAnsi="Calibri Light" w:cs="Times New Roman"/>
          <w:iCs/>
        </w:rPr>
      </w:pPr>
      <w:r>
        <w:rPr>
          <w:rFonts w:ascii="Calibri Light" w:hAnsi="Calibri Light"/>
          <w:noProof/>
        </w:rPr>
        <mc:AlternateContent>
          <mc:Choice Requires="wps">
            <w:drawing>
              <wp:anchor distT="0" distB="0" distL="114300" distR="114300" simplePos="0" relativeHeight="251656704" behindDoc="0" locked="0" layoutInCell="1" allowOverlap="1" wp14:anchorId="0C994AE5" wp14:editId="5A18F8C7">
                <wp:simplePos x="0" y="0"/>
                <wp:positionH relativeFrom="column">
                  <wp:posOffset>0</wp:posOffset>
                </wp:positionH>
                <wp:positionV relativeFrom="paragraph">
                  <wp:posOffset>1167551</wp:posOffset>
                </wp:positionV>
                <wp:extent cx="2526859" cy="17308"/>
                <wp:effectExtent l="0" t="0" r="26035" b="20955"/>
                <wp:wrapNone/>
                <wp:docPr id="5" name="Přímá spojnice 5"/>
                <wp:cNvGraphicFramePr/>
                <a:graphic xmlns:a="http://schemas.openxmlformats.org/drawingml/2006/main">
                  <a:graphicData uri="http://schemas.microsoft.com/office/word/2010/wordprocessingShape">
                    <wps:wsp>
                      <wps:cNvCnPr/>
                      <wps:spPr>
                        <a:xfrm flipV="1">
                          <a:off x="0" y="0"/>
                          <a:ext cx="2526859" cy="17308"/>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9944168" id="Přímá spojnice 5" o:spid="_x0000_s1026" style="position:absolute;flip:y;z-index:251656704;visibility:visible;mso-wrap-style:square;mso-wrap-distance-left:9pt;mso-wrap-distance-top:0;mso-wrap-distance-right:9pt;mso-wrap-distance-bottom:0;mso-position-horizontal:absolute;mso-position-horizontal-relative:text;mso-position-vertical:absolute;mso-position-vertical-relative:text" from="0,91.95pt" to="198.95pt,9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" strokecolor="black [3213]" strokeweight="1.5pt"/>
            </w:pict>
          </mc:Fallback>
        </mc:AlternateContent>
      </w:r>
      <w:r w:rsidR="00C727B6" w:rsidRPr="00C727B6">
        <w:rPr>
          <w:rFonts w:ascii="Calibri Light" w:hAnsi="Calibri Light"/>
        </w:rPr>
        <w:t>UTB ve Zlíně zajišťuje dostupné služby, stipendia a další podpůrná opatření pro vyrovnání příležitostí</w:t>
      </w:r>
      <w:r w:rsidR="00C727B6">
        <w:rPr>
          <w:rFonts w:ascii="Calibri Light" w:hAnsi="Calibri Light"/>
        </w:rPr>
        <w:t xml:space="preserve"> </w:t>
      </w:r>
      <w:r w:rsidR="00C727B6" w:rsidRPr="00C727B6">
        <w:rPr>
          <w:rFonts w:ascii="Calibri Light" w:hAnsi="Calibri Light"/>
        </w:rPr>
        <w:t>studovat na vysoké škole pro studenty se specifickými potřebami. Danou problematiku upravuje</w:t>
      </w:r>
      <w:r w:rsidR="00C727B6">
        <w:rPr>
          <w:rFonts w:ascii="Calibri Light" w:hAnsi="Calibri Light"/>
        </w:rPr>
        <w:t xml:space="preserve"> </w:t>
      </w:r>
      <w:r w:rsidR="00C727B6" w:rsidRPr="00C727B6">
        <w:rPr>
          <w:rFonts w:ascii="Calibri Light" w:hAnsi="Calibri Light"/>
        </w:rPr>
        <w:t>směrnice rektora č. 2/2020 „Podpora uchazečů a studentů se specifickými potřebami na Univerzitě</w:t>
      </w:r>
      <w:r w:rsidR="00C727B6">
        <w:rPr>
          <w:rFonts w:ascii="Calibri Light" w:hAnsi="Calibri Light"/>
        </w:rPr>
        <w:t xml:space="preserve"> </w:t>
      </w:r>
      <w:r w:rsidR="00C727B6" w:rsidRPr="00C727B6">
        <w:rPr>
          <w:rFonts w:ascii="Calibri Light" w:hAnsi="Calibri Light"/>
        </w:rPr>
        <w:t>Tomáše Bati ve Zlíně“</w:t>
      </w:r>
      <w:r w:rsidR="00C727B6" w:rsidRPr="00C727B6">
        <w:rPr>
          <w:rFonts w:ascii="Calibri Light" w:hAnsi="Calibri Light"/>
          <w:vertAlign w:val="superscript"/>
        </w:rPr>
        <w:t>27</w:t>
      </w:r>
      <w:r w:rsidR="00C727B6" w:rsidRPr="00C727B6">
        <w:rPr>
          <w:rFonts w:ascii="Calibri Light" w:hAnsi="Calibri Light"/>
        </w:rPr>
        <w:t>. Pro uchazeče o studium a studenty se specifickými potřebami na UTB ve Zlíně</w:t>
      </w:r>
      <w:r w:rsidR="00C727B6">
        <w:rPr>
          <w:rFonts w:ascii="Calibri Light" w:hAnsi="Calibri Light"/>
        </w:rPr>
        <w:t xml:space="preserve"> </w:t>
      </w:r>
      <w:r w:rsidR="00C727B6" w:rsidRPr="00C727B6">
        <w:rPr>
          <w:rFonts w:ascii="Calibri Light" w:hAnsi="Calibri Light"/>
        </w:rPr>
        <w:t>je k dispozici nabídka informačních a poradenských služeb souvisejících se studiem a s</w:t>
      </w:r>
      <w:r w:rsidR="00C727B6">
        <w:rPr>
          <w:rFonts w:ascii="Calibri Light" w:hAnsi="Calibri Light"/>
        </w:rPr>
        <w:t> </w:t>
      </w:r>
      <w:r w:rsidR="00C727B6" w:rsidRPr="00C727B6">
        <w:rPr>
          <w:rFonts w:ascii="Calibri Light" w:hAnsi="Calibri Light"/>
        </w:rPr>
        <w:t>možností</w:t>
      </w:r>
      <w:r w:rsidR="00C727B6">
        <w:rPr>
          <w:rFonts w:ascii="Calibri Light" w:hAnsi="Calibri Light"/>
        </w:rPr>
        <w:t xml:space="preserve"> </w:t>
      </w:r>
      <w:r w:rsidR="00C727B6" w:rsidRPr="00C727B6">
        <w:rPr>
          <w:rFonts w:ascii="Calibri Light" w:hAnsi="Calibri Light"/>
        </w:rPr>
        <w:t>uplatnění absolventů studijních programů v praxi.</w:t>
      </w:r>
    </w:p>
    <w:p w14:paraId="44A0FDD3" w14:textId="74645F69" w:rsidR="00C727B6" w:rsidRDefault="00C727B6" w:rsidP="00C727B6">
      <w:pPr>
        <w:autoSpaceDE w:val="0"/>
        <w:autoSpaceDN w:val="0"/>
        <w:adjustRightInd w:val="0"/>
        <w:spacing w:after="0" w:line="240" w:lineRule="auto"/>
        <w:rPr>
          <w:rFonts w:ascii="Calibri-Light" w:hAnsi="Calibri-Light" w:cs="Calibri-Light"/>
          <w:color w:val="0000FF"/>
          <w:sz w:val="18"/>
          <w:szCs w:val="18"/>
          <w:lang w:eastAsia="cs-CZ"/>
        </w:rPr>
      </w:pPr>
      <w:r w:rsidRPr="00C727B6">
        <w:rPr>
          <w:rFonts w:ascii="Calibri-Light" w:hAnsi="Calibri-Light" w:cs="Calibri-Light"/>
          <w:color w:val="000000"/>
          <w:sz w:val="18"/>
          <w:szCs w:val="18"/>
          <w:vertAlign w:val="superscript"/>
          <w:lang w:eastAsia="cs-CZ"/>
        </w:rPr>
        <w:t>24</w:t>
      </w:r>
      <w:r w:rsidRPr="00C727B6">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42" w:history="1">
        <w:r w:rsidRPr="00C727B6">
          <w:rPr>
            <w:rStyle w:val="Hypertextovodkaz"/>
            <w:rFonts w:ascii="Calibri-Light" w:hAnsi="Calibri-Light" w:cs="Calibri-Light"/>
            <w:sz w:val="18"/>
            <w:szCs w:val="18"/>
            <w:lang w:eastAsia="cs-CZ"/>
          </w:rPr>
          <w:t>http://digilib.k.utb.cz</w:t>
        </w:r>
      </w:hyperlink>
    </w:p>
    <w:p w14:paraId="6F3670A0" w14:textId="3CA315E7" w:rsidR="00C727B6" w:rsidRDefault="00C727B6" w:rsidP="00C727B6">
      <w:pPr>
        <w:autoSpaceDE w:val="0"/>
        <w:autoSpaceDN w:val="0"/>
        <w:adjustRightInd w:val="0"/>
        <w:spacing w:after="0" w:line="240" w:lineRule="auto"/>
        <w:rPr>
          <w:rFonts w:ascii="Calibri-Light" w:hAnsi="Calibri-Light" w:cs="Calibri-Light"/>
          <w:color w:val="0000FF"/>
          <w:sz w:val="18"/>
          <w:szCs w:val="18"/>
          <w:lang w:eastAsia="cs-CZ"/>
        </w:rPr>
      </w:pPr>
      <w:r w:rsidRPr="00C727B6">
        <w:rPr>
          <w:rFonts w:ascii="Calibri-Light" w:hAnsi="Calibri-Light" w:cs="Calibri-Light"/>
          <w:color w:val="000000"/>
          <w:sz w:val="18"/>
          <w:szCs w:val="18"/>
          <w:vertAlign w:val="superscript"/>
          <w:lang w:eastAsia="cs-CZ"/>
        </w:rPr>
        <w:t>25</w:t>
      </w:r>
      <w:r w:rsidRPr="00C727B6">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43" w:history="1">
        <w:r w:rsidRPr="00C727B6">
          <w:rPr>
            <w:rStyle w:val="Hypertextovodkaz"/>
            <w:rFonts w:ascii="Calibri-Light" w:hAnsi="Calibri-Light" w:cs="Calibri-Light"/>
            <w:sz w:val="18"/>
            <w:szCs w:val="18"/>
            <w:lang w:eastAsia="cs-CZ"/>
          </w:rPr>
          <w:t>http://publikace.k.utb.cz</w:t>
        </w:r>
      </w:hyperlink>
    </w:p>
    <w:p w14:paraId="168B9653" w14:textId="6DA42664" w:rsidR="00C727B6" w:rsidRDefault="00C727B6" w:rsidP="00C727B6">
      <w:pPr>
        <w:autoSpaceDE w:val="0"/>
        <w:autoSpaceDN w:val="0"/>
        <w:adjustRightInd w:val="0"/>
        <w:spacing w:after="0" w:line="240" w:lineRule="auto"/>
        <w:rPr>
          <w:rFonts w:ascii="Calibri-Light" w:hAnsi="Calibri-Light" w:cs="Calibri-Light"/>
          <w:color w:val="0000FF"/>
          <w:sz w:val="18"/>
          <w:szCs w:val="18"/>
          <w:lang w:eastAsia="cs-CZ"/>
        </w:rPr>
      </w:pPr>
      <w:r w:rsidRPr="00C727B6">
        <w:rPr>
          <w:rFonts w:ascii="Calibri-Light" w:hAnsi="Calibri-Light" w:cs="Calibri-Light"/>
          <w:color w:val="000000"/>
          <w:sz w:val="18"/>
          <w:szCs w:val="18"/>
          <w:vertAlign w:val="superscript"/>
          <w:lang w:eastAsia="cs-CZ"/>
        </w:rPr>
        <w:t>26</w:t>
      </w:r>
      <w:r w:rsidRPr="00C727B6">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Seznam všech databází, které má UTB ve Zlíně k dispozici, je dostupný z: </w:t>
      </w:r>
      <w:hyperlink r:id="rId44" w:history="1">
        <w:r w:rsidRPr="00C727B6">
          <w:rPr>
            <w:rStyle w:val="Hypertextovodkaz"/>
            <w:rFonts w:ascii="Calibri-Light" w:hAnsi="Calibri-Light" w:cs="Calibri-Light"/>
            <w:sz w:val="18"/>
            <w:szCs w:val="18"/>
            <w:lang w:eastAsia="cs-CZ"/>
          </w:rPr>
          <w:t>http://portal.k.utb.cz/databases/alphabetical</w:t>
        </w:r>
      </w:hyperlink>
    </w:p>
    <w:p w14:paraId="0412ACB9" w14:textId="53A45ADE" w:rsidR="00C727B6" w:rsidRDefault="00C727B6" w:rsidP="00C727B6">
      <w:pPr>
        <w:autoSpaceDE w:val="0"/>
        <w:autoSpaceDN w:val="0"/>
        <w:adjustRightInd w:val="0"/>
        <w:spacing w:after="0" w:line="240" w:lineRule="auto"/>
        <w:rPr>
          <w:rFonts w:ascii="Calibri-Light" w:hAnsi="Calibri-Light" w:cs="Calibri-Light"/>
          <w:color w:val="000000"/>
          <w:sz w:val="18"/>
          <w:szCs w:val="18"/>
          <w:lang w:eastAsia="cs-CZ"/>
        </w:rPr>
      </w:pPr>
      <w:r w:rsidRPr="00C727B6">
        <w:rPr>
          <w:rFonts w:ascii="Calibri-Light" w:hAnsi="Calibri-Light" w:cs="Calibri-Light"/>
          <w:color w:val="000000"/>
          <w:sz w:val="18"/>
          <w:szCs w:val="18"/>
          <w:vertAlign w:val="superscript"/>
          <w:lang w:eastAsia="cs-CZ"/>
        </w:rPr>
        <w:t>27</w:t>
      </w:r>
      <w:r w:rsidRPr="00C727B6">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45" w:history="1">
        <w:r w:rsidRPr="00C727B6">
          <w:rPr>
            <w:rStyle w:val="Hypertextovodkaz"/>
            <w:rFonts w:ascii="Calibri-Light" w:hAnsi="Calibri-Light" w:cs="Calibri-Light"/>
            <w:sz w:val="18"/>
            <w:szCs w:val="18"/>
            <w:lang w:eastAsia="cs-CZ"/>
          </w:rPr>
          <w:t>https://www.utb.cz/univerzita/uredni-deska/vnitrni-normy-a-predpisy/smernice-rektora/</w:t>
        </w:r>
      </w:hyperlink>
      <w:r>
        <w:rPr>
          <w:rFonts w:ascii="Calibri-Light" w:hAnsi="Calibri-Light" w:cs="Calibri-Light"/>
          <w:color w:val="0000FF"/>
          <w:sz w:val="18"/>
          <w:szCs w:val="18"/>
          <w:lang w:eastAsia="cs-CZ"/>
        </w:rPr>
        <w:t xml:space="preserve"> </w:t>
      </w:r>
      <w:r>
        <w:rPr>
          <w:rFonts w:ascii="Calibri-Light" w:hAnsi="Calibri-Light" w:cs="Calibri-Light"/>
          <w:color w:val="000000"/>
          <w:sz w:val="18"/>
          <w:szCs w:val="18"/>
          <w:lang w:eastAsia="cs-CZ"/>
        </w:rPr>
        <w:t>nebo</w:t>
      </w:r>
    </w:p>
    <w:p w14:paraId="5327D008" w14:textId="3CE6F168" w:rsidR="00C727B6" w:rsidRDefault="006045CB" w:rsidP="00C727B6">
      <w:pPr>
        <w:jc w:val="both"/>
        <w:rPr>
          <w:rFonts w:ascii="Calibri Light" w:hAnsi="Calibri Light" w:cs="Times New Roman"/>
          <w:iCs/>
        </w:rPr>
      </w:pPr>
      <w:hyperlink r:id="rId46" w:history="1">
        <w:r w:rsidR="00C727B6" w:rsidRPr="00C727B6">
          <w:rPr>
            <w:rStyle w:val="Hypertextovodkaz"/>
            <w:rFonts w:ascii="Calibri-Light" w:hAnsi="Calibri-Light" w:cs="Calibri-Light"/>
            <w:sz w:val="18"/>
            <w:szCs w:val="18"/>
            <w:lang w:eastAsia="cs-CZ"/>
          </w:rPr>
          <w:t>https://www.utb.cz/mdocs-posts/smernice-rektora-c-2-2020/</w:t>
        </w:r>
      </w:hyperlink>
    </w:p>
    <w:p w14:paraId="436D77C1" w14:textId="4C21C018" w:rsidR="00D016F2" w:rsidRPr="004519F5" w:rsidRDefault="00C4373C" w:rsidP="00C4373C">
      <w:pPr>
        <w:jc w:val="both"/>
        <w:rPr>
          <w:rFonts w:ascii="Calibri Light" w:hAnsi="Calibri Light"/>
        </w:rPr>
      </w:pPr>
      <w:r w:rsidRPr="00C4373C">
        <w:rPr>
          <w:rFonts w:ascii="Calibri Light" w:hAnsi="Calibri Light" w:cs="Times New Roman"/>
          <w:iCs/>
        </w:rPr>
        <w:lastRenderedPageBreak/>
        <w:t>V prvé řadě se jedná o Akademickou poradnu UTB ve Zlíně (dále jen APO), která představuje</w:t>
      </w:r>
      <w:r>
        <w:rPr>
          <w:rFonts w:ascii="Calibri Light" w:hAnsi="Calibri Light" w:cs="Times New Roman"/>
          <w:iCs/>
        </w:rPr>
        <w:t xml:space="preserve"> </w:t>
      </w:r>
      <w:r w:rsidRPr="00C4373C">
        <w:rPr>
          <w:rFonts w:ascii="Calibri Light" w:hAnsi="Calibri Light" w:cs="Times New Roman"/>
          <w:iCs/>
        </w:rPr>
        <w:t>celouniverzitní pracoviště pro pomoc studentům UTB ve Zlíně, včetně studentů se specifickými</w:t>
      </w:r>
      <w:r>
        <w:rPr>
          <w:rFonts w:ascii="Calibri Light" w:hAnsi="Calibri Light" w:cs="Times New Roman"/>
          <w:iCs/>
        </w:rPr>
        <w:t xml:space="preserve"> </w:t>
      </w:r>
      <w:r w:rsidRPr="00C4373C">
        <w:rPr>
          <w:rFonts w:ascii="Calibri Light" w:hAnsi="Calibri Light" w:cs="Times New Roman"/>
          <w:iCs/>
        </w:rPr>
        <w:t>vzdělávacími potřebami (dále jen SVP), vyučujícím a zaměstnancům UTB ve Zlíně. Hlavním úkolem je</w:t>
      </w:r>
      <w:r>
        <w:rPr>
          <w:rFonts w:ascii="Calibri Light" w:hAnsi="Calibri Light" w:cs="Times New Roman"/>
          <w:iCs/>
        </w:rPr>
        <w:t xml:space="preserve"> </w:t>
      </w:r>
      <w:r w:rsidRPr="00C4373C">
        <w:rPr>
          <w:rFonts w:ascii="Calibri Light" w:hAnsi="Calibri Light" w:cs="Times New Roman"/>
          <w:iCs/>
        </w:rPr>
        <w:t>zajišťovat, aby studijní programy akreditované na univerzitě byly v největší možné míře přístupné i</w:t>
      </w:r>
      <w:r>
        <w:rPr>
          <w:rFonts w:ascii="Calibri Light" w:hAnsi="Calibri Light" w:cs="Times New Roman"/>
          <w:iCs/>
        </w:rPr>
        <w:t xml:space="preserve"> </w:t>
      </w:r>
      <w:r w:rsidRPr="00C4373C">
        <w:rPr>
          <w:rFonts w:ascii="Calibri Light" w:hAnsi="Calibri Light" w:cs="Times New Roman"/>
          <w:iCs/>
        </w:rPr>
        <w:t>studentům nevidomým a slabozrakým, neslyšícím a nedoslýchavým, s pohybovým handicapem, s</w:t>
      </w:r>
      <w:r>
        <w:rPr>
          <w:rFonts w:ascii="Calibri Light" w:hAnsi="Calibri Light" w:cs="Times New Roman"/>
          <w:iCs/>
        </w:rPr>
        <w:t xml:space="preserve"> </w:t>
      </w:r>
      <w:r w:rsidRPr="00C4373C">
        <w:rPr>
          <w:rFonts w:ascii="Calibri Light" w:hAnsi="Calibri Light" w:cs="Times New Roman"/>
          <w:iCs/>
        </w:rPr>
        <w:t>psychickými a dalšími obtížemi.</w:t>
      </w:r>
    </w:p>
    <w:p w14:paraId="2779A5D2" w14:textId="27C4F296" w:rsidR="00D016F2" w:rsidRPr="004519F5" w:rsidRDefault="00061669" w:rsidP="00061669">
      <w:pPr>
        <w:jc w:val="both"/>
        <w:rPr>
          <w:rFonts w:ascii="Calibri Light" w:hAnsi="Calibri Light"/>
        </w:rPr>
      </w:pPr>
      <w:r w:rsidRPr="00061669">
        <w:rPr>
          <w:rFonts w:ascii="Calibri Light" w:hAnsi="Calibri Light"/>
        </w:rPr>
        <w:t>Nad rámec služeb APO jsou uchazečům se SVP o studium na UTB ve Zlíně poskytovány služby týkající se:</w:t>
      </w:r>
      <w:r>
        <w:rPr>
          <w:rFonts w:ascii="Calibri Light" w:hAnsi="Calibri Light"/>
        </w:rPr>
        <w:t xml:space="preserve"> </w:t>
      </w:r>
      <w:r w:rsidRPr="00061669">
        <w:rPr>
          <w:rFonts w:ascii="Calibri Light" w:hAnsi="Calibri Light"/>
        </w:rPr>
        <w:t>předávání informací již před přihlášením na daný program, informování o možnosti přítomnosti</w:t>
      </w:r>
      <w:r>
        <w:rPr>
          <w:rFonts w:ascii="Calibri Light" w:hAnsi="Calibri Light"/>
        </w:rPr>
        <w:t xml:space="preserve"> </w:t>
      </w:r>
      <w:r w:rsidRPr="00061669">
        <w:rPr>
          <w:rFonts w:ascii="Calibri Light" w:hAnsi="Calibri Light"/>
        </w:rPr>
        <w:t xml:space="preserve">osobního asistenta nebo </w:t>
      </w:r>
      <w:proofErr w:type="spellStart"/>
      <w:r w:rsidRPr="00061669">
        <w:rPr>
          <w:rFonts w:ascii="Calibri Light" w:hAnsi="Calibri Light"/>
        </w:rPr>
        <w:t>přepisovatelského</w:t>
      </w:r>
      <w:proofErr w:type="spellEnd"/>
      <w:r w:rsidRPr="00061669">
        <w:rPr>
          <w:rFonts w:ascii="Calibri Light" w:hAnsi="Calibri Light"/>
        </w:rPr>
        <w:t xml:space="preserve"> servisu v průběhu přijímacího řízení, navýšení časové dotace</w:t>
      </w:r>
      <w:r>
        <w:rPr>
          <w:rFonts w:ascii="Calibri Light" w:hAnsi="Calibri Light"/>
        </w:rPr>
        <w:t xml:space="preserve"> </w:t>
      </w:r>
      <w:r w:rsidRPr="00061669">
        <w:rPr>
          <w:rFonts w:ascii="Calibri Light" w:hAnsi="Calibri Light"/>
        </w:rPr>
        <w:t>nad stanovený limit, použití vlastního PC nebo speciálních psacích potřeb. Dále je pro ně zajištěna</w:t>
      </w:r>
      <w:r>
        <w:rPr>
          <w:rFonts w:ascii="Calibri Light" w:hAnsi="Calibri Light"/>
        </w:rPr>
        <w:t xml:space="preserve"> </w:t>
      </w:r>
      <w:r w:rsidRPr="00061669">
        <w:rPr>
          <w:rFonts w:ascii="Calibri Light" w:hAnsi="Calibri Light"/>
        </w:rPr>
        <w:t>bezbariérovost budovy, kompenzační pomůcky (dle individuální potřeby) a asistenční služba.</w:t>
      </w:r>
    </w:p>
    <w:p w14:paraId="1C6D5F58" w14:textId="7ED1E0A2" w:rsidR="00D016F2" w:rsidRPr="004519F5" w:rsidRDefault="00405449" w:rsidP="00405449">
      <w:pPr>
        <w:jc w:val="both"/>
        <w:rPr>
          <w:rFonts w:ascii="Calibri Light" w:hAnsi="Calibri Light"/>
        </w:rPr>
      </w:pPr>
      <w:r w:rsidRPr="00405449">
        <w:rPr>
          <w:rFonts w:ascii="Calibri Light" w:hAnsi="Calibri Light"/>
        </w:rPr>
        <w:t>Studenti UTB se SVP mohou využívat následujících služeb poskytovaných UTB ve Zlíně: konzultace s APO,</w:t>
      </w:r>
      <w:r>
        <w:rPr>
          <w:rFonts w:ascii="Calibri Light" w:hAnsi="Calibri Light"/>
        </w:rPr>
        <w:t xml:space="preserve"> </w:t>
      </w:r>
      <w:r w:rsidRPr="00405449">
        <w:rPr>
          <w:rFonts w:ascii="Calibri Light" w:hAnsi="Calibri Light"/>
        </w:rPr>
        <w:t>zpracování funkční diagnostiky speciálním pedagogem, spolupráce s tutorem (příp. fakultním</w:t>
      </w:r>
      <w:r>
        <w:rPr>
          <w:rFonts w:ascii="Calibri Light" w:hAnsi="Calibri Light"/>
        </w:rPr>
        <w:t xml:space="preserve"> </w:t>
      </w:r>
      <w:r w:rsidRPr="00405449">
        <w:rPr>
          <w:rFonts w:ascii="Calibri Light" w:hAnsi="Calibri Light"/>
        </w:rPr>
        <w:t>koordinátorem) – zohlednění a doporučení pro studium konkrétních předmětů, zprostředkování</w:t>
      </w:r>
      <w:r>
        <w:rPr>
          <w:rFonts w:ascii="Calibri Light" w:hAnsi="Calibri Light"/>
        </w:rPr>
        <w:t xml:space="preserve"> </w:t>
      </w:r>
      <w:r w:rsidRPr="00405449">
        <w:rPr>
          <w:rFonts w:ascii="Calibri Light" w:hAnsi="Calibri Light"/>
        </w:rPr>
        <w:t>individuálního kontaktu s vyučujícími, konzultace ohledně doporučení pro studenty se SVP,</w:t>
      </w:r>
      <w:r>
        <w:rPr>
          <w:rFonts w:ascii="Calibri Light" w:hAnsi="Calibri Light"/>
        </w:rPr>
        <w:t xml:space="preserve"> </w:t>
      </w:r>
      <w:r w:rsidRPr="00405449">
        <w:rPr>
          <w:rFonts w:ascii="Calibri Light" w:hAnsi="Calibri Light"/>
        </w:rPr>
        <w:t>zprostředkování komunikace se všemi zúčastněnými v průběhu celého studia. Student má dále možnost</w:t>
      </w:r>
      <w:r>
        <w:rPr>
          <w:rFonts w:ascii="Calibri Light" w:hAnsi="Calibri Light"/>
        </w:rPr>
        <w:t xml:space="preserve"> </w:t>
      </w:r>
      <w:r w:rsidRPr="00405449">
        <w:rPr>
          <w:rFonts w:ascii="Calibri Light" w:hAnsi="Calibri Light"/>
        </w:rPr>
        <w:t>využití technických pomůcek k získávání informací – diktafon, PC (možnost zapůjčení), dotykové</w:t>
      </w:r>
      <w:r>
        <w:rPr>
          <w:rFonts w:ascii="Calibri Light" w:hAnsi="Calibri Light"/>
        </w:rPr>
        <w:t xml:space="preserve"> </w:t>
      </w:r>
      <w:r w:rsidRPr="00405449">
        <w:rPr>
          <w:rFonts w:ascii="Calibri Light" w:hAnsi="Calibri Light"/>
        </w:rPr>
        <w:t>obrazovky, má k dispozici učební podklady v elektronické podobě, které si může vytisknout a dopisovat</w:t>
      </w:r>
      <w:r>
        <w:rPr>
          <w:rFonts w:ascii="Calibri Light" w:hAnsi="Calibri Light"/>
        </w:rPr>
        <w:t xml:space="preserve"> </w:t>
      </w:r>
      <w:r w:rsidRPr="00405449">
        <w:rPr>
          <w:rFonts w:ascii="Calibri Light" w:hAnsi="Calibri Light"/>
        </w:rPr>
        <w:t>si do nich poznámky. Studentům se SVP jsou rovněž nabízeny: možnost alternativního plnění aktivit</w:t>
      </w:r>
      <w:r>
        <w:rPr>
          <w:rFonts w:ascii="Calibri Light" w:hAnsi="Calibri Light"/>
        </w:rPr>
        <w:t xml:space="preserve"> </w:t>
      </w:r>
      <w:r w:rsidRPr="00405449">
        <w:rPr>
          <w:rFonts w:ascii="Calibri Light" w:hAnsi="Calibri Light"/>
        </w:rPr>
        <w:t>spojených se studiem tam, kde je to možné vzhledem k získání dovedností a znalostí srovnatelných</w:t>
      </w:r>
      <w:r>
        <w:rPr>
          <w:rFonts w:ascii="Calibri Light" w:hAnsi="Calibri Light"/>
        </w:rPr>
        <w:t xml:space="preserve"> </w:t>
      </w:r>
      <w:r w:rsidRPr="00405449">
        <w:rPr>
          <w:rFonts w:ascii="Calibri Light" w:hAnsi="Calibri Light"/>
        </w:rPr>
        <w:t>s intaktní populací, možnost studijní asistence při manipulaci s přístroji a stroji v laboratorních pracích a</w:t>
      </w:r>
      <w:r>
        <w:rPr>
          <w:rFonts w:ascii="Calibri Light" w:hAnsi="Calibri Light"/>
        </w:rPr>
        <w:t xml:space="preserve"> </w:t>
      </w:r>
      <w:r w:rsidRPr="00405449">
        <w:rPr>
          <w:rFonts w:ascii="Calibri Light" w:hAnsi="Calibri Light"/>
        </w:rPr>
        <w:t>možnost využití didaktických a kompenzačních pomůcek. V neposlední řadě je pro ně zajištěn</w:t>
      </w:r>
      <w:r>
        <w:rPr>
          <w:rFonts w:ascii="Calibri Light" w:hAnsi="Calibri Light"/>
        </w:rPr>
        <w:t xml:space="preserve"> </w:t>
      </w:r>
      <w:r w:rsidRPr="00405449">
        <w:rPr>
          <w:rFonts w:ascii="Calibri Light" w:hAnsi="Calibri Light"/>
        </w:rPr>
        <w:t>individuální přístup jednotlivých vyučujících a jsou upraveny podmínky při skládání zkoušek, např. delší</w:t>
      </w:r>
      <w:r>
        <w:rPr>
          <w:rFonts w:ascii="Calibri Light" w:hAnsi="Calibri Light"/>
        </w:rPr>
        <w:t xml:space="preserve"> </w:t>
      </w:r>
      <w:r w:rsidRPr="00405449">
        <w:rPr>
          <w:rFonts w:ascii="Calibri Light" w:hAnsi="Calibri Light"/>
        </w:rPr>
        <w:t>časový limit, ústní zkoušení, asistent zapisovatel.</w:t>
      </w:r>
    </w:p>
    <w:p w14:paraId="1D5C6241" w14:textId="20FD2310" w:rsidR="00C14C43" w:rsidRPr="004519F5" w:rsidRDefault="00D016F2" w:rsidP="00A75026">
      <w:pPr>
        <w:jc w:val="both"/>
        <w:rPr>
          <w:rFonts w:ascii="Calibri Light" w:hAnsi="Calibri Light"/>
          <w:color w:val="000000" w:themeColor="text1"/>
        </w:rPr>
      </w:pPr>
      <w:r w:rsidRPr="004519F5">
        <w:rPr>
          <w:rFonts w:ascii="Calibri Light" w:hAnsi="Calibri Light"/>
          <w:color w:val="000000" w:themeColor="text1"/>
        </w:rPr>
        <w:t xml:space="preserve">V současné době (červenec </w:t>
      </w:r>
      <w:proofErr w:type="gramStart"/>
      <w:r w:rsidRPr="004519F5">
        <w:rPr>
          <w:rFonts w:ascii="Calibri Light" w:hAnsi="Calibri Light"/>
          <w:color w:val="000000" w:themeColor="text1"/>
        </w:rPr>
        <w:t>2017 – červen</w:t>
      </w:r>
      <w:proofErr w:type="gramEnd"/>
      <w:r w:rsidRPr="004519F5">
        <w:rPr>
          <w:rFonts w:ascii="Calibri Light" w:hAnsi="Calibri Light"/>
          <w:color w:val="000000" w:themeColor="text1"/>
        </w:rPr>
        <w:t xml:space="preserve"> 2022) pak na UTB ver Zlíně probíhá realizace Strategického projektu UTB ve Zlíně (</w:t>
      </w:r>
      <w:proofErr w:type="spellStart"/>
      <w:r w:rsidRPr="004519F5">
        <w:rPr>
          <w:rFonts w:ascii="Calibri Light" w:hAnsi="Calibri Light"/>
          <w:color w:val="000000" w:themeColor="text1"/>
        </w:rPr>
        <w:t>reg</w:t>
      </w:r>
      <w:proofErr w:type="spellEnd"/>
      <w:r w:rsidRPr="004519F5">
        <w:rPr>
          <w:rFonts w:ascii="Calibri Light" w:hAnsi="Calibri Light"/>
          <w:color w:val="000000" w:themeColor="text1"/>
        </w:rPr>
        <w:t>.</w:t>
      </w:r>
      <w:r w:rsidR="00836113">
        <w:rPr>
          <w:rFonts w:ascii="Calibri Light" w:hAnsi="Calibri Light"/>
          <w:color w:val="000000" w:themeColor="text1"/>
        </w:rPr>
        <w:t xml:space="preserve"> </w:t>
      </w:r>
      <w:r w:rsidRPr="004519F5">
        <w:rPr>
          <w:rFonts w:ascii="Calibri Light" w:hAnsi="Calibri Light"/>
          <w:color w:val="000000" w:themeColor="text1"/>
        </w:rPr>
        <w:t>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w:t>
      </w:r>
    </w:p>
    <w:p w14:paraId="5C4D58E3" w14:textId="77777777" w:rsidR="000B2026" w:rsidRPr="004519F5" w:rsidRDefault="000B2026" w:rsidP="00A75026">
      <w:pPr>
        <w:jc w:val="both"/>
        <w:rPr>
          <w:rFonts w:ascii="Calibri Light" w:hAnsi="Calibri Light"/>
          <w:color w:val="000000" w:themeColor="text1"/>
        </w:rPr>
      </w:pPr>
    </w:p>
    <w:p w14:paraId="177A96CF" w14:textId="77777777" w:rsidR="009E517D" w:rsidRPr="004519F5" w:rsidRDefault="009E517D" w:rsidP="00C80B17">
      <w:pPr>
        <w:pStyle w:val="Nadpis3"/>
      </w:pPr>
      <w:r w:rsidRPr="004519F5">
        <w:t>Opatření proti neetickému jednání a k ochraně duševního vlastnictví</w:t>
      </w:r>
    </w:p>
    <w:p w14:paraId="07040B7B" w14:textId="77777777" w:rsidR="009E517D" w:rsidRPr="004519F5" w:rsidRDefault="009E517D" w:rsidP="00C80B17">
      <w:pPr>
        <w:tabs>
          <w:tab w:val="left" w:pos="2835"/>
        </w:tabs>
        <w:spacing w:before="120" w:after="120"/>
        <w:rPr>
          <w:rFonts w:ascii="Calibri Light" w:hAnsi="Calibri Light"/>
        </w:rPr>
      </w:pPr>
      <w:r w:rsidRPr="004519F5">
        <w:rPr>
          <w:rFonts w:ascii="Calibri Light" w:hAnsi="Calibri Light"/>
        </w:rPr>
        <w:tab/>
      </w:r>
      <w:r w:rsidRPr="004519F5">
        <w:rPr>
          <w:rFonts w:ascii="Calibri Light" w:hAnsi="Calibri Light"/>
        </w:rPr>
        <w:tab/>
        <w:t>Standard 1.15</w:t>
      </w:r>
    </w:p>
    <w:p w14:paraId="0787ADA3" w14:textId="77777777" w:rsidR="00FA6EC8" w:rsidRDefault="00FE0E7D" w:rsidP="00FE0E7D">
      <w:pPr>
        <w:spacing w:after="0" w:line="240" w:lineRule="auto"/>
        <w:jc w:val="both"/>
        <w:rPr>
          <w:rFonts w:ascii="Calibri Light" w:hAnsi="Calibri Light"/>
        </w:rPr>
      </w:pPr>
      <w:r w:rsidRPr="00FE0E7D">
        <w:rPr>
          <w:rFonts w:ascii="Calibri Light" w:hAnsi="Calibri Light"/>
        </w:rPr>
        <w:t>UTB ve Zlíně má přijata dostatečně účinná opatření k ochraně duševního vlastnictví i proti úmyslnému</w:t>
      </w:r>
      <w:r>
        <w:rPr>
          <w:rFonts w:ascii="Calibri Light" w:hAnsi="Calibri Light"/>
        </w:rPr>
        <w:t xml:space="preserve"> </w:t>
      </w:r>
      <w:r w:rsidRPr="00FE0E7D">
        <w:rPr>
          <w:rFonts w:ascii="Calibri Light" w:hAnsi="Calibri Light"/>
        </w:rPr>
        <w:t>jednání proti dobrým mravům při studiu; zejména proti plagiátorství a podvodům při studiu. Jedná se o</w:t>
      </w:r>
      <w:r>
        <w:rPr>
          <w:rFonts w:ascii="Calibri Light" w:hAnsi="Calibri Light"/>
        </w:rPr>
        <w:t xml:space="preserve"> </w:t>
      </w:r>
      <w:r w:rsidRPr="00FE0E7D">
        <w:rPr>
          <w:rFonts w:ascii="Calibri Light" w:hAnsi="Calibri Light"/>
        </w:rPr>
        <w:t>„Disciplinární řád pro studenty Univerzity Tomáše Bati ve Zlíně“ v platném znění, „Etický kodex UTB</w:t>
      </w:r>
      <w:r>
        <w:rPr>
          <w:rFonts w:ascii="Calibri Light" w:hAnsi="Calibri Light"/>
        </w:rPr>
        <w:t xml:space="preserve"> </w:t>
      </w:r>
      <w:r w:rsidRPr="00FE0E7D">
        <w:rPr>
          <w:rFonts w:ascii="Calibri Light" w:hAnsi="Calibri Light"/>
        </w:rPr>
        <w:t>(Příloha č. 4 k Statutu UTB ve Zlíně)“ a „Řád o vyslovení neplatnosti vykonání státní zkoušky nebo její</w:t>
      </w:r>
      <w:r>
        <w:rPr>
          <w:rFonts w:ascii="Calibri Light" w:hAnsi="Calibri Light"/>
        </w:rPr>
        <w:t xml:space="preserve"> </w:t>
      </w:r>
      <w:r w:rsidRPr="00FE0E7D">
        <w:rPr>
          <w:rFonts w:ascii="Calibri Light" w:hAnsi="Calibri Light"/>
        </w:rPr>
        <w:t>součásti nebo obhajoby disertační práce a pro řízení o vyslovení neplatnosti jmenování docentem na</w:t>
      </w:r>
      <w:r>
        <w:rPr>
          <w:rFonts w:ascii="Calibri Light" w:hAnsi="Calibri Light"/>
        </w:rPr>
        <w:t xml:space="preserve"> </w:t>
      </w:r>
      <w:r w:rsidRPr="00FE0E7D">
        <w:rPr>
          <w:rFonts w:ascii="Calibri Light" w:hAnsi="Calibri Light"/>
        </w:rPr>
        <w:t>Univerzitě Tomáše Bati ve Zlíně“ v platném znění</w:t>
      </w:r>
      <w:r w:rsidRPr="00FE0E7D">
        <w:rPr>
          <w:rFonts w:ascii="Calibri Light" w:hAnsi="Calibri Light"/>
          <w:vertAlign w:val="superscript"/>
        </w:rPr>
        <w:t>28</w:t>
      </w:r>
      <w:r w:rsidRPr="00FE0E7D">
        <w:rPr>
          <w:rFonts w:ascii="Calibri Light" w:hAnsi="Calibri Light"/>
        </w:rPr>
        <w:t>.</w:t>
      </w:r>
    </w:p>
    <w:p w14:paraId="2383D761" w14:textId="77777777" w:rsidR="00FA6EC8" w:rsidRDefault="00FA6EC8" w:rsidP="00FE0E7D">
      <w:pPr>
        <w:spacing w:after="0" w:line="240" w:lineRule="auto"/>
        <w:jc w:val="both"/>
        <w:rPr>
          <w:rFonts w:ascii="Calibri Light" w:hAnsi="Calibri Light"/>
        </w:rPr>
      </w:pPr>
    </w:p>
    <w:p w14:paraId="207E95CB" w14:textId="77777777" w:rsidR="00FA6EC8" w:rsidRDefault="00FA6EC8" w:rsidP="00FE0E7D">
      <w:pPr>
        <w:spacing w:after="0" w:line="240" w:lineRule="auto"/>
        <w:jc w:val="both"/>
        <w:rPr>
          <w:rFonts w:ascii="Calibri Light" w:hAnsi="Calibri Light"/>
        </w:rPr>
      </w:pPr>
    </w:p>
    <w:p w14:paraId="03DD0F73" w14:textId="77777777" w:rsidR="00FA6EC8" w:rsidRDefault="00FA6EC8" w:rsidP="00FE0E7D">
      <w:pPr>
        <w:spacing w:after="0" w:line="240" w:lineRule="auto"/>
        <w:jc w:val="both"/>
        <w:rPr>
          <w:rFonts w:ascii="Calibri Light" w:hAnsi="Calibri Light"/>
        </w:rPr>
      </w:pPr>
    </w:p>
    <w:p w14:paraId="557E58FD" w14:textId="77777777" w:rsidR="00FA6EC8" w:rsidRDefault="00FA6EC8" w:rsidP="00FE0E7D">
      <w:pPr>
        <w:spacing w:after="0" w:line="240" w:lineRule="auto"/>
        <w:jc w:val="both"/>
        <w:rPr>
          <w:rFonts w:ascii="Calibri Light" w:hAnsi="Calibri Light"/>
        </w:rPr>
      </w:pPr>
    </w:p>
    <w:p w14:paraId="1752686C" w14:textId="0473BAD6" w:rsidR="00FA6EC8" w:rsidRDefault="00FA6EC8" w:rsidP="00FE0E7D">
      <w:pPr>
        <w:spacing w:after="0" w:line="240" w:lineRule="auto"/>
        <w:jc w:val="both"/>
        <w:rPr>
          <w:rFonts w:ascii="Calibri Light" w:hAnsi="Calibri Light"/>
        </w:rPr>
      </w:pPr>
    </w:p>
    <w:p w14:paraId="7D155521" w14:textId="66D363BB" w:rsidR="00FA6EC8" w:rsidRDefault="00FA6EC8" w:rsidP="00FE0E7D">
      <w:pPr>
        <w:spacing w:after="0" w:line="240" w:lineRule="auto"/>
        <w:jc w:val="both"/>
        <w:rPr>
          <w:rFonts w:ascii="Calibri Light" w:hAnsi="Calibri Light"/>
        </w:rPr>
      </w:pPr>
      <w:r>
        <w:rPr>
          <w:rFonts w:ascii="Calibri Light" w:hAnsi="Calibri Light"/>
          <w:noProof/>
        </w:rPr>
        <mc:AlternateContent>
          <mc:Choice Requires="wps">
            <w:drawing>
              <wp:anchor distT="0" distB="0" distL="114300" distR="114300" simplePos="0" relativeHeight="251659776" behindDoc="0" locked="0" layoutInCell="1" allowOverlap="1" wp14:anchorId="65A252F7" wp14:editId="0B0CD299">
                <wp:simplePos x="0" y="0"/>
                <wp:positionH relativeFrom="column">
                  <wp:posOffset>0</wp:posOffset>
                </wp:positionH>
                <wp:positionV relativeFrom="paragraph">
                  <wp:posOffset>91679</wp:posOffset>
                </wp:positionV>
                <wp:extent cx="2526859" cy="17308"/>
                <wp:effectExtent l="0" t="0" r="26035" b="20955"/>
                <wp:wrapNone/>
                <wp:docPr id="6" name="Přímá spojnice 6"/>
                <wp:cNvGraphicFramePr/>
                <a:graphic xmlns:a="http://schemas.openxmlformats.org/drawingml/2006/main">
                  <a:graphicData uri="http://schemas.microsoft.com/office/word/2010/wordprocessingShape">
                    <wps:wsp>
                      <wps:cNvCnPr/>
                      <wps:spPr>
                        <a:xfrm flipV="1">
                          <a:off x="0" y="0"/>
                          <a:ext cx="2526859" cy="17308"/>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D3E95F8" id="Přímá spojnice 6" o:spid="_x0000_s1026" style="position:absolute;flip:y;z-index:251659776;visibility:visible;mso-wrap-style:square;mso-wrap-distance-left:9pt;mso-wrap-distance-top:0;mso-wrap-distance-right:9pt;mso-wrap-distance-bottom:0;mso-position-horizontal:absolute;mso-position-horizontal-relative:text;mso-position-vertical:absolute;mso-position-vertical-relative:text" from="0,7.2pt" to="198.95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" strokecolor="black [3213]" strokeweight="1.5pt"/>
            </w:pict>
          </mc:Fallback>
        </mc:AlternateContent>
      </w:r>
    </w:p>
    <w:p w14:paraId="0F6B2F62" w14:textId="7BB80887" w:rsidR="00373E95" w:rsidRPr="004519F5" w:rsidRDefault="00FA6EC8" w:rsidP="00FE0E7D">
      <w:pPr>
        <w:spacing w:after="0" w:line="240" w:lineRule="auto"/>
        <w:jc w:val="both"/>
        <w:rPr>
          <w:rFonts w:ascii="Calibri Light" w:eastAsia="Times New Roman" w:hAnsi="Calibri Light" w:cs="Times New Roman"/>
          <w:color w:val="5B9BD5"/>
          <w:sz w:val="32"/>
          <w:szCs w:val="32"/>
        </w:rPr>
      </w:pPr>
      <w:r w:rsidRPr="00FA6EC8">
        <w:rPr>
          <w:rFonts w:ascii="Calibri-Light" w:hAnsi="Calibri-Light" w:cs="Calibri-Light"/>
          <w:color w:val="000000"/>
          <w:sz w:val="18"/>
          <w:szCs w:val="18"/>
          <w:vertAlign w:val="superscript"/>
          <w:lang w:eastAsia="cs-CZ"/>
        </w:rPr>
        <w:t>28</w:t>
      </w:r>
      <w:r w:rsidRPr="00FA6EC8">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Vše dostupné z: </w:t>
      </w:r>
      <w:r>
        <w:rPr>
          <w:rFonts w:ascii="Calibri-Light" w:hAnsi="Calibri-Light" w:cs="Calibri-Light"/>
          <w:color w:val="0000FF"/>
          <w:sz w:val="18"/>
          <w:szCs w:val="18"/>
          <w:lang w:eastAsia="cs-CZ"/>
        </w:rPr>
        <w:t>https://www.utb.cz/univerzita/uredni-deska/vnitrni-normy-a-predpisy/vnitrni-predpisy/</w:t>
      </w:r>
      <w:r w:rsidR="00373E95" w:rsidRPr="004519F5">
        <w:br w:type="page"/>
      </w:r>
    </w:p>
    <w:p w14:paraId="478A505A" w14:textId="77777777" w:rsidR="009E517D" w:rsidRPr="004519F5" w:rsidRDefault="009E517D" w:rsidP="008624B2">
      <w:pPr>
        <w:pStyle w:val="Nadpis1"/>
      </w:pPr>
      <w:r w:rsidRPr="004519F5">
        <w:lastRenderedPageBreak/>
        <w:t>Studijní program</w:t>
      </w:r>
    </w:p>
    <w:p w14:paraId="070B8FB2" w14:textId="77777777" w:rsidR="009E517D" w:rsidRPr="004519F5" w:rsidRDefault="009E517D" w:rsidP="00320E00">
      <w:pPr>
        <w:spacing w:after="0"/>
        <w:rPr>
          <w:rFonts w:ascii="Times New Roman" w:hAnsi="Times New Roman" w:cs="Times New Roman"/>
          <w:bCs/>
          <w:sz w:val="24"/>
          <w:szCs w:val="24"/>
        </w:rPr>
      </w:pPr>
    </w:p>
    <w:p w14:paraId="5EB8D0A7" w14:textId="77777777" w:rsidR="009E517D" w:rsidRPr="004519F5" w:rsidRDefault="009E517D" w:rsidP="00035992">
      <w:pPr>
        <w:pStyle w:val="Nadpis2"/>
      </w:pPr>
      <w:r w:rsidRPr="004519F5">
        <w:t xml:space="preserve">Soulad studijního programu s posláním vysoké školy a mezinárodní rozměr studijního programu </w:t>
      </w:r>
    </w:p>
    <w:p w14:paraId="51747E04" w14:textId="2B84C19E" w:rsidR="009E517D" w:rsidRPr="004519F5" w:rsidRDefault="009E517D" w:rsidP="000855AE">
      <w:pPr>
        <w:pStyle w:val="Nadpis3"/>
        <w:ind w:left="993" w:hanging="284"/>
      </w:pPr>
      <w:r w:rsidRPr="004519F5">
        <w:t>Soulad studijního programu s posláním a strategickými dokumenty vysoké školy</w:t>
      </w:r>
      <w:r w:rsidRPr="004519F5">
        <w:tab/>
      </w:r>
      <w:r w:rsidRPr="004519F5">
        <w:tab/>
      </w:r>
      <w:r w:rsidRPr="004519F5">
        <w:tab/>
      </w:r>
      <w:r w:rsidRPr="004519F5">
        <w:tab/>
      </w:r>
      <w:r w:rsidRPr="004519F5">
        <w:rPr>
          <w:rFonts w:ascii="Calibri" w:eastAsia="Calibri" w:hAnsi="Calibri" w:cs="Arial"/>
          <w:sz w:val="22"/>
          <w:szCs w:val="22"/>
        </w:rPr>
        <w:t>Standard 2.1</w:t>
      </w:r>
    </w:p>
    <w:p w14:paraId="7B3CE4F2" w14:textId="03A3E05A" w:rsidR="0015544C" w:rsidRPr="004519F5" w:rsidRDefault="00207F1A" w:rsidP="00207F1A">
      <w:pPr>
        <w:jc w:val="both"/>
        <w:rPr>
          <w:rFonts w:ascii="Calibri Light" w:hAnsi="Calibri Light"/>
        </w:rPr>
      </w:pPr>
      <w:r w:rsidRPr="00207F1A">
        <w:rPr>
          <w:rFonts w:ascii="Calibri Light" w:hAnsi="Calibri Light"/>
        </w:rPr>
        <w:t>Studijní program je z hlediska typu, formy a případného profilu v souladu s Dlouhodobým záměrem</w:t>
      </w:r>
      <w:r>
        <w:rPr>
          <w:rFonts w:ascii="Calibri Light" w:hAnsi="Calibri Light"/>
        </w:rPr>
        <w:t xml:space="preserve"> </w:t>
      </w:r>
      <w:r w:rsidRPr="00207F1A">
        <w:rPr>
          <w:rFonts w:ascii="Calibri Light" w:hAnsi="Calibri Light"/>
        </w:rPr>
        <w:t>vzdělávací a vědecké, výzkumné, vývojové a inovační, umělecké nebo další tvůrčí činnosti Univerzity</w:t>
      </w:r>
      <w:r>
        <w:rPr>
          <w:rFonts w:ascii="Calibri Light" w:hAnsi="Calibri Light"/>
        </w:rPr>
        <w:t xml:space="preserve"> </w:t>
      </w:r>
      <w:r w:rsidRPr="00207F1A">
        <w:rPr>
          <w:rFonts w:ascii="Calibri Light" w:hAnsi="Calibri Light"/>
        </w:rPr>
        <w:t>Tomáše Bati ve Zlíně na období 2016–2020 (dále jen „Dlouhodobý záměr UTB“)</w:t>
      </w:r>
      <w:r w:rsidRPr="00207F1A">
        <w:rPr>
          <w:rFonts w:ascii="Calibri Light" w:hAnsi="Calibri Light"/>
          <w:vertAlign w:val="superscript"/>
        </w:rPr>
        <w:t>29</w:t>
      </w:r>
      <w:r w:rsidRPr="00207F1A">
        <w:rPr>
          <w:rFonts w:ascii="Calibri Light" w:hAnsi="Calibri Light"/>
        </w:rPr>
        <w:t xml:space="preserve"> a jeho součásti, kterou</w:t>
      </w:r>
      <w:r>
        <w:rPr>
          <w:rFonts w:ascii="Calibri Light" w:hAnsi="Calibri Light"/>
        </w:rPr>
        <w:t xml:space="preserve"> </w:t>
      </w:r>
      <w:r w:rsidRPr="00207F1A">
        <w:rPr>
          <w:rFonts w:ascii="Calibri Light" w:hAnsi="Calibri Light"/>
        </w:rPr>
        <w:t>je Plán realizace Strategického záměru vzdělávací a tvůrčí činnosti Univerzity Tomáše Bati ve Zlíně pro</w:t>
      </w:r>
      <w:r>
        <w:rPr>
          <w:rFonts w:ascii="Calibri Light" w:hAnsi="Calibri Light"/>
        </w:rPr>
        <w:t xml:space="preserve"> </w:t>
      </w:r>
      <w:r w:rsidRPr="00207F1A">
        <w:rPr>
          <w:rFonts w:ascii="Calibri Light" w:hAnsi="Calibri Light"/>
        </w:rPr>
        <w:t>rok 2020 a také s Dlouhodobým záměrem vzdělávací a vědecké, výzkumné, vývojové a inovační a další</w:t>
      </w:r>
      <w:r>
        <w:rPr>
          <w:rFonts w:ascii="Calibri Light" w:hAnsi="Calibri Light"/>
        </w:rPr>
        <w:t xml:space="preserve"> </w:t>
      </w:r>
      <w:r w:rsidRPr="00207F1A">
        <w:rPr>
          <w:rFonts w:ascii="Calibri Light" w:hAnsi="Calibri Light"/>
        </w:rPr>
        <w:t>tvůrčí činnosti Fakulty technologické Univerzity Tomáše Bati ve Zlíně na období 2016–2020 (dále jen</w:t>
      </w:r>
      <w:r>
        <w:rPr>
          <w:rFonts w:ascii="Calibri Light" w:hAnsi="Calibri Light"/>
        </w:rPr>
        <w:t xml:space="preserve"> </w:t>
      </w:r>
      <w:r w:rsidRPr="00207F1A">
        <w:rPr>
          <w:rFonts w:ascii="Calibri Light" w:hAnsi="Calibri Light"/>
        </w:rPr>
        <w:t>„Dlouhodobý záměr FT“)</w:t>
      </w:r>
      <w:r w:rsidRPr="00207F1A">
        <w:rPr>
          <w:rFonts w:ascii="Calibri Light" w:hAnsi="Calibri Light"/>
          <w:vertAlign w:val="superscript"/>
        </w:rPr>
        <w:t>30</w:t>
      </w:r>
      <w:r w:rsidRPr="00207F1A">
        <w:rPr>
          <w:rFonts w:ascii="Calibri Light" w:hAnsi="Calibri Light"/>
        </w:rPr>
        <w:t>. Zaměření a orientace předloženého studijního programu je také v</w:t>
      </w:r>
      <w:r>
        <w:rPr>
          <w:rFonts w:ascii="Calibri Light" w:hAnsi="Calibri Light"/>
        </w:rPr>
        <w:t> </w:t>
      </w:r>
      <w:r w:rsidRPr="00207F1A">
        <w:rPr>
          <w:rFonts w:ascii="Calibri Light" w:hAnsi="Calibri Light"/>
        </w:rPr>
        <w:t>souladu</w:t>
      </w:r>
      <w:r>
        <w:rPr>
          <w:rFonts w:ascii="Calibri Light" w:hAnsi="Calibri Light"/>
        </w:rPr>
        <w:t xml:space="preserve"> </w:t>
      </w:r>
      <w:r w:rsidRPr="00207F1A">
        <w:rPr>
          <w:rFonts w:ascii="Calibri Light" w:hAnsi="Calibri Light"/>
        </w:rPr>
        <w:t>se strategickým dokumentem Statutem Fakulty technologické Univerzity Tomáše Bati ve Zlíně</w:t>
      </w:r>
      <w:r w:rsidRPr="00207F1A">
        <w:rPr>
          <w:rFonts w:ascii="Calibri Light" w:hAnsi="Calibri Light"/>
          <w:vertAlign w:val="superscript"/>
        </w:rPr>
        <w:t>31</w:t>
      </w:r>
      <w:r w:rsidRPr="00207F1A">
        <w:rPr>
          <w:rFonts w:ascii="Calibri Light" w:hAnsi="Calibri Light"/>
        </w:rPr>
        <w:t>.</w:t>
      </w:r>
      <w:r>
        <w:rPr>
          <w:rFonts w:ascii="Calibri Light" w:hAnsi="Calibri Light"/>
        </w:rPr>
        <w:t xml:space="preserve"> </w:t>
      </w:r>
      <w:r w:rsidRPr="00207F1A">
        <w:rPr>
          <w:rFonts w:ascii="Calibri Light" w:hAnsi="Calibri Light"/>
        </w:rPr>
        <w:t>V článcích 2 a 3 jsou vymezeny vědní disciplíny zaměřené na chemii, potravinářství, strojírenství,</w:t>
      </w:r>
      <w:r>
        <w:rPr>
          <w:rFonts w:ascii="Calibri Light" w:hAnsi="Calibri Light"/>
        </w:rPr>
        <w:t xml:space="preserve"> </w:t>
      </w:r>
      <w:r w:rsidRPr="00207F1A">
        <w:rPr>
          <w:rFonts w:ascii="Calibri Light" w:hAnsi="Calibri Light"/>
        </w:rPr>
        <w:t>technologii a materiály, biologii, ekologii a životní prostředí. Předkládaný návrh studijního programu</w:t>
      </w:r>
      <w:r>
        <w:rPr>
          <w:rFonts w:ascii="Calibri Light" w:hAnsi="Calibri Light"/>
        </w:rPr>
        <w:t xml:space="preserve"> </w:t>
      </w:r>
      <w:r w:rsidRPr="00207F1A">
        <w:rPr>
          <w:rFonts w:ascii="Calibri Light" w:hAnsi="Calibri Light"/>
        </w:rPr>
        <w:t>navazuje na dlouhodobou vědeckou, výzkumnou a vývojovou práci akademických pracovníků univerzity</w:t>
      </w:r>
      <w:r>
        <w:rPr>
          <w:rFonts w:ascii="Calibri Light" w:hAnsi="Calibri Light"/>
        </w:rPr>
        <w:t xml:space="preserve"> </w:t>
      </w:r>
      <w:r w:rsidRPr="00207F1A">
        <w:rPr>
          <w:rFonts w:ascii="Calibri Light" w:hAnsi="Calibri Light"/>
        </w:rPr>
        <w:t>a v souladu se strategií UTB efektivně využívá ve výuce specialisty jednotlivých fakult.</w:t>
      </w:r>
    </w:p>
    <w:p w14:paraId="1F049B53" w14:textId="77777777" w:rsidR="0015544C" w:rsidRPr="004519F5" w:rsidRDefault="0015544C" w:rsidP="0015544C"/>
    <w:p w14:paraId="27842ACF" w14:textId="4BF4F703" w:rsidR="009E517D" w:rsidRPr="004519F5" w:rsidRDefault="009E517D" w:rsidP="008848E6">
      <w:pPr>
        <w:pStyle w:val="Nadpis3"/>
        <w:ind w:left="993" w:hanging="273"/>
      </w:pPr>
      <w:r w:rsidRPr="004519F5">
        <w:t xml:space="preserve">Souvislost s tvůrčí činností vysoké </w:t>
      </w:r>
      <w:r w:rsidR="00F852B1" w:rsidRPr="004519F5">
        <w:t>školy</w:t>
      </w:r>
    </w:p>
    <w:p w14:paraId="6FDB7C4E" w14:textId="23C23FBE" w:rsidR="009E517D" w:rsidRPr="004519F5" w:rsidRDefault="009E517D" w:rsidP="008848E6">
      <w:pPr>
        <w:spacing w:after="0"/>
        <w:ind w:left="3540"/>
      </w:pPr>
      <w:r w:rsidRPr="004519F5">
        <w:t>Standard 2.2</w:t>
      </w:r>
    </w:p>
    <w:p w14:paraId="57082E4F" w14:textId="4B319F17" w:rsidR="003A2D99" w:rsidRDefault="00220ECA" w:rsidP="00220ECA">
      <w:pPr>
        <w:jc w:val="both"/>
        <w:rPr>
          <w:rFonts w:ascii="Calibri Light" w:hAnsi="Calibri Light"/>
        </w:rPr>
      </w:pPr>
      <w:r w:rsidRPr="00220ECA">
        <w:rPr>
          <w:rFonts w:ascii="Calibri Light" w:hAnsi="Calibri Light"/>
        </w:rPr>
        <w:t>Fakulta technologická Univerzity Tomáše Bati ve Zlíně uskutečňuje tvůrčí činnost, která odpovídá</w:t>
      </w:r>
      <w:r>
        <w:rPr>
          <w:rFonts w:ascii="Calibri Light" w:hAnsi="Calibri Light"/>
        </w:rPr>
        <w:t xml:space="preserve"> </w:t>
      </w:r>
      <w:r w:rsidRPr="00220ECA">
        <w:rPr>
          <w:rFonts w:ascii="Calibri Light" w:hAnsi="Calibri Light"/>
        </w:rPr>
        <w:t>oblastem vzdělávání v rámci, kterých má být studijní program příslušného typu uskutečňován. Tvůrčí</w:t>
      </w:r>
      <w:r>
        <w:rPr>
          <w:rFonts w:ascii="Calibri Light" w:hAnsi="Calibri Light"/>
        </w:rPr>
        <w:t xml:space="preserve"> </w:t>
      </w:r>
      <w:r w:rsidRPr="00220ECA">
        <w:rPr>
          <w:rFonts w:ascii="Calibri Light" w:hAnsi="Calibri Light"/>
        </w:rPr>
        <w:t>činnost je na fakultě systematicky a dlouhodobě rozvíjena. Zapojení pracovníků je zřejmé z</w:t>
      </w:r>
      <w:r>
        <w:rPr>
          <w:rFonts w:ascii="Calibri Light" w:hAnsi="Calibri Light"/>
        </w:rPr>
        <w:t> </w:t>
      </w:r>
      <w:r w:rsidRPr="00220ECA">
        <w:rPr>
          <w:rFonts w:ascii="Calibri Light" w:hAnsi="Calibri Light"/>
        </w:rPr>
        <w:t>Centrální</w:t>
      </w:r>
      <w:r>
        <w:rPr>
          <w:rFonts w:ascii="Calibri Light" w:hAnsi="Calibri Light"/>
        </w:rPr>
        <w:t xml:space="preserve"> </w:t>
      </w:r>
      <w:r w:rsidRPr="00220ECA">
        <w:rPr>
          <w:rFonts w:ascii="Calibri Light" w:hAnsi="Calibri Light"/>
        </w:rPr>
        <w:t>evidence projektů</w:t>
      </w:r>
      <w:r w:rsidRPr="00220ECA">
        <w:rPr>
          <w:rFonts w:ascii="Calibri Light" w:hAnsi="Calibri Light"/>
          <w:vertAlign w:val="superscript"/>
        </w:rPr>
        <w:t>32</w:t>
      </w:r>
      <w:r w:rsidRPr="00220ECA">
        <w:rPr>
          <w:rFonts w:ascii="Calibri Light" w:hAnsi="Calibri Light"/>
        </w:rPr>
        <w:t xml:space="preserve"> a průběžně z Výročních zpráv fakulty</w:t>
      </w:r>
      <w:r w:rsidRPr="00220ECA">
        <w:rPr>
          <w:rFonts w:ascii="Calibri Light" w:hAnsi="Calibri Light"/>
          <w:vertAlign w:val="superscript"/>
        </w:rPr>
        <w:t>33</w:t>
      </w:r>
      <w:r w:rsidRPr="00220ECA">
        <w:rPr>
          <w:rFonts w:ascii="Calibri Light" w:hAnsi="Calibri Light"/>
        </w:rPr>
        <w:t xml:space="preserve"> a Výročních zpráv UTB</w:t>
      </w:r>
      <w:r w:rsidRPr="00220ECA">
        <w:rPr>
          <w:rFonts w:ascii="Calibri Light" w:hAnsi="Calibri Light"/>
          <w:vertAlign w:val="superscript"/>
        </w:rPr>
        <w:t>34</w:t>
      </w:r>
      <w:r w:rsidRPr="00220ECA">
        <w:rPr>
          <w:rFonts w:ascii="Calibri Light" w:hAnsi="Calibri Light"/>
        </w:rPr>
        <w:t>. Předkládaný návrh</w:t>
      </w:r>
      <w:r>
        <w:rPr>
          <w:rFonts w:ascii="Calibri Light" w:hAnsi="Calibri Light"/>
        </w:rPr>
        <w:t xml:space="preserve"> </w:t>
      </w:r>
      <w:r w:rsidRPr="00220ECA">
        <w:rPr>
          <w:rFonts w:ascii="Calibri Light" w:hAnsi="Calibri Light"/>
        </w:rPr>
        <w:t>akreditace je koncipován pro posílení tvůrčí činnosti fakulty a její rozvoj i do budoucna. V rámci publikací</w:t>
      </w:r>
      <w:r>
        <w:rPr>
          <w:rFonts w:ascii="Calibri Light" w:hAnsi="Calibri Light"/>
        </w:rPr>
        <w:t xml:space="preserve"> </w:t>
      </w:r>
      <w:r w:rsidRPr="00220ECA">
        <w:rPr>
          <w:rFonts w:ascii="Calibri Light" w:hAnsi="Calibri Light"/>
        </w:rPr>
        <w:t xml:space="preserve">evidovaných v databázi Web </w:t>
      </w:r>
      <w:proofErr w:type="spellStart"/>
      <w:r w:rsidRPr="00220ECA">
        <w:rPr>
          <w:rFonts w:ascii="Calibri Light" w:hAnsi="Calibri Light"/>
        </w:rPr>
        <w:t>of</w:t>
      </w:r>
      <w:proofErr w:type="spellEnd"/>
      <w:r w:rsidRPr="00220ECA">
        <w:rPr>
          <w:rFonts w:ascii="Calibri Light" w:hAnsi="Calibri Light"/>
        </w:rPr>
        <w:t xml:space="preserve"> Science </w:t>
      </w:r>
      <w:proofErr w:type="spellStart"/>
      <w:r w:rsidRPr="00220ECA">
        <w:rPr>
          <w:rFonts w:ascii="Calibri Light" w:hAnsi="Calibri Light"/>
        </w:rPr>
        <w:t>Core</w:t>
      </w:r>
      <w:proofErr w:type="spellEnd"/>
      <w:r w:rsidRPr="00220ECA">
        <w:rPr>
          <w:rFonts w:ascii="Calibri Light" w:hAnsi="Calibri Light"/>
        </w:rPr>
        <w:t xml:space="preserve"> </w:t>
      </w:r>
      <w:proofErr w:type="spellStart"/>
      <w:r w:rsidRPr="00220ECA">
        <w:rPr>
          <w:rFonts w:ascii="Calibri Light" w:hAnsi="Calibri Light"/>
        </w:rPr>
        <w:t>Collection</w:t>
      </w:r>
      <w:proofErr w:type="spellEnd"/>
      <w:r w:rsidRPr="00220ECA">
        <w:rPr>
          <w:rFonts w:ascii="Calibri Light" w:hAnsi="Calibri Light"/>
        </w:rPr>
        <w:t xml:space="preserve"> autoři z UTB publikovali za posledních 5 let 53</w:t>
      </w:r>
      <w:r>
        <w:rPr>
          <w:rFonts w:ascii="Calibri Light" w:hAnsi="Calibri Light"/>
        </w:rPr>
        <w:t xml:space="preserve"> </w:t>
      </w:r>
      <w:r w:rsidRPr="00220ECA">
        <w:rPr>
          <w:rFonts w:ascii="Calibri Light" w:hAnsi="Calibri Light"/>
        </w:rPr>
        <w:t xml:space="preserve">publikací v oboru </w:t>
      </w:r>
      <w:proofErr w:type="spellStart"/>
      <w:r w:rsidRPr="00220ECA">
        <w:rPr>
          <w:rFonts w:ascii="Calibri Light" w:hAnsi="Calibri Light"/>
        </w:rPr>
        <w:t>Material</w:t>
      </w:r>
      <w:proofErr w:type="spellEnd"/>
      <w:r w:rsidRPr="00220ECA">
        <w:rPr>
          <w:rFonts w:ascii="Calibri Light" w:hAnsi="Calibri Light"/>
        </w:rPr>
        <w:t xml:space="preserve"> Science – </w:t>
      </w:r>
      <w:proofErr w:type="spellStart"/>
      <w:r w:rsidRPr="00220ECA">
        <w:rPr>
          <w:rFonts w:ascii="Calibri Light" w:hAnsi="Calibri Light"/>
        </w:rPr>
        <w:t>Multidisciplinary</w:t>
      </w:r>
      <w:proofErr w:type="spellEnd"/>
      <w:r w:rsidRPr="00220ECA">
        <w:rPr>
          <w:rFonts w:ascii="Calibri Light" w:hAnsi="Calibri Light"/>
        </w:rPr>
        <w:t>.</w:t>
      </w:r>
    </w:p>
    <w:p w14:paraId="49B11E08" w14:textId="77777777" w:rsidR="004076DA" w:rsidRPr="004519F5" w:rsidRDefault="004076DA" w:rsidP="00220ECA">
      <w:pPr>
        <w:jc w:val="both"/>
        <w:rPr>
          <w:rFonts w:ascii="Calibri Light" w:hAnsi="Calibri Light"/>
        </w:rPr>
      </w:pPr>
    </w:p>
    <w:p w14:paraId="1E9E0564" w14:textId="77777777" w:rsidR="009E517D" w:rsidRPr="004519F5" w:rsidRDefault="009E517D" w:rsidP="000855AE">
      <w:pPr>
        <w:pStyle w:val="Nadpis3"/>
      </w:pPr>
      <w:r w:rsidRPr="004519F5">
        <w:t>Mezinárodní rozměr studijního programu</w:t>
      </w:r>
    </w:p>
    <w:p w14:paraId="39AE8716" w14:textId="1401B26D" w:rsidR="009E517D" w:rsidRPr="004519F5" w:rsidRDefault="009E517D" w:rsidP="00C80B17">
      <w:pPr>
        <w:ind w:left="2832" w:firstLine="708"/>
      </w:pPr>
      <w:r w:rsidRPr="004519F5">
        <w:t>Standard 2.3</w:t>
      </w:r>
    </w:p>
    <w:p w14:paraId="4790D0D3" w14:textId="70CB9CE0" w:rsidR="00F27521" w:rsidRDefault="0099272E" w:rsidP="00F27521">
      <w:pPr>
        <w:autoSpaceDE w:val="0"/>
        <w:autoSpaceDN w:val="0"/>
        <w:adjustRightInd w:val="0"/>
        <w:spacing w:after="0" w:line="240" w:lineRule="auto"/>
        <w:jc w:val="both"/>
        <w:rPr>
          <w:rFonts w:ascii="Calibri Light" w:hAnsi="Calibri Light"/>
        </w:rPr>
      </w:pPr>
      <w:r w:rsidRPr="004519F5">
        <w:rPr>
          <w:rFonts w:ascii="Calibri Light" w:hAnsi="Calibri Light"/>
        </w:rPr>
        <w:t>Internacionalizace studijních programů je jedním z prioritních cílů UTB ve Zlíně, což je zakotveno i v Dlouhodobém záměru UTB.</w:t>
      </w:r>
      <w:r w:rsidR="000A7C99">
        <w:rPr>
          <w:rFonts w:ascii="Calibri Light" w:hAnsi="Calibri Light"/>
        </w:rPr>
        <w:t xml:space="preserve"> </w:t>
      </w:r>
      <w:r w:rsidR="000A7C99" w:rsidRPr="000A7C99">
        <w:rPr>
          <w:rFonts w:ascii="Calibri Light" w:hAnsi="Calibri Light"/>
        </w:rPr>
        <w:t>Na úrovni UTB je pozornost věnovaná</w:t>
      </w:r>
      <w:r w:rsidR="000A7C99">
        <w:rPr>
          <w:rFonts w:ascii="Calibri Light" w:hAnsi="Calibri Light"/>
        </w:rPr>
        <w:t xml:space="preserve"> </w:t>
      </w:r>
      <w:r w:rsidR="000A7C99" w:rsidRPr="000A7C99">
        <w:rPr>
          <w:rFonts w:ascii="Calibri Light" w:hAnsi="Calibri Light"/>
        </w:rPr>
        <w:t>internacionalizaci dokumentována obsahem webových stránek mezinárodního oddělení</w:t>
      </w:r>
      <w:r w:rsidR="000A7C99" w:rsidRPr="000A7C99">
        <w:rPr>
          <w:rFonts w:ascii="Calibri Light" w:hAnsi="Calibri Light"/>
          <w:vertAlign w:val="superscript"/>
        </w:rPr>
        <w:t>35</w:t>
      </w:r>
      <w:r w:rsidR="000A7C99" w:rsidRPr="000A7C99">
        <w:rPr>
          <w:rFonts w:ascii="Calibri Light" w:hAnsi="Calibri Light"/>
        </w:rPr>
        <w:t>, kde se</w:t>
      </w:r>
      <w:r w:rsidR="000A7C99">
        <w:rPr>
          <w:rFonts w:ascii="Calibri Light" w:hAnsi="Calibri Light"/>
        </w:rPr>
        <w:t xml:space="preserve"> </w:t>
      </w:r>
      <w:r w:rsidR="000A7C99" w:rsidRPr="000A7C99">
        <w:rPr>
          <w:rFonts w:ascii="Calibri Light" w:hAnsi="Calibri Light"/>
        </w:rPr>
        <w:t>studenti dozvědí všechny potřebné informace týkající se možnosti</w:t>
      </w:r>
      <w:r w:rsidR="000A7C99">
        <w:rPr>
          <w:rFonts w:ascii="Calibri Light" w:hAnsi="Calibri Light"/>
        </w:rPr>
        <w:t xml:space="preserve"> </w:t>
      </w:r>
      <w:r w:rsidR="000A7C99" w:rsidRPr="000A7C99">
        <w:rPr>
          <w:rFonts w:ascii="Calibri Light" w:hAnsi="Calibri Light"/>
        </w:rPr>
        <w:t>studia v zahraničí.</w:t>
      </w:r>
      <w:r w:rsidRPr="004519F5">
        <w:rPr>
          <w:rFonts w:ascii="Calibri Light" w:hAnsi="Calibri Light"/>
        </w:rPr>
        <w:t xml:space="preserve"> </w:t>
      </w:r>
      <w:r w:rsidR="000A7C99" w:rsidRPr="000A7C99">
        <w:rPr>
          <w:rFonts w:ascii="Calibri Light" w:hAnsi="Calibri Light"/>
        </w:rPr>
        <w:t>Fakulta</w:t>
      </w:r>
      <w:r w:rsidR="000A7C99">
        <w:rPr>
          <w:rFonts w:ascii="Calibri Light" w:hAnsi="Calibri Light"/>
        </w:rPr>
        <w:t xml:space="preserve"> </w:t>
      </w:r>
      <w:r w:rsidR="000A7C99" w:rsidRPr="000A7C99">
        <w:rPr>
          <w:rFonts w:ascii="Calibri Light" w:hAnsi="Calibri Light"/>
        </w:rPr>
        <w:t>technologická má uzavřenu řadu</w:t>
      </w:r>
      <w:r w:rsidR="00F27521">
        <w:rPr>
          <w:rFonts w:ascii="Calibri Light" w:hAnsi="Calibri Light"/>
        </w:rPr>
        <w:br/>
      </w:r>
    </w:p>
    <w:p w14:paraId="0F90C7B8" w14:textId="65A11E1B" w:rsidR="00F27521" w:rsidRDefault="00F27521" w:rsidP="00F27521">
      <w:pPr>
        <w:autoSpaceDE w:val="0"/>
        <w:autoSpaceDN w:val="0"/>
        <w:adjustRightInd w:val="0"/>
        <w:spacing w:after="0" w:line="240" w:lineRule="auto"/>
        <w:rPr>
          <w:rFonts w:ascii="Calibri-Light" w:hAnsi="Calibri-Light" w:cs="Calibri-Light"/>
          <w:color w:val="000000"/>
          <w:sz w:val="12"/>
          <w:szCs w:val="12"/>
          <w:lang w:eastAsia="cs-CZ"/>
        </w:rPr>
      </w:pPr>
      <w:r>
        <w:rPr>
          <w:rFonts w:ascii="Calibri Light" w:hAnsi="Calibri Light"/>
          <w:noProof/>
        </w:rPr>
        <mc:AlternateContent>
          <mc:Choice Requires="wps">
            <w:drawing>
              <wp:anchor distT="0" distB="0" distL="114300" distR="114300" simplePos="0" relativeHeight="251660800" behindDoc="0" locked="0" layoutInCell="1" allowOverlap="1" wp14:anchorId="280011B0" wp14:editId="05F7E511">
                <wp:simplePos x="0" y="0"/>
                <wp:positionH relativeFrom="column">
                  <wp:posOffset>0</wp:posOffset>
                </wp:positionH>
                <wp:positionV relativeFrom="paragraph">
                  <wp:posOffset>5080</wp:posOffset>
                </wp:positionV>
                <wp:extent cx="2526665" cy="17145"/>
                <wp:effectExtent l="0" t="0" r="26035" b="20955"/>
                <wp:wrapNone/>
                <wp:docPr id="7" name="Přímá spojnice 7"/>
                <wp:cNvGraphicFramePr/>
                <a:graphic xmlns:a="http://schemas.openxmlformats.org/drawingml/2006/main">
                  <a:graphicData uri="http://schemas.microsoft.com/office/word/2010/wordprocessingShape">
                    <wps:wsp>
                      <wps:cNvCnPr/>
                      <wps:spPr>
                        <a:xfrm flipV="1">
                          <a:off x="0" y="0"/>
                          <a:ext cx="2526665" cy="1714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31BE145" id="Přímá spojnice 7" o:spid="_x0000_s1026" style="position:absolute;flip:y;z-index:251660800;visibility:visible;mso-wrap-style:square;mso-wrap-distance-left:9pt;mso-wrap-distance-top:0;mso-wrap-distance-right:9pt;mso-wrap-distance-bottom:0;mso-position-horizontal:absolute;mso-position-horizontal-relative:text;mso-position-vertical:absolute;mso-position-vertical-relative:text" from="0,.4pt" to="198.95pt,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" strokecolor="black [3213]" strokeweight="1.5pt"/>
            </w:pict>
          </mc:Fallback>
        </mc:AlternateContent>
      </w:r>
    </w:p>
    <w:p w14:paraId="3D545570" w14:textId="1B432E8C" w:rsidR="00F27521" w:rsidRDefault="00F27521" w:rsidP="00F27521">
      <w:pPr>
        <w:autoSpaceDE w:val="0"/>
        <w:autoSpaceDN w:val="0"/>
        <w:adjustRightInd w:val="0"/>
        <w:spacing w:after="0" w:line="240" w:lineRule="auto"/>
        <w:rPr>
          <w:rFonts w:ascii="Calibri-Light" w:hAnsi="Calibri-Light" w:cs="Calibri-Light"/>
          <w:color w:val="0000FF"/>
          <w:sz w:val="18"/>
          <w:szCs w:val="18"/>
          <w:lang w:eastAsia="cs-CZ"/>
        </w:rPr>
      </w:pPr>
      <w:r w:rsidRPr="00F27521">
        <w:rPr>
          <w:rFonts w:ascii="Calibri-Light" w:hAnsi="Calibri-Light" w:cs="Calibri-Light"/>
          <w:color w:val="000000"/>
          <w:sz w:val="18"/>
          <w:szCs w:val="18"/>
          <w:vertAlign w:val="superscript"/>
          <w:lang w:eastAsia="cs-CZ"/>
        </w:rPr>
        <w:t>29</w:t>
      </w:r>
      <w:r w:rsidRPr="00F27521">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47" w:history="1">
        <w:r w:rsidRPr="00F27521">
          <w:rPr>
            <w:rStyle w:val="Hypertextovodkaz"/>
            <w:rFonts w:ascii="Calibri-Light" w:hAnsi="Calibri-Light" w:cs="Calibri-Light"/>
            <w:sz w:val="18"/>
            <w:szCs w:val="18"/>
            <w:lang w:eastAsia="cs-CZ"/>
          </w:rPr>
          <w:t>https://www.utb.cz/univerzita/uredni-deska/ruzne/strategicky-zamer/</w:t>
        </w:r>
      </w:hyperlink>
    </w:p>
    <w:p w14:paraId="675E8BC4" w14:textId="14136144" w:rsidR="00F27521" w:rsidRDefault="00F27521" w:rsidP="00F27521">
      <w:pPr>
        <w:autoSpaceDE w:val="0"/>
        <w:autoSpaceDN w:val="0"/>
        <w:adjustRightInd w:val="0"/>
        <w:spacing w:after="0" w:line="240" w:lineRule="auto"/>
        <w:rPr>
          <w:rFonts w:ascii="Calibri-Light" w:hAnsi="Calibri-Light" w:cs="Calibri-Light"/>
          <w:color w:val="0000FF"/>
          <w:sz w:val="18"/>
          <w:szCs w:val="18"/>
          <w:lang w:eastAsia="cs-CZ"/>
        </w:rPr>
      </w:pPr>
      <w:r w:rsidRPr="00F27521">
        <w:rPr>
          <w:rFonts w:ascii="Calibri-Light" w:hAnsi="Calibri-Light" w:cs="Calibri-Light"/>
          <w:color w:val="000000"/>
          <w:sz w:val="18"/>
          <w:szCs w:val="18"/>
          <w:vertAlign w:val="superscript"/>
          <w:lang w:eastAsia="cs-CZ"/>
        </w:rPr>
        <w:t>30</w:t>
      </w:r>
      <w:r w:rsidRPr="00F27521">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48" w:history="1">
        <w:r w:rsidRPr="00F27521">
          <w:rPr>
            <w:rStyle w:val="Hypertextovodkaz"/>
            <w:rFonts w:ascii="Calibri-Light" w:hAnsi="Calibri-Light" w:cs="Calibri-Light"/>
            <w:sz w:val="18"/>
            <w:szCs w:val="18"/>
            <w:lang w:eastAsia="cs-CZ"/>
          </w:rPr>
          <w:t>https://ft.utb.cz/o-fakulte/uredni-deska/strategicky-zamer-fakulty/</w:t>
        </w:r>
      </w:hyperlink>
    </w:p>
    <w:p w14:paraId="3124D57D" w14:textId="2302B2FC" w:rsidR="00F27521" w:rsidRDefault="00F27521" w:rsidP="00F27521">
      <w:pPr>
        <w:autoSpaceDE w:val="0"/>
        <w:autoSpaceDN w:val="0"/>
        <w:adjustRightInd w:val="0"/>
        <w:spacing w:after="0" w:line="240" w:lineRule="auto"/>
        <w:rPr>
          <w:rFonts w:ascii="Calibri-Light" w:hAnsi="Calibri-Light" w:cs="Calibri-Light"/>
          <w:color w:val="0000FF"/>
          <w:sz w:val="18"/>
          <w:szCs w:val="18"/>
          <w:lang w:eastAsia="cs-CZ"/>
        </w:rPr>
      </w:pPr>
      <w:r w:rsidRPr="00F27521">
        <w:rPr>
          <w:rFonts w:ascii="Calibri-Light" w:hAnsi="Calibri-Light" w:cs="Calibri-Light"/>
          <w:color w:val="000000"/>
          <w:sz w:val="18"/>
          <w:szCs w:val="18"/>
          <w:vertAlign w:val="superscript"/>
          <w:lang w:eastAsia="cs-CZ"/>
        </w:rPr>
        <w:t>31</w:t>
      </w:r>
      <w:r w:rsidRPr="00F27521">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49" w:history="1">
        <w:r w:rsidRPr="00F27521">
          <w:rPr>
            <w:rStyle w:val="Hypertextovodkaz"/>
            <w:rFonts w:ascii="Calibri-Light" w:hAnsi="Calibri-Light" w:cs="Calibri-Light"/>
            <w:sz w:val="18"/>
            <w:szCs w:val="18"/>
            <w:lang w:eastAsia="cs-CZ"/>
          </w:rPr>
          <w:t>https://ft.utb.cz/o-fakulte/uredni-deska/vnitrni-normy-a-predpisy/vnitrni-predpisy/</w:t>
        </w:r>
      </w:hyperlink>
    </w:p>
    <w:p w14:paraId="6D1EFCD7" w14:textId="63925F5F" w:rsidR="00F27521" w:rsidRDefault="00F27521" w:rsidP="00F27521">
      <w:pPr>
        <w:autoSpaceDE w:val="0"/>
        <w:autoSpaceDN w:val="0"/>
        <w:adjustRightInd w:val="0"/>
        <w:spacing w:after="0" w:line="240" w:lineRule="auto"/>
        <w:rPr>
          <w:rFonts w:ascii="Calibri-Light" w:hAnsi="Calibri-Light" w:cs="Calibri-Light"/>
          <w:color w:val="0000FF"/>
          <w:sz w:val="18"/>
          <w:szCs w:val="18"/>
          <w:lang w:eastAsia="cs-CZ"/>
        </w:rPr>
      </w:pPr>
      <w:r w:rsidRPr="00F27521">
        <w:rPr>
          <w:rFonts w:ascii="Calibri-Light" w:hAnsi="Calibri-Light" w:cs="Calibri-Light"/>
          <w:color w:val="000000"/>
          <w:sz w:val="18"/>
          <w:szCs w:val="18"/>
          <w:vertAlign w:val="superscript"/>
          <w:lang w:eastAsia="cs-CZ"/>
        </w:rPr>
        <w:t>32</w:t>
      </w:r>
      <w:r w:rsidRPr="00F27521">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50" w:history="1">
        <w:r w:rsidRPr="00F27521">
          <w:rPr>
            <w:rStyle w:val="Hypertextovodkaz"/>
            <w:rFonts w:ascii="Calibri-Light" w:hAnsi="Calibri-Light" w:cs="Calibri-Light"/>
            <w:sz w:val="18"/>
            <w:szCs w:val="18"/>
            <w:lang w:eastAsia="cs-CZ"/>
          </w:rPr>
          <w:t>https://www.rvvi.cz</w:t>
        </w:r>
      </w:hyperlink>
    </w:p>
    <w:p w14:paraId="58D6BB8A" w14:textId="70691F63" w:rsidR="00F27521" w:rsidRDefault="00F27521" w:rsidP="00F27521">
      <w:pPr>
        <w:autoSpaceDE w:val="0"/>
        <w:autoSpaceDN w:val="0"/>
        <w:adjustRightInd w:val="0"/>
        <w:spacing w:after="0" w:line="240" w:lineRule="auto"/>
        <w:rPr>
          <w:rFonts w:ascii="Calibri-Light" w:hAnsi="Calibri-Light" w:cs="Calibri-Light"/>
          <w:color w:val="0000FF"/>
          <w:sz w:val="18"/>
          <w:szCs w:val="18"/>
          <w:lang w:eastAsia="cs-CZ"/>
        </w:rPr>
      </w:pPr>
      <w:r w:rsidRPr="00F27521">
        <w:rPr>
          <w:rFonts w:ascii="Calibri-Light" w:hAnsi="Calibri-Light" w:cs="Calibri-Light"/>
          <w:color w:val="000000"/>
          <w:sz w:val="18"/>
          <w:szCs w:val="18"/>
          <w:vertAlign w:val="superscript"/>
          <w:lang w:eastAsia="cs-CZ"/>
        </w:rPr>
        <w:t>33</w:t>
      </w:r>
      <w:r w:rsidRPr="00F27521">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51" w:history="1">
        <w:r w:rsidRPr="00F27521">
          <w:rPr>
            <w:rStyle w:val="Hypertextovodkaz"/>
            <w:rFonts w:ascii="Calibri-Light" w:hAnsi="Calibri-Light" w:cs="Calibri-Light"/>
            <w:sz w:val="18"/>
            <w:szCs w:val="18"/>
            <w:lang w:eastAsia="cs-CZ"/>
          </w:rPr>
          <w:t>https://ft.utb.cz/o-fakulte/uredni-deska/vyrocni-zpravy/</w:t>
        </w:r>
      </w:hyperlink>
    </w:p>
    <w:p w14:paraId="284D8137" w14:textId="6FD40D3B" w:rsidR="00F27521" w:rsidRDefault="00F27521" w:rsidP="00F27521">
      <w:pPr>
        <w:rPr>
          <w:rFonts w:ascii="Calibri Light" w:hAnsi="Calibri Light"/>
        </w:rPr>
      </w:pPr>
      <w:r w:rsidRPr="00F27521">
        <w:rPr>
          <w:rFonts w:ascii="Calibri-Light" w:hAnsi="Calibri-Light" w:cs="Calibri-Light"/>
          <w:color w:val="000000"/>
          <w:sz w:val="18"/>
          <w:szCs w:val="18"/>
          <w:vertAlign w:val="superscript"/>
          <w:lang w:eastAsia="cs-CZ"/>
        </w:rPr>
        <w:t>34</w:t>
      </w:r>
      <w:r w:rsidRPr="00F27521">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52" w:history="1">
        <w:r w:rsidRPr="00F27521">
          <w:rPr>
            <w:rStyle w:val="Hypertextovodkaz"/>
            <w:rFonts w:ascii="Calibri-Light" w:hAnsi="Calibri-Light" w:cs="Calibri-Light"/>
            <w:sz w:val="18"/>
            <w:szCs w:val="18"/>
            <w:lang w:eastAsia="cs-CZ"/>
          </w:rPr>
          <w:t>https://www.utb.cz/univerzita/uredni-deska/ruzne/vyrocni-zpravy/</w:t>
        </w:r>
      </w:hyperlink>
      <w:r>
        <w:rPr>
          <w:rFonts w:ascii="Calibri Light" w:hAnsi="Calibri Light"/>
        </w:rPr>
        <w:br/>
      </w:r>
      <w:r w:rsidR="00060494" w:rsidRPr="00060494">
        <w:rPr>
          <w:rFonts w:ascii="Calibri-Light" w:hAnsi="Calibri-Light" w:cs="Calibri-Light"/>
          <w:color w:val="000000"/>
          <w:sz w:val="18"/>
          <w:szCs w:val="18"/>
          <w:vertAlign w:val="superscript"/>
          <w:lang w:eastAsia="cs-CZ"/>
        </w:rPr>
        <w:t>35</w:t>
      </w:r>
      <w:r w:rsidR="00060494">
        <w:rPr>
          <w:rFonts w:ascii="Calibri-Light" w:hAnsi="Calibri-Light" w:cs="Calibri-Light"/>
          <w:color w:val="000000"/>
          <w:sz w:val="18"/>
          <w:szCs w:val="18"/>
          <w:lang w:eastAsia="cs-CZ"/>
        </w:rPr>
        <w:t xml:space="preserve"> Dostupné z: </w:t>
      </w:r>
      <w:hyperlink r:id="rId53" w:history="1">
        <w:r w:rsidR="00060494" w:rsidRPr="00060494">
          <w:rPr>
            <w:rStyle w:val="Hypertextovodkaz"/>
            <w:rFonts w:ascii="Calibri-Light" w:hAnsi="Calibri-Light" w:cs="Calibri-Light"/>
            <w:sz w:val="18"/>
            <w:szCs w:val="18"/>
            <w:lang w:eastAsia="cs-CZ"/>
          </w:rPr>
          <w:t>https://www.utb.cz/univerzita/mezinarodni-vztahy/</w:t>
        </w:r>
      </w:hyperlink>
      <w:r>
        <w:rPr>
          <w:rFonts w:ascii="Calibri Light" w:hAnsi="Calibri Light"/>
        </w:rPr>
        <w:br/>
      </w:r>
    </w:p>
    <w:p w14:paraId="619BDB24" w14:textId="201D6681" w:rsidR="00AD1FAB" w:rsidRPr="004519F5" w:rsidRDefault="000A7C99" w:rsidP="000A7C99">
      <w:pPr>
        <w:jc w:val="both"/>
        <w:rPr>
          <w:rFonts w:ascii="Calibri Light" w:hAnsi="Calibri Light"/>
        </w:rPr>
      </w:pPr>
      <w:r w:rsidRPr="000A7C99">
        <w:rPr>
          <w:rFonts w:ascii="Calibri Light" w:hAnsi="Calibri Light"/>
        </w:rPr>
        <w:lastRenderedPageBreak/>
        <w:t>bilaterálních dohod v rámci programu Erasmus+ s</w:t>
      </w:r>
      <w:r>
        <w:rPr>
          <w:rFonts w:ascii="Calibri Light" w:hAnsi="Calibri Light"/>
        </w:rPr>
        <w:t> </w:t>
      </w:r>
      <w:r w:rsidRPr="000A7C99">
        <w:rPr>
          <w:rFonts w:ascii="Calibri Light" w:hAnsi="Calibri Light"/>
        </w:rPr>
        <w:t>partnerskými</w:t>
      </w:r>
      <w:r>
        <w:rPr>
          <w:rFonts w:ascii="Calibri Light" w:hAnsi="Calibri Light"/>
        </w:rPr>
        <w:t xml:space="preserve"> </w:t>
      </w:r>
      <w:r w:rsidRPr="000A7C99">
        <w:rPr>
          <w:rFonts w:ascii="Calibri Light" w:hAnsi="Calibri Light"/>
        </w:rPr>
        <w:t>školami, kde mohou studenti využít studijních programů s obdobným odborným zaměřením. Tyto</w:t>
      </w:r>
      <w:r>
        <w:rPr>
          <w:rFonts w:ascii="Calibri Light" w:hAnsi="Calibri Light"/>
        </w:rPr>
        <w:t xml:space="preserve"> </w:t>
      </w:r>
      <w:r w:rsidRPr="000A7C99">
        <w:rPr>
          <w:rFonts w:ascii="Calibri Light" w:hAnsi="Calibri Light"/>
        </w:rPr>
        <w:t>instituce jsou uvedeny na webových stránkách fakulty</w:t>
      </w:r>
      <w:r w:rsidRPr="000A7C99">
        <w:rPr>
          <w:rFonts w:ascii="Calibri Light" w:hAnsi="Calibri Light"/>
          <w:vertAlign w:val="superscript"/>
        </w:rPr>
        <w:t>36</w:t>
      </w:r>
      <w:r w:rsidRPr="000A7C99">
        <w:rPr>
          <w:rFonts w:ascii="Calibri Light" w:hAnsi="Calibri Light"/>
        </w:rPr>
        <w:t xml:space="preserve">. </w:t>
      </w:r>
      <w:r w:rsidR="00060494" w:rsidRPr="00060494">
        <w:rPr>
          <w:rFonts w:ascii="Calibri Light" w:hAnsi="Calibri Light"/>
        </w:rPr>
        <w:t xml:space="preserve">Studenti studijního programu </w:t>
      </w:r>
      <w:r w:rsidR="00C57714">
        <w:rPr>
          <w:rFonts w:ascii="Calibri Light" w:hAnsi="Calibri Light"/>
        </w:rPr>
        <w:t>Nástroje a procesy</w:t>
      </w:r>
      <w:r w:rsidR="00060494" w:rsidRPr="00060494">
        <w:rPr>
          <w:rFonts w:ascii="Calibri Light" w:hAnsi="Calibri Light"/>
        </w:rPr>
        <w:t xml:space="preserve"> mají možnost absolvovat část studia, zpravidla 2 až 3 měsíce, na zahraniční vysoké škole v rámci mezinárodních sítí CEEPUS CIII-RO-0013-13-1718 - </w:t>
      </w:r>
      <w:proofErr w:type="spellStart"/>
      <w:r w:rsidR="00060494" w:rsidRPr="00060494">
        <w:rPr>
          <w:rFonts w:ascii="Calibri Light" w:hAnsi="Calibri Light"/>
        </w:rPr>
        <w:t>Teaching</w:t>
      </w:r>
      <w:proofErr w:type="spellEnd"/>
      <w:r w:rsidR="00060494" w:rsidRPr="00060494">
        <w:rPr>
          <w:rFonts w:ascii="Calibri Light" w:hAnsi="Calibri Light"/>
        </w:rPr>
        <w:t xml:space="preserve"> and </w:t>
      </w:r>
      <w:proofErr w:type="spellStart"/>
      <w:r w:rsidR="00060494" w:rsidRPr="00060494">
        <w:rPr>
          <w:rFonts w:ascii="Calibri Light" w:hAnsi="Calibri Light"/>
        </w:rPr>
        <w:t>research</w:t>
      </w:r>
      <w:proofErr w:type="spellEnd"/>
      <w:r w:rsidR="00060494" w:rsidRPr="00060494">
        <w:rPr>
          <w:rFonts w:ascii="Calibri Light" w:hAnsi="Calibri Light"/>
        </w:rPr>
        <w:t xml:space="preserve"> </w:t>
      </w:r>
      <w:proofErr w:type="spellStart"/>
      <w:r w:rsidR="00060494" w:rsidRPr="00060494">
        <w:rPr>
          <w:rFonts w:ascii="Calibri Light" w:hAnsi="Calibri Light"/>
        </w:rPr>
        <w:t>of</w:t>
      </w:r>
      <w:proofErr w:type="spellEnd"/>
      <w:r w:rsidR="00060494" w:rsidRPr="00060494">
        <w:rPr>
          <w:rFonts w:ascii="Calibri Light" w:hAnsi="Calibri Light"/>
        </w:rPr>
        <w:t xml:space="preserve"> environment-</w:t>
      </w:r>
      <w:proofErr w:type="spellStart"/>
      <w:r w:rsidR="00060494" w:rsidRPr="00060494">
        <w:rPr>
          <w:rFonts w:ascii="Calibri Light" w:hAnsi="Calibri Light"/>
        </w:rPr>
        <w:t>oriented</w:t>
      </w:r>
      <w:proofErr w:type="spellEnd"/>
      <w:r w:rsidR="00060494" w:rsidRPr="00060494">
        <w:rPr>
          <w:rFonts w:ascii="Calibri Light" w:hAnsi="Calibri Light"/>
        </w:rPr>
        <w:t xml:space="preserve"> </w:t>
      </w:r>
      <w:proofErr w:type="spellStart"/>
      <w:r w:rsidR="00060494" w:rsidRPr="00060494">
        <w:rPr>
          <w:rFonts w:ascii="Calibri Light" w:hAnsi="Calibri Light"/>
        </w:rPr>
        <w:t>technologies</w:t>
      </w:r>
      <w:proofErr w:type="spellEnd"/>
      <w:r w:rsidR="00060494" w:rsidRPr="00060494">
        <w:rPr>
          <w:rFonts w:ascii="Calibri Light" w:hAnsi="Calibri Light"/>
        </w:rPr>
        <w:t xml:space="preserve"> in </w:t>
      </w:r>
      <w:proofErr w:type="spellStart"/>
      <w:r w:rsidR="00060494" w:rsidRPr="00060494">
        <w:rPr>
          <w:rFonts w:ascii="Calibri Light" w:hAnsi="Calibri Light"/>
        </w:rPr>
        <w:t>manufacturing</w:t>
      </w:r>
      <w:proofErr w:type="spellEnd"/>
      <w:r w:rsidR="00060494" w:rsidRPr="00060494">
        <w:rPr>
          <w:rFonts w:ascii="Calibri Light" w:hAnsi="Calibri Light"/>
        </w:rPr>
        <w:t xml:space="preserve">, CIII-PL-0033-13-1718 - Development </w:t>
      </w:r>
      <w:proofErr w:type="spellStart"/>
      <w:r w:rsidR="00060494" w:rsidRPr="00060494">
        <w:rPr>
          <w:rFonts w:ascii="Calibri Light" w:hAnsi="Calibri Light"/>
        </w:rPr>
        <w:t>of</w:t>
      </w:r>
      <w:proofErr w:type="spellEnd"/>
      <w:r w:rsidR="00060494" w:rsidRPr="00060494">
        <w:rPr>
          <w:rFonts w:ascii="Calibri Light" w:hAnsi="Calibri Light"/>
        </w:rPr>
        <w:t xml:space="preserve"> </w:t>
      </w:r>
      <w:proofErr w:type="spellStart"/>
      <w:r w:rsidR="00060494" w:rsidRPr="00060494">
        <w:rPr>
          <w:rFonts w:ascii="Calibri Light" w:hAnsi="Calibri Light"/>
        </w:rPr>
        <w:t>mechanical</w:t>
      </w:r>
      <w:proofErr w:type="spellEnd"/>
      <w:r w:rsidR="00060494" w:rsidRPr="00060494">
        <w:rPr>
          <w:rFonts w:ascii="Calibri Light" w:hAnsi="Calibri Light"/>
        </w:rPr>
        <w:t xml:space="preserve"> </w:t>
      </w:r>
      <w:proofErr w:type="spellStart"/>
      <w:r w:rsidR="00060494" w:rsidRPr="00060494">
        <w:rPr>
          <w:rFonts w:ascii="Calibri Light" w:hAnsi="Calibri Light"/>
        </w:rPr>
        <w:t>engineering</w:t>
      </w:r>
      <w:proofErr w:type="spellEnd"/>
      <w:r w:rsidR="00060494" w:rsidRPr="00060494">
        <w:rPr>
          <w:rFonts w:ascii="Calibri Light" w:hAnsi="Calibri Light"/>
        </w:rPr>
        <w:t xml:space="preserve"> (design, technology and </w:t>
      </w:r>
      <w:proofErr w:type="spellStart"/>
      <w:r w:rsidR="00060494" w:rsidRPr="00060494">
        <w:rPr>
          <w:rFonts w:ascii="Calibri Light" w:hAnsi="Calibri Light"/>
        </w:rPr>
        <w:t>production</w:t>
      </w:r>
      <w:proofErr w:type="spellEnd"/>
      <w:r w:rsidR="00060494" w:rsidRPr="00060494">
        <w:rPr>
          <w:rFonts w:ascii="Calibri Light" w:hAnsi="Calibri Light"/>
        </w:rPr>
        <w:t xml:space="preserve"> management) as </w:t>
      </w:r>
      <w:proofErr w:type="spellStart"/>
      <w:r w:rsidR="00060494" w:rsidRPr="00060494">
        <w:rPr>
          <w:rFonts w:ascii="Calibri Light" w:hAnsi="Calibri Light"/>
        </w:rPr>
        <w:t>an</w:t>
      </w:r>
      <w:proofErr w:type="spellEnd"/>
      <w:r w:rsidR="00060494" w:rsidRPr="00060494">
        <w:rPr>
          <w:rFonts w:ascii="Calibri Light" w:hAnsi="Calibri Light"/>
        </w:rPr>
        <w:t xml:space="preserve"> </w:t>
      </w:r>
      <w:proofErr w:type="spellStart"/>
      <w:r w:rsidR="00060494" w:rsidRPr="00060494">
        <w:rPr>
          <w:rFonts w:ascii="Calibri Light" w:hAnsi="Calibri Light"/>
        </w:rPr>
        <w:t>essential</w:t>
      </w:r>
      <w:proofErr w:type="spellEnd"/>
      <w:r w:rsidR="00060494" w:rsidRPr="00060494">
        <w:rPr>
          <w:rFonts w:ascii="Calibri Light" w:hAnsi="Calibri Light"/>
        </w:rPr>
        <w:t xml:space="preserve"> base </w:t>
      </w:r>
      <w:proofErr w:type="spellStart"/>
      <w:r w:rsidR="00060494" w:rsidRPr="00060494">
        <w:rPr>
          <w:rFonts w:ascii="Calibri Light" w:hAnsi="Calibri Light"/>
        </w:rPr>
        <w:t>for</w:t>
      </w:r>
      <w:proofErr w:type="spellEnd"/>
      <w:r w:rsidR="00060494" w:rsidRPr="00060494">
        <w:rPr>
          <w:rFonts w:ascii="Calibri Light" w:hAnsi="Calibri Light"/>
        </w:rPr>
        <w:t xml:space="preserve"> </w:t>
      </w:r>
      <w:proofErr w:type="spellStart"/>
      <w:r w:rsidR="00060494" w:rsidRPr="00060494">
        <w:rPr>
          <w:rFonts w:ascii="Calibri Light" w:hAnsi="Calibri Light"/>
        </w:rPr>
        <w:t>progress</w:t>
      </w:r>
      <w:proofErr w:type="spellEnd"/>
      <w:r w:rsidR="00060494" w:rsidRPr="00060494">
        <w:rPr>
          <w:rFonts w:ascii="Calibri Light" w:hAnsi="Calibri Light"/>
        </w:rPr>
        <w:t xml:space="preserve"> in </w:t>
      </w:r>
      <w:proofErr w:type="spellStart"/>
      <w:r w:rsidR="00060494" w:rsidRPr="00060494">
        <w:rPr>
          <w:rFonts w:ascii="Calibri Light" w:hAnsi="Calibri Light"/>
        </w:rPr>
        <w:t>the</w:t>
      </w:r>
      <w:proofErr w:type="spellEnd"/>
      <w:r w:rsidR="00060494" w:rsidRPr="00060494">
        <w:rPr>
          <w:rFonts w:ascii="Calibri Light" w:hAnsi="Calibri Light"/>
        </w:rPr>
        <w:t xml:space="preserve"> area </w:t>
      </w:r>
      <w:proofErr w:type="spellStart"/>
      <w:r w:rsidR="00060494" w:rsidRPr="00060494">
        <w:rPr>
          <w:rFonts w:ascii="Calibri Light" w:hAnsi="Calibri Light"/>
        </w:rPr>
        <w:t>of</w:t>
      </w:r>
      <w:proofErr w:type="spellEnd"/>
      <w:r w:rsidR="00060494" w:rsidRPr="00060494">
        <w:rPr>
          <w:rFonts w:ascii="Calibri Light" w:hAnsi="Calibri Light"/>
        </w:rPr>
        <w:t xml:space="preserve"> </w:t>
      </w:r>
      <w:proofErr w:type="spellStart"/>
      <w:r w:rsidR="00060494" w:rsidRPr="00060494">
        <w:rPr>
          <w:rFonts w:ascii="Calibri Light" w:hAnsi="Calibri Light"/>
        </w:rPr>
        <w:t>small</w:t>
      </w:r>
      <w:proofErr w:type="spellEnd"/>
      <w:r w:rsidR="00060494" w:rsidRPr="00060494">
        <w:rPr>
          <w:rFonts w:ascii="Calibri Light" w:hAnsi="Calibri Light"/>
        </w:rPr>
        <w:t xml:space="preserve"> and medium </w:t>
      </w:r>
      <w:proofErr w:type="spellStart"/>
      <w:r w:rsidR="00060494" w:rsidRPr="00060494">
        <w:rPr>
          <w:rFonts w:ascii="Calibri Light" w:hAnsi="Calibri Light"/>
        </w:rPr>
        <w:t>companies</w:t>
      </w:r>
      <w:proofErr w:type="spellEnd"/>
      <w:r w:rsidR="00060494" w:rsidRPr="00060494">
        <w:rPr>
          <w:rFonts w:ascii="Calibri Light" w:hAnsi="Calibri Light"/>
        </w:rPr>
        <w:t xml:space="preserve">’ </w:t>
      </w:r>
      <w:proofErr w:type="spellStart"/>
      <w:r w:rsidR="00060494" w:rsidRPr="00060494">
        <w:rPr>
          <w:rFonts w:ascii="Calibri Light" w:hAnsi="Calibri Light"/>
        </w:rPr>
        <w:t>logistics</w:t>
      </w:r>
      <w:proofErr w:type="spellEnd"/>
      <w:r w:rsidR="00060494" w:rsidRPr="00060494">
        <w:rPr>
          <w:rFonts w:ascii="Calibri Light" w:hAnsi="Calibri Light"/>
        </w:rPr>
        <w:t xml:space="preserve"> - </w:t>
      </w:r>
      <w:proofErr w:type="spellStart"/>
      <w:r w:rsidR="00060494" w:rsidRPr="00060494">
        <w:rPr>
          <w:rFonts w:ascii="Calibri Light" w:hAnsi="Calibri Light"/>
        </w:rPr>
        <w:t>research</w:t>
      </w:r>
      <w:proofErr w:type="spellEnd"/>
      <w:r w:rsidR="00060494" w:rsidRPr="00060494">
        <w:rPr>
          <w:rFonts w:ascii="Calibri Light" w:hAnsi="Calibri Light"/>
        </w:rPr>
        <w:t xml:space="preserve">, </w:t>
      </w:r>
      <w:proofErr w:type="spellStart"/>
      <w:r w:rsidR="00060494" w:rsidRPr="00060494">
        <w:rPr>
          <w:rFonts w:ascii="Calibri Light" w:hAnsi="Calibri Light"/>
        </w:rPr>
        <w:t>preparation</w:t>
      </w:r>
      <w:proofErr w:type="spellEnd"/>
      <w:r w:rsidR="00060494" w:rsidRPr="00060494">
        <w:rPr>
          <w:rFonts w:ascii="Calibri Light" w:hAnsi="Calibri Light"/>
        </w:rPr>
        <w:t xml:space="preserve"> and </w:t>
      </w:r>
      <w:proofErr w:type="spellStart"/>
      <w:r w:rsidR="00060494" w:rsidRPr="00060494">
        <w:rPr>
          <w:rFonts w:ascii="Calibri Light" w:hAnsi="Calibri Light"/>
        </w:rPr>
        <w:t>implementation</w:t>
      </w:r>
      <w:proofErr w:type="spellEnd"/>
      <w:r w:rsidR="00060494" w:rsidRPr="00060494">
        <w:rPr>
          <w:rFonts w:ascii="Calibri Light" w:hAnsi="Calibri Light"/>
        </w:rPr>
        <w:t xml:space="preserve"> </w:t>
      </w:r>
      <w:proofErr w:type="spellStart"/>
      <w:r w:rsidR="00060494" w:rsidRPr="00060494">
        <w:rPr>
          <w:rFonts w:ascii="Calibri Light" w:hAnsi="Calibri Light"/>
        </w:rPr>
        <w:t>of</w:t>
      </w:r>
      <w:proofErr w:type="spellEnd"/>
      <w:r w:rsidR="00060494" w:rsidRPr="00060494">
        <w:rPr>
          <w:rFonts w:ascii="Calibri Light" w:hAnsi="Calibri Light"/>
        </w:rPr>
        <w:t xml:space="preserve"> joint </w:t>
      </w:r>
      <w:proofErr w:type="spellStart"/>
      <w:r w:rsidR="00060494" w:rsidRPr="00060494">
        <w:rPr>
          <w:rFonts w:ascii="Calibri Light" w:hAnsi="Calibri Light"/>
        </w:rPr>
        <w:t>programs</w:t>
      </w:r>
      <w:proofErr w:type="spellEnd"/>
      <w:r w:rsidR="00060494" w:rsidRPr="00060494">
        <w:rPr>
          <w:rFonts w:ascii="Calibri Light" w:hAnsi="Calibri Light"/>
        </w:rPr>
        <w:t xml:space="preserve"> </w:t>
      </w:r>
      <w:proofErr w:type="spellStart"/>
      <w:r w:rsidR="00060494" w:rsidRPr="00060494">
        <w:rPr>
          <w:rFonts w:ascii="Calibri Light" w:hAnsi="Calibri Light"/>
        </w:rPr>
        <w:t>of</w:t>
      </w:r>
      <w:proofErr w:type="spellEnd"/>
      <w:r w:rsidR="00060494" w:rsidRPr="00060494">
        <w:rPr>
          <w:rFonts w:ascii="Calibri Light" w:hAnsi="Calibri Light"/>
        </w:rPr>
        <w:t xml:space="preserve"> study, CIII-PL0901-04-1718 - </w:t>
      </w:r>
      <w:proofErr w:type="spellStart"/>
      <w:r w:rsidR="00060494" w:rsidRPr="00060494">
        <w:rPr>
          <w:rFonts w:ascii="Calibri Light" w:hAnsi="Calibri Light"/>
        </w:rPr>
        <w:t>Teaching</w:t>
      </w:r>
      <w:proofErr w:type="spellEnd"/>
      <w:r w:rsidR="00060494" w:rsidRPr="00060494">
        <w:rPr>
          <w:rFonts w:ascii="Calibri Light" w:hAnsi="Calibri Light"/>
        </w:rPr>
        <w:t xml:space="preserve"> and </w:t>
      </w:r>
      <w:proofErr w:type="spellStart"/>
      <w:r w:rsidR="00060494" w:rsidRPr="00060494">
        <w:rPr>
          <w:rFonts w:ascii="Calibri Light" w:hAnsi="Calibri Light"/>
        </w:rPr>
        <w:t>research</w:t>
      </w:r>
      <w:proofErr w:type="spellEnd"/>
      <w:r w:rsidR="00060494" w:rsidRPr="00060494">
        <w:rPr>
          <w:rFonts w:ascii="Calibri Light" w:hAnsi="Calibri Light"/>
        </w:rPr>
        <w:t xml:space="preserve"> in </w:t>
      </w:r>
      <w:proofErr w:type="spellStart"/>
      <w:r w:rsidR="00060494" w:rsidRPr="00060494">
        <w:rPr>
          <w:rFonts w:ascii="Calibri Light" w:hAnsi="Calibri Light"/>
        </w:rPr>
        <w:t>advanced</w:t>
      </w:r>
      <w:proofErr w:type="spellEnd"/>
      <w:r w:rsidR="00060494" w:rsidRPr="00060494">
        <w:rPr>
          <w:rFonts w:ascii="Calibri Light" w:hAnsi="Calibri Light"/>
        </w:rPr>
        <w:t xml:space="preserve"> </w:t>
      </w:r>
      <w:proofErr w:type="spellStart"/>
      <w:r w:rsidR="00060494" w:rsidRPr="00060494">
        <w:rPr>
          <w:rFonts w:ascii="Calibri Light" w:hAnsi="Calibri Light"/>
        </w:rPr>
        <w:t>manufacturing</w:t>
      </w:r>
      <w:proofErr w:type="spellEnd"/>
      <w:r w:rsidR="00060494" w:rsidRPr="00060494">
        <w:rPr>
          <w:rFonts w:ascii="Calibri Light" w:hAnsi="Calibri Light"/>
        </w:rPr>
        <w:t>, CIII-RO-0202-11-1718</w:t>
      </w:r>
      <w:r w:rsidR="00A7763D">
        <w:rPr>
          <w:rFonts w:ascii="Calibri Light" w:hAnsi="Calibri Light"/>
          <w:vertAlign w:val="superscript"/>
        </w:rPr>
        <w:t>37</w:t>
      </w:r>
      <w:r w:rsidR="00060494" w:rsidRPr="00060494">
        <w:rPr>
          <w:rFonts w:ascii="Calibri Light" w:hAnsi="Calibri Light"/>
        </w:rPr>
        <w:t>.</w:t>
      </w:r>
      <w:r w:rsidR="00060494">
        <w:rPr>
          <w:rFonts w:ascii="Calibri Light" w:hAnsi="Calibri Light"/>
        </w:rPr>
        <w:t xml:space="preserve"> </w:t>
      </w:r>
      <w:r w:rsidRPr="000A7C99">
        <w:rPr>
          <w:rFonts w:ascii="Calibri Light" w:hAnsi="Calibri Light"/>
        </w:rPr>
        <w:t xml:space="preserve">V rámci programu </w:t>
      </w:r>
      <w:proofErr w:type="spellStart"/>
      <w:r w:rsidRPr="000A7C99">
        <w:rPr>
          <w:rFonts w:ascii="Calibri Light" w:hAnsi="Calibri Light"/>
        </w:rPr>
        <w:t>Freemover</w:t>
      </w:r>
      <w:proofErr w:type="spellEnd"/>
      <w:r w:rsidRPr="000A7C99">
        <w:rPr>
          <w:rFonts w:ascii="Calibri Light" w:hAnsi="Calibri Light"/>
        </w:rPr>
        <w:t xml:space="preserve"> mohou studenti</w:t>
      </w:r>
      <w:r>
        <w:rPr>
          <w:rFonts w:ascii="Calibri Light" w:hAnsi="Calibri Light"/>
        </w:rPr>
        <w:t xml:space="preserve"> </w:t>
      </w:r>
      <w:r w:rsidRPr="000A7C99">
        <w:rPr>
          <w:rFonts w:ascii="Calibri Light" w:hAnsi="Calibri Light"/>
        </w:rPr>
        <w:t>využít dalších partnerských pracovišť. Konkrétní počty studentů,</w:t>
      </w:r>
      <w:r>
        <w:rPr>
          <w:rFonts w:ascii="Calibri Light" w:hAnsi="Calibri Light"/>
        </w:rPr>
        <w:t xml:space="preserve"> </w:t>
      </w:r>
      <w:r w:rsidRPr="000A7C99">
        <w:rPr>
          <w:rFonts w:ascii="Calibri Light" w:hAnsi="Calibri Light"/>
        </w:rPr>
        <w:t>kteří se zapojují do programů mezinárodní spolupráce ve vzdělávání, jsou uvedeny ve výročních</w:t>
      </w:r>
      <w:r>
        <w:rPr>
          <w:rFonts w:ascii="Calibri Light" w:hAnsi="Calibri Light"/>
        </w:rPr>
        <w:t xml:space="preserve"> </w:t>
      </w:r>
      <w:r w:rsidRPr="000A7C99">
        <w:rPr>
          <w:rFonts w:ascii="Calibri Light" w:hAnsi="Calibri Light"/>
        </w:rPr>
        <w:t>zprávách Fakulty technologické.</w:t>
      </w:r>
    </w:p>
    <w:p w14:paraId="2A6DB7B0" w14:textId="77777777" w:rsidR="009E517D" w:rsidRPr="004519F5" w:rsidRDefault="009E517D" w:rsidP="00035992">
      <w:pPr>
        <w:pStyle w:val="Nadpis2"/>
      </w:pPr>
      <w:r w:rsidRPr="004519F5">
        <w:t xml:space="preserve">Profil absolventa a obsah studia </w:t>
      </w:r>
    </w:p>
    <w:p w14:paraId="45EC40B8" w14:textId="77777777" w:rsidR="009E517D" w:rsidRPr="004519F5" w:rsidRDefault="009E517D" w:rsidP="00155275">
      <w:pPr>
        <w:pStyle w:val="Nadpis3"/>
      </w:pPr>
      <w:r w:rsidRPr="004519F5">
        <w:t xml:space="preserve">Soulad získaných odborných znalostí, dovedností a způsobilostí s typem a profilem studijního programu </w:t>
      </w:r>
    </w:p>
    <w:p w14:paraId="6FE4E055" w14:textId="5BF7EB74" w:rsidR="009E517D" w:rsidRPr="004519F5" w:rsidRDefault="009E517D" w:rsidP="00650764">
      <w:pPr>
        <w:tabs>
          <w:tab w:val="left" w:pos="2835"/>
        </w:tabs>
        <w:spacing w:before="120" w:after="120"/>
      </w:pPr>
      <w:r w:rsidRPr="004519F5">
        <w:tab/>
      </w:r>
      <w:r w:rsidRPr="004519F5">
        <w:tab/>
        <w:t>Standard 2.4</w:t>
      </w:r>
    </w:p>
    <w:p w14:paraId="77D4D374" w14:textId="0512BE16" w:rsidR="003A2D99" w:rsidRPr="004E2A4B" w:rsidRDefault="001A0D1A" w:rsidP="0099272E">
      <w:pPr>
        <w:jc w:val="both"/>
        <w:rPr>
          <w:rFonts w:ascii="Calibri Light" w:hAnsi="Calibri Light"/>
          <w:highlight w:val="yellow"/>
        </w:rPr>
      </w:pPr>
      <w:r w:rsidRPr="00DD114C">
        <w:rPr>
          <w:rFonts w:ascii="Calibri Light" w:hAnsi="Calibri Light"/>
        </w:rPr>
        <w:t xml:space="preserve">Odborné znalosti, dovednosti a obecné způsobilosti absolventů studijního programu Nástroje a procesy jsou v souladu s typem a profilem uvedeného studijního programu. Tento program klade důraz na multidisciplinární propojení znalostí strojírenských, technologických, fyzikálněchemických a materiálových disciplín. </w:t>
      </w:r>
      <w:r w:rsidR="0099272E" w:rsidRPr="00DD114C">
        <w:rPr>
          <w:rFonts w:ascii="Calibri Light" w:hAnsi="Calibri Light"/>
        </w:rPr>
        <w:t xml:space="preserve">Absolvent doktorského studia ovládá a využívá specifické aplikace výpočetních metod určených k podpoře navrhování polymerních </w:t>
      </w:r>
      <w:r w:rsidR="009D295A" w:rsidRPr="00DD114C">
        <w:rPr>
          <w:rFonts w:ascii="Calibri Light" w:hAnsi="Calibri Light"/>
        </w:rPr>
        <w:t>dílů</w:t>
      </w:r>
      <w:r w:rsidR="0099272E" w:rsidRPr="00DD114C">
        <w:rPr>
          <w:rFonts w:ascii="Calibri Light" w:hAnsi="Calibri Light"/>
        </w:rPr>
        <w:t xml:space="preserve"> a nástrojů</w:t>
      </w:r>
      <w:r w:rsidRPr="00DD114C">
        <w:rPr>
          <w:rFonts w:ascii="Calibri Light" w:hAnsi="Calibri Light"/>
        </w:rPr>
        <w:t xml:space="preserve"> pro jejich výrobu</w:t>
      </w:r>
      <w:r w:rsidR="0099272E" w:rsidRPr="00DD114C">
        <w:rPr>
          <w:rFonts w:ascii="Calibri Light" w:hAnsi="Calibri Light"/>
        </w:rPr>
        <w:t xml:space="preserve">. Taktéž </w:t>
      </w:r>
      <w:r w:rsidR="009D295A" w:rsidRPr="00DD114C">
        <w:rPr>
          <w:rFonts w:ascii="Calibri Light" w:hAnsi="Calibri Light"/>
        </w:rPr>
        <w:t xml:space="preserve">je schopen </w:t>
      </w:r>
      <w:r w:rsidR="0099272E" w:rsidRPr="00DD114C">
        <w:rPr>
          <w:rFonts w:ascii="Calibri Light" w:hAnsi="Calibri Light"/>
        </w:rPr>
        <w:t>ovlád</w:t>
      </w:r>
      <w:r w:rsidR="009D295A" w:rsidRPr="00DD114C">
        <w:rPr>
          <w:rFonts w:ascii="Calibri Light" w:hAnsi="Calibri Light"/>
        </w:rPr>
        <w:t>at</w:t>
      </w:r>
      <w:r w:rsidR="0099272E" w:rsidRPr="00DD114C">
        <w:rPr>
          <w:rFonts w:ascii="Calibri Light" w:hAnsi="Calibri Light"/>
        </w:rPr>
        <w:t xml:space="preserve"> a hodnot</w:t>
      </w:r>
      <w:r w:rsidR="009D295A" w:rsidRPr="00DD114C">
        <w:rPr>
          <w:rFonts w:ascii="Calibri Light" w:hAnsi="Calibri Light"/>
        </w:rPr>
        <w:t>it</w:t>
      </w:r>
      <w:r w:rsidR="0099272E" w:rsidRPr="00DD114C">
        <w:rPr>
          <w:rFonts w:ascii="Calibri Light" w:hAnsi="Calibri Light"/>
        </w:rPr>
        <w:t xml:space="preserve"> souvislosti mezi strukturou</w:t>
      </w:r>
      <w:r w:rsidR="009D295A" w:rsidRPr="00DD114C">
        <w:rPr>
          <w:rFonts w:ascii="Calibri Light" w:hAnsi="Calibri Light"/>
        </w:rPr>
        <w:t xml:space="preserve"> a</w:t>
      </w:r>
      <w:r w:rsidR="0099272E" w:rsidRPr="00DD114C">
        <w:rPr>
          <w:rFonts w:ascii="Calibri Light" w:hAnsi="Calibri Light"/>
        </w:rPr>
        <w:t xml:space="preserve"> vlastnostmi konstrukčních materiálů. Velk</w:t>
      </w:r>
      <w:r w:rsidR="003169B9" w:rsidRPr="00DD114C">
        <w:rPr>
          <w:rFonts w:ascii="Calibri Light" w:hAnsi="Calibri Light"/>
        </w:rPr>
        <w:t>ý</w:t>
      </w:r>
      <w:r w:rsidR="0099272E" w:rsidRPr="00DD114C">
        <w:rPr>
          <w:rFonts w:ascii="Calibri Light" w:hAnsi="Calibri Light"/>
        </w:rPr>
        <w:t xml:space="preserve"> </w:t>
      </w:r>
      <w:r w:rsidR="003169B9" w:rsidRPr="00DD114C">
        <w:rPr>
          <w:rFonts w:ascii="Calibri Light" w:hAnsi="Calibri Light"/>
        </w:rPr>
        <w:t>důraz je kladen na</w:t>
      </w:r>
      <w:r w:rsidR="0099272E" w:rsidRPr="00DD114C">
        <w:rPr>
          <w:rFonts w:ascii="Calibri Light" w:hAnsi="Calibri Light"/>
        </w:rPr>
        <w:t xml:space="preserve"> počítačov</w:t>
      </w:r>
      <w:r w:rsidR="003169B9" w:rsidRPr="00DD114C">
        <w:rPr>
          <w:rFonts w:ascii="Calibri Light" w:hAnsi="Calibri Light"/>
        </w:rPr>
        <w:t>ou</w:t>
      </w:r>
      <w:r w:rsidR="0099272E" w:rsidRPr="00DD114C">
        <w:rPr>
          <w:rFonts w:ascii="Calibri Light" w:hAnsi="Calibri Light"/>
        </w:rPr>
        <w:t xml:space="preserve"> podpo</w:t>
      </w:r>
      <w:r w:rsidR="003169B9" w:rsidRPr="00DD114C">
        <w:rPr>
          <w:rFonts w:ascii="Calibri Light" w:hAnsi="Calibri Light"/>
        </w:rPr>
        <w:t>ru</w:t>
      </w:r>
      <w:r w:rsidR="004C365A" w:rsidRPr="00DD114C">
        <w:rPr>
          <w:rFonts w:ascii="Calibri Light" w:hAnsi="Calibri Light"/>
        </w:rPr>
        <w:t>, zejména CAD, CAM a FEM</w:t>
      </w:r>
      <w:r w:rsidR="0099272E" w:rsidRPr="00DD114C">
        <w:rPr>
          <w:rFonts w:ascii="Calibri Light" w:hAnsi="Calibri Light"/>
        </w:rPr>
        <w:t>, automatizaci</w:t>
      </w:r>
      <w:r w:rsidR="00CD0491" w:rsidRPr="00DD114C">
        <w:rPr>
          <w:rFonts w:ascii="Calibri Light" w:hAnsi="Calibri Light"/>
        </w:rPr>
        <w:t xml:space="preserve"> a</w:t>
      </w:r>
      <w:r w:rsidR="0099272E" w:rsidRPr="00DD114C">
        <w:rPr>
          <w:rFonts w:ascii="Calibri Light" w:hAnsi="Calibri Light"/>
        </w:rPr>
        <w:t xml:space="preserve"> matematicko</w:t>
      </w:r>
      <w:r w:rsidR="00CD0491" w:rsidRPr="00DD114C">
        <w:rPr>
          <w:rFonts w:ascii="Calibri Light" w:hAnsi="Calibri Light"/>
        </w:rPr>
        <w:t>-</w:t>
      </w:r>
      <w:r w:rsidR="0099272E" w:rsidRPr="00DD114C">
        <w:rPr>
          <w:rFonts w:ascii="Calibri Light" w:hAnsi="Calibri Light"/>
        </w:rPr>
        <w:t>statistickým metodám hodnocení parametrů určujících jakost produkce.</w:t>
      </w:r>
      <w:r w:rsidR="00612FE7" w:rsidRPr="00DD114C">
        <w:rPr>
          <w:rFonts w:ascii="Calibri Light" w:hAnsi="Calibri Light"/>
        </w:rPr>
        <w:t xml:space="preserve"> Příprava studijního programu a profilu absolventa probíhala v souladu s Dlouhodobým záměrem UTB, který si vytyčil jako jeden z cílů implementaci Národního kvalifikačního rámce terciárního vzdělávání. Podrobněji je profil absolventa studijního programu specifikován v části B-I žádosti o akreditaci.</w:t>
      </w:r>
    </w:p>
    <w:p w14:paraId="5C0F108A" w14:textId="77777777" w:rsidR="004C4BB4" w:rsidRPr="004519F5" w:rsidRDefault="004C4BB4" w:rsidP="0099272E">
      <w:pPr>
        <w:jc w:val="both"/>
        <w:rPr>
          <w:rFonts w:ascii="Calibri Light" w:hAnsi="Calibri Light"/>
        </w:rPr>
      </w:pPr>
    </w:p>
    <w:p w14:paraId="139E7E97" w14:textId="77777777" w:rsidR="009E517D" w:rsidRPr="004519F5" w:rsidRDefault="009E517D" w:rsidP="00650764">
      <w:pPr>
        <w:pStyle w:val="Nadpis3"/>
      </w:pPr>
      <w:r w:rsidRPr="004519F5">
        <w:t xml:space="preserve">Jazykové kompetence </w:t>
      </w:r>
    </w:p>
    <w:p w14:paraId="2C594856" w14:textId="73E0AF73" w:rsidR="009E517D" w:rsidRPr="004519F5" w:rsidRDefault="009E517D" w:rsidP="00650764">
      <w:pPr>
        <w:tabs>
          <w:tab w:val="left" w:pos="2835"/>
        </w:tabs>
        <w:spacing w:before="120" w:after="120"/>
      </w:pPr>
      <w:r w:rsidRPr="004519F5">
        <w:tab/>
      </w:r>
      <w:r w:rsidRPr="004519F5">
        <w:tab/>
        <w:t>Standard 2.5</w:t>
      </w:r>
    </w:p>
    <w:p w14:paraId="1F558E39" w14:textId="77777777" w:rsidR="0099272E" w:rsidRPr="004519F5" w:rsidRDefault="0099272E" w:rsidP="0099272E">
      <w:pPr>
        <w:jc w:val="both"/>
        <w:rPr>
          <w:rFonts w:ascii="Calibri Light" w:hAnsi="Calibri Light"/>
        </w:rPr>
      </w:pPr>
      <w:r w:rsidRPr="004519F5">
        <w:rPr>
          <w:rFonts w:ascii="Calibri Light" w:hAnsi="Calibri Light"/>
        </w:rPr>
        <w:t>Dle Nařízení vlády č. 274/2016 Sb. je součástí studijních povinností v doktorském studijním programu absolvování části studia na zahraniční instituci v délce nejméně jednoho měsíce nebo účast na mezinárodním tvůrčím projektu s výsledky publikovanými nebo prezentovanými v zahraničí nebo jiná forma přímé účasti studenta na mezinárodní spolupráci.</w:t>
      </w:r>
    </w:p>
    <w:p w14:paraId="303DF54D" w14:textId="0F807444" w:rsidR="0099272E" w:rsidRPr="004519F5" w:rsidRDefault="0099272E" w:rsidP="003301CA">
      <w:pPr>
        <w:jc w:val="both"/>
        <w:rPr>
          <w:rFonts w:ascii="Calibri Light" w:hAnsi="Calibri Light"/>
        </w:rPr>
      </w:pPr>
      <w:r w:rsidRPr="004519F5">
        <w:rPr>
          <w:rFonts w:ascii="Calibri Light" w:hAnsi="Calibri Light"/>
        </w:rPr>
        <w:t xml:space="preserve">Student doktorského studia na FT UTB ve Zlíně se povinně účastní předmětu </w:t>
      </w:r>
      <w:r w:rsidR="003301CA" w:rsidRPr="003301CA">
        <w:rPr>
          <w:rFonts w:ascii="Calibri Light" w:hAnsi="Calibri Light"/>
        </w:rPr>
        <w:t>Odborná komunikace v</w:t>
      </w:r>
      <w:r w:rsidR="003301CA">
        <w:rPr>
          <w:rFonts w:ascii="Calibri Light" w:hAnsi="Calibri Light"/>
        </w:rPr>
        <w:t> </w:t>
      </w:r>
      <w:r w:rsidR="003301CA" w:rsidRPr="003301CA">
        <w:rPr>
          <w:rFonts w:ascii="Calibri Light" w:hAnsi="Calibri Light"/>
        </w:rPr>
        <w:t>angličtině</w:t>
      </w:r>
      <w:r w:rsidR="003301CA">
        <w:rPr>
          <w:rFonts w:ascii="Calibri Light" w:hAnsi="Calibri Light"/>
        </w:rPr>
        <w:t xml:space="preserve"> </w:t>
      </w:r>
      <w:r w:rsidR="003301CA" w:rsidRPr="003301CA">
        <w:rPr>
          <w:rFonts w:ascii="Calibri Light" w:hAnsi="Calibri Light"/>
        </w:rPr>
        <w:t>(viz B-III Charakteristika</w:t>
      </w:r>
      <w:r w:rsidR="003301CA">
        <w:rPr>
          <w:rFonts w:ascii="Calibri Light" w:hAnsi="Calibri Light"/>
        </w:rPr>
        <w:t xml:space="preserve"> </w:t>
      </w:r>
      <w:r w:rsidR="003301CA" w:rsidRPr="003301CA">
        <w:rPr>
          <w:rFonts w:ascii="Calibri Light" w:hAnsi="Calibri Light"/>
        </w:rPr>
        <w:t>studijního předmětu)</w:t>
      </w:r>
      <w:r w:rsidRPr="004519F5">
        <w:rPr>
          <w:rFonts w:ascii="Calibri Light" w:hAnsi="Calibri Light"/>
        </w:rPr>
        <w:t>, jehož výstupem je zkouška.</w:t>
      </w:r>
    </w:p>
    <w:p w14:paraId="0AB8D51E" w14:textId="438C3BCA" w:rsidR="003A2D99" w:rsidRDefault="00823F8A" w:rsidP="0099272E">
      <w:pPr>
        <w:jc w:val="both"/>
        <w:rPr>
          <w:rFonts w:ascii="Calibri Light" w:hAnsi="Calibri Light"/>
        </w:rPr>
      </w:pPr>
      <w:r>
        <w:rPr>
          <w:rFonts w:ascii="Calibri Light" w:hAnsi="Calibri Light"/>
          <w:noProof/>
        </w:rPr>
        <mc:AlternateContent>
          <mc:Choice Requires="wps">
            <w:drawing>
              <wp:anchor distT="0" distB="0" distL="114300" distR="114300" simplePos="0" relativeHeight="251654656" behindDoc="0" locked="0" layoutInCell="1" allowOverlap="1" wp14:anchorId="528AA9A0" wp14:editId="121B7A78">
                <wp:simplePos x="0" y="0"/>
                <wp:positionH relativeFrom="column">
                  <wp:posOffset>0</wp:posOffset>
                </wp:positionH>
                <wp:positionV relativeFrom="paragraph">
                  <wp:posOffset>613443</wp:posOffset>
                </wp:positionV>
                <wp:extent cx="2526665" cy="17145"/>
                <wp:effectExtent l="0" t="0" r="26035" b="20955"/>
                <wp:wrapNone/>
                <wp:docPr id="8" name="Přímá spojnice 8"/>
                <wp:cNvGraphicFramePr/>
                <a:graphic xmlns:a="http://schemas.openxmlformats.org/drawingml/2006/main">
                  <a:graphicData uri="http://schemas.microsoft.com/office/word/2010/wordprocessingShape">
                    <wps:wsp>
                      <wps:cNvCnPr/>
                      <wps:spPr>
                        <a:xfrm flipV="1">
                          <a:off x="0" y="0"/>
                          <a:ext cx="2526665" cy="1714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28A2A4A" id="Přímá spojnice 8" o:spid="_x0000_s1026" style="position:absolute;flip:y;z-index:251654656;visibility:visible;mso-wrap-style:square;mso-wrap-distance-left:9pt;mso-wrap-distance-top:0;mso-wrap-distance-right:9pt;mso-wrap-distance-bottom:0;mso-position-horizontal:absolute;mso-position-horizontal-relative:text;mso-position-vertical:absolute;mso-position-vertical-relative:text" from="0,48.3pt" to="198.95pt,4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" strokecolor="black [3213]" strokeweight="1.5pt"/>
            </w:pict>
          </mc:Fallback>
        </mc:AlternateContent>
      </w:r>
      <w:r w:rsidR="0099272E" w:rsidRPr="004519F5">
        <w:rPr>
          <w:rFonts w:ascii="Calibri Light" w:hAnsi="Calibri Light"/>
        </w:rPr>
        <w:t xml:space="preserve">Povinnou součástí doktorského studia je publikování v časopisech evidovaných v databázích Web </w:t>
      </w:r>
      <w:proofErr w:type="spellStart"/>
      <w:r w:rsidR="0099272E" w:rsidRPr="004519F5">
        <w:rPr>
          <w:rFonts w:ascii="Calibri Light" w:hAnsi="Calibri Light"/>
        </w:rPr>
        <w:t>of</w:t>
      </w:r>
      <w:proofErr w:type="spellEnd"/>
      <w:r w:rsidR="0099272E" w:rsidRPr="004519F5">
        <w:rPr>
          <w:rFonts w:ascii="Calibri Light" w:hAnsi="Calibri Light"/>
        </w:rPr>
        <w:t xml:space="preserve"> Science a </w:t>
      </w:r>
      <w:proofErr w:type="spellStart"/>
      <w:proofErr w:type="gramStart"/>
      <w:r w:rsidR="0099272E" w:rsidRPr="004519F5">
        <w:rPr>
          <w:rFonts w:ascii="Calibri Light" w:hAnsi="Calibri Light"/>
        </w:rPr>
        <w:t>Scopus</w:t>
      </w:r>
      <w:proofErr w:type="spellEnd"/>
      <w:proofErr w:type="gramEnd"/>
      <w:r w:rsidR="0099272E" w:rsidRPr="004519F5">
        <w:rPr>
          <w:rFonts w:ascii="Calibri Light" w:hAnsi="Calibri Light"/>
        </w:rPr>
        <w:t xml:space="preserve"> a to v souladu s SZŘ UTB ve Zlíně</w:t>
      </w:r>
      <w:r w:rsidR="00954C28" w:rsidRPr="00954C28">
        <w:rPr>
          <w:rFonts w:ascii="Calibri Light" w:hAnsi="Calibri Light"/>
          <w:vertAlign w:val="superscript"/>
        </w:rPr>
        <w:t>38</w:t>
      </w:r>
      <w:r w:rsidR="0099272E" w:rsidRPr="004519F5">
        <w:rPr>
          <w:rFonts w:ascii="Calibri Light" w:hAnsi="Calibri Light"/>
        </w:rPr>
        <w:t xml:space="preserve"> a Pravidly průběhu studia ve studijních programech uskutečňovaných na Fakultě technologické</w:t>
      </w:r>
      <w:r w:rsidR="008241B4" w:rsidRPr="008241B4">
        <w:rPr>
          <w:rFonts w:ascii="Calibri Light" w:hAnsi="Calibri Light"/>
          <w:vertAlign w:val="superscript"/>
        </w:rPr>
        <w:t>39</w:t>
      </w:r>
      <w:r w:rsidR="0099272E" w:rsidRPr="004519F5">
        <w:rPr>
          <w:rFonts w:ascii="Calibri Light" w:hAnsi="Calibri Light"/>
        </w:rPr>
        <w:t>.</w:t>
      </w:r>
      <w:r w:rsidRPr="00823F8A">
        <w:rPr>
          <w:rFonts w:ascii="Calibri Light" w:hAnsi="Calibri Light"/>
          <w:noProof/>
        </w:rPr>
        <w:t xml:space="preserve"> </w:t>
      </w:r>
    </w:p>
    <w:p w14:paraId="6FD24561" w14:textId="6053FC2A" w:rsidR="00A7763D" w:rsidRDefault="00A7763D" w:rsidP="00954C28">
      <w:pPr>
        <w:autoSpaceDE w:val="0"/>
        <w:autoSpaceDN w:val="0"/>
        <w:adjustRightInd w:val="0"/>
        <w:spacing w:after="0" w:line="240" w:lineRule="auto"/>
        <w:rPr>
          <w:rFonts w:ascii="Calibri-Light" w:hAnsi="Calibri-Light" w:cs="Calibri-Light"/>
          <w:color w:val="0000FF"/>
          <w:sz w:val="18"/>
          <w:szCs w:val="18"/>
          <w:lang w:eastAsia="cs-CZ"/>
        </w:rPr>
      </w:pPr>
      <w:r w:rsidRPr="00954C28">
        <w:rPr>
          <w:rFonts w:ascii="Calibri-Light" w:hAnsi="Calibri-Light" w:cs="Calibri-Light"/>
          <w:color w:val="000000"/>
          <w:sz w:val="18"/>
          <w:szCs w:val="18"/>
          <w:vertAlign w:val="superscript"/>
          <w:lang w:eastAsia="cs-CZ"/>
        </w:rPr>
        <w:t>36</w:t>
      </w:r>
      <w:r w:rsidRPr="00954C28">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54" w:history="1">
        <w:r w:rsidRPr="00C472B9">
          <w:rPr>
            <w:rStyle w:val="Hypertextovodkaz"/>
            <w:rFonts w:ascii="Calibri-Light" w:hAnsi="Calibri-Light" w:cs="Calibri-Light"/>
            <w:sz w:val="18"/>
            <w:szCs w:val="18"/>
            <w:lang w:eastAsia="cs-CZ"/>
          </w:rPr>
          <w:t>https://ft.utb.cz/mezinarodni-vztahy/partnerske-instituce/</w:t>
        </w:r>
      </w:hyperlink>
    </w:p>
    <w:p w14:paraId="3E7EC09D" w14:textId="6E068E09" w:rsidR="000E6151" w:rsidRPr="004519F5" w:rsidRDefault="00A7763D" w:rsidP="00A31489">
      <w:pPr>
        <w:rPr>
          <w:rFonts w:ascii="Calibri Light" w:hAnsi="Calibri Light"/>
        </w:rPr>
      </w:pPr>
      <w:r w:rsidRPr="00954C28">
        <w:rPr>
          <w:rFonts w:ascii="Calibri-Light" w:hAnsi="Calibri-Light" w:cs="Calibri-Light"/>
          <w:color w:val="000000"/>
          <w:sz w:val="18"/>
          <w:szCs w:val="18"/>
          <w:vertAlign w:val="superscript"/>
          <w:lang w:eastAsia="cs-CZ"/>
        </w:rPr>
        <w:t>37</w:t>
      </w:r>
      <w:r w:rsidRPr="00954C28">
        <w:rPr>
          <w:rFonts w:ascii="Calibri-Light" w:hAnsi="Calibri-Light" w:cs="Calibri-Light"/>
          <w:color w:val="000000"/>
          <w:sz w:val="18"/>
          <w:szCs w:val="18"/>
          <w:lang w:eastAsia="cs-CZ"/>
        </w:rPr>
        <w:t xml:space="preserve"> </w:t>
      </w:r>
      <w:r>
        <w:rPr>
          <w:rFonts w:ascii="Calibri-Light" w:hAnsi="Calibri-Light" w:cs="Calibri-Light"/>
          <w:color w:val="000000"/>
          <w:sz w:val="18"/>
          <w:szCs w:val="18"/>
          <w:lang w:eastAsia="cs-CZ"/>
        </w:rPr>
        <w:t xml:space="preserve">Dostupné z: </w:t>
      </w:r>
      <w:hyperlink r:id="rId55" w:history="1">
        <w:r w:rsidRPr="00C472B9">
          <w:rPr>
            <w:rStyle w:val="Hypertextovodkaz"/>
            <w:rFonts w:ascii="Calibri-Light" w:hAnsi="Calibri-Light" w:cs="Calibri-Light"/>
            <w:sz w:val="18"/>
            <w:szCs w:val="18"/>
            <w:lang w:eastAsia="cs-CZ"/>
          </w:rPr>
          <w:t>https://ft.utb.cz/o-fakulte/mezinarodni-vztahy/partnerske-instituce/ceepus/</w:t>
        </w:r>
      </w:hyperlink>
      <w:r w:rsidR="00954C28">
        <w:rPr>
          <w:rFonts w:ascii="Calibri-Light" w:hAnsi="Calibri-Light" w:cs="Calibri-Light"/>
          <w:color w:val="0000FF"/>
          <w:sz w:val="18"/>
          <w:szCs w:val="18"/>
          <w:lang w:eastAsia="cs-CZ"/>
        </w:rPr>
        <w:br/>
      </w:r>
      <w:r w:rsidR="00954C28" w:rsidRPr="00954C28">
        <w:rPr>
          <w:rFonts w:ascii="Calibri-Light" w:hAnsi="Calibri-Light" w:cs="Calibri-Light"/>
          <w:color w:val="000000"/>
          <w:sz w:val="18"/>
          <w:szCs w:val="18"/>
          <w:vertAlign w:val="superscript"/>
          <w:lang w:eastAsia="cs-CZ"/>
        </w:rPr>
        <w:t>38</w:t>
      </w:r>
      <w:r w:rsidR="00954C28" w:rsidRPr="00954C28">
        <w:rPr>
          <w:rFonts w:ascii="Calibri-Light" w:hAnsi="Calibri-Light" w:cs="Calibri-Light"/>
          <w:color w:val="000000"/>
          <w:sz w:val="18"/>
          <w:szCs w:val="18"/>
          <w:lang w:eastAsia="cs-CZ"/>
        </w:rPr>
        <w:t xml:space="preserve"> </w:t>
      </w:r>
      <w:r w:rsidR="00954C28">
        <w:rPr>
          <w:rFonts w:ascii="Calibri-Light" w:hAnsi="Calibri-Light" w:cs="Calibri-Light"/>
          <w:color w:val="000000"/>
          <w:sz w:val="18"/>
          <w:szCs w:val="18"/>
          <w:lang w:eastAsia="cs-CZ"/>
        </w:rPr>
        <w:t xml:space="preserve">Dostupné z: </w:t>
      </w:r>
      <w:hyperlink r:id="rId56" w:history="1">
        <w:r w:rsidR="00954C28" w:rsidRPr="00C472B9">
          <w:rPr>
            <w:rStyle w:val="Hypertextovodkaz"/>
            <w:rFonts w:ascii="Calibri-Light" w:hAnsi="Calibri-Light" w:cs="Calibri-Light"/>
            <w:sz w:val="18"/>
            <w:szCs w:val="18"/>
            <w:lang w:eastAsia="cs-CZ"/>
          </w:rPr>
          <w:t>https://www.utb.cz/univerzita/uredni-deska/vnitrni-normy-a-predpisy/vnitrni-predpisy/</w:t>
        </w:r>
      </w:hyperlink>
      <w:r w:rsidR="00C472B9">
        <w:rPr>
          <w:rFonts w:ascii="Calibri-Light" w:hAnsi="Calibri-Light" w:cs="Calibri-Light"/>
          <w:color w:val="0000FF"/>
          <w:sz w:val="18"/>
          <w:szCs w:val="18"/>
          <w:lang w:eastAsia="cs-CZ"/>
        </w:rPr>
        <w:br/>
      </w:r>
      <w:r w:rsidR="00C472B9" w:rsidRPr="00C472B9">
        <w:rPr>
          <w:rFonts w:ascii="Calibri-Light" w:hAnsi="Calibri-Light" w:cs="Calibri-Light"/>
          <w:color w:val="000000"/>
          <w:sz w:val="18"/>
          <w:szCs w:val="18"/>
          <w:vertAlign w:val="superscript"/>
          <w:lang w:eastAsia="cs-CZ"/>
        </w:rPr>
        <w:t>39</w:t>
      </w:r>
      <w:r w:rsidR="00C472B9" w:rsidRPr="00C472B9">
        <w:rPr>
          <w:rFonts w:ascii="Calibri-Light" w:hAnsi="Calibri-Light" w:cs="Calibri-Light"/>
          <w:color w:val="000000"/>
          <w:sz w:val="18"/>
          <w:szCs w:val="18"/>
          <w:lang w:eastAsia="cs-CZ"/>
        </w:rPr>
        <w:t xml:space="preserve"> Dostupné z: </w:t>
      </w:r>
      <w:hyperlink r:id="rId57" w:history="1">
        <w:r w:rsidR="00C472B9" w:rsidRPr="00C472B9">
          <w:rPr>
            <w:rStyle w:val="Hypertextovodkaz"/>
            <w:rFonts w:ascii="Calibri-Light" w:hAnsi="Calibri-Light" w:cs="Calibri-Light"/>
            <w:sz w:val="18"/>
            <w:szCs w:val="18"/>
            <w:lang w:eastAsia="cs-CZ"/>
          </w:rPr>
          <w:t>https://ft.utb.cz/o-fakulte/uredni-deska/vnitrni-normy-a-predpisy/vnitrni-predpisy/</w:t>
        </w:r>
      </w:hyperlink>
    </w:p>
    <w:p w14:paraId="35F46815" w14:textId="77777777" w:rsidR="009E517D" w:rsidRPr="004519F5" w:rsidRDefault="009E517D" w:rsidP="00650764">
      <w:pPr>
        <w:pStyle w:val="Nadpis3"/>
      </w:pPr>
      <w:r w:rsidRPr="004519F5">
        <w:lastRenderedPageBreak/>
        <w:t xml:space="preserve">Pravidla a podmínky utváření studijních plánů </w:t>
      </w:r>
    </w:p>
    <w:p w14:paraId="5FECE826" w14:textId="57B5CEA0" w:rsidR="009E517D" w:rsidRPr="004519F5" w:rsidRDefault="009E517D" w:rsidP="00650764">
      <w:pPr>
        <w:tabs>
          <w:tab w:val="left" w:pos="2835"/>
        </w:tabs>
        <w:spacing w:before="120" w:after="120"/>
      </w:pPr>
      <w:r w:rsidRPr="004519F5">
        <w:tab/>
      </w:r>
      <w:r w:rsidRPr="004519F5">
        <w:tab/>
      </w:r>
      <w:r w:rsidRPr="00DA288D">
        <w:t>Standard 2.6</w:t>
      </w:r>
    </w:p>
    <w:p w14:paraId="0813135A" w14:textId="0F11A2CF" w:rsidR="0099272E" w:rsidRDefault="003D2151" w:rsidP="0099272E">
      <w:pPr>
        <w:jc w:val="both"/>
        <w:rPr>
          <w:rFonts w:ascii="Calibri Light" w:hAnsi="Calibri Light"/>
        </w:rPr>
      </w:pPr>
      <w:r w:rsidRPr="003D2151">
        <w:rPr>
          <w:rFonts w:ascii="Calibri Light" w:hAnsi="Calibri Light"/>
        </w:rPr>
        <w:t xml:space="preserve">Tvorba Individuálního studijního plánu vymezujícího povinnosti studenta v doktorském studijním programu </w:t>
      </w:r>
      <w:r>
        <w:rPr>
          <w:rFonts w:ascii="Calibri Light" w:hAnsi="Calibri Light"/>
        </w:rPr>
        <w:t>je definována</w:t>
      </w:r>
      <w:r w:rsidR="0099272E" w:rsidRPr="004519F5">
        <w:rPr>
          <w:rFonts w:ascii="Calibri Light" w:hAnsi="Calibri Light"/>
        </w:rPr>
        <w:t xml:space="preserve"> </w:t>
      </w:r>
      <w:r w:rsidRPr="004519F5">
        <w:rPr>
          <w:rFonts w:ascii="Calibri Light" w:hAnsi="Calibri Light"/>
        </w:rPr>
        <w:t>SZŘ UTB ve Zlíně</w:t>
      </w:r>
      <w:r w:rsidR="0096352E">
        <w:rPr>
          <w:rFonts w:ascii="Calibri Light" w:hAnsi="Calibri Light"/>
          <w:vertAlign w:val="superscript"/>
        </w:rPr>
        <w:t>40</w:t>
      </w:r>
      <w:r w:rsidRPr="004519F5">
        <w:rPr>
          <w:rFonts w:ascii="Calibri Light" w:hAnsi="Calibri Light"/>
        </w:rPr>
        <w:t xml:space="preserve"> a Pravidly průběhu studia ve studijních programech uskutečňovaných na Fakultě technologické</w:t>
      </w:r>
      <w:r w:rsidR="0096352E">
        <w:rPr>
          <w:rFonts w:ascii="Calibri Light" w:hAnsi="Calibri Light"/>
          <w:vertAlign w:val="superscript"/>
        </w:rPr>
        <w:t>41</w:t>
      </w:r>
      <w:r w:rsidRPr="004519F5">
        <w:rPr>
          <w:rFonts w:ascii="Calibri Light" w:hAnsi="Calibri Light"/>
        </w:rPr>
        <w:t>.</w:t>
      </w:r>
      <w:r>
        <w:rPr>
          <w:rFonts w:ascii="Calibri Light" w:hAnsi="Calibri Light"/>
        </w:rPr>
        <w:t xml:space="preserve"> </w:t>
      </w:r>
      <w:r w:rsidR="00B87895">
        <w:rPr>
          <w:rFonts w:ascii="Calibri Light" w:hAnsi="Calibri Light"/>
        </w:rPr>
        <w:t>Student</w:t>
      </w:r>
      <w:r w:rsidR="00B87895" w:rsidRPr="00B87895">
        <w:rPr>
          <w:rFonts w:ascii="Calibri Light" w:hAnsi="Calibri Light"/>
        </w:rPr>
        <w:t xml:space="preserve"> skládá zkoušky z odborných předmětů, vázaných k tématu disertační práce, a zkoušku z cizího jazyka.</w:t>
      </w:r>
      <w:r w:rsidR="00741A70">
        <w:rPr>
          <w:rFonts w:ascii="Calibri Light" w:hAnsi="Calibri Light"/>
        </w:rPr>
        <w:t xml:space="preserve"> </w:t>
      </w:r>
      <w:r w:rsidR="007A3F1A" w:rsidRPr="007A3F1A">
        <w:rPr>
          <w:rFonts w:ascii="Calibri Light" w:hAnsi="Calibri Light"/>
        </w:rPr>
        <w:t>Seznam předmětů pro doktorské studium na FT UTB ve Zlíně je zveřejněn na webových stránkách FT. Při sestavování Individuálního studijního plánu si student volí povinně cizí jazyk a minimálně tři odborné předměty</w:t>
      </w:r>
      <w:r w:rsidR="00430803">
        <w:rPr>
          <w:rFonts w:ascii="Calibri Light" w:hAnsi="Calibri Light"/>
        </w:rPr>
        <w:t>, které mají studentům</w:t>
      </w:r>
      <w:r w:rsidR="00430803" w:rsidRPr="004519F5">
        <w:rPr>
          <w:rFonts w:ascii="Calibri Light" w:hAnsi="Calibri Light"/>
        </w:rPr>
        <w:t xml:space="preserve"> </w:t>
      </w:r>
      <w:r w:rsidR="000C4DDF" w:rsidRPr="004519F5">
        <w:rPr>
          <w:rFonts w:ascii="Calibri Light" w:hAnsi="Calibri Light"/>
        </w:rPr>
        <w:t>umožni</w:t>
      </w:r>
      <w:r w:rsidR="000C4DDF">
        <w:rPr>
          <w:rFonts w:ascii="Calibri Light" w:hAnsi="Calibri Light"/>
        </w:rPr>
        <w:t>t</w:t>
      </w:r>
      <w:r w:rsidR="000C4DDF" w:rsidRPr="004519F5">
        <w:rPr>
          <w:rFonts w:ascii="Calibri Light" w:hAnsi="Calibri Light"/>
        </w:rPr>
        <w:t xml:space="preserve"> získat</w:t>
      </w:r>
      <w:r w:rsidR="00430803" w:rsidRPr="004519F5">
        <w:rPr>
          <w:rFonts w:ascii="Calibri Light" w:hAnsi="Calibri Light"/>
        </w:rPr>
        <w:t xml:space="preserve"> především obecné teoretické znalosti potřebn</w:t>
      </w:r>
      <w:r w:rsidR="00BE564C">
        <w:rPr>
          <w:rFonts w:ascii="Calibri Light" w:hAnsi="Calibri Light"/>
        </w:rPr>
        <w:t>é</w:t>
      </w:r>
      <w:r w:rsidR="00430803" w:rsidRPr="004519F5">
        <w:rPr>
          <w:rFonts w:ascii="Calibri Light" w:hAnsi="Calibri Light"/>
        </w:rPr>
        <w:t xml:space="preserve"> pro výkon povolání. </w:t>
      </w:r>
      <w:r w:rsidR="007A3F1A" w:rsidRPr="007A3F1A">
        <w:rPr>
          <w:rFonts w:ascii="Calibri Light" w:hAnsi="Calibri Light"/>
        </w:rPr>
        <w:t xml:space="preserve"> </w:t>
      </w:r>
      <w:r w:rsidR="00C83A91">
        <w:rPr>
          <w:rFonts w:ascii="Calibri Light" w:hAnsi="Calibri Light"/>
        </w:rPr>
        <w:t>Alespoň d</w:t>
      </w:r>
      <w:r w:rsidR="007A3F1A" w:rsidRPr="007A3F1A">
        <w:rPr>
          <w:rFonts w:ascii="Calibri Light" w:hAnsi="Calibri Light"/>
        </w:rPr>
        <w:t>va z nich musí být ze seznamu povinně volitelných.</w:t>
      </w:r>
      <w:r w:rsidR="00430803">
        <w:rPr>
          <w:rFonts w:ascii="Calibri Light" w:hAnsi="Calibri Light"/>
        </w:rPr>
        <w:t xml:space="preserve"> </w:t>
      </w:r>
      <w:r w:rsidR="00430803" w:rsidRPr="00430803">
        <w:rPr>
          <w:rFonts w:ascii="Calibri Light" w:hAnsi="Calibri Light"/>
        </w:rPr>
        <w:t>Seznamy předmětů jsou stanoveny příslušnou oborovou radou.</w:t>
      </w:r>
    </w:p>
    <w:p w14:paraId="329F8557" w14:textId="77777777" w:rsidR="005065D9" w:rsidRPr="004519F5" w:rsidRDefault="005065D9" w:rsidP="0099272E">
      <w:pPr>
        <w:jc w:val="both"/>
        <w:rPr>
          <w:rFonts w:ascii="Calibri Light" w:hAnsi="Calibri Light"/>
        </w:rPr>
      </w:pPr>
    </w:p>
    <w:p w14:paraId="49123BDE" w14:textId="77777777" w:rsidR="009E517D" w:rsidRPr="004519F5" w:rsidRDefault="009E517D" w:rsidP="00650764">
      <w:pPr>
        <w:pStyle w:val="Nadpis3"/>
      </w:pPr>
      <w:r w:rsidRPr="004519F5">
        <w:t xml:space="preserve">Vymezení uplatnění absolventů </w:t>
      </w:r>
    </w:p>
    <w:p w14:paraId="211BE799" w14:textId="739F641A" w:rsidR="009E517D" w:rsidRPr="004519F5" w:rsidRDefault="009E517D" w:rsidP="00650764">
      <w:pPr>
        <w:tabs>
          <w:tab w:val="left" w:pos="2835"/>
        </w:tabs>
        <w:spacing w:before="120" w:after="120"/>
      </w:pPr>
      <w:r w:rsidRPr="004519F5">
        <w:tab/>
      </w:r>
      <w:r w:rsidRPr="004519F5">
        <w:tab/>
        <w:t>Standard 2.7</w:t>
      </w:r>
    </w:p>
    <w:p w14:paraId="6DC395DC" w14:textId="588A699E" w:rsidR="009C5268" w:rsidRPr="004519F5" w:rsidRDefault="00657959" w:rsidP="009C5268">
      <w:pPr>
        <w:spacing w:after="0"/>
        <w:jc w:val="both"/>
        <w:rPr>
          <w:rFonts w:ascii="Calibri Light" w:hAnsi="Calibri Light"/>
        </w:rPr>
      </w:pPr>
      <w:r w:rsidRPr="00657959">
        <w:rPr>
          <w:rFonts w:ascii="Calibri Light" w:hAnsi="Calibri Light"/>
        </w:rPr>
        <w:t>Rámcové uplatnění absolventů studijního programu je uvedeno v části B-I akreditačních materiálů (Profil</w:t>
      </w:r>
      <w:r>
        <w:rPr>
          <w:rFonts w:ascii="Calibri Light" w:hAnsi="Calibri Light"/>
        </w:rPr>
        <w:t xml:space="preserve"> </w:t>
      </w:r>
      <w:r w:rsidRPr="00657959">
        <w:rPr>
          <w:rFonts w:ascii="Calibri Light" w:hAnsi="Calibri Light"/>
        </w:rPr>
        <w:t>absolventa studijního programu), typické pracovní pozice jsou pak specifikovány v části D-I téhož</w:t>
      </w:r>
      <w:r>
        <w:rPr>
          <w:rFonts w:ascii="Calibri Light" w:hAnsi="Calibri Light"/>
        </w:rPr>
        <w:t xml:space="preserve"> </w:t>
      </w:r>
      <w:r w:rsidRPr="00657959">
        <w:rPr>
          <w:rFonts w:ascii="Calibri Light" w:hAnsi="Calibri Light"/>
        </w:rPr>
        <w:t>materiálu (Předpokládaná uplatnitelnost absolventů na trhu práce).</w:t>
      </w:r>
      <w:r>
        <w:rPr>
          <w:rFonts w:ascii="Calibri Light" w:hAnsi="Calibri Light"/>
        </w:rPr>
        <w:t xml:space="preserve"> </w:t>
      </w:r>
      <w:r w:rsidR="004C3FCE" w:rsidRPr="004519F5">
        <w:rPr>
          <w:rFonts w:ascii="Calibri Light" w:hAnsi="Calibri Light"/>
        </w:rPr>
        <w:t>U absolventů se předpokládá uplatnitelnost na vedoucích pozicích spojených s technickou a technologickou přípravou výroby, kde budou na základě studiem získaných znalostí schopni vyvíjet a rozvíjet výrobní procesy. Absolventi budou procesně orientovaní odborníci schopní exaktního popisu zpracovatelských procesů, návrhů velmi složitých výrobků z polymerů a nástrojů pro jejich výrobu včetně modelování, mechanického chování výrobků a simulací zpracovatelských procesů.</w:t>
      </w:r>
      <w:r w:rsidR="004C3FCE">
        <w:rPr>
          <w:rFonts w:ascii="Calibri Light" w:hAnsi="Calibri Light"/>
        </w:rPr>
        <w:t xml:space="preserve"> </w:t>
      </w:r>
      <w:r w:rsidR="009C5268" w:rsidRPr="004519F5">
        <w:rPr>
          <w:rFonts w:ascii="Calibri Light" w:hAnsi="Calibri Light"/>
        </w:rPr>
        <w:t xml:space="preserve">Díky mezioborovému charakteru programu jsou absolventi vysoce žádaní především </w:t>
      </w:r>
      <w:r w:rsidR="009C5268">
        <w:rPr>
          <w:rFonts w:ascii="Calibri Light" w:hAnsi="Calibri Light"/>
        </w:rPr>
        <w:t>ve firmách orientovaných na</w:t>
      </w:r>
      <w:r w:rsidR="009C5268" w:rsidRPr="004519F5">
        <w:rPr>
          <w:rFonts w:ascii="Calibri Light" w:hAnsi="Calibri Light"/>
        </w:rPr>
        <w:t> automobilov</w:t>
      </w:r>
      <w:r w:rsidR="009C5268">
        <w:rPr>
          <w:rFonts w:ascii="Calibri Light" w:hAnsi="Calibri Light"/>
        </w:rPr>
        <w:t>ý</w:t>
      </w:r>
      <w:r w:rsidR="009C5268" w:rsidRPr="004519F5">
        <w:rPr>
          <w:rFonts w:ascii="Calibri Light" w:hAnsi="Calibri Light"/>
        </w:rPr>
        <w:t xml:space="preserve"> průmyslu s uplatněním ve výrobě zpracovatelských nástrojů, ve strojírenských podnicích s CNC technikou, a v provozech zabývajících se plastikářskou a gumárenskou výrobou, včetně nástrojáren zaměřených na výrobu vstřikovacích forem a vytlačovacích hlav. </w:t>
      </w:r>
    </w:p>
    <w:p w14:paraId="6B773F33" w14:textId="3CDF479C" w:rsidR="00531B42" w:rsidRPr="004519F5" w:rsidRDefault="009C5268" w:rsidP="00804B03">
      <w:pPr>
        <w:jc w:val="both"/>
        <w:rPr>
          <w:rFonts w:ascii="Calibri Light" w:hAnsi="Calibri Light"/>
        </w:rPr>
      </w:pPr>
      <w:r>
        <w:rPr>
          <w:rFonts w:ascii="Calibri Light" w:hAnsi="Calibri Light"/>
        </w:rPr>
        <w:t xml:space="preserve"> </w:t>
      </w:r>
    </w:p>
    <w:p w14:paraId="07EE6617" w14:textId="77777777" w:rsidR="009E517D" w:rsidRPr="004519F5" w:rsidRDefault="009E517D" w:rsidP="00650764">
      <w:pPr>
        <w:pStyle w:val="Nadpis3"/>
      </w:pPr>
      <w:r w:rsidRPr="004519F5">
        <w:t xml:space="preserve">Standardní doba studia </w:t>
      </w:r>
    </w:p>
    <w:p w14:paraId="5CDD252B" w14:textId="056E2D2C" w:rsidR="009E517D" w:rsidRPr="004519F5" w:rsidRDefault="009E517D" w:rsidP="0099272E">
      <w:pPr>
        <w:tabs>
          <w:tab w:val="left" w:pos="2835"/>
        </w:tabs>
        <w:spacing w:before="120" w:after="120"/>
      </w:pPr>
      <w:r w:rsidRPr="004519F5">
        <w:tab/>
      </w:r>
      <w:r w:rsidRPr="004519F5">
        <w:tab/>
        <w:t>Standard 2.8</w:t>
      </w:r>
    </w:p>
    <w:p w14:paraId="750A64F0" w14:textId="5CCB0E5A" w:rsidR="003A2D99" w:rsidRDefault="0099272E" w:rsidP="006A3DE4">
      <w:pPr>
        <w:tabs>
          <w:tab w:val="left" w:pos="2835"/>
        </w:tabs>
        <w:spacing w:before="120" w:after="120"/>
        <w:jc w:val="both"/>
        <w:rPr>
          <w:rFonts w:ascii="Calibri Light" w:hAnsi="Calibri Light"/>
        </w:rPr>
      </w:pPr>
      <w:r w:rsidRPr="004519F5">
        <w:rPr>
          <w:rFonts w:ascii="Calibri Light" w:hAnsi="Calibri Light"/>
        </w:rPr>
        <w:t>Je definovaná ve „Studijním zkušebním řádu“, části třetí pro „Studium v doktorských studijních programech“ na dobu nejméně tří a nejvýše čtyř let u studia prezenčního dle paragrafu 47 ods.2 v sou</w:t>
      </w:r>
      <w:r w:rsidR="005501F1" w:rsidRPr="004519F5">
        <w:rPr>
          <w:rFonts w:ascii="Calibri Light" w:hAnsi="Calibri Light"/>
        </w:rPr>
        <w:t>ladu s rozhodnutím o akreditaci.</w:t>
      </w:r>
    </w:p>
    <w:p w14:paraId="74F27500" w14:textId="77777777" w:rsidR="00EA6B50" w:rsidRPr="004519F5" w:rsidRDefault="00EA6B50" w:rsidP="006A3DE4">
      <w:pPr>
        <w:tabs>
          <w:tab w:val="left" w:pos="2835"/>
        </w:tabs>
        <w:spacing w:before="120" w:after="120"/>
        <w:jc w:val="both"/>
        <w:rPr>
          <w:rFonts w:ascii="Calibri Light" w:hAnsi="Calibri Light"/>
        </w:rPr>
      </w:pPr>
    </w:p>
    <w:p w14:paraId="2F53A4C8" w14:textId="768E37EF" w:rsidR="009E517D" w:rsidRPr="004519F5" w:rsidRDefault="009E517D" w:rsidP="00650764">
      <w:pPr>
        <w:pStyle w:val="Nadpis3"/>
      </w:pPr>
      <w:r w:rsidRPr="004519F5">
        <w:t xml:space="preserve">Soulad obsahu studia s cíli studia a profilem absolventa </w:t>
      </w:r>
    </w:p>
    <w:p w14:paraId="4904CB0D" w14:textId="32F3E20E" w:rsidR="006A3DE4" w:rsidRPr="004519F5" w:rsidRDefault="0099272E" w:rsidP="0099272E">
      <w:pPr>
        <w:tabs>
          <w:tab w:val="left" w:pos="3544"/>
        </w:tabs>
      </w:pPr>
      <w:r w:rsidRPr="004519F5">
        <w:tab/>
      </w:r>
      <w:r w:rsidR="006A3DE4" w:rsidRPr="004519F5">
        <w:t>Standard 2.9</w:t>
      </w:r>
    </w:p>
    <w:p w14:paraId="1368767F" w14:textId="5FA5E864" w:rsidR="006A3DE4" w:rsidRDefault="00B71B2B" w:rsidP="0099272E">
      <w:pPr>
        <w:jc w:val="both"/>
        <w:rPr>
          <w:rFonts w:ascii="Calibri Light" w:hAnsi="Calibri Light"/>
        </w:rPr>
      </w:pPr>
      <w:r w:rsidRPr="00B71B2B">
        <w:rPr>
          <w:rFonts w:ascii="Calibri Light" w:hAnsi="Calibri Light"/>
        </w:rPr>
        <w:t>Je zabezpečen jednotlivými odbornými předměty, jejichž názvy a náplň jsou uvedeny v příslušných kartách předmětů</w:t>
      </w:r>
      <w:r w:rsidR="00B863FB">
        <w:rPr>
          <w:rFonts w:ascii="Calibri Light" w:hAnsi="Calibri Light"/>
        </w:rPr>
        <w:t>.</w:t>
      </w:r>
      <w:r w:rsidRPr="00B71B2B">
        <w:rPr>
          <w:rFonts w:ascii="Calibri Light" w:hAnsi="Calibri Light"/>
        </w:rPr>
        <w:t xml:space="preserve"> </w:t>
      </w:r>
      <w:r w:rsidR="00B863FB">
        <w:rPr>
          <w:rFonts w:ascii="Calibri Light" w:hAnsi="Calibri Light"/>
        </w:rPr>
        <w:t>N</w:t>
      </w:r>
      <w:r w:rsidRPr="00B71B2B">
        <w:rPr>
          <w:rFonts w:ascii="Calibri Light" w:hAnsi="Calibri Light"/>
        </w:rPr>
        <w:t>abídka</w:t>
      </w:r>
      <w:r w:rsidR="0057055D">
        <w:rPr>
          <w:rFonts w:ascii="Calibri Light" w:hAnsi="Calibri Light"/>
        </w:rPr>
        <w:t xml:space="preserve"> odborných</w:t>
      </w:r>
      <w:r w:rsidRPr="00B71B2B">
        <w:rPr>
          <w:rFonts w:ascii="Calibri Light" w:hAnsi="Calibri Light"/>
        </w:rPr>
        <w:t xml:space="preserve"> předmětů umožňuje výběr pro různá témata studijního programu </w:t>
      </w:r>
      <w:r>
        <w:rPr>
          <w:rFonts w:ascii="Calibri Light" w:hAnsi="Calibri Light"/>
        </w:rPr>
        <w:t>Nástroje a procesy</w:t>
      </w:r>
      <w:r w:rsidRPr="00B71B2B">
        <w:rPr>
          <w:rFonts w:ascii="Calibri Light" w:hAnsi="Calibri Light"/>
        </w:rPr>
        <w:t>.</w:t>
      </w:r>
      <w:r w:rsidR="0099272E" w:rsidRPr="004519F5">
        <w:rPr>
          <w:rFonts w:ascii="Calibri Light" w:hAnsi="Calibri Light"/>
        </w:rPr>
        <w:t xml:space="preserve"> </w:t>
      </w:r>
      <w:r>
        <w:rPr>
          <w:rFonts w:ascii="Calibri Light" w:hAnsi="Calibri Light"/>
        </w:rPr>
        <w:t>K</w:t>
      </w:r>
      <w:r w:rsidR="0099272E" w:rsidRPr="004519F5">
        <w:rPr>
          <w:rFonts w:ascii="Calibri Light" w:hAnsi="Calibri Light"/>
        </w:rPr>
        <w:t>onkrétně</w:t>
      </w:r>
      <w:r w:rsidR="00A635BE">
        <w:rPr>
          <w:rFonts w:ascii="Calibri Light" w:hAnsi="Calibri Light"/>
        </w:rPr>
        <w:t xml:space="preserve"> se jedná o tyto předměty</w:t>
      </w:r>
      <w:r>
        <w:rPr>
          <w:rFonts w:ascii="Calibri Light" w:hAnsi="Calibri Light"/>
        </w:rPr>
        <w:t>:</w:t>
      </w:r>
      <w:r w:rsidR="0099272E" w:rsidRPr="004519F5">
        <w:rPr>
          <w:rFonts w:ascii="Calibri Light" w:hAnsi="Calibri Light"/>
        </w:rPr>
        <w:t xml:space="preserve"> </w:t>
      </w:r>
      <w:r w:rsidR="0057055D" w:rsidRPr="0057055D">
        <w:rPr>
          <w:rFonts w:ascii="Calibri Light" w:hAnsi="Calibri Light"/>
        </w:rPr>
        <w:t xml:space="preserve">Aplikovaná reologie, Fyzika polymerů, Nauka o kovových materiálech, Nástroje pro zpracování polymerů, Počítačové metody plánování měření technických veličin a jejich zpracování, Strojírenská technologie, Technologie zpracování polymerních materiálů, Výrobní stroje a zařízení, Automatické řízení výrobních procesů, Dimenzování a navrhování výrobků, Elektrické a magnetické vlastnosti materiálů, Instrumentální metody v analýze a testování polymerů, Mechanika elastomerů, Moderní metody bezkontaktní </w:t>
      </w:r>
      <w:r w:rsidR="0057055D" w:rsidRPr="0057055D">
        <w:rPr>
          <w:rFonts w:ascii="Calibri Light" w:hAnsi="Calibri Light"/>
        </w:rPr>
        <w:lastRenderedPageBreak/>
        <w:t>metrologie, Nekonvenční metody obrábění, Obalové materiály, Ovlivňování vlastností a struktury materiálů, Pokročilé metody plánování a řízení výroby, Procesní inženýrství, Průmyslové roboty a manipulátory, Teorie procesů, Vlastnosti kompozitních materiálů, Zpracovatelské procesy gumárenské</w:t>
      </w:r>
      <w:r w:rsidR="0057055D">
        <w:rPr>
          <w:rFonts w:ascii="Calibri Light" w:hAnsi="Calibri Light"/>
        </w:rPr>
        <w:t>.</w:t>
      </w:r>
    </w:p>
    <w:p w14:paraId="2447803A" w14:textId="77777777" w:rsidR="0057055D" w:rsidRPr="004519F5" w:rsidRDefault="0057055D" w:rsidP="0099272E">
      <w:pPr>
        <w:jc w:val="both"/>
        <w:rPr>
          <w:rFonts w:ascii="Calibri Light" w:hAnsi="Calibri Light"/>
        </w:rPr>
      </w:pPr>
    </w:p>
    <w:p w14:paraId="2DB52931" w14:textId="2F36B48C" w:rsidR="0099272E" w:rsidRPr="004519F5" w:rsidRDefault="0099272E" w:rsidP="0099272E">
      <w:pPr>
        <w:pStyle w:val="Nadpis3"/>
      </w:pPr>
      <w:r w:rsidRPr="004519F5">
        <w:t>Odlišení doktorského studijního programu od ostatních typů studijních programů</w:t>
      </w:r>
    </w:p>
    <w:p w14:paraId="19FA10B9" w14:textId="744F149D" w:rsidR="0099272E" w:rsidRPr="004519F5" w:rsidRDefault="0099272E" w:rsidP="0099272E">
      <w:pPr>
        <w:tabs>
          <w:tab w:val="left" w:pos="3544"/>
        </w:tabs>
      </w:pPr>
      <w:r w:rsidRPr="004519F5">
        <w:tab/>
        <w:t>Standard 2.10-2.11</w:t>
      </w:r>
    </w:p>
    <w:p w14:paraId="25F86FF7" w14:textId="076DFC99" w:rsidR="0099272E" w:rsidRPr="004519F5" w:rsidRDefault="0099272E" w:rsidP="0099272E">
      <w:pPr>
        <w:jc w:val="both"/>
        <w:rPr>
          <w:rFonts w:ascii="Calibri Light" w:hAnsi="Calibri Light"/>
        </w:rPr>
      </w:pPr>
      <w:r w:rsidRPr="004519F5">
        <w:rPr>
          <w:rFonts w:ascii="Calibri Light" w:hAnsi="Calibri Light"/>
        </w:rPr>
        <w:t xml:space="preserve">Povinné studijní předměty se obsahově </w:t>
      </w:r>
      <w:r w:rsidR="00B801C7" w:rsidRPr="00B801C7">
        <w:rPr>
          <w:rFonts w:ascii="Calibri Light" w:hAnsi="Calibri Light"/>
        </w:rPr>
        <w:t>i hloubkou požadovaných znalostí</w:t>
      </w:r>
      <w:r w:rsidR="00B801C7">
        <w:rPr>
          <w:rFonts w:ascii="Calibri Light" w:hAnsi="Calibri Light"/>
        </w:rPr>
        <w:t xml:space="preserve"> </w:t>
      </w:r>
      <w:r w:rsidRPr="004519F5">
        <w:rPr>
          <w:rFonts w:ascii="Calibri Light" w:hAnsi="Calibri Light"/>
        </w:rPr>
        <w:t xml:space="preserve">odlišují od předmětů bakalářského a magisterského studijního programu, což je patrné z karet předmětů. </w:t>
      </w:r>
    </w:p>
    <w:p w14:paraId="5119215C" w14:textId="25578B99" w:rsidR="0099272E" w:rsidRDefault="00B801C7" w:rsidP="0099272E">
      <w:pPr>
        <w:jc w:val="both"/>
        <w:rPr>
          <w:rFonts w:ascii="Calibri Light" w:hAnsi="Calibri Light"/>
        </w:rPr>
      </w:pPr>
      <w:r w:rsidRPr="00B801C7">
        <w:rPr>
          <w:rFonts w:ascii="Calibri Light" w:hAnsi="Calibri Light"/>
        </w:rPr>
        <w:t xml:space="preserve">Součástí studijních povinností je absolvování části studia na zahraniční instituci v délce nejméně jednoho měsíce nebo účast na mezinárodním tvůrčím projektu s výsledky publikovanými nebo prezentovanými v zahraničí nebo jiná forma přímé účasti studenta na mezinárodní spolupráci. Tato povinnost je definována v Individuálních studijních plánech a je kontrolována </w:t>
      </w:r>
      <w:r w:rsidR="00715904">
        <w:rPr>
          <w:rFonts w:ascii="Calibri Light" w:hAnsi="Calibri Light"/>
        </w:rPr>
        <w:t>o</w:t>
      </w:r>
      <w:r w:rsidRPr="00B801C7">
        <w:rPr>
          <w:rFonts w:ascii="Calibri Light" w:hAnsi="Calibri Light"/>
        </w:rPr>
        <w:t>borovou radou.</w:t>
      </w:r>
    </w:p>
    <w:p w14:paraId="51174621" w14:textId="77777777" w:rsidR="00B801C7" w:rsidRPr="004519F5" w:rsidRDefault="00B801C7" w:rsidP="0099272E">
      <w:pPr>
        <w:jc w:val="both"/>
      </w:pPr>
    </w:p>
    <w:p w14:paraId="3C2B20A9" w14:textId="77777777" w:rsidR="009E517D" w:rsidRPr="004519F5" w:rsidRDefault="009E517D" w:rsidP="00155275">
      <w:pPr>
        <w:pStyle w:val="Nadpis3"/>
      </w:pPr>
      <w:r w:rsidRPr="004519F5">
        <w:t xml:space="preserve">Struktura a rozsah studijních předmětů </w:t>
      </w:r>
    </w:p>
    <w:p w14:paraId="29AF5B88" w14:textId="77777777" w:rsidR="009B4906" w:rsidRPr="004519F5" w:rsidRDefault="009E517D" w:rsidP="009B4906">
      <w:pPr>
        <w:spacing w:before="120" w:after="120"/>
      </w:pPr>
      <w:r w:rsidRPr="004519F5">
        <w:tab/>
      </w:r>
      <w:r w:rsidRPr="004519F5">
        <w:tab/>
      </w:r>
      <w:r w:rsidRPr="004519F5">
        <w:tab/>
      </w:r>
      <w:r w:rsidRPr="004519F5">
        <w:tab/>
      </w:r>
      <w:r w:rsidRPr="004519F5">
        <w:tab/>
        <w:t>Standard 2.12</w:t>
      </w:r>
    </w:p>
    <w:p w14:paraId="6DB948A3" w14:textId="77777777" w:rsidR="003B75BD" w:rsidRPr="003B75BD" w:rsidRDefault="003B75BD" w:rsidP="003B75BD">
      <w:pPr>
        <w:jc w:val="both"/>
        <w:rPr>
          <w:rFonts w:ascii="Calibri Light" w:hAnsi="Calibri Light"/>
        </w:rPr>
      </w:pPr>
      <w:r w:rsidRPr="003B75BD">
        <w:rPr>
          <w:rFonts w:ascii="Calibri Light" w:hAnsi="Calibri Light"/>
        </w:rPr>
        <w:t xml:space="preserve">Předměty doktorského studijního programu jsou odborné předměty a cizí jazyk. Doktorand skládá alespoň 3 zkoušky z odborných předmětů vázaných k tématu disertační práce a zkoušku z cizího jazyka. </w:t>
      </w:r>
    </w:p>
    <w:p w14:paraId="2F4416F1" w14:textId="6C7AAC01" w:rsidR="003B75BD" w:rsidRDefault="003B75BD" w:rsidP="003B75BD">
      <w:pPr>
        <w:jc w:val="both"/>
      </w:pPr>
      <w:r w:rsidRPr="003B75BD">
        <w:rPr>
          <w:rFonts w:ascii="Calibri Light" w:hAnsi="Calibri Light"/>
        </w:rPr>
        <w:t>Seznam předmětů pro doktorské studium na FT UTB ve Zlíně je zveřejněn na webových stránkách FT</w:t>
      </w:r>
      <w:r w:rsidR="00715904">
        <w:rPr>
          <w:rFonts w:ascii="Calibri Light" w:hAnsi="Calibri Light"/>
          <w:vertAlign w:val="superscript"/>
        </w:rPr>
        <w:t>40</w:t>
      </w:r>
      <w:r w:rsidRPr="003B75BD">
        <w:rPr>
          <w:rFonts w:ascii="Calibri Light" w:hAnsi="Calibri Light"/>
        </w:rPr>
        <w:t xml:space="preserve">. Při sestavování Individuálního studijního plánu doktoranda si student volí povinně cizí jazyk a minimálně tři odborné předměty. Dva z nich musí být ze seznamu povinně volitelných. Seznamy předmětů jsou stanoveny příslušnou </w:t>
      </w:r>
      <w:r w:rsidR="00715904">
        <w:rPr>
          <w:rFonts w:ascii="Calibri Light" w:hAnsi="Calibri Light"/>
        </w:rPr>
        <w:t>o</w:t>
      </w:r>
      <w:r w:rsidRPr="003B75BD">
        <w:rPr>
          <w:rFonts w:ascii="Calibri Light" w:hAnsi="Calibri Light"/>
        </w:rPr>
        <w:t>borovou radou.</w:t>
      </w:r>
    </w:p>
    <w:p w14:paraId="60BA2FF7" w14:textId="77777777" w:rsidR="003E10FE" w:rsidRDefault="003E10FE" w:rsidP="003E10FE">
      <w:pPr>
        <w:jc w:val="both"/>
      </w:pPr>
    </w:p>
    <w:p w14:paraId="4AEA8922" w14:textId="6E08BFFD" w:rsidR="003E10FE" w:rsidRPr="006B004A" w:rsidRDefault="003E10FE" w:rsidP="003E10FE">
      <w:pPr>
        <w:jc w:val="both"/>
        <w:rPr>
          <w:rFonts w:ascii="Calibri Light" w:hAnsi="Calibri Light"/>
          <w:u w:val="single"/>
        </w:rPr>
      </w:pPr>
      <w:r w:rsidRPr="006B004A">
        <w:rPr>
          <w:rFonts w:ascii="Calibri Light" w:hAnsi="Calibri Light"/>
          <w:u w:val="single"/>
        </w:rPr>
        <w:t>Povinné předměty:</w:t>
      </w:r>
    </w:p>
    <w:p w14:paraId="229BB984" w14:textId="77777777" w:rsidR="003E10FE" w:rsidRPr="003E10FE" w:rsidRDefault="006045CB" w:rsidP="003E10FE">
      <w:pPr>
        <w:jc w:val="both"/>
        <w:rPr>
          <w:rFonts w:ascii="Calibri Light" w:hAnsi="Calibri Light"/>
        </w:rPr>
      </w:pPr>
      <w:hyperlink w:anchor="Odborna_kom_v_anglictine" w:history="1">
        <w:r w:rsidR="003E10FE" w:rsidRPr="003E10FE">
          <w:rPr>
            <w:rFonts w:ascii="Calibri Light" w:hAnsi="Calibri Light"/>
          </w:rPr>
          <w:t>Odborná komunikace v angličtině</w:t>
        </w:r>
      </w:hyperlink>
    </w:p>
    <w:p w14:paraId="28D0D81B" w14:textId="77777777" w:rsidR="00DD7654" w:rsidRDefault="00DD7654" w:rsidP="006B004A">
      <w:pPr>
        <w:rPr>
          <w:rFonts w:ascii="Calibri Light" w:hAnsi="Calibri Light"/>
          <w:u w:val="single"/>
        </w:rPr>
      </w:pPr>
    </w:p>
    <w:p w14:paraId="7E5A8D31" w14:textId="79E6DD9D" w:rsidR="006B004A" w:rsidRDefault="003E10FE" w:rsidP="006B004A">
      <w:pPr>
        <w:rPr>
          <w:rFonts w:ascii="Calibri Light" w:hAnsi="Calibri Light"/>
        </w:rPr>
      </w:pPr>
      <w:r w:rsidRPr="006B004A">
        <w:rPr>
          <w:rFonts w:ascii="Calibri Light" w:hAnsi="Calibri Light"/>
          <w:u w:val="single"/>
        </w:rPr>
        <w:t>Povinně volitelné předměty:</w:t>
      </w:r>
      <w:r w:rsidRPr="003E10FE">
        <w:rPr>
          <w:rFonts w:ascii="Calibri Light" w:hAnsi="Calibri Light"/>
        </w:rPr>
        <w:t xml:space="preserve"> /student volí min. 2 předměty/</w:t>
      </w:r>
    </w:p>
    <w:p w14:paraId="74577738" w14:textId="46F69FBA" w:rsidR="003E10FE" w:rsidRPr="003E10FE" w:rsidRDefault="006045CB" w:rsidP="006B004A">
      <w:pPr>
        <w:rPr>
          <w:rFonts w:ascii="Calibri Light" w:hAnsi="Calibri Light"/>
        </w:rPr>
      </w:pPr>
      <w:hyperlink w:anchor="Aplikovana_reologie" w:history="1">
        <w:r w:rsidR="003E10FE" w:rsidRPr="003E10FE">
          <w:rPr>
            <w:rFonts w:ascii="Calibri Light" w:hAnsi="Calibri Light"/>
          </w:rPr>
          <w:t>Aplikovaná reologie</w:t>
        </w:r>
      </w:hyperlink>
      <w:r w:rsidR="006B004A">
        <w:rPr>
          <w:rFonts w:ascii="Calibri Light" w:hAnsi="Calibri Light"/>
        </w:rPr>
        <w:br/>
      </w:r>
      <w:hyperlink w:anchor="Fyzika_polymeru" w:history="1">
        <w:r w:rsidR="003E10FE" w:rsidRPr="003E10FE">
          <w:rPr>
            <w:rFonts w:ascii="Calibri Light" w:hAnsi="Calibri Light"/>
          </w:rPr>
          <w:t>Fyzika polymerů</w:t>
        </w:r>
      </w:hyperlink>
      <w:r w:rsidR="006B004A">
        <w:rPr>
          <w:rFonts w:ascii="Calibri Light" w:hAnsi="Calibri Light"/>
        </w:rPr>
        <w:br/>
      </w:r>
      <w:hyperlink w:anchor="Nauka_o_kov_mater" w:history="1">
        <w:r w:rsidR="003E10FE" w:rsidRPr="003E10FE">
          <w:rPr>
            <w:rFonts w:ascii="Calibri Light" w:hAnsi="Calibri Light"/>
          </w:rPr>
          <w:t>Nauka o kovových materiálech</w:t>
        </w:r>
      </w:hyperlink>
      <w:r w:rsidR="006B004A">
        <w:rPr>
          <w:rFonts w:ascii="Calibri Light" w:hAnsi="Calibri Light"/>
        </w:rPr>
        <w:br/>
      </w:r>
      <w:hyperlink w:anchor="Nastroj_pro_zprac_polym" w:history="1">
        <w:r w:rsidR="003E10FE" w:rsidRPr="003E10FE">
          <w:rPr>
            <w:rFonts w:ascii="Calibri Light" w:hAnsi="Calibri Light"/>
          </w:rPr>
          <w:t>Nástroje pro zpracování polymerů</w:t>
        </w:r>
      </w:hyperlink>
      <w:r w:rsidR="006B004A">
        <w:rPr>
          <w:rFonts w:ascii="Calibri Light" w:hAnsi="Calibri Light"/>
        </w:rPr>
        <w:br/>
      </w:r>
      <w:hyperlink w:anchor="Poc_metody_tech_vel" w:history="1">
        <w:r w:rsidR="003E10FE" w:rsidRPr="003E10FE">
          <w:rPr>
            <w:rFonts w:ascii="Calibri Light" w:hAnsi="Calibri Light"/>
          </w:rPr>
          <w:t>Počítačové metody plánování měření technických veličin a jejich zpracování</w:t>
        </w:r>
      </w:hyperlink>
      <w:r w:rsidR="006B004A">
        <w:rPr>
          <w:rFonts w:ascii="Calibri Light" w:hAnsi="Calibri Light"/>
        </w:rPr>
        <w:br/>
      </w:r>
      <w:hyperlink w:anchor="Stroj_technologie" w:history="1">
        <w:r w:rsidR="003E10FE" w:rsidRPr="003E10FE">
          <w:rPr>
            <w:rFonts w:ascii="Calibri Light" w:hAnsi="Calibri Light"/>
          </w:rPr>
          <w:t>Strojírenská technologie</w:t>
        </w:r>
      </w:hyperlink>
      <w:r w:rsidR="006B004A">
        <w:rPr>
          <w:rFonts w:ascii="Calibri Light" w:hAnsi="Calibri Light"/>
        </w:rPr>
        <w:br/>
      </w:r>
      <w:hyperlink w:anchor="Techol_Zprac_polymeru" w:history="1">
        <w:proofErr w:type="spellStart"/>
        <w:r w:rsidR="003E10FE" w:rsidRPr="003E10FE">
          <w:rPr>
            <w:rFonts w:ascii="Calibri Light" w:hAnsi="Calibri Light"/>
          </w:rPr>
          <w:t>Technologie</w:t>
        </w:r>
        <w:proofErr w:type="spellEnd"/>
        <w:r w:rsidR="003E10FE" w:rsidRPr="003E10FE">
          <w:rPr>
            <w:rFonts w:ascii="Calibri Light" w:hAnsi="Calibri Light"/>
          </w:rPr>
          <w:t xml:space="preserve"> zpracování polymerních materiálů</w:t>
        </w:r>
      </w:hyperlink>
      <w:r w:rsidR="006B004A">
        <w:rPr>
          <w:rFonts w:ascii="Calibri Light" w:hAnsi="Calibri Light"/>
        </w:rPr>
        <w:br/>
      </w:r>
      <w:hyperlink w:anchor="Vyrobni_stroje_a_zarizeni" w:history="1">
        <w:r w:rsidR="003E10FE" w:rsidRPr="003E10FE">
          <w:rPr>
            <w:rFonts w:ascii="Calibri Light" w:hAnsi="Calibri Light"/>
          </w:rPr>
          <w:t>Výrobní stroje a zařízení</w:t>
        </w:r>
      </w:hyperlink>
    </w:p>
    <w:p w14:paraId="5A85835F" w14:textId="4E3BF43C" w:rsidR="003E10FE" w:rsidRDefault="003E10FE" w:rsidP="003E10FE">
      <w:pPr>
        <w:jc w:val="both"/>
        <w:rPr>
          <w:rFonts w:ascii="Calibri Light" w:hAnsi="Calibri Light"/>
        </w:rPr>
      </w:pPr>
    </w:p>
    <w:p w14:paraId="6D158620" w14:textId="75DE823B" w:rsidR="006B004A" w:rsidRDefault="00823F8A" w:rsidP="003E10FE">
      <w:pPr>
        <w:jc w:val="both"/>
        <w:rPr>
          <w:rFonts w:ascii="Calibri Light" w:hAnsi="Calibri Light"/>
        </w:rPr>
      </w:pPr>
      <w:r>
        <w:rPr>
          <w:rFonts w:ascii="Calibri Light" w:hAnsi="Calibri Light"/>
          <w:noProof/>
        </w:rPr>
        <mc:AlternateContent>
          <mc:Choice Requires="wps">
            <w:drawing>
              <wp:anchor distT="0" distB="0" distL="114300" distR="114300" simplePos="0" relativeHeight="251661824" behindDoc="0" locked="0" layoutInCell="1" allowOverlap="1" wp14:anchorId="74370711" wp14:editId="43361766">
                <wp:simplePos x="0" y="0"/>
                <wp:positionH relativeFrom="column">
                  <wp:posOffset>-2643</wp:posOffset>
                </wp:positionH>
                <wp:positionV relativeFrom="paragraph">
                  <wp:posOffset>218715</wp:posOffset>
                </wp:positionV>
                <wp:extent cx="2526665" cy="17145"/>
                <wp:effectExtent l="0" t="0" r="26035" b="20955"/>
                <wp:wrapNone/>
                <wp:docPr id="9" name="Přímá spojnice 9"/>
                <wp:cNvGraphicFramePr/>
                <a:graphic xmlns:a="http://schemas.openxmlformats.org/drawingml/2006/main">
                  <a:graphicData uri="http://schemas.microsoft.com/office/word/2010/wordprocessingShape">
                    <wps:wsp>
                      <wps:cNvCnPr/>
                      <wps:spPr>
                        <a:xfrm flipV="1">
                          <a:off x="0" y="0"/>
                          <a:ext cx="2526665" cy="1714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61A943A" id="Přímá spojnice 9" o:spid="_x0000_s1026" style="position:absolute;flip:y;z-index:251661824;visibility:visible;mso-wrap-style:square;mso-wrap-distance-left:9pt;mso-wrap-distance-top:0;mso-wrap-distance-right:9pt;mso-wrap-distance-bottom:0;mso-position-horizontal:absolute;mso-position-horizontal-relative:text;mso-position-vertical:absolute;mso-position-vertical-relative:text" from="-.2pt,17.2pt" to="198.75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" strokecolor="black [3213]" strokeweight="1.5pt"/>
            </w:pict>
          </mc:Fallback>
        </mc:AlternateContent>
      </w:r>
    </w:p>
    <w:p w14:paraId="1418DFB3" w14:textId="7C863A81" w:rsidR="006B004A" w:rsidRDefault="004D0C91" w:rsidP="003E10FE">
      <w:pPr>
        <w:jc w:val="both"/>
        <w:rPr>
          <w:rFonts w:ascii="Calibri Light" w:hAnsi="Calibri Light"/>
        </w:rPr>
      </w:pPr>
      <w:r>
        <w:rPr>
          <w:rFonts w:ascii="Calibri-Light" w:hAnsi="Calibri-Light" w:cs="Calibri-Light"/>
          <w:color w:val="000000"/>
          <w:sz w:val="18"/>
          <w:szCs w:val="18"/>
          <w:vertAlign w:val="superscript"/>
          <w:lang w:eastAsia="cs-CZ"/>
        </w:rPr>
        <w:t>40</w:t>
      </w:r>
      <w:r w:rsidRPr="00C472B9">
        <w:rPr>
          <w:rFonts w:ascii="Calibri-Light" w:hAnsi="Calibri-Light" w:cs="Calibri-Light"/>
          <w:color w:val="000000"/>
          <w:sz w:val="18"/>
          <w:szCs w:val="18"/>
          <w:lang w:eastAsia="cs-CZ"/>
        </w:rPr>
        <w:t xml:space="preserve"> Dostupné z: </w:t>
      </w:r>
      <w:hyperlink r:id="rId58" w:history="1">
        <w:r w:rsidR="001E4380" w:rsidRPr="00C62A92">
          <w:rPr>
            <w:rStyle w:val="Hypertextovodkaz"/>
            <w:rFonts w:ascii="Calibri-Light" w:hAnsi="Calibri-Light" w:cs="Calibri-Light"/>
            <w:sz w:val="18"/>
            <w:szCs w:val="18"/>
            <w:lang w:eastAsia="cs-CZ"/>
          </w:rPr>
          <w:t>https://ft.utb.cz/veda-a-vyzkum/ph-d-studium/predmety/</w:t>
        </w:r>
      </w:hyperlink>
    </w:p>
    <w:p w14:paraId="5E024F15" w14:textId="77777777" w:rsidR="006B004A" w:rsidRPr="003E10FE" w:rsidRDefault="006B004A" w:rsidP="003E10FE">
      <w:pPr>
        <w:jc w:val="both"/>
        <w:rPr>
          <w:rFonts w:ascii="Calibri Light" w:hAnsi="Calibri Light"/>
        </w:rPr>
      </w:pPr>
    </w:p>
    <w:p w14:paraId="4F0DC03B" w14:textId="77777777" w:rsidR="003E10FE" w:rsidRPr="00C9653B" w:rsidRDefault="003E10FE" w:rsidP="003E10FE">
      <w:pPr>
        <w:jc w:val="both"/>
        <w:rPr>
          <w:rFonts w:ascii="Calibri Light" w:hAnsi="Calibri Light"/>
          <w:u w:val="single"/>
        </w:rPr>
      </w:pPr>
      <w:r w:rsidRPr="00C9653B">
        <w:rPr>
          <w:rFonts w:ascii="Calibri Light" w:hAnsi="Calibri Light"/>
          <w:u w:val="single"/>
        </w:rPr>
        <w:lastRenderedPageBreak/>
        <w:t>Volitelné předměty:</w:t>
      </w:r>
    </w:p>
    <w:p w14:paraId="2B77CF04" w14:textId="381E8E48" w:rsidR="009B4906" w:rsidRPr="004519F5" w:rsidRDefault="006045CB" w:rsidP="00C9653B">
      <w:hyperlink w:anchor="Automat_riz_vyr_procesu" w:history="1">
        <w:r w:rsidR="003E10FE" w:rsidRPr="003E10FE">
          <w:rPr>
            <w:rFonts w:ascii="Calibri Light" w:hAnsi="Calibri Light"/>
          </w:rPr>
          <w:t>Automatické řízení výrobních procesů</w:t>
        </w:r>
      </w:hyperlink>
      <w:r w:rsidR="00C9653B">
        <w:rPr>
          <w:rFonts w:ascii="Calibri Light" w:hAnsi="Calibri Light"/>
        </w:rPr>
        <w:br/>
      </w:r>
      <w:hyperlink w:anchor="Dimenz_a_navrh_vyrobku" w:history="1">
        <w:r w:rsidR="003E10FE" w:rsidRPr="003E10FE">
          <w:rPr>
            <w:rFonts w:ascii="Calibri Light" w:hAnsi="Calibri Light"/>
          </w:rPr>
          <w:t>Dimenzování a navrhování výrobků</w:t>
        </w:r>
      </w:hyperlink>
      <w:r w:rsidR="00C9653B">
        <w:rPr>
          <w:rFonts w:ascii="Calibri Light" w:hAnsi="Calibri Light"/>
        </w:rPr>
        <w:br/>
      </w:r>
      <w:hyperlink w:anchor="Elekt_a_mag_vl_mater" w:history="1">
        <w:r w:rsidR="003E10FE" w:rsidRPr="003E10FE">
          <w:rPr>
            <w:rFonts w:ascii="Calibri Light" w:hAnsi="Calibri Light"/>
          </w:rPr>
          <w:t>Elektrické a magnetické vlastnosti materiálů</w:t>
        </w:r>
      </w:hyperlink>
      <w:r w:rsidR="00C9653B">
        <w:rPr>
          <w:rFonts w:ascii="Calibri Light" w:hAnsi="Calibri Light"/>
        </w:rPr>
        <w:br/>
      </w:r>
      <w:hyperlink w:anchor="Insturm_metody_v_test_polym" w:history="1">
        <w:r w:rsidR="003E10FE" w:rsidRPr="003E10FE">
          <w:rPr>
            <w:rFonts w:ascii="Calibri Light" w:hAnsi="Calibri Light"/>
          </w:rPr>
          <w:t>Instrumentální metody v analýze a testování polymerů</w:t>
        </w:r>
      </w:hyperlink>
      <w:r w:rsidR="00C9653B">
        <w:rPr>
          <w:rFonts w:ascii="Calibri Light" w:hAnsi="Calibri Light"/>
        </w:rPr>
        <w:br/>
      </w:r>
      <w:hyperlink w:anchor="Mechanika_elastomeru" w:history="1">
        <w:r w:rsidR="003E10FE" w:rsidRPr="003E10FE">
          <w:rPr>
            <w:rFonts w:ascii="Calibri Light" w:hAnsi="Calibri Light"/>
          </w:rPr>
          <w:t>Mechanika elastomerů</w:t>
        </w:r>
      </w:hyperlink>
      <w:r w:rsidR="00C9653B">
        <w:rPr>
          <w:rFonts w:ascii="Calibri Light" w:hAnsi="Calibri Light"/>
        </w:rPr>
        <w:br/>
      </w:r>
      <w:hyperlink w:anchor="Modern_metody_bezkontakt" w:history="1">
        <w:r w:rsidR="003E10FE" w:rsidRPr="003E10FE">
          <w:rPr>
            <w:rFonts w:ascii="Calibri Light" w:hAnsi="Calibri Light"/>
          </w:rPr>
          <w:t>Moderní metody bezkontaktní metrologie</w:t>
        </w:r>
      </w:hyperlink>
      <w:r w:rsidR="00C9653B">
        <w:rPr>
          <w:rFonts w:ascii="Calibri Light" w:hAnsi="Calibri Light"/>
        </w:rPr>
        <w:br/>
      </w:r>
      <w:hyperlink w:anchor="Nekonvenc_metody_obr" w:history="1">
        <w:r w:rsidR="003E10FE" w:rsidRPr="003E10FE">
          <w:rPr>
            <w:rFonts w:ascii="Calibri Light" w:hAnsi="Calibri Light"/>
          </w:rPr>
          <w:t>Nekonvenční metody obrábění</w:t>
        </w:r>
      </w:hyperlink>
      <w:r w:rsidR="00C9653B">
        <w:rPr>
          <w:rFonts w:ascii="Calibri Light" w:hAnsi="Calibri Light"/>
        </w:rPr>
        <w:br/>
      </w:r>
      <w:hyperlink w:anchor="Obalove_materialy" w:history="1">
        <w:r w:rsidR="003E10FE" w:rsidRPr="003E10FE">
          <w:rPr>
            <w:rFonts w:ascii="Calibri Light" w:hAnsi="Calibri Light"/>
          </w:rPr>
          <w:t>Obalové materiály</w:t>
        </w:r>
      </w:hyperlink>
      <w:r w:rsidR="00C9653B">
        <w:rPr>
          <w:rFonts w:ascii="Calibri Light" w:hAnsi="Calibri Light"/>
        </w:rPr>
        <w:br/>
      </w:r>
      <w:hyperlink w:anchor="Ovliv_vlast_a_strukt_mat" w:history="1">
        <w:r w:rsidR="003E10FE" w:rsidRPr="003E10FE">
          <w:rPr>
            <w:rFonts w:ascii="Calibri Light" w:hAnsi="Calibri Light"/>
          </w:rPr>
          <w:t>Ovlivňování vlastností a struktury materiálů</w:t>
        </w:r>
      </w:hyperlink>
      <w:r w:rsidR="00C9653B">
        <w:rPr>
          <w:rFonts w:ascii="Calibri Light" w:hAnsi="Calibri Light"/>
        </w:rPr>
        <w:br/>
      </w:r>
      <w:hyperlink w:anchor="Pokroc_metody_plan_a_rizeni_vyroby" w:history="1">
        <w:r w:rsidR="003E10FE" w:rsidRPr="003E10FE">
          <w:rPr>
            <w:rFonts w:ascii="Calibri Light" w:hAnsi="Calibri Light"/>
          </w:rPr>
          <w:t>Pokročilé metody plánování a řízení výroby</w:t>
        </w:r>
      </w:hyperlink>
      <w:r w:rsidR="00C9653B">
        <w:rPr>
          <w:rFonts w:ascii="Calibri Light" w:hAnsi="Calibri Light"/>
        </w:rPr>
        <w:br/>
      </w:r>
      <w:hyperlink w:anchor="Procesni_inzenyrstvi" w:history="1">
        <w:r w:rsidR="003E10FE" w:rsidRPr="003E10FE">
          <w:rPr>
            <w:rFonts w:ascii="Calibri Light" w:hAnsi="Calibri Light"/>
          </w:rPr>
          <w:t>Procesní inženýrství</w:t>
        </w:r>
      </w:hyperlink>
      <w:r w:rsidR="00C9653B">
        <w:rPr>
          <w:rFonts w:ascii="Calibri Light" w:hAnsi="Calibri Light"/>
        </w:rPr>
        <w:br/>
      </w:r>
      <w:hyperlink w:anchor="Prum_roboty_a_manipul" w:history="1">
        <w:r w:rsidR="003E10FE" w:rsidRPr="003E10FE">
          <w:rPr>
            <w:rFonts w:ascii="Calibri Light" w:hAnsi="Calibri Light"/>
          </w:rPr>
          <w:t>Průmyslové roboty a manipulátory</w:t>
        </w:r>
      </w:hyperlink>
      <w:r w:rsidR="00C9653B">
        <w:rPr>
          <w:rFonts w:ascii="Calibri Light" w:hAnsi="Calibri Light"/>
        </w:rPr>
        <w:br/>
      </w:r>
      <w:hyperlink w:anchor="Teor_procs" w:history="1">
        <w:r w:rsidR="003E10FE" w:rsidRPr="003E10FE">
          <w:rPr>
            <w:rFonts w:ascii="Calibri Light" w:hAnsi="Calibri Light"/>
          </w:rPr>
          <w:t>Teorie procesů</w:t>
        </w:r>
      </w:hyperlink>
      <w:r w:rsidR="00C9653B">
        <w:rPr>
          <w:rFonts w:ascii="Calibri Light" w:hAnsi="Calibri Light"/>
        </w:rPr>
        <w:br/>
      </w:r>
      <w:hyperlink w:anchor="Vlast_kompoz_mat" w:history="1">
        <w:r w:rsidR="003E10FE" w:rsidRPr="003E10FE">
          <w:rPr>
            <w:rFonts w:ascii="Calibri Light" w:hAnsi="Calibri Light"/>
          </w:rPr>
          <w:t>Vlastnosti kompozitních materiálů</w:t>
        </w:r>
      </w:hyperlink>
      <w:r w:rsidR="00C9653B">
        <w:rPr>
          <w:rFonts w:ascii="Calibri Light" w:hAnsi="Calibri Light"/>
        </w:rPr>
        <w:br/>
      </w:r>
      <w:hyperlink w:anchor="Zprac_procesy_gumarenske" w:history="1">
        <w:r w:rsidR="003E10FE" w:rsidRPr="003E10FE">
          <w:rPr>
            <w:rFonts w:ascii="Calibri Light" w:hAnsi="Calibri Light"/>
          </w:rPr>
          <w:t>Zpracovatelské procesy gumárenské</w:t>
        </w:r>
      </w:hyperlink>
    </w:p>
    <w:p w14:paraId="098C97C7" w14:textId="77777777" w:rsidR="00E80016" w:rsidRPr="004519F5" w:rsidRDefault="00E80016" w:rsidP="00E80016">
      <w:pPr>
        <w:pStyle w:val="Nadpis3"/>
        <w:numPr>
          <w:ilvl w:val="0"/>
          <w:numId w:val="0"/>
        </w:numPr>
        <w:ind w:left="1080"/>
      </w:pPr>
    </w:p>
    <w:p w14:paraId="37EFF15A" w14:textId="48F8BD8D" w:rsidR="009E517D" w:rsidRPr="004519F5" w:rsidRDefault="009E517D" w:rsidP="009B4906">
      <w:pPr>
        <w:pStyle w:val="Nadpis3"/>
      </w:pPr>
      <w:r w:rsidRPr="004519F5">
        <w:t xml:space="preserve">Soulad obsahu studijních předmětů, státních zkoušek a kvalifikačních prací s výsledky učení a profilem absolventa  </w:t>
      </w:r>
    </w:p>
    <w:p w14:paraId="403EC9BA" w14:textId="015C358E" w:rsidR="009E517D" w:rsidRPr="004519F5" w:rsidRDefault="009E517D" w:rsidP="00BD69F1">
      <w:pPr>
        <w:spacing w:before="120" w:after="120"/>
      </w:pPr>
      <w:r w:rsidRPr="004519F5">
        <w:tab/>
      </w:r>
      <w:r w:rsidRPr="004519F5">
        <w:tab/>
      </w:r>
      <w:r w:rsidRPr="004519F5">
        <w:tab/>
      </w:r>
      <w:r w:rsidRPr="004519F5">
        <w:tab/>
      </w:r>
      <w:r w:rsidRPr="004519F5">
        <w:tab/>
        <w:t>Standard 2.14</w:t>
      </w:r>
    </w:p>
    <w:p w14:paraId="2AC086B9" w14:textId="35E03849" w:rsidR="009E517D" w:rsidRDefault="009B4906" w:rsidP="009B4906">
      <w:pPr>
        <w:jc w:val="both"/>
      </w:pPr>
      <w:r w:rsidRPr="004519F5">
        <w:t xml:space="preserve">Odborné znalosti, dovednosti a obecné způsobilosti absolventů studijního programu jsou v souladu s typem a profilem uvedeného studijního programu. </w:t>
      </w:r>
      <w:r w:rsidR="00412E16" w:rsidRPr="00412E16">
        <w:t>Konkrétní zaměření Individuálního studijního plánu, státní doktorské zkoušky a disertační práce jsou v plném souladu se základními tematickými okruhy a určují tak základní profil absolventa</w:t>
      </w:r>
      <w:r w:rsidR="00412E16">
        <w:t xml:space="preserve">. </w:t>
      </w:r>
      <w:r w:rsidRPr="004519F5">
        <w:t>Tento program klade důraz na multidisciplinární propojení znalostí související se zpracováním kovových a nekovových materiálů</w:t>
      </w:r>
      <w:r w:rsidR="00D97C94">
        <w:t>, s</w:t>
      </w:r>
      <w:r w:rsidR="004B384D">
        <w:t>e zaměřením</w:t>
      </w:r>
      <w:r w:rsidR="00D97C94">
        <w:t xml:space="preserve"> na</w:t>
      </w:r>
      <w:r w:rsidRPr="004519F5">
        <w:t xml:space="preserve"> návrh a výrobou zpracovatelských nástrojů s využitím odpovídajících výrobních zařízení.</w:t>
      </w:r>
      <w:r w:rsidR="00FF4EFB">
        <w:t xml:space="preserve"> Důležitou roli hrají</w:t>
      </w:r>
      <w:r w:rsidRPr="004519F5">
        <w:t xml:space="preserve"> schopnosti</w:t>
      </w:r>
      <w:r w:rsidR="00FF4EFB">
        <w:t xml:space="preserve"> studenta</w:t>
      </w:r>
      <w:r w:rsidRPr="004519F5">
        <w:t xml:space="preserve"> prakticky využívat a dále rozvíjet analytické metody při řešení technických problémů.</w:t>
      </w:r>
    </w:p>
    <w:p w14:paraId="0B604F30" w14:textId="75330A36" w:rsidR="00086EBA" w:rsidRDefault="00086EBA" w:rsidP="00086EBA">
      <w:pPr>
        <w:jc w:val="both"/>
      </w:pPr>
      <w:r>
        <w:t xml:space="preserve">Státní doktorská zkouška se řídí čl. </w:t>
      </w:r>
      <w:r w:rsidR="001E0A49">
        <w:t>44</w:t>
      </w:r>
      <w:r>
        <w:t xml:space="preserve"> </w:t>
      </w:r>
      <w:r w:rsidR="00DD7654" w:rsidRPr="00DD7654">
        <w:t>Studijního a zkušebního řádu Univerzity Tomáše Bati ve Zlíně</w:t>
      </w:r>
      <w:r>
        <w:t xml:space="preserve">. Podmínkou konání </w:t>
      </w:r>
      <w:r w:rsidR="00DD672A">
        <w:t>státní doktorské zkoušky</w:t>
      </w:r>
      <w:r>
        <w:t xml:space="preserve"> je předchozí úspěšné absolvování předepsan</w:t>
      </w:r>
      <w:r w:rsidR="005A6B68">
        <w:t>ých povinností</w:t>
      </w:r>
      <w:r>
        <w:t xml:space="preserve"> v rámci </w:t>
      </w:r>
      <w:r w:rsidR="001E0A49">
        <w:t>individuálního studijního plánu</w:t>
      </w:r>
      <w:r>
        <w:t xml:space="preserve">. Cílem </w:t>
      </w:r>
      <w:r w:rsidR="00F556E0">
        <w:t>státní doktorské zkoušky</w:t>
      </w:r>
      <w:r>
        <w:t xml:space="preserve"> je ověření základních znalostí doktoranda v jednotlivých oblastech doktorského studijního programu. </w:t>
      </w:r>
      <w:r w:rsidR="001E0A49">
        <w:t>S</w:t>
      </w:r>
      <w:r>
        <w:t xml:space="preserve">oučástí </w:t>
      </w:r>
      <w:r w:rsidR="001E0A49">
        <w:t>státní doktorské zkoušky</w:t>
      </w:r>
      <w:r>
        <w:t xml:space="preserve"> je</w:t>
      </w:r>
      <w:r w:rsidR="001E0A49">
        <w:t xml:space="preserve"> také</w:t>
      </w:r>
      <w:r>
        <w:t xml:space="preserve"> diskuse o problematice disertační práce a</w:t>
      </w:r>
      <w:r w:rsidR="001E0A49">
        <w:t xml:space="preserve"> jejím</w:t>
      </w:r>
      <w:r>
        <w:t xml:space="preserve"> stavu řešení.</w:t>
      </w:r>
    </w:p>
    <w:p w14:paraId="75DC1013" w14:textId="1A62DFA7" w:rsidR="00086EBA" w:rsidRPr="004519F5" w:rsidRDefault="00086EBA" w:rsidP="00086EBA">
      <w:pPr>
        <w:jc w:val="both"/>
      </w:pPr>
      <w:r>
        <w:t xml:space="preserve">Disertační práce je výsledkem řešení konkrétního vědeckého úkolu. Náležitosti disertační práce se řídí čl. </w:t>
      </w:r>
      <w:r w:rsidR="00FC6074">
        <w:t>48</w:t>
      </w:r>
      <w:r>
        <w:t xml:space="preserve"> S</w:t>
      </w:r>
      <w:r w:rsidR="00FC6074">
        <w:t xml:space="preserve">tudijního a zkušebního řádu </w:t>
      </w:r>
      <w:r w:rsidR="00FC6074" w:rsidRPr="00DD7654">
        <w:t>Univerzity Tomáše Bati ve Zlíně</w:t>
      </w:r>
      <w:r>
        <w:t>. Odevzdání disertační práce a</w:t>
      </w:r>
      <w:r w:rsidR="00224E08">
        <w:t xml:space="preserve"> </w:t>
      </w:r>
      <w:r w:rsidR="00FC6074">
        <w:t>přihlášku</w:t>
      </w:r>
      <w:r>
        <w:t xml:space="preserve"> </w:t>
      </w:r>
      <w:r w:rsidR="00FC6074">
        <w:t>k</w:t>
      </w:r>
      <w:r>
        <w:t xml:space="preserve"> její obhajob</w:t>
      </w:r>
      <w:r w:rsidR="00FC6074">
        <w:t>ě</w:t>
      </w:r>
      <w:r>
        <w:t xml:space="preserve"> je možné podat po předchozím složení SDZ. </w:t>
      </w:r>
      <w:r w:rsidR="00885A7A">
        <w:t>N</w:t>
      </w:r>
      <w:r>
        <w:t>áležitosti</w:t>
      </w:r>
      <w:r w:rsidR="00224E08">
        <w:t xml:space="preserve"> </w:t>
      </w:r>
      <w:r w:rsidR="00A10168">
        <w:t>týkající se</w:t>
      </w:r>
      <w:r>
        <w:t xml:space="preserve"> odevzdání disertační práce a průběhu obhajoby disertační práce se řídí čl. </w:t>
      </w:r>
      <w:r w:rsidR="00A10168">
        <w:t>49</w:t>
      </w:r>
      <w:r w:rsidR="001508FB">
        <w:t xml:space="preserve"> a </w:t>
      </w:r>
      <w:r w:rsidR="00A10168">
        <w:t>53</w:t>
      </w:r>
      <w:r>
        <w:t xml:space="preserve"> </w:t>
      </w:r>
      <w:r w:rsidR="00A10168">
        <w:t xml:space="preserve">Studijního a zkušebního řádu </w:t>
      </w:r>
      <w:r w:rsidR="00A10168" w:rsidRPr="00DD7654">
        <w:t>Univerzity Tomáše Bati ve Zlíně</w:t>
      </w:r>
      <w:r>
        <w:t>.</w:t>
      </w:r>
    </w:p>
    <w:p w14:paraId="7C15064F" w14:textId="113433D1" w:rsidR="000B2026" w:rsidRPr="004519F5" w:rsidRDefault="009B4906" w:rsidP="00243ECA">
      <w:pPr>
        <w:tabs>
          <w:tab w:val="left" w:pos="3544"/>
        </w:tabs>
        <w:spacing w:before="120" w:after="120"/>
      </w:pPr>
      <w:r w:rsidRPr="004519F5">
        <w:tab/>
      </w:r>
    </w:p>
    <w:p w14:paraId="3BA64023" w14:textId="7988836C" w:rsidR="00DF0C3A" w:rsidDel="00F210C7" w:rsidRDefault="00DF0C3A" w:rsidP="00035992">
      <w:pPr>
        <w:pStyle w:val="Nadpis2"/>
        <w:rPr>
          <w:del w:id="0" w:author="Michal Staněk" w:date="2021-04-16T13:58:00Z"/>
        </w:rPr>
      </w:pPr>
    </w:p>
    <w:p w14:paraId="60F89BD0" w14:textId="4FE5BD91" w:rsidR="009E517D" w:rsidRPr="004519F5" w:rsidRDefault="009E517D" w:rsidP="00035992">
      <w:pPr>
        <w:pStyle w:val="Nadpis2"/>
      </w:pPr>
      <w:r w:rsidRPr="004519F5">
        <w:t>Vzdělávací a tvůrčí činnost ve studijním programu</w:t>
      </w:r>
    </w:p>
    <w:p w14:paraId="2073A547" w14:textId="77777777" w:rsidR="009E517D" w:rsidRPr="004519F5" w:rsidRDefault="009E517D" w:rsidP="00155275">
      <w:pPr>
        <w:pStyle w:val="Nadpis3"/>
      </w:pPr>
      <w:r w:rsidRPr="004519F5">
        <w:t>Metody výuky a hodnocení výsledků studia</w:t>
      </w:r>
    </w:p>
    <w:p w14:paraId="36CDB426" w14:textId="7BC722C1" w:rsidR="009E517D" w:rsidRPr="004519F5" w:rsidRDefault="009E517D" w:rsidP="00650764">
      <w:pPr>
        <w:tabs>
          <w:tab w:val="left" w:pos="2835"/>
        </w:tabs>
        <w:spacing w:before="120" w:after="120"/>
      </w:pPr>
      <w:r w:rsidRPr="004519F5">
        <w:tab/>
      </w:r>
      <w:r w:rsidRPr="004519F5">
        <w:tab/>
        <w:t>Standardy 3.1-3.4</w:t>
      </w:r>
    </w:p>
    <w:p w14:paraId="18BAAC62" w14:textId="77777777" w:rsidR="009B4906" w:rsidRPr="004519F5" w:rsidRDefault="009B4906" w:rsidP="009B4906">
      <w:pPr>
        <w:spacing w:before="120" w:after="120"/>
        <w:jc w:val="both"/>
        <w:rPr>
          <w:rFonts w:ascii="Calibri Light" w:hAnsi="Calibri Light"/>
        </w:rPr>
      </w:pPr>
      <w:r w:rsidRPr="004519F5">
        <w:rPr>
          <w:rFonts w:ascii="Calibri Light" w:hAnsi="Calibri Light"/>
        </w:rPr>
        <w:t>Při uskutečňování studijního programu se využívají moderní výukové metody umožňující dosáhnout předpokládaných výsledků učení studijního programu a přístupy podporující aktivní roli studentů v procesu výuky. Mimo předepsané kontaktní části studia lze využít individuální osobní konzultace, elektronické konzultace.</w:t>
      </w:r>
    </w:p>
    <w:p w14:paraId="4C73E539" w14:textId="0BA8748C" w:rsidR="009B4906" w:rsidRPr="00FC4754" w:rsidRDefault="009B4906" w:rsidP="009B4906">
      <w:pPr>
        <w:spacing w:before="120" w:after="120"/>
        <w:jc w:val="both"/>
        <w:rPr>
          <w:rFonts w:ascii="Calibri Light" w:hAnsi="Calibri Light"/>
        </w:rPr>
      </w:pPr>
      <w:r w:rsidRPr="004519F5">
        <w:rPr>
          <w:rFonts w:ascii="Calibri Light" w:hAnsi="Calibri Light"/>
        </w:rPr>
        <w:t>Skladba studijní literatury a dále skladba výukových zdrojů a souborů informací jsou uvedeny v požadavcích studijních předmětů. Skladba studijní literatury odráží aktuální stav poznání a zohledňují mezinárodní rozměr studia. Studentům je zajištěna dostupnost studijní literatury a studijních opor, které jsou uváděny v požadavcích studijních předmětů profilujícího základu. Studentům je zajištěna dostupnost studijní literatury v univerzitní knihovně</w:t>
      </w:r>
      <w:r w:rsidR="00FC4754">
        <w:rPr>
          <w:rFonts w:ascii="Calibri Light" w:hAnsi="Calibri Light"/>
          <w:vertAlign w:val="superscript"/>
        </w:rPr>
        <w:t>41</w:t>
      </w:r>
      <w:r w:rsidR="00FC4754">
        <w:rPr>
          <w:rFonts w:ascii="Calibri Light" w:hAnsi="Calibri Light"/>
        </w:rPr>
        <w:t>.</w:t>
      </w:r>
    </w:p>
    <w:p w14:paraId="218D4917" w14:textId="099A33C5" w:rsidR="005B6D5A" w:rsidRPr="004519F5" w:rsidRDefault="009B4906" w:rsidP="009B4906">
      <w:pPr>
        <w:spacing w:before="120" w:after="120"/>
        <w:jc w:val="both"/>
        <w:rPr>
          <w:rFonts w:ascii="Calibri Light" w:hAnsi="Calibri Light"/>
        </w:rPr>
      </w:pPr>
      <w:r w:rsidRPr="004519F5">
        <w:rPr>
          <w:rFonts w:ascii="Calibri Light" w:hAnsi="Calibri Light"/>
        </w:rPr>
        <w:t>Fakulta v rámci organizace studia a výuky uplatňuje kritéria stanovená studijním a zkušebním řádem Univerzity Tomáše Bati ve Zlíně a Pravidly průběhu studia ve studijních programech uskutečňovaných na Fakultě technologické, která odpovídají cílům studia, umožňují jeho objektivní hodnocení a jsou využívána k hodnocení studentů. UTB ve Zlíně a Fakulta technologická transparentně zveřejňuje v portále IS/STAG podmínky hodnocení studentů. Podmínky úspěšného ukončení studia jsou definovány vnitřními předpisy a Individuálním studijním plánem.</w:t>
      </w:r>
    </w:p>
    <w:p w14:paraId="5660A8F8" w14:textId="77777777" w:rsidR="003A2D99" w:rsidRPr="004519F5" w:rsidRDefault="003A2D99" w:rsidP="005B6D5A">
      <w:pPr>
        <w:spacing w:before="120" w:after="120"/>
        <w:jc w:val="both"/>
        <w:rPr>
          <w:rFonts w:ascii="Calibri Light" w:hAnsi="Calibri Light"/>
        </w:rPr>
      </w:pPr>
    </w:p>
    <w:p w14:paraId="77426EBF" w14:textId="7F199B2C" w:rsidR="009E517D" w:rsidRPr="004519F5" w:rsidRDefault="009E517D" w:rsidP="00650764">
      <w:pPr>
        <w:pStyle w:val="Nadpis3"/>
      </w:pPr>
      <w:r w:rsidRPr="004519F5">
        <w:t xml:space="preserve">Tvůrčí činnost vztahující se ke studijnímu programu </w:t>
      </w:r>
    </w:p>
    <w:p w14:paraId="0E9009FD" w14:textId="77777777" w:rsidR="009E517D" w:rsidRPr="004519F5" w:rsidRDefault="009E517D" w:rsidP="00650764">
      <w:pPr>
        <w:tabs>
          <w:tab w:val="left" w:pos="2835"/>
        </w:tabs>
        <w:spacing w:before="120" w:after="120"/>
      </w:pPr>
      <w:r w:rsidRPr="004519F5">
        <w:tab/>
      </w:r>
      <w:r w:rsidRPr="004519F5">
        <w:tab/>
        <w:t>Standardy 3.5-3.7</w:t>
      </w:r>
    </w:p>
    <w:p w14:paraId="09277151" w14:textId="1F0325C0" w:rsidR="009B4906" w:rsidRPr="004519F5" w:rsidRDefault="009B4906" w:rsidP="009B4906">
      <w:pPr>
        <w:spacing w:before="120" w:after="120"/>
        <w:jc w:val="both"/>
        <w:rPr>
          <w:rFonts w:ascii="Calibri Light" w:hAnsi="Calibri Light"/>
        </w:rPr>
      </w:pPr>
      <w:r w:rsidRPr="004519F5">
        <w:rPr>
          <w:rFonts w:ascii="Calibri Light" w:hAnsi="Calibri Light"/>
        </w:rPr>
        <w:t xml:space="preserve">Tvůrčí činnost je na fakultě systematicky a dlouhodobě rozvíjena. Zapojení pracovníků je zřejmé z Centrální evidence projektů a průběžně z Výročních zpráv fakulty a Výročních zpráv UTB). Předkládaný návrh akreditace je koncipován pro posílení tvůrčí činnosti fakulty a její rozvoj i do budoucna. V posledních letech vzniklo několik desítek článků publikovaných v mezinárodních časopisech evidovaných v databázích Web </w:t>
      </w:r>
      <w:proofErr w:type="spellStart"/>
      <w:r w:rsidRPr="004519F5">
        <w:rPr>
          <w:rFonts w:ascii="Calibri Light" w:hAnsi="Calibri Light"/>
        </w:rPr>
        <w:t>of</w:t>
      </w:r>
      <w:proofErr w:type="spellEnd"/>
      <w:r w:rsidRPr="004519F5">
        <w:rPr>
          <w:rFonts w:ascii="Calibri Light" w:hAnsi="Calibri Light"/>
        </w:rPr>
        <w:t xml:space="preserve"> Science a </w:t>
      </w:r>
      <w:proofErr w:type="spellStart"/>
      <w:r w:rsidRPr="004519F5">
        <w:rPr>
          <w:rFonts w:ascii="Calibri Light" w:hAnsi="Calibri Light"/>
        </w:rPr>
        <w:t>Scopus</w:t>
      </w:r>
      <w:proofErr w:type="spellEnd"/>
      <w:r w:rsidRPr="004519F5">
        <w:rPr>
          <w:rFonts w:ascii="Calibri Light" w:hAnsi="Calibri Light"/>
        </w:rPr>
        <w:t>. Do publikačních činností jsou studenti pravidelně zapojováni. Důkazem je prezence studentů jako členů autorských kolektivů výše uvedených článků. Tvůrčí činnost se rovněž uskutečňuje v rámci projektů aplikovaného i základního výzkumu, do kterých jsou studenti rovněž pravidelně zapojováni.</w:t>
      </w:r>
      <w:ins w:id="1" w:author="Michal Staněk" w:date="2021-04-12T09:55:00Z">
        <w:r w:rsidR="00FD3BB7">
          <w:rPr>
            <w:rFonts w:ascii="Calibri Light" w:hAnsi="Calibri Light"/>
          </w:rPr>
          <w:t xml:space="preserve"> </w:t>
        </w:r>
      </w:ins>
      <w:ins w:id="2" w:author="Michal Staněk" w:date="2021-04-12T09:56:00Z">
        <w:r w:rsidR="00FD3BB7" w:rsidRPr="00FD3BB7">
          <w:rPr>
            <w:rFonts w:ascii="Calibri Light" w:hAnsi="Calibri Light"/>
          </w:rPr>
          <w:t>Akademičtí pracovníci podílející se na zabezpečování SP aktivně podávají projekty do národních grantových agentur (zejména GAČR, TAČR, MPO) i mezinárodních projektových výzev (zejména v rámci EU). V rámci FT je na podporu projektových aktivit zřízeno Projektové oddělení, které poskytuje komplexní poradenské služby z hlediska vyhledávání projektových výzev, přípravy projektů i jejich řešení. Akademičtí pracovníci se také aktivně zapojují do řešení projektů smluvního výzkumu, které jsou s ohledem na zaměření studijního programu, také velmi významné. Akademičtí pracovníci jsou aktivně podporováni v projektových činnostech pomocí motivačního systému Fakulty technologické.</w:t>
        </w:r>
      </w:ins>
      <w:r w:rsidRPr="004519F5">
        <w:rPr>
          <w:rFonts w:ascii="Calibri Light" w:hAnsi="Calibri Light"/>
        </w:rPr>
        <w:t xml:space="preserve"> Tvůrčí činnost jednotlivých akademických pracovníků je uvedena v kartách C-I.</w:t>
      </w:r>
      <w:del w:id="3" w:author="Michal Staněk" w:date="2021-04-12T09:56:00Z">
        <w:r w:rsidRPr="004519F5" w:rsidDel="00FD3BB7">
          <w:rPr>
            <w:rFonts w:ascii="Calibri Light" w:hAnsi="Calibri Light"/>
          </w:rPr>
          <w:delText xml:space="preserve"> </w:delText>
        </w:r>
      </w:del>
    </w:p>
    <w:p w14:paraId="57FFABF0" w14:textId="0A58B94F" w:rsidR="000B2026" w:rsidRPr="004519F5" w:rsidDel="002E1C27" w:rsidRDefault="002E1C27" w:rsidP="009B4906">
      <w:pPr>
        <w:spacing w:before="120" w:after="120"/>
        <w:jc w:val="both"/>
        <w:rPr>
          <w:del w:id="4" w:author="Michal Staněk" w:date="2021-04-12T09:56:00Z"/>
          <w:rFonts w:ascii="Calibri Light" w:hAnsi="Calibri Light"/>
        </w:rPr>
      </w:pPr>
      <w:r>
        <w:rPr>
          <w:rFonts w:ascii="Calibri Light" w:hAnsi="Calibri Light"/>
          <w:noProof/>
        </w:rPr>
        <mc:AlternateContent>
          <mc:Choice Requires="wps">
            <w:drawing>
              <wp:anchor distT="0" distB="0" distL="114300" distR="114300" simplePos="0" relativeHeight="251658240" behindDoc="0" locked="0" layoutInCell="1" allowOverlap="1" wp14:anchorId="52161022" wp14:editId="0D2C7AAD">
                <wp:simplePos x="0" y="0"/>
                <wp:positionH relativeFrom="column">
                  <wp:posOffset>-53975</wp:posOffset>
                </wp:positionH>
                <wp:positionV relativeFrom="paragraph">
                  <wp:posOffset>768985</wp:posOffset>
                </wp:positionV>
                <wp:extent cx="2526665" cy="17145"/>
                <wp:effectExtent l="0" t="0" r="26035" b="20955"/>
                <wp:wrapNone/>
                <wp:docPr id="10" name="Přímá spojnice 10"/>
                <wp:cNvGraphicFramePr/>
                <a:graphic xmlns:a="http://schemas.openxmlformats.org/drawingml/2006/main">
                  <a:graphicData uri="http://schemas.microsoft.com/office/word/2010/wordprocessingShape">
                    <wps:wsp>
                      <wps:cNvCnPr/>
                      <wps:spPr>
                        <a:xfrm flipV="1">
                          <a:off x="0" y="0"/>
                          <a:ext cx="2526665" cy="1714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12AEC5B" id="Přímá spojnice 10" o:spid="_x0000_s1026" style="position:absolute;flip:y;z-index:251658240;visibility:visible;mso-wrap-style:square;mso-wrap-distance-left:9pt;mso-wrap-distance-top:0;mso-wrap-distance-right:9pt;mso-wrap-distance-bottom:0;mso-position-horizontal:absolute;mso-position-horizontal-relative:text;mso-position-vertical:absolute;mso-position-vertical-relative:text" from="-4.25pt,60.55pt" to="194.7pt,6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" strokecolor="black [3213]" strokeweight="1.5pt"/>
            </w:pict>
          </mc:Fallback>
        </mc:AlternateContent>
      </w:r>
      <w:r w:rsidR="009B4906" w:rsidRPr="004519F5">
        <w:rPr>
          <w:rFonts w:ascii="Calibri Light" w:hAnsi="Calibri Light"/>
        </w:rPr>
        <w:t xml:space="preserve">Zadání disertačních prací podléhá schválení oborovou radou, která vyžaduje definování samostatné experimentální a tvůrčí činnosti studentů. Dle vnitřních předpisů UTB a Individuálních studijních plánů je podmínkou k obhajobě publikace výstupů v časopisech evidovaných v databázi Web </w:t>
      </w:r>
      <w:proofErr w:type="spellStart"/>
      <w:r w:rsidR="009B4906" w:rsidRPr="004519F5">
        <w:rPr>
          <w:rFonts w:ascii="Calibri Light" w:hAnsi="Calibri Light"/>
        </w:rPr>
        <w:t>of</w:t>
      </w:r>
      <w:proofErr w:type="spellEnd"/>
      <w:r w:rsidR="009B4906" w:rsidRPr="004519F5">
        <w:rPr>
          <w:rFonts w:ascii="Calibri Light" w:hAnsi="Calibri Light"/>
        </w:rPr>
        <w:t xml:space="preserve"> Science či </w:t>
      </w:r>
      <w:proofErr w:type="spellStart"/>
      <w:r w:rsidR="009B4906" w:rsidRPr="004519F5">
        <w:rPr>
          <w:rFonts w:ascii="Calibri Light" w:hAnsi="Calibri Light"/>
        </w:rPr>
        <w:t>Scopus</w:t>
      </w:r>
      <w:proofErr w:type="spellEnd"/>
      <w:r w:rsidR="00D33BA7">
        <w:rPr>
          <w:rFonts w:ascii="Calibri Light" w:hAnsi="Calibri Light"/>
        </w:rPr>
        <w:t>,</w:t>
      </w:r>
      <w:r w:rsidR="009B4906" w:rsidRPr="004519F5">
        <w:rPr>
          <w:rFonts w:ascii="Calibri Light" w:hAnsi="Calibri Light"/>
        </w:rPr>
        <w:t xml:space="preserve"> čímž student dokládá odborné tvůrčí výstupy.</w:t>
      </w:r>
    </w:p>
    <w:p w14:paraId="0B351EB2" w14:textId="04C13870" w:rsidR="009B4906" w:rsidDel="002E1C27" w:rsidRDefault="009B4906" w:rsidP="009B4906">
      <w:pPr>
        <w:spacing w:before="120" w:after="120"/>
        <w:jc w:val="both"/>
        <w:rPr>
          <w:del w:id="5" w:author="Michal Staněk" w:date="2021-04-12T09:56:00Z"/>
          <w:rFonts w:ascii="Calibri Light" w:hAnsi="Calibri Light"/>
        </w:rPr>
      </w:pPr>
    </w:p>
    <w:p w14:paraId="3758342E" w14:textId="039EE5DA" w:rsidR="001820FE" w:rsidDel="002E1C27" w:rsidRDefault="001820FE" w:rsidP="009B4906">
      <w:pPr>
        <w:spacing w:before="120" w:after="120"/>
        <w:jc w:val="both"/>
        <w:rPr>
          <w:del w:id="6" w:author="Michal Staněk" w:date="2021-04-12T09:56:00Z"/>
          <w:rFonts w:ascii="Calibri Light" w:hAnsi="Calibri Light"/>
        </w:rPr>
      </w:pPr>
    </w:p>
    <w:p w14:paraId="3B976A62" w14:textId="01E4826A" w:rsidR="001820FE" w:rsidDel="002E1C27" w:rsidRDefault="001820FE" w:rsidP="009B4906">
      <w:pPr>
        <w:spacing w:before="120" w:after="120"/>
        <w:jc w:val="both"/>
        <w:rPr>
          <w:del w:id="7" w:author="Michal Staněk" w:date="2021-04-12T09:56:00Z"/>
          <w:rFonts w:ascii="Calibri Light" w:hAnsi="Calibri Light"/>
        </w:rPr>
      </w:pPr>
    </w:p>
    <w:p w14:paraId="309C2220" w14:textId="366BC20C" w:rsidR="001820FE" w:rsidDel="002E1C27" w:rsidRDefault="001820FE" w:rsidP="009B4906">
      <w:pPr>
        <w:spacing w:before="120" w:after="120"/>
        <w:jc w:val="both"/>
        <w:rPr>
          <w:del w:id="8" w:author="Michal Staněk" w:date="2021-04-12T09:56:00Z"/>
          <w:rFonts w:ascii="Calibri Light" w:hAnsi="Calibri Light"/>
        </w:rPr>
      </w:pPr>
    </w:p>
    <w:p w14:paraId="5A3266DF" w14:textId="52EC50EE" w:rsidR="001820FE" w:rsidDel="00C74D75" w:rsidRDefault="001820FE" w:rsidP="009B4906">
      <w:pPr>
        <w:spacing w:before="120" w:after="120"/>
        <w:jc w:val="both"/>
        <w:rPr>
          <w:del w:id="9" w:author="Michal Staněk" w:date="2021-04-16T14:00:00Z"/>
          <w:rFonts w:ascii="Calibri Light" w:hAnsi="Calibri Light"/>
        </w:rPr>
      </w:pPr>
    </w:p>
    <w:p w14:paraId="7A44C33E" w14:textId="01CEAC70" w:rsidR="001820FE" w:rsidRPr="004519F5" w:rsidRDefault="001820FE" w:rsidP="009B4906">
      <w:pPr>
        <w:spacing w:before="120" w:after="120"/>
        <w:jc w:val="both"/>
        <w:rPr>
          <w:rFonts w:ascii="Calibri Light" w:hAnsi="Calibri Light"/>
        </w:rPr>
      </w:pPr>
      <w:r w:rsidRPr="001820FE">
        <w:rPr>
          <w:sz w:val="18"/>
          <w:szCs w:val="18"/>
          <w:vertAlign w:val="superscript"/>
        </w:rPr>
        <w:t>41</w:t>
      </w:r>
      <w:r>
        <w:rPr>
          <w:sz w:val="18"/>
          <w:szCs w:val="18"/>
        </w:rPr>
        <w:t xml:space="preserve"> </w:t>
      </w:r>
      <w:r w:rsidRPr="001820FE">
        <w:rPr>
          <w:rFonts w:ascii="Calibri-Light" w:hAnsi="Calibri-Light" w:cs="Calibri-Light"/>
          <w:color w:val="000000"/>
          <w:sz w:val="18"/>
          <w:szCs w:val="18"/>
          <w:lang w:eastAsia="cs-CZ"/>
        </w:rPr>
        <w:t xml:space="preserve">Dostupné z: </w:t>
      </w:r>
      <w:hyperlink r:id="rId59" w:history="1">
        <w:r w:rsidRPr="001820FE">
          <w:rPr>
            <w:rStyle w:val="Hypertextovodkaz"/>
            <w:rFonts w:ascii="Calibri-Light" w:hAnsi="Calibri-Light" w:cs="Calibri-Light"/>
            <w:sz w:val="18"/>
            <w:szCs w:val="18"/>
            <w:lang w:eastAsia="cs-CZ"/>
          </w:rPr>
          <w:t>http://digilib.k.utb.cz</w:t>
        </w:r>
      </w:hyperlink>
      <w:del w:id="10" w:author="Michal Staněk" w:date="2021-04-12T09:57:00Z">
        <w:r w:rsidDel="00447FEB">
          <w:rPr>
            <w:sz w:val="18"/>
            <w:szCs w:val="18"/>
          </w:rPr>
          <w:delText xml:space="preserve"> </w:delText>
        </w:r>
        <w:r w:rsidDel="00447FEB">
          <w:delText xml:space="preserve"> </w:delText>
        </w:r>
      </w:del>
    </w:p>
    <w:p w14:paraId="4B457FFF" w14:textId="77777777" w:rsidR="009E517D" w:rsidRPr="004519F5" w:rsidRDefault="009E517D" w:rsidP="00035992">
      <w:pPr>
        <w:pStyle w:val="Nadpis2"/>
      </w:pPr>
      <w:r w:rsidRPr="004519F5">
        <w:t>Finanční, materiální a další zabezpečení studijního programu</w:t>
      </w:r>
    </w:p>
    <w:p w14:paraId="3562EA63" w14:textId="77777777" w:rsidR="009E517D" w:rsidRPr="004519F5" w:rsidRDefault="009E517D" w:rsidP="00155275">
      <w:pPr>
        <w:pStyle w:val="Nadpis3"/>
      </w:pPr>
      <w:r w:rsidRPr="004519F5">
        <w:t xml:space="preserve">Finanční zabezpečení studijního programu </w:t>
      </w:r>
    </w:p>
    <w:p w14:paraId="0BE4919C" w14:textId="48192EC4" w:rsidR="009E517D" w:rsidRPr="004519F5" w:rsidRDefault="009E517D" w:rsidP="00650764">
      <w:pPr>
        <w:tabs>
          <w:tab w:val="left" w:pos="2835"/>
        </w:tabs>
        <w:spacing w:before="120" w:after="120"/>
      </w:pPr>
      <w:r w:rsidRPr="004519F5">
        <w:tab/>
      </w:r>
      <w:r w:rsidRPr="004519F5">
        <w:tab/>
        <w:t>Standard 4.1</w:t>
      </w:r>
    </w:p>
    <w:p w14:paraId="05CDE71B" w14:textId="6AB06E55" w:rsidR="00EC1EB7" w:rsidRDefault="009B4906" w:rsidP="009B4906">
      <w:pPr>
        <w:tabs>
          <w:tab w:val="left" w:pos="2835"/>
        </w:tabs>
        <w:spacing w:before="120" w:after="120"/>
        <w:jc w:val="both"/>
        <w:rPr>
          <w:rFonts w:ascii="Calibri Light" w:hAnsi="Calibri Light"/>
        </w:rPr>
      </w:pPr>
      <w:r w:rsidRPr="004519F5">
        <w:rPr>
          <w:rFonts w:ascii="Calibri Light" w:hAnsi="Calibri Light"/>
        </w:rPr>
        <w:t xml:space="preserve">Fakulta technologická Univerzity Tomáše Bati ve Zlíně má zajištěnu infrastrukturu pro výuku ve studijním programu, zejména odpovídající materiální a technické zabezpečení, dostatečné a provozuschopné výukové a studijní prostory, vybavení učeben a laboratoří pomůckami a laboratorním a výukovým zařízením, které odpovídá danému typu studijního programu, jeho obsahu, cílům a příslušné oblasti </w:t>
      </w:r>
      <w:proofErr w:type="gramStart"/>
      <w:r w:rsidRPr="004519F5">
        <w:rPr>
          <w:rFonts w:ascii="Calibri Light" w:hAnsi="Calibri Light"/>
        </w:rPr>
        <w:t>vzdělávání</w:t>
      </w:r>
      <w:proofErr w:type="gramEnd"/>
      <w:r w:rsidRPr="004519F5">
        <w:rPr>
          <w:rFonts w:ascii="Calibri Light" w:hAnsi="Calibri Light"/>
        </w:rPr>
        <w:t xml:space="preserve"> a i profilu studijního programu, a počtu studentů. Fakulta průběžně sleduje předpokládané finanční prostředky zajištění výuky a hodnotí náklady spojené s uskutečňováním studijního programu, zejména náklady na přístrojové vybavení a jeho provoz, náklady na materiální a technické vybavení a jeho modernizaci, v neposlední řadě osobní náklady, náklady dalšího vzdělávání akademických pracovníků a výdaje na inovace. Výuka je financována z příspěvku státu na vzdělávací činnost a z tohoto pohledu má fakulta má zajištěny odpovídající zdroje na pokrytí těchto nákladů i se střednědobým výhledem na vývoj financí. Výroční zpráva o hospodaření fakulty je k dispozici na odkazu: </w:t>
      </w:r>
      <w:hyperlink r:id="rId60" w:history="1">
        <w:r w:rsidRPr="00BD1EE6">
          <w:rPr>
            <w:rStyle w:val="Hypertextovodkaz"/>
            <w:rFonts w:ascii="Calibri Light" w:hAnsi="Calibri Light"/>
          </w:rPr>
          <w:t>http://www.utb.cz/ft/o-fakulte/vyrocni-zpravy</w:t>
        </w:r>
      </w:hyperlink>
    </w:p>
    <w:p w14:paraId="0D859484" w14:textId="77777777" w:rsidR="005F0D61" w:rsidRPr="004519F5" w:rsidRDefault="005F0D61" w:rsidP="009B4906">
      <w:pPr>
        <w:tabs>
          <w:tab w:val="left" w:pos="2835"/>
        </w:tabs>
        <w:spacing w:before="120" w:after="120"/>
        <w:jc w:val="both"/>
        <w:rPr>
          <w:rFonts w:ascii="Calibri Light" w:hAnsi="Calibri Light"/>
        </w:rPr>
      </w:pPr>
    </w:p>
    <w:p w14:paraId="483C2411" w14:textId="2549083F" w:rsidR="009E517D" w:rsidRPr="004519F5" w:rsidRDefault="009E517D" w:rsidP="00571261">
      <w:pPr>
        <w:pStyle w:val="Nadpis3"/>
      </w:pPr>
      <w:r w:rsidRPr="004519F5">
        <w:t xml:space="preserve">Materiální a technické zabezpečení studijního programu </w:t>
      </w:r>
    </w:p>
    <w:p w14:paraId="56CFC401" w14:textId="4749FCEB" w:rsidR="009E517D" w:rsidRPr="004519F5" w:rsidRDefault="009E517D" w:rsidP="00650764">
      <w:pPr>
        <w:tabs>
          <w:tab w:val="left" w:pos="2835"/>
        </w:tabs>
        <w:spacing w:before="120" w:after="120"/>
      </w:pPr>
      <w:r w:rsidRPr="004519F5">
        <w:tab/>
      </w:r>
      <w:r w:rsidRPr="004519F5">
        <w:tab/>
        <w:t>Standard 4.2</w:t>
      </w:r>
    </w:p>
    <w:p w14:paraId="5FB87AA1" w14:textId="526E70D7" w:rsidR="00EC1EB7" w:rsidRPr="00DC22A9" w:rsidRDefault="009B4906" w:rsidP="00571261">
      <w:pPr>
        <w:tabs>
          <w:tab w:val="left" w:pos="2835"/>
        </w:tabs>
        <w:spacing w:before="120" w:after="120"/>
        <w:jc w:val="both"/>
        <w:rPr>
          <w:rFonts w:ascii="Calibri Light" w:hAnsi="Calibri Light"/>
        </w:rPr>
      </w:pPr>
      <w:r w:rsidRPr="004519F5">
        <w:rPr>
          <w:rFonts w:ascii="Calibri Light" w:hAnsi="Calibri Light"/>
        </w:rPr>
        <w:t>Univerzita Tomáše Bati ve Zlíně má zajištěnu veškerou potřebnou infrastrukturu potřebnou pro realizaci studijního programu předkládaného k akreditaci. Univerzita disponuje odpovídajícím materiálním a technickým zabezpečením, dostatečnými a provozuschopnými výukovými a studijními prostory. Existující vybavení učeben a laboratoří pomůckami a laboratorním a výukovým zařízením odpovídá uvedenému typu i profilu studijního programu a předpokládanému počtu studentů. Studentům Fakulty technologické je k dispozici rovněž Laboratorní centrum Fakulty technologické s výukovými i výzkumnými laboratořemi a kvalitním přístrojovým vybavením. Velký důraz je kladen na využití nejmodernější výpočetní techniky spolu s příslušným software. Pracoviště disponuje v současné době 5 specializovanými PC učebnami, na které mají studenti přístup v podstatě kdykoliv. Bližší popis je uveden v tabulce C-IV akreditačního spisu „Materiální zabezpečení studijního programu“. Přístrojové vybavení je průběžně doplňováno jak z provozních prostředků, tak za pomoci finančních zdrojů z projektů a grantů. Kompletní přehled přístrojového vybavení je k dispozici na webových stránkách Fakulty technologické</w:t>
      </w:r>
      <w:r w:rsidR="00DC22A9">
        <w:rPr>
          <w:rFonts w:ascii="Calibri Light" w:hAnsi="Calibri Light"/>
          <w:vertAlign w:val="superscript"/>
        </w:rPr>
        <w:t>42</w:t>
      </w:r>
      <w:r w:rsidR="00DC22A9">
        <w:rPr>
          <w:rFonts w:ascii="Calibri Light" w:hAnsi="Calibri Light"/>
        </w:rPr>
        <w:t>.</w:t>
      </w:r>
    </w:p>
    <w:p w14:paraId="0711F8D4" w14:textId="77777777" w:rsidR="009E517D" w:rsidRPr="004519F5" w:rsidRDefault="009E517D" w:rsidP="00650764">
      <w:pPr>
        <w:pStyle w:val="Nadpis3"/>
      </w:pPr>
      <w:r w:rsidRPr="004519F5">
        <w:t xml:space="preserve">Odborná literatura a elektronické databáze odpovídající studijnímu programu </w:t>
      </w:r>
    </w:p>
    <w:p w14:paraId="548AC09A" w14:textId="424AD169" w:rsidR="009E517D" w:rsidRPr="004519F5" w:rsidRDefault="009E517D" w:rsidP="00650764">
      <w:pPr>
        <w:tabs>
          <w:tab w:val="left" w:pos="2835"/>
        </w:tabs>
        <w:spacing w:before="120" w:after="120"/>
      </w:pPr>
      <w:r w:rsidRPr="004519F5">
        <w:tab/>
      </w:r>
      <w:r w:rsidRPr="004519F5">
        <w:tab/>
        <w:t>Standard 4.3</w:t>
      </w:r>
    </w:p>
    <w:p w14:paraId="046B4DA7" w14:textId="6BDB1125" w:rsidR="00EC1EB7" w:rsidRDefault="006F5A75" w:rsidP="009B4906">
      <w:pPr>
        <w:tabs>
          <w:tab w:val="left" w:pos="2835"/>
        </w:tabs>
        <w:spacing w:before="120" w:after="120"/>
        <w:jc w:val="both"/>
        <w:rPr>
          <w:rFonts w:ascii="Calibri Light" w:hAnsi="Calibri Light"/>
        </w:rPr>
      </w:pPr>
      <w:r w:rsidRPr="006F5A75">
        <w:rPr>
          <w:rFonts w:ascii="Calibri Light" w:hAnsi="Calibri Light"/>
        </w:rPr>
        <w:t xml:space="preserve">Studenti mají dostatečný přístup k domácí i zahraniční odborné literatuře a dalším informačním zdrojům odpovídajícím danému typu a profilu studijního programu. Informační zdroje a informační služby pro všechny studijní programy realizované na UTB ve Zlíně zabezpečuje centrálně Knihovna UTB. Ta sídlí v moderních prostorách Univerzitního centra a je navštěvována studenty a pedagogy ze </w:t>
      </w:r>
      <w:r w:rsidRPr="006F5A75">
        <w:rPr>
          <w:rFonts w:ascii="Calibri Light" w:hAnsi="Calibri Light"/>
        </w:rPr>
        <w:lastRenderedPageBreak/>
        <w:t>všech fakult, ale i čtenáři z řad odborné veřejnosti, neboť se jedná o největší univerzální odbornou knihovnu ve Zlínském kraji. Konkrétní zdroje jsou popsány jednak v části C-III akreditačního spisu, a také zde, v komentáři standardu 1.13.</w:t>
      </w:r>
    </w:p>
    <w:p w14:paraId="4E2D9C05" w14:textId="1A0CA3F1" w:rsidR="00DA14CF" w:rsidRDefault="00EA1FD7" w:rsidP="009B4906">
      <w:pPr>
        <w:tabs>
          <w:tab w:val="left" w:pos="2835"/>
        </w:tabs>
        <w:spacing w:before="120" w:after="120"/>
        <w:jc w:val="both"/>
        <w:rPr>
          <w:rFonts w:ascii="Calibri Light" w:hAnsi="Calibri Light"/>
        </w:rPr>
      </w:pPr>
      <w:r>
        <w:rPr>
          <w:rFonts w:ascii="Calibri Light" w:hAnsi="Calibri Light"/>
          <w:noProof/>
        </w:rPr>
        <mc:AlternateContent>
          <mc:Choice Requires="wps">
            <w:drawing>
              <wp:anchor distT="0" distB="0" distL="114300" distR="114300" simplePos="0" relativeHeight="251662848" behindDoc="0" locked="0" layoutInCell="1" allowOverlap="1" wp14:anchorId="71FA0494" wp14:editId="7E6AF16C">
                <wp:simplePos x="0" y="0"/>
                <wp:positionH relativeFrom="column">
                  <wp:posOffset>0</wp:posOffset>
                </wp:positionH>
                <wp:positionV relativeFrom="paragraph">
                  <wp:posOffset>169545</wp:posOffset>
                </wp:positionV>
                <wp:extent cx="2526665" cy="17145"/>
                <wp:effectExtent l="0" t="0" r="26035" b="20955"/>
                <wp:wrapNone/>
                <wp:docPr id="11" name="Přímá spojnice 11"/>
                <wp:cNvGraphicFramePr/>
                <a:graphic xmlns:a="http://schemas.openxmlformats.org/drawingml/2006/main">
                  <a:graphicData uri="http://schemas.microsoft.com/office/word/2010/wordprocessingShape">
                    <wps:wsp>
                      <wps:cNvCnPr/>
                      <wps:spPr>
                        <a:xfrm flipV="1">
                          <a:off x="0" y="0"/>
                          <a:ext cx="2526665" cy="1714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A2FF717" id="Přímá spojnice 11" o:spid="_x0000_s1026" style="position:absolute;flip:y;z-index:251662848;visibility:visible;mso-wrap-style:square;mso-wrap-distance-left:9pt;mso-wrap-distance-top:0;mso-wrap-distance-right:9pt;mso-wrap-distance-bottom:0;mso-position-horizontal:absolute;mso-position-horizontal-relative:text;mso-position-vertical:absolute;mso-position-vertical-relative:text" from="0,13.35pt" to="198.95pt,1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" strokecolor="black [3213]" strokeweight="1.5pt"/>
            </w:pict>
          </mc:Fallback>
        </mc:AlternateContent>
      </w:r>
    </w:p>
    <w:p w14:paraId="6818350F" w14:textId="598A3C58" w:rsidR="00DA14CF" w:rsidRPr="004519F5" w:rsidRDefault="00DA14CF" w:rsidP="00DA14CF">
      <w:pPr>
        <w:spacing w:before="120" w:after="120"/>
        <w:jc w:val="both"/>
        <w:rPr>
          <w:rFonts w:ascii="Calibri Light" w:hAnsi="Calibri Light"/>
        </w:rPr>
      </w:pPr>
      <w:r w:rsidRPr="00DA14CF">
        <w:rPr>
          <w:rFonts w:ascii="Calibri-Light" w:hAnsi="Calibri-Light" w:cs="Calibri-Light"/>
          <w:color w:val="000000"/>
          <w:sz w:val="18"/>
          <w:szCs w:val="18"/>
          <w:vertAlign w:val="superscript"/>
          <w:lang w:eastAsia="cs-CZ"/>
        </w:rPr>
        <w:t>42</w:t>
      </w:r>
      <w:r>
        <w:rPr>
          <w:rFonts w:ascii="Calibri-Light" w:hAnsi="Calibri-Light" w:cs="Calibri-Light"/>
          <w:color w:val="000000"/>
          <w:sz w:val="18"/>
          <w:szCs w:val="18"/>
          <w:lang w:eastAsia="cs-CZ"/>
        </w:rPr>
        <w:t xml:space="preserve"> </w:t>
      </w:r>
      <w:r w:rsidRPr="00DA14CF">
        <w:rPr>
          <w:rFonts w:ascii="Calibri-Light" w:hAnsi="Calibri-Light" w:cs="Calibri-Light"/>
          <w:color w:val="000000"/>
          <w:sz w:val="18"/>
          <w:szCs w:val="18"/>
          <w:lang w:eastAsia="cs-CZ"/>
        </w:rPr>
        <w:t xml:space="preserve">Dostupné z: </w:t>
      </w:r>
      <w:hyperlink r:id="rId61" w:history="1">
        <w:r w:rsidRPr="00DA14CF">
          <w:rPr>
            <w:rStyle w:val="Hypertextovodkaz"/>
            <w:rFonts w:ascii="Calibri-Light" w:hAnsi="Calibri-Light" w:cs="Calibri-Light"/>
            <w:sz w:val="18"/>
            <w:szCs w:val="18"/>
            <w:lang w:eastAsia="cs-CZ"/>
          </w:rPr>
          <w:t>https://ft.utb.cz/veda-a-vyzkum/vedecko-vyzkumna-cinnost/vybaveni/</w:t>
        </w:r>
      </w:hyperlink>
      <w:r>
        <w:rPr>
          <w:sz w:val="18"/>
          <w:szCs w:val="18"/>
        </w:rPr>
        <w:t xml:space="preserve"> </w:t>
      </w:r>
      <w:r>
        <w:t xml:space="preserve"> </w:t>
      </w:r>
    </w:p>
    <w:p w14:paraId="30E57E4A" w14:textId="2E6FE2CF" w:rsidR="00EC1EB7" w:rsidRPr="004519F5" w:rsidRDefault="009E517D" w:rsidP="00F852B1">
      <w:pPr>
        <w:pStyle w:val="Nadpis3"/>
      </w:pPr>
      <w:r w:rsidRPr="004519F5">
        <w:t xml:space="preserve">Materiální a technické zabezpečení studijního programu uskutečňovaného mimo sídlo vysoké školy </w:t>
      </w:r>
    </w:p>
    <w:p w14:paraId="5AAAC324" w14:textId="77777777" w:rsidR="009E517D" w:rsidRPr="004519F5" w:rsidRDefault="009E517D" w:rsidP="00BD69F1">
      <w:pPr>
        <w:spacing w:before="120" w:after="120"/>
      </w:pPr>
      <w:r w:rsidRPr="004519F5">
        <w:tab/>
      </w:r>
      <w:r w:rsidRPr="004519F5">
        <w:tab/>
      </w:r>
      <w:r w:rsidRPr="004519F5">
        <w:tab/>
      </w:r>
      <w:r w:rsidRPr="004519F5">
        <w:tab/>
      </w:r>
      <w:r w:rsidRPr="004519F5">
        <w:tab/>
        <w:t>Standard 4.4</w:t>
      </w:r>
    </w:p>
    <w:p w14:paraId="52C864E2" w14:textId="49CD0A7A" w:rsidR="00B14704" w:rsidRDefault="00B837D1" w:rsidP="00683429">
      <w:pPr>
        <w:tabs>
          <w:tab w:val="left" w:pos="2835"/>
        </w:tabs>
        <w:spacing w:before="120" w:after="120"/>
        <w:jc w:val="both"/>
        <w:rPr>
          <w:rFonts w:ascii="Calibri Light" w:hAnsi="Calibri Light"/>
        </w:rPr>
      </w:pPr>
      <w:r w:rsidRPr="00B837D1">
        <w:rPr>
          <w:rFonts w:ascii="Calibri Light" w:hAnsi="Calibri Light"/>
        </w:rPr>
        <w:t>Studijní program je plně uskutečňován v místě sídla UTB, výjimkou je realizace vědeckých stáží či studijních pobytů; tyto aktivity jsou zajišťovány případ od případu a relevantní vybavenost pracovišť je hodnocena garantem studijního programu a smluvně zajištěna.</w:t>
      </w:r>
    </w:p>
    <w:p w14:paraId="5A17C488" w14:textId="77777777" w:rsidR="001968DA" w:rsidRPr="004519F5" w:rsidRDefault="001968DA" w:rsidP="00683429">
      <w:pPr>
        <w:tabs>
          <w:tab w:val="left" w:pos="2835"/>
        </w:tabs>
        <w:spacing w:before="120" w:after="120"/>
        <w:jc w:val="both"/>
        <w:rPr>
          <w:rFonts w:ascii="Calibri Light" w:hAnsi="Calibri Light"/>
        </w:rPr>
      </w:pPr>
    </w:p>
    <w:p w14:paraId="67A73583" w14:textId="77777777" w:rsidR="009E517D" w:rsidRPr="004519F5" w:rsidRDefault="009E517D" w:rsidP="00035992">
      <w:pPr>
        <w:pStyle w:val="Nadpis2"/>
      </w:pPr>
      <w:r w:rsidRPr="004519F5">
        <w:t xml:space="preserve">Garant studijního programu </w:t>
      </w:r>
    </w:p>
    <w:p w14:paraId="73620D55" w14:textId="77777777" w:rsidR="009E517D" w:rsidRPr="004519F5" w:rsidRDefault="009E517D" w:rsidP="00155275">
      <w:pPr>
        <w:pStyle w:val="Nadpis3"/>
      </w:pPr>
      <w:r w:rsidRPr="004519F5">
        <w:t xml:space="preserve">Pravomoci a odpovědnost garanta </w:t>
      </w:r>
    </w:p>
    <w:p w14:paraId="6E4F47C8" w14:textId="6D06947A" w:rsidR="009E517D" w:rsidRPr="004519F5" w:rsidRDefault="009E517D" w:rsidP="00D26315">
      <w:pPr>
        <w:spacing w:before="120" w:after="120"/>
      </w:pPr>
      <w:r w:rsidRPr="004519F5">
        <w:tab/>
      </w:r>
      <w:r w:rsidRPr="004519F5">
        <w:tab/>
      </w:r>
      <w:r w:rsidRPr="004519F5">
        <w:tab/>
      </w:r>
      <w:r w:rsidRPr="004519F5">
        <w:tab/>
      </w:r>
      <w:r w:rsidRPr="004519F5">
        <w:tab/>
        <w:t>Standard 5.1</w:t>
      </w:r>
    </w:p>
    <w:p w14:paraId="7B9D7174" w14:textId="59041C8F" w:rsidR="00EC1EB7" w:rsidRPr="004519F5" w:rsidRDefault="009B4906" w:rsidP="005962B5">
      <w:pPr>
        <w:keepNext/>
        <w:keepLines/>
        <w:tabs>
          <w:tab w:val="left" w:pos="2835"/>
        </w:tabs>
        <w:spacing w:before="120" w:after="120"/>
        <w:jc w:val="both"/>
        <w:rPr>
          <w:rFonts w:ascii="Calibri Light" w:hAnsi="Calibri Light"/>
        </w:rPr>
      </w:pPr>
      <w:r w:rsidRPr="004519F5">
        <w:rPr>
          <w:rFonts w:ascii="Calibri Light" w:hAnsi="Calibri Light"/>
        </w:rPr>
        <w:t>Pozice garanta studijního programu je dána</w:t>
      </w:r>
      <w:r w:rsidR="005501F1" w:rsidRPr="004519F5">
        <w:rPr>
          <w:rFonts w:ascii="Calibri Light" w:hAnsi="Calibri Light"/>
        </w:rPr>
        <w:t xml:space="preserve"> zákonem č. 111/1998 SB., o vysokých školách</w:t>
      </w:r>
      <w:r w:rsidR="00E711AA" w:rsidRPr="00E711AA">
        <w:rPr>
          <w:rFonts w:ascii="Calibri Light" w:hAnsi="Calibri Light"/>
          <w:vertAlign w:val="superscript"/>
        </w:rPr>
        <w:t>43</w:t>
      </w:r>
      <w:r w:rsidR="00E711AA">
        <w:rPr>
          <w:rFonts w:ascii="Calibri Light" w:hAnsi="Calibri Light"/>
        </w:rPr>
        <w:t>,</w:t>
      </w:r>
      <w:r w:rsidR="005501F1" w:rsidRPr="004519F5">
        <w:rPr>
          <w:rFonts w:ascii="Calibri Light" w:hAnsi="Calibri Light"/>
        </w:rPr>
        <w:t xml:space="preserve"> v platném znění </w:t>
      </w:r>
      <w:r w:rsidRPr="004519F5">
        <w:rPr>
          <w:rFonts w:ascii="Calibri Light" w:hAnsi="Calibri Light"/>
        </w:rPr>
        <w:t xml:space="preserve">a na univerzitní úrovni jsou </w:t>
      </w:r>
      <w:r w:rsidR="005501F1" w:rsidRPr="004519F5">
        <w:rPr>
          <w:rFonts w:ascii="Calibri Light" w:hAnsi="Calibri Light"/>
        </w:rPr>
        <w:t>pravomoci</w:t>
      </w:r>
      <w:r w:rsidRPr="004519F5">
        <w:rPr>
          <w:rFonts w:ascii="Calibri Light" w:hAnsi="Calibri Light"/>
        </w:rPr>
        <w:t xml:space="preserve"> a odpovědnost garanta stanovena především vnitřním předpisem Řád pro tvorbu, schvalování, uskutečňování a změny studijních programů UTB ve Zlíně.</w:t>
      </w:r>
      <w:r w:rsidR="00E711AA" w:rsidRPr="00E711AA">
        <w:rPr>
          <w:rFonts w:ascii="Calibri Light" w:hAnsi="Calibri Light"/>
          <w:vertAlign w:val="superscript"/>
        </w:rPr>
        <w:t>44</w:t>
      </w:r>
      <w:r w:rsidRPr="004519F5">
        <w:rPr>
          <w:rFonts w:ascii="Calibri Light" w:hAnsi="Calibri Light"/>
        </w:rPr>
        <w:t xml:space="preserve"> Pozice garanta na úrovni FT, jeho vztahy a pravomoci v rámci hierarchie organizační struktury fakulty není v současné době detailněji definována.</w:t>
      </w:r>
    </w:p>
    <w:p w14:paraId="5EEE8AEA" w14:textId="291AFA1A" w:rsidR="009E517D" w:rsidRPr="004519F5" w:rsidRDefault="009E517D" w:rsidP="00155275">
      <w:pPr>
        <w:pStyle w:val="Nadpis3"/>
      </w:pPr>
      <w:r w:rsidRPr="004519F5">
        <w:t xml:space="preserve">Zhodnocení osoby garanta z hlediska naplnění standardů </w:t>
      </w:r>
    </w:p>
    <w:p w14:paraId="6AAD2B2E" w14:textId="77777777" w:rsidR="009E517D" w:rsidRPr="004519F5" w:rsidRDefault="009E517D" w:rsidP="00D26315">
      <w:pPr>
        <w:spacing w:before="120" w:after="120"/>
      </w:pPr>
      <w:r w:rsidRPr="004519F5">
        <w:tab/>
      </w:r>
      <w:r w:rsidRPr="004519F5">
        <w:tab/>
      </w:r>
      <w:r w:rsidRPr="004519F5">
        <w:tab/>
      </w:r>
      <w:r w:rsidRPr="004519F5">
        <w:tab/>
      </w:r>
      <w:r w:rsidRPr="004519F5">
        <w:tab/>
        <w:t>Standardy 5.2-5.4</w:t>
      </w:r>
    </w:p>
    <w:p w14:paraId="64B082A5" w14:textId="320B92EA" w:rsidR="009B4906" w:rsidRPr="004519F5" w:rsidRDefault="009B4906" w:rsidP="009B4906">
      <w:pPr>
        <w:tabs>
          <w:tab w:val="left" w:pos="2835"/>
        </w:tabs>
        <w:spacing w:before="120" w:after="120"/>
        <w:jc w:val="both"/>
        <w:rPr>
          <w:rFonts w:ascii="Calibri Light" w:hAnsi="Calibri Light"/>
        </w:rPr>
      </w:pPr>
      <w:r w:rsidRPr="004519F5">
        <w:rPr>
          <w:rFonts w:ascii="Calibri Light" w:hAnsi="Calibri Light"/>
        </w:rPr>
        <w:t xml:space="preserve">Garant studijního programu je akademický pracovník, který je </w:t>
      </w:r>
      <w:r w:rsidR="008F7523">
        <w:rPr>
          <w:rFonts w:ascii="Calibri Light" w:hAnsi="Calibri Light"/>
        </w:rPr>
        <w:t>docentem</w:t>
      </w:r>
      <w:r w:rsidRPr="004519F5">
        <w:rPr>
          <w:rFonts w:ascii="Calibri Light" w:hAnsi="Calibri Light"/>
        </w:rPr>
        <w:t xml:space="preserve"> v oboru </w:t>
      </w:r>
      <w:r w:rsidR="008F7523">
        <w:rPr>
          <w:rFonts w:ascii="Calibri Light" w:hAnsi="Calibri Light"/>
        </w:rPr>
        <w:t>Nástroje a procesy</w:t>
      </w:r>
      <w:r w:rsidRPr="004519F5">
        <w:rPr>
          <w:rFonts w:ascii="Calibri Light" w:hAnsi="Calibri Light"/>
        </w:rPr>
        <w:t xml:space="preserve"> s vědeckou hodností „doktor“ (ve zkratce „Ph.D.“) v oboru </w:t>
      </w:r>
      <w:r w:rsidR="008F7523">
        <w:rPr>
          <w:rFonts w:ascii="Calibri Light" w:hAnsi="Calibri Light"/>
        </w:rPr>
        <w:t>Strojírenská technologie</w:t>
      </w:r>
      <w:r w:rsidRPr="004519F5">
        <w:rPr>
          <w:rFonts w:ascii="Calibri Light" w:hAnsi="Calibri Light"/>
        </w:rPr>
        <w:t>. Garant má požadovanou kvalifikaci a jeho tvůrčí a vědecká činnost je stručně uvedena v akreditačních materiálech, v části C-</w:t>
      </w:r>
      <w:proofErr w:type="gramStart"/>
      <w:r w:rsidRPr="004519F5">
        <w:rPr>
          <w:rFonts w:ascii="Calibri Light" w:hAnsi="Calibri Light"/>
        </w:rPr>
        <w:t>I - Personální</w:t>
      </w:r>
      <w:proofErr w:type="gramEnd"/>
      <w:r w:rsidRPr="004519F5">
        <w:rPr>
          <w:rFonts w:ascii="Calibri Light" w:hAnsi="Calibri Light"/>
        </w:rPr>
        <w:t xml:space="preserve"> zabezpečení. Garant je autorem </w:t>
      </w:r>
      <w:r w:rsidR="00415C7C">
        <w:rPr>
          <w:rFonts w:ascii="Calibri Light" w:hAnsi="Calibri Light"/>
        </w:rPr>
        <w:t>25</w:t>
      </w:r>
      <w:r w:rsidRPr="004519F5">
        <w:rPr>
          <w:rFonts w:ascii="Calibri Light" w:hAnsi="Calibri Light"/>
        </w:rPr>
        <w:t xml:space="preserve"> publikací indexovaných na Web </w:t>
      </w:r>
      <w:proofErr w:type="spellStart"/>
      <w:r w:rsidRPr="004519F5">
        <w:rPr>
          <w:rFonts w:ascii="Calibri Light" w:hAnsi="Calibri Light"/>
        </w:rPr>
        <w:t>of</w:t>
      </w:r>
      <w:proofErr w:type="spellEnd"/>
      <w:r w:rsidRPr="004519F5">
        <w:rPr>
          <w:rFonts w:ascii="Calibri Light" w:hAnsi="Calibri Light"/>
        </w:rPr>
        <w:t xml:space="preserve"> Science </w:t>
      </w:r>
      <w:proofErr w:type="spellStart"/>
      <w:r w:rsidRPr="004519F5">
        <w:rPr>
          <w:rFonts w:ascii="Calibri Light" w:hAnsi="Calibri Light"/>
        </w:rPr>
        <w:t>Core</w:t>
      </w:r>
      <w:proofErr w:type="spellEnd"/>
      <w:r w:rsidRPr="004519F5">
        <w:rPr>
          <w:rFonts w:ascii="Calibri Light" w:hAnsi="Calibri Light"/>
        </w:rPr>
        <w:t xml:space="preserve"> </w:t>
      </w:r>
      <w:proofErr w:type="spellStart"/>
      <w:r w:rsidRPr="004519F5">
        <w:rPr>
          <w:rFonts w:ascii="Calibri Light" w:hAnsi="Calibri Light"/>
        </w:rPr>
        <w:t>Collection</w:t>
      </w:r>
      <w:proofErr w:type="spellEnd"/>
      <w:r w:rsidRPr="004519F5">
        <w:rPr>
          <w:rFonts w:ascii="Calibri Light" w:hAnsi="Calibri Light"/>
        </w:rPr>
        <w:t xml:space="preserve">, </w:t>
      </w:r>
      <w:r w:rsidR="00415C7C">
        <w:rPr>
          <w:rFonts w:ascii="Calibri Light" w:hAnsi="Calibri Light"/>
        </w:rPr>
        <w:t>60</w:t>
      </w:r>
      <w:r w:rsidRPr="004519F5">
        <w:rPr>
          <w:rFonts w:ascii="Calibri Light" w:hAnsi="Calibri Light"/>
        </w:rPr>
        <w:t xml:space="preserve"> publikací indexovaných na </w:t>
      </w:r>
      <w:proofErr w:type="spellStart"/>
      <w:r w:rsidRPr="004519F5">
        <w:rPr>
          <w:rFonts w:ascii="Calibri Light" w:hAnsi="Calibri Light"/>
        </w:rPr>
        <w:t>Scopus</w:t>
      </w:r>
      <w:proofErr w:type="spellEnd"/>
      <w:r w:rsidRPr="004519F5">
        <w:rPr>
          <w:rFonts w:ascii="Calibri Light" w:hAnsi="Calibri Light"/>
        </w:rPr>
        <w:t xml:space="preserve">, </w:t>
      </w:r>
      <w:r w:rsidR="00415C7C">
        <w:rPr>
          <w:rFonts w:ascii="Calibri Light" w:hAnsi="Calibri Light"/>
        </w:rPr>
        <w:t>3</w:t>
      </w:r>
      <w:r w:rsidRPr="004519F5">
        <w:rPr>
          <w:rFonts w:ascii="Calibri Light" w:hAnsi="Calibri Light"/>
        </w:rPr>
        <w:t xml:space="preserve"> patent</w:t>
      </w:r>
      <w:r w:rsidR="00415C7C">
        <w:rPr>
          <w:rFonts w:ascii="Calibri Light" w:hAnsi="Calibri Light"/>
        </w:rPr>
        <w:t>ů</w:t>
      </w:r>
      <w:r w:rsidRPr="004519F5">
        <w:rPr>
          <w:rFonts w:ascii="Calibri Light" w:hAnsi="Calibri Light"/>
        </w:rPr>
        <w:t xml:space="preserve"> a </w:t>
      </w:r>
      <w:r w:rsidR="00415C7C">
        <w:rPr>
          <w:rFonts w:ascii="Calibri Light" w:hAnsi="Calibri Light"/>
        </w:rPr>
        <w:t>13</w:t>
      </w:r>
      <w:r w:rsidRPr="004519F5">
        <w:rPr>
          <w:rFonts w:ascii="Calibri Light" w:hAnsi="Calibri Light"/>
        </w:rPr>
        <w:t xml:space="preserve"> užitných a průmyslových vzorů. </w:t>
      </w:r>
      <w:ins w:id="11" w:author="Michal Staněk" w:date="2021-03-28T22:15:00Z">
        <w:r w:rsidR="00282D79">
          <w:rPr>
            <w:rFonts w:ascii="Calibri Light" w:hAnsi="Calibri Light"/>
          </w:rPr>
          <w:t xml:space="preserve">Garant </w:t>
        </w:r>
      </w:ins>
      <w:ins w:id="12" w:author="Michal Staněk" w:date="2021-03-28T22:21:00Z">
        <w:r w:rsidR="0028076C">
          <w:rPr>
            <w:rFonts w:ascii="Calibri Light" w:hAnsi="Calibri Light"/>
          </w:rPr>
          <w:t>se</w:t>
        </w:r>
      </w:ins>
      <w:ins w:id="13" w:author="Michal Staněk" w:date="2021-03-28T22:22:00Z">
        <w:r w:rsidR="0028076C">
          <w:rPr>
            <w:rFonts w:ascii="Calibri Light" w:hAnsi="Calibri Light"/>
          </w:rPr>
          <w:t xml:space="preserve"> jako řešitel či spoluřešitel</w:t>
        </w:r>
      </w:ins>
      <w:ins w:id="14" w:author="Michal Staněk" w:date="2021-03-28T22:21:00Z">
        <w:r w:rsidR="0028076C">
          <w:rPr>
            <w:rFonts w:ascii="Calibri Light" w:hAnsi="Calibri Light"/>
          </w:rPr>
          <w:t xml:space="preserve"> </w:t>
        </w:r>
      </w:ins>
      <w:ins w:id="15" w:author="Michal Staněk" w:date="2021-03-28T22:22:00Z">
        <w:r w:rsidR="0028076C">
          <w:rPr>
            <w:rFonts w:ascii="Calibri Light" w:hAnsi="Calibri Light"/>
          </w:rPr>
          <w:t>podílel</w:t>
        </w:r>
      </w:ins>
      <w:ins w:id="16" w:author="Michal Staněk" w:date="2021-03-28T23:17:00Z">
        <w:r w:rsidR="00E91D70">
          <w:rPr>
            <w:rFonts w:ascii="Calibri Light" w:hAnsi="Calibri Light"/>
          </w:rPr>
          <w:t xml:space="preserve"> na</w:t>
        </w:r>
      </w:ins>
      <w:ins w:id="17" w:author="Michal Staněk" w:date="2021-03-28T22:22:00Z">
        <w:r w:rsidR="0028076C">
          <w:rPr>
            <w:rFonts w:ascii="Calibri Light" w:hAnsi="Calibri Light"/>
          </w:rPr>
          <w:t xml:space="preserve"> řešení </w:t>
        </w:r>
      </w:ins>
      <w:ins w:id="18" w:author="Michal Staněk" w:date="2021-03-28T23:16:00Z">
        <w:r w:rsidR="00E42C28">
          <w:rPr>
            <w:rFonts w:ascii="Calibri Light" w:hAnsi="Calibri Light"/>
          </w:rPr>
          <w:t xml:space="preserve">9 výzkumných projektů (MŠMT, </w:t>
        </w:r>
      </w:ins>
      <w:ins w:id="19" w:author="Michal Staněk" w:date="2021-03-28T23:17:00Z">
        <w:r w:rsidR="00E42C28">
          <w:rPr>
            <w:rFonts w:ascii="Calibri Light" w:hAnsi="Calibri Light"/>
          </w:rPr>
          <w:t>TAČR, MPO apod.).</w:t>
        </w:r>
      </w:ins>
      <w:ins w:id="20" w:author="Michal Staněk" w:date="2021-03-28T22:22:00Z">
        <w:r w:rsidR="0028076C">
          <w:rPr>
            <w:rFonts w:ascii="Calibri Light" w:hAnsi="Calibri Light"/>
          </w:rPr>
          <w:t xml:space="preserve"> </w:t>
        </w:r>
      </w:ins>
      <w:ins w:id="21" w:author="Michal Staněk" w:date="2021-03-30T17:01:00Z">
        <w:r w:rsidR="00D82C2E" w:rsidRPr="00D82C2E">
          <w:rPr>
            <w:rFonts w:ascii="Calibri Light" w:hAnsi="Calibri Light"/>
          </w:rPr>
          <w:t xml:space="preserve">V rámci svého působení na vysoké škole absolvoval zahraniční stáže na následujících institucích: </w:t>
        </w:r>
        <w:proofErr w:type="spellStart"/>
        <w:r w:rsidR="00D82C2E" w:rsidRPr="00D82C2E">
          <w:rPr>
            <w:rFonts w:ascii="Calibri Light" w:hAnsi="Calibri Light"/>
          </w:rPr>
          <w:t>Cracow</w:t>
        </w:r>
        <w:proofErr w:type="spellEnd"/>
        <w:r w:rsidR="00D82C2E" w:rsidRPr="00D82C2E">
          <w:rPr>
            <w:rFonts w:ascii="Calibri Light" w:hAnsi="Calibri Light"/>
          </w:rPr>
          <w:t xml:space="preserve"> University </w:t>
        </w:r>
        <w:proofErr w:type="spellStart"/>
        <w:r w:rsidR="00D82C2E" w:rsidRPr="00D82C2E">
          <w:rPr>
            <w:rFonts w:ascii="Calibri Light" w:hAnsi="Calibri Light"/>
          </w:rPr>
          <w:t>of</w:t>
        </w:r>
        <w:proofErr w:type="spellEnd"/>
        <w:r w:rsidR="00D82C2E" w:rsidRPr="00D82C2E">
          <w:rPr>
            <w:rFonts w:ascii="Calibri Light" w:hAnsi="Calibri Light"/>
          </w:rPr>
          <w:t xml:space="preserve"> Technology, </w:t>
        </w:r>
        <w:proofErr w:type="spellStart"/>
        <w:r w:rsidR="00D82C2E" w:rsidRPr="00D82C2E">
          <w:rPr>
            <w:rFonts w:ascii="Calibri Light" w:hAnsi="Calibri Light"/>
          </w:rPr>
          <w:t>Faculty</w:t>
        </w:r>
        <w:proofErr w:type="spellEnd"/>
        <w:r w:rsidR="00D82C2E" w:rsidRPr="00D82C2E">
          <w:rPr>
            <w:rFonts w:ascii="Calibri Light" w:hAnsi="Calibri Light"/>
          </w:rPr>
          <w:t xml:space="preserve"> </w:t>
        </w:r>
        <w:proofErr w:type="spellStart"/>
        <w:r w:rsidR="00D82C2E" w:rsidRPr="00D82C2E">
          <w:rPr>
            <w:rFonts w:ascii="Calibri Light" w:hAnsi="Calibri Light"/>
          </w:rPr>
          <w:t>of</w:t>
        </w:r>
        <w:proofErr w:type="spellEnd"/>
        <w:r w:rsidR="00D82C2E" w:rsidRPr="00D82C2E">
          <w:rPr>
            <w:rFonts w:ascii="Calibri Light" w:hAnsi="Calibri Light"/>
          </w:rPr>
          <w:t xml:space="preserve"> </w:t>
        </w:r>
        <w:proofErr w:type="spellStart"/>
        <w:r w:rsidR="00D82C2E" w:rsidRPr="00D82C2E">
          <w:rPr>
            <w:rFonts w:ascii="Calibri Light" w:hAnsi="Calibri Light"/>
          </w:rPr>
          <w:t>Mechanical</w:t>
        </w:r>
        <w:proofErr w:type="spellEnd"/>
        <w:r w:rsidR="00D82C2E" w:rsidRPr="00D82C2E">
          <w:rPr>
            <w:rFonts w:ascii="Calibri Light" w:hAnsi="Calibri Light"/>
          </w:rPr>
          <w:t xml:space="preserve"> </w:t>
        </w:r>
        <w:proofErr w:type="spellStart"/>
        <w:r w:rsidR="00D82C2E" w:rsidRPr="00D82C2E">
          <w:rPr>
            <w:rFonts w:ascii="Calibri Light" w:hAnsi="Calibri Light"/>
          </w:rPr>
          <w:t>Engineering</w:t>
        </w:r>
        <w:proofErr w:type="spellEnd"/>
        <w:r w:rsidR="00D82C2E" w:rsidRPr="00D82C2E">
          <w:rPr>
            <w:rFonts w:ascii="Calibri Light" w:hAnsi="Calibri Light"/>
          </w:rPr>
          <w:t xml:space="preserve">, </w:t>
        </w:r>
        <w:proofErr w:type="spellStart"/>
        <w:r w:rsidR="00D82C2E" w:rsidRPr="00D82C2E">
          <w:rPr>
            <w:rFonts w:ascii="Calibri Light" w:hAnsi="Calibri Light"/>
          </w:rPr>
          <w:t>Poland</w:t>
        </w:r>
        <w:proofErr w:type="spellEnd"/>
        <w:r w:rsidR="00D82C2E" w:rsidRPr="00D82C2E">
          <w:rPr>
            <w:rFonts w:ascii="Calibri Light" w:hAnsi="Calibri Light"/>
          </w:rPr>
          <w:t xml:space="preserve">; </w:t>
        </w:r>
        <w:proofErr w:type="spellStart"/>
        <w:r w:rsidR="00D82C2E" w:rsidRPr="00D82C2E">
          <w:rPr>
            <w:rFonts w:ascii="Calibri Light" w:hAnsi="Calibri Light"/>
          </w:rPr>
          <w:t>Vienna</w:t>
        </w:r>
        <w:proofErr w:type="spellEnd"/>
        <w:r w:rsidR="00D82C2E" w:rsidRPr="00D82C2E">
          <w:rPr>
            <w:rFonts w:ascii="Calibri Light" w:hAnsi="Calibri Light"/>
          </w:rPr>
          <w:t xml:space="preserve"> University </w:t>
        </w:r>
        <w:proofErr w:type="spellStart"/>
        <w:r w:rsidR="00D82C2E" w:rsidRPr="00D82C2E">
          <w:rPr>
            <w:rFonts w:ascii="Calibri Light" w:hAnsi="Calibri Light"/>
          </w:rPr>
          <w:t>of</w:t>
        </w:r>
        <w:proofErr w:type="spellEnd"/>
        <w:r w:rsidR="00D82C2E" w:rsidRPr="00D82C2E">
          <w:rPr>
            <w:rFonts w:ascii="Calibri Light" w:hAnsi="Calibri Light"/>
          </w:rPr>
          <w:t xml:space="preserve"> Technology, </w:t>
        </w:r>
        <w:proofErr w:type="spellStart"/>
        <w:r w:rsidR="00D82C2E" w:rsidRPr="00D82C2E">
          <w:rPr>
            <w:rFonts w:ascii="Calibri Light" w:hAnsi="Calibri Light"/>
          </w:rPr>
          <w:t>Faculty</w:t>
        </w:r>
        <w:proofErr w:type="spellEnd"/>
        <w:r w:rsidR="00D82C2E" w:rsidRPr="00D82C2E">
          <w:rPr>
            <w:rFonts w:ascii="Calibri Light" w:hAnsi="Calibri Light"/>
          </w:rPr>
          <w:t xml:space="preserve"> </w:t>
        </w:r>
        <w:proofErr w:type="spellStart"/>
        <w:r w:rsidR="00D82C2E" w:rsidRPr="00D82C2E">
          <w:rPr>
            <w:rFonts w:ascii="Calibri Light" w:hAnsi="Calibri Light"/>
          </w:rPr>
          <w:t>of</w:t>
        </w:r>
        <w:proofErr w:type="spellEnd"/>
        <w:r w:rsidR="00D82C2E" w:rsidRPr="00D82C2E">
          <w:rPr>
            <w:rFonts w:ascii="Calibri Light" w:hAnsi="Calibri Light"/>
          </w:rPr>
          <w:t xml:space="preserve"> </w:t>
        </w:r>
        <w:proofErr w:type="spellStart"/>
        <w:r w:rsidR="00D82C2E" w:rsidRPr="00D82C2E">
          <w:rPr>
            <w:rFonts w:ascii="Calibri Light" w:hAnsi="Calibri Light"/>
          </w:rPr>
          <w:t>Mechanical</w:t>
        </w:r>
        <w:proofErr w:type="spellEnd"/>
        <w:r w:rsidR="00D82C2E" w:rsidRPr="00D82C2E">
          <w:rPr>
            <w:rFonts w:ascii="Calibri Light" w:hAnsi="Calibri Light"/>
          </w:rPr>
          <w:t xml:space="preserve"> </w:t>
        </w:r>
        <w:proofErr w:type="spellStart"/>
        <w:r w:rsidR="00D82C2E" w:rsidRPr="00D82C2E">
          <w:rPr>
            <w:rFonts w:ascii="Calibri Light" w:hAnsi="Calibri Light"/>
          </w:rPr>
          <w:t>Engineering</w:t>
        </w:r>
        <w:proofErr w:type="spellEnd"/>
        <w:r w:rsidR="00D82C2E" w:rsidRPr="00D82C2E">
          <w:rPr>
            <w:rFonts w:ascii="Calibri Light" w:hAnsi="Calibri Light"/>
          </w:rPr>
          <w:t xml:space="preserve">, </w:t>
        </w:r>
        <w:proofErr w:type="spellStart"/>
        <w:r w:rsidR="00D82C2E" w:rsidRPr="00D82C2E">
          <w:rPr>
            <w:rFonts w:ascii="Calibri Light" w:hAnsi="Calibri Light"/>
          </w:rPr>
          <w:t>Austria</w:t>
        </w:r>
        <w:proofErr w:type="spellEnd"/>
        <w:r w:rsidR="00D82C2E" w:rsidRPr="00D82C2E">
          <w:rPr>
            <w:rFonts w:ascii="Calibri Light" w:hAnsi="Calibri Light"/>
          </w:rPr>
          <w:t xml:space="preserve">; </w:t>
        </w:r>
        <w:proofErr w:type="spellStart"/>
        <w:r w:rsidR="00D82C2E" w:rsidRPr="00D82C2E">
          <w:rPr>
            <w:rFonts w:ascii="Calibri Light" w:hAnsi="Calibri Light"/>
          </w:rPr>
          <w:t>Högskolan</w:t>
        </w:r>
        <w:proofErr w:type="spellEnd"/>
        <w:r w:rsidR="00D82C2E" w:rsidRPr="00D82C2E">
          <w:rPr>
            <w:rFonts w:ascii="Calibri Light" w:hAnsi="Calibri Light"/>
          </w:rPr>
          <w:t xml:space="preserve"> </w:t>
        </w:r>
        <w:proofErr w:type="spellStart"/>
        <w:r w:rsidR="00D82C2E" w:rsidRPr="00D82C2E">
          <w:rPr>
            <w:rFonts w:ascii="Calibri Light" w:hAnsi="Calibri Light"/>
          </w:rPr>
          <w:t>Kristianstad</w:t>
        </w:r>
        <w:proofErr w:type="spellEnd"/>
        <w:r w:rsidR="00D82C2E" w:rsidRPr="00D82C2E">
          <w:rPr>
            <w:rFonts w:ascii="Calibri Light" w:hAnsi="Calibri Light"/>
          </w:rPr>
          <w:t xml:space="preserve">, </w:t>
        </w:r>
        <w:proofErr w:type="spellStart"/>
        <w:r w:rsidR="00D82C2E" w:rsidRPr="00D82C2E">
          <w:rPr>
            <w:rFonts w:ascii="Calibri Light" w:hAnsi="Calibri Light"/>
          </w:rPr>
          <w:t>Technical</w:t>
        </w:r>
        <w:proofErr w:type="spellEnd"/>
        <w:r w:rsidR="00D82C2E" w:rsidRPr="00D82C2E">
          <w:rPr>
            <w:rFonts w:ascii="Calibri Light" w:hAnsi="Calibri Light"/>
          </w:rPr>
          <w:t xml:space="preserve"> Institute, </w:t>
        </w:r>
        <w:proofErr w:type="spellStart"/>
        <w:r w:rsidR="00D82C2E" w:rsidRPr="00D82C2E">
          <w:rPr>
            <w:rFonts w:ascii="Calibri Light" w:hAnsi="Calibri Light"/>
          </w:rPr>
          <w:t>Sweden</w:t>
        </w:r>
        <w:proofErr w:type="spellEnd"/>
        <w:r w:rsidR="00D82C2E" w:rsidRPr="00D82C2E">
          <w:rPr>
            <w:rFonts w:ascii="Calibri Light" w:hAnsi="Calibri Light"/>
          </w:rPr>
          <w:t xml:space="preserve">; TU v </w:t>
        </w:r>
        <w:proofErr w:type="spellStart"/>
        <w:r w:rsidR="00D82C2E" w:rsidRPr="00D82C2E">
          <w:rPr>
            <w:rFonts w:ascii="Calibri Light" w:hAnsi="Calibri Light"/>
          </w:rPr>
          <w:t>Košiciach</w:t>
        </w:r>
        <w:proofErr w:type="spellEnd"/>
        <w:r w:rsidR="00D82C2E" w:rsidRPr="00D82C2E">
          <w:rPr>
            <w:rFonts w:ascii="Calibri Light" w:hAnsi="Calibri Light"/>
          </w:rPr>
          <w:t xml:space="preserve">, </w:t>
        </w:r>
        <w:proofErr w:type="spellStart"/>
        <w:r w:rsidR="00D82C2E" w:rsidRPr="00D82C2E">
          <w:rPr>
            <w:rFonts w:ascii="Calibri Light" w:hAnsi="Calibri Light"/>
          </w:rPr>
          <w:t>Strojnícka</w:t>
        </w:r>
        <w:proofErr w:type="spellEnd"/>
        <w:r w:rsidR="00D82C2E" w:rsidRPr="00D82C2E">
          <w:rPr>
            <w:rFonts w:ascii="Calibri Light" w:hAnsi="Calibri Light"/>
          </w:rPr>
          <w:t xml:space="preserve"> fakulta, Katedra </w:t>
        </w:r>
        <w:proofErr w:type="spellStart"/>
        <w:r w:rsidR="00D82C2E" w:rsidRPr="00D82C2E">
          <w:rPr>
            <w:rFonts w:ascii="Calibri Light" w:hAnsi="Calibri Light"/>
          </w:rPr>
          <w:t>technológií</w:t>
        </w:r>
        <w:proofErr w:type="spellEnd"/>
        <w:r w:rsidR="00D82C2E" w:rsidRPr="00D82C2E">
          <w:rPr>
            <w:rFonts w:ascii="Calibri Light" w:hAnsi="Calibri Light"/>
          </w:rPr>
          <w:t xml:space="preserve"> a </w:t>
        </w:r>
        <w:proofErr w:type="spellStart"/>
        <w:r w:rsidR="00D82C2E" w:rsidRPr="00D82C2E">
          <w:rPr>
            <w:rFonts w:ascii="Calibri Light" w:hAnsi="Calibri Light"/>
          </w:rPr>
          <w:t>materiálov</w:t>
        </w:r>
        <w:proofErr w:type="spellEnd"/>
        <w:r w:rsidR="00D82C2E" w:rsidRPr="00D82C2E">
          <w:rPr>
            <w:rFonts w:ascii="Calibri Light" w:hAnsi="Calibri Light"/>
          </w:rPr>
          <w:t xml:space="preserve">, Slovakia; </w:t>
        </w:r>
        <w:proofErr w:type="spellStart"/>
        <w:r w:rsidR="00D82C2E" w:rsidRPr="00D82C2E">
          <w:rPr>
            <w:rFonts w:ascii="Calibri Light" w:hAnsi="Calibri Light"/>
          </w:rPr>
          <w:t>Poznan</w:t>
        </w:r>
        <w:proofErr w:type="spellEnd"/>
        <w:r w:rsidR="00D82C2E" w:rsidRPr="00D82C2E">
          <w:rPr>
            <w:rFonts w:ascii="Calibri Light" w:hAnsi="Calibri Light"/>
          </w:rPr>
          <w:t xml:space="preserve"> University </w:t>
        </w:r>
        <w:proofErr w:type="spellStart"/>
        <w:r w:rsidR="00D82C2E" w:rsidRPr="00D82C2E">
          <w:rPr>
            <w:rFonts w:ascii="Calibri Light" w:hAnsi="Calibri Light"/>
          </w:rPr>
          <w:t>of</w:t>
        </w:r>
        <w:proofErr w:type="spellEnd"/>
        <w:r w:rsidR="00D82C2E" w:rsidRPr="00D82C2E">
          <w:rPr>
            <w:rFonts w:ascii="Calibri Light" w:hAnsi="Calibri Light"/>
          </w:rPr>
          <w:t xml:space="preserve"> Technology, Institute </w:t>
        </w:r>
        <w:proofErr w:type="spellStart"/>
        <w:r w:rsidR="00D82C2E" w:rsidRPr="00D82C2E">
          <w:rPr>
            <w:rFonts w:ascii="Calibri Light" w:hAnsi="Calibri Light"/>
          </w:rPr>
          <w:t>of</w:t>
        </w:r>
        <w:proofErr w:type="spellEnd"/>
        <w:r w:rsidR="00D82C2E" w:rsidRPr="00D82C2E">
          <w:rPr>
            <w:rFonts w:ascii="Calibri Light" w:hAnsi="Calibri Light"/>
          </w:rPr>
          <w:t xml:space="preserve"> </w:t>
        </w:r>
        <w:proofErr w:type="spellStart"/>
        <w:r w:rsidR="00D82C2E" w:rsidRPr="00D82C2E">
          <w:rPr>
            <w:rFonts w:ascii="Calibri Light" w:hAnsi="Calibri Light"/>
          </w:rPr>
          <w:t>Mechanical</w:t>
        </w:r>
        <w:proofErr w:type="spellEnd"/>
        <w:r w:rsidR="00D82C2E" w:rsidRPr="00D82C2E">
          <w:rPr>
            <w:rFonts w:ascii="Calibri Light" w:hAnsi="Calibri Light"/>
          </w:rPr>
          <w:t xml:space="preserve"> Technology, </w:t>
        </w:r>
        <w:proofErr w:type="spellStart"/>
        <w:r w:rsidR="00D82C2E" w:rsidRPr="00D82C2E">
          <w:rPr>
            <w:rFonts w:ascii="Calibri Light" w:hAnsi="Calibri Light"/>
          </w:rPr>
          <w:t>Poland</w:t>
        </w:r>
        <w:proofErr w:type="spellEnd"/>
        <w:r w:rsidR="00D82C2E" w:rsidRPr="00D82C2E">
          <w:rPr>
            <w:rFonts w:ascii="Calibri Light" w:hAnsi="Calibri Light"/>
          </w:rPr>
          <w:t>.</w:t>
        </w:r>
      </w:ins>
    </w:p>
    <w:p w14:paraId="6290F138" w14:textId="77777777" w:rsidR="009B4906" w:rsidRPr="004519F5" w:rsidRDefault="009B4906" w:rsidP="009B4906">
      <w:pPr>
        <w:tabs>
          <w:tab w:val="left" w:pos="2835"/>
        </w:tabs>
        <w:spacing w:before="120" w:after="120"/>
        <w:jc w:val="both"/>
        <w:rPr>
          <w:rFonts w:ascii="Calibri Light" w:hAnsi="Calibri Light"/>
        </w:rPr>
      </w:pPr>
      <w:r w:rsidRPr="004519F5">
        <w:rPr>
          <w:rFonts w:ascii="Calibri Light" w:hAnsi="Calibri Light"/>
        </w:rPr>
        <w:t xml:space="preserve">Garant je akademickým pracovníkem UTB ve Zlíně a působí na vysoké škole jako akademický pracovník na základě pracovní smlouvy s celkovou týdenní pracovní dobou odpovídající stanovené týdenní pracovní době podle § 79 zákoníku práce.  </w:t>
      </w:r>
    </w:p>
    <w:p w14:paraId="1108474B" w14:textId="35FD5608" w:rsidR="003C229F" w:rsidRPr="004519F5" w:rsidRDefault="009B4906" w:rsidP="009B4906">
      <w:pPr>
        <w:tabs>
          <w:tab w:val="left" w:pos="2835"/>
        </w:tabs>
        <w:spacing w:before="120" w:after="120"/>
        <w:jc w:val="both"/>
        <w:rPr>
          <w:rFonts w:ascii="Calibri Light" w:hAnsi="Calibri Light"/>
        </w:rPr>
      </w:pPr>
      <w:r w:rsidRPr="004519F5">
        <w:rPr>
          <w:rFonts w:ascii="Calibri Light" w:hAnsi="Calibri Light"/>
        </w:rPr>
        <w:t xml:space="preserve">Garant předloženého studijního programu </w:t>
      </w:r>
      <w:r w:rsidR="008C5306">
        <w:rPr>
          <w:rFonts w:ascii="Calibri Light" w:hAnsi="Calibri Light"/>
        </w:rPr>
        <w:t>je</w:t>
      </w:r>
      <w:r w:rsidRPr="004519F5">
        <w:rPr>
          <w:rFonts w:ascii="Calibri Light" w:hAnsi="Calibri Light"/>
        </w:rPr>
        <w:t xml:space="preserve"> v současné době garantem navazujícího magisterského studijního oboru</w:t>
      </w:r>
      <w:r w:rsidR="008C5306">
        <w:rPr>
          <w:rFonts w:ascii="Calibri Light" w:hAnsi="Calibri Light"/>
        </w:rPr>
        <w:t xml:space="preserve"> (Konstrukce technologických zařízení)</w:t>
      </w:r>
      <w:r w:rsidRPr="004519F5">
        <w:rPr>
          <w:rFonts w:ascii="Calibri Light" w:hAnsi="Calibri Light"/>
        </w:rPr>
        <w:t>, čímž splňuje podmínky týkající se maximálního počtu garantovaných studijních programů.</w:t>
      </w:r>
    </w:p>
    <w:p w14:paraId="36C40D26" w14:textId="77777777" w:rsidR="009B4906" w:rsidRPr="004519F5" w:rsidRDefault="009B4906" w:rsidP="009B4906">
      <w:pPr>
        <w:tabs>
          <w:tab w:val="left" w:pos="2835"/>
        </w:tabs>
        <w:spacing w:before="120" w:after="120"/>
        <w:jc w:val="both"/>
        <w:rPr>
          <w:rFonts w:ascii="Calibri Light" w:hAnsi="Calibri Light"/>
        </w:rPr>
      </w:pPr>
    </w:p>
    <w:p w14:paraId="5BEA98A6" w14:textId="77777777" w:rsidR="009E517D" w:rsidRPr="004519F5" w:rsidRDefault="009E517D" w:rsidP="00035992">
      <w:pPr>
        <w:pStyle w:val="Nadpis2"/>
      </w:pPr>
      <w:r w:rsidRPr="004519F5">
        <w:lastRenderedPageBreak/>
        <w:t>Personální zabezpečení studijního programu</w:t>
      </w:r>
    </w:p>
    <w:p w14:paraId="53D33636" w14:textId="353AD3B2" w:rsidR="009E517D" w:rsidRPr="004519F5" w:rsidRDefault="009E517D" w:rsidP="00155275">
      <w:pPr>
        <w:pStyle w:val="Nadpis3"/>
      </w:pPr>
      <w:r w:rsidRPr="004519F5">
        <w:t xml:space="preserve">Zhodnocení celkového personálního zabezpečení studijního programu z hlediska naplnění standardů </w:t>
      </w:r>
    </w:p>
    <w:p w14:paraId="38180A0D" w14:textId="30D73360" w:rsidR="009E517D" w:rsidRPr="004519F5" w:rsidRDefault="009E517D" w:rsidP="00D26315">
      <w:pPr>
        <w:spacing w:before="120" w:after="120"/>
      </w:pPr>
      <w:r w:rsidRPr="004519F5">
        <w:tab/>
      </w:r>
      <w:r w:rsidRPr="004519F5">
        <w:tab/>
      </w:r>
      <w:r w:rsidRPr="004519F5">
        <w:tab/>
      </w:r>
      <w:r w:rsidRPr="004519F5">
        <w:tab/>
      </w:r>
      <w:r w:rsidRPr="004519F5">
        <w:tab/>
        <w:t>Standardy 6.1-6.2, 6.7-6.8</w:t>
      </w:r>
    </w:p>
    <w:p w14:paraId="6B7E8356" w14:textId="12273430" w:rsidR="000A467D" w:rsidRDefault="000A467D" w:rsidP="000A467D">
      <w:pPr>
        <w:spacing w:before="120" w:after="120"/>
        <w:jc w:val="both"/>
        <w:rPr>
          <w:rFonts w:ascii="Calibri-Light" w:hAnsi="Calibri-Light" w:cs="Calibri-Light"/>
          <w:color w:val="000000"/>
          <w:sz w:val="18"/>
          <w:szCs w:val="18"/>
          <w:lang w:eastAsia="cs-CZ"/>
        </w:rPr>
      </w:pPr>
      <w:r>
        <w:rPr>
          <w:rFonts w:ascii="Calibri Light" w:hAnsi="Calibri Light"/>
          <w:noProof/>
        </w:rPr>
        <mc:AlternateContent>
          <mc:Choice Requires="wps">
            <w:drawing>
              <wp:anchor distT="0" distB="0" distL="114300" distR="114300" simplePos="0" relativeHeight="251658752" behindDoc="0" locked="0" layoutInCell="1" allowOverlap="1" wp14:anchorId="30C97F3B" wp14:editId="67BCAD60">
                <wp:simplePos x="0" y="0"/>
                <wp:positionH relativeFrom="column">
                  <wp:posOffset>0</wp:posOffset>
                </wp:positionH>
                <wp:positionV relativeFrom="paragraph">
                  <wp:posOffset>736810</wp:posOffset>
                </wp:positionV>
                <wp:extent cx="2526665" cy="17145"/>
                <wp:effectExtent l="0" t="0" r="26035" b="20955"/>
                <wp:wrapNone/>
                <wp:docPr id="12" name="Přímá spojnice 12"/>
                <wp:cNvGraphicFramePr/>
                <a:graphic xmlns:a="http://schemas.openxmlformats.org/drawingml/2006/main">
                  <a:graphicData uri="http://schemas.microsoft.com/office/word/2010/wordprocessingShape">
                    <wps:wsp>
                      <wps:cNvCnPr/>
                      <wps:spPr>
                        <a:xfrm flipV="1">
                          <a:off x="0" y="0"/>
                          <a:ext cx="2526665" cy="1714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4365ABF" id="Přímá spojnice 12" o:spid="_x0000_s1026" style="position:absolute;flip:y;z-index:251658752;visibility:visible;mso-wrap-style:square;mso-wrap-distance-left:9pt;mso-wrap-distance-top:0;mso-wrap-distance-right:9pt;mso-wrap-distance-bottom:0;mso-position-horizontal:absolute;mso-position-horizontal-relative:text;mso-position-vertical:absolute;mso-position-vertical-relative:text" from="0,58pt" to="198.95pt,5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" strokecolor="black [3213]" strokeweight="1.5pt"/>
            </w:pict>
          </mc:Fallback>
        </mc:AlternateContent>
      </w:r>
      <w:r w:rsidR="009B4906" w:rsidRPr="004519F5">
        <w:rPr>
          <w:rFonts w:ascii="Calibri Light" w:hAnsi="Calibri Light"/>
        </w:rPr>
        <w:t>Zabezpečení kvality výuky studijního programu souvisí s celkovým personálním zabezpečením výuky na Ústavu výrobního inženýrství, Fakultě technologické UTB ve Zlíně. Personální zabezpečení studijního programu splňuje požadavky standardů pro akreditaci daného typu studijního programu, co se týká</w:t>
      </w:r>
      <w:r>
        <w:rPr>
          <w:rFonts w:ascii="Calibri Light" w:hAnsi="Calibri Light"/>
        </w:rPr>
        <w:br/>
      </w:r>
    </w:p>
    <w:p w14:paraId="0F6977FD" w14:textId="77777777" w:rsidR="00F177C3" w:rsidRDefault="000A467D" w:rsidP="000A467D">
      <w:pPr>
        <w:spacing w:before="120" w:after="120"/>
        <w:rPr>
          <w:rFonts w:ascii="Calibri-Light" w:hAnsi="Calibri-Light" w:cs="Calibri-Light"/>
          <w:color w:val="000000"/>
          <w:sz w:val="18"/>
          <w:szCs w:val="18"/>
          <w:lang w:eastAsia="cs-CZ"/>
        </w:rPr>
      </w:pPr>
      <w:r w:rsidRPr="000A467D">
        <w:rPr>
          <w:rFonts w:ascii="Calibri-Light" w:hAnsi="Calibri-Light" w:cs="Calibri-Light"/>
          <w:color w:val="000000"/>
          <w:sz w:val="18"/>
          <w:szCs w:val="18"/>
          <w:vertAlign w:val="superscript"/>
          <w:lang w:eastAsia="cs-CZ"/>
        </w:rPr>
        <w:t>43</w:t>
      </w:r>
      <w:r w:rsidRPr="000A467D">
        <w:rPr>
          <w:rFonts w:ascii="Calibri-Light" w:hAnsi="Calibri-Light" w:cs="Calibri-Light"/>
          <w:color w:val="000000"/>
          <w:sz w:val="18"/>
          <w:szCs w:val="18"/>
          <w:lang w:eastAsia="cs-CZ"/>
        </w:rPr>
        <w:t xml:space="preserve"> Dostupné z: </w:t>
      </w:r>
      <w:hyperlink r:id="rId62" w:history="1">
        <w:r w:rsidRPr="0011767B">
          <w:rPr>
            <w:rStyle w:val="Hypertextovodkaz"/>
            <w:rFonts w:ascii="Calibri-Light" w:hAnsi="Calibri-Light" w:cs="Calibri-Light"/>
            <w:sz w:val="18"/>
            <w:szCs w:val="18"/>
            <w:lang w:eastAsia="cs-CZ"/>
          </w:rPr>
          <w:t>http://www.msmt.cz/vyzkum-a-vyvoj-2/zakon-c-111-1998-sb-o-vysokych-skolach</w:t>
        </w:r>
      </w:hyperlink>
      <w:r>
        <w:rPr>
          <w:rFonts w:ascii="Calibri-Light" w:hAnsi="Calibri-Light" w:cs="Calibri-Light"/>
          <w:color w:val="000000"/>
          <w:sz w:val="18"/>
          <w:szCs w:val="18"/>
          <w:lang w:eastAsia="cs-CZ"/>
        </w:rPr>
        <w:br/>
      </w:r>
      <w:r w:rsidRPr="000A467D">
        <w:rPr>
          <w:rFonts w:ascii="Calibri-Light" w:hAnsi="Calibri-Light" w:cs="Calibri-Light"/>
          <w:color w:val="000000"/>
          <w:sz w:val="18"/>
          <w:szCs w:val="18"/>
          <w:vertAlign w:val="superscript"/>
          <w:lang w:eastAsia="cs-CZ"/>
        </w:rPr>
        <w:t>44</w:t>
      </w:r>
      <w:r w:rsidRPr="000A467D">
        <w:rPr>
          <w:rFonts w:ascii="Calibri-Light" w:hAnsi="Calibri-Light" w:cs="Calibri-Light"/>
          <w:color w:val="000000"/>
          <w:sz w:val="18"/>
          <w:szCs w:val="18"/>
          <w:lang w:eastAsia="cs-CZ"/>
        </w:rPr>
        <w:t xml:space="preserve"> Dostupné z: </w:t>
      </w:r>
      <w:hyperlink r:id="rId63" w:history="1">
        <w:r w:rsidRPr="000A467D">
          <w:rPr>
            <w:rStyle w:val="Hypertextovodkaz"/>
            <w:rFonts w:ascii="Calibri-Light" w:hAnsi="Calibri-Light" w:cs="Calibri-Light"/>
            <w:sz w:val="18"/>
            <w:szCs w:val="18"/>
            <w:lang w:eastAsia="cs-CZ"/>
          </w:rPr>
          <w:t>https://www.utb.cz/univerzita/uredni-deska/vnitrni-normy-a-predpisy/vnitrni-predpisy/</w:t>
        </w:r>
      </w:hyperlink>
    </w:p>
    <w:p w14:paraId="6337EAAF" w14:textId="5AC2746B" w:rsidR="009B4906" w:rsidRPr="000A467D" w:rsidRDefault="009B4906" w:rsidP="00F177C3">
      <w:pPr>
        <w:spacing w:before="120" w:after="120"/>
        <w:jc w:val="both"/>
        <w:rPr>
          <w:rFonts w:ascii="Calibri-Light" w:hAnsi="Calibri-Light" w:cs="Calibri-Light"/>
          <w:color w:val="000000"/>
          <w:sz w:val="18"/>
          <w:szCs w:val="18"/>
          <w:lang w:eastAsia="cs-CZ"/>
        </w:rPr>
      </w:pPr>
      <w:r w:rsidRPr="004519F5">
        <w:rPr>
          <w:rFonts w:ascii="Calibri Light" w:hAnsi="Calibri Light"/>
        </w:rPr>
        <w:t xml:space="preserve">pracovní doby akademických pracovníků. Všichni garanti a klíčoví vyučující jsou zaměstnanci UTB ve Zlíně s celkovou týdenní pracovní dobou odpovídající stanovené týdenní pracovní době podle § 79 zákoníku práce, s pracovní smlouvou na dobu neurčitou. </w:t>
      </w:r>
    </w:p>
    <w:p w14:paraId="733335A1" w14:textId="77777777" w:rsidR="009B4906" w:rsidRPr="004519F5" w:rsidRDefault="009B4906" w:rsidP="009B4906">
      <w:pPr>
        <w:tabs>
          <w:tab w:val="left" w:pos="2835"/>
        </w:tabs>
        <w:spacing w:before="120" w:after="120"/>
        <w:jc w:val="both"/>
        <w:rPr>
          <w:rFonts w:ascii="Calibri Light" w:hAnsi="Calibri Light"/>
        </w:rPr>
      </w:pPr>
      <w:r w:rsidRPr="004519F5">
        <w:rPr>
          <w:rFonts w:ascii="Calibri Light" w:hAnsi="Calibri Light"/>
        </w:rPr>
        <w:t xml:space="preserve">V případě personálního zabezpečení pracovníků s termínovanou pracovní smlouvou nebo pracujících v režimu DPP se předpokládá prodloužení smlouvy, respektive uzavření nové dohody tak, aby byla zajištěna kvalita a kontinuita výuky po celou předpokládanou dobu platnosti akreditace.  </w:t>
      </w:r>
    </w:p>
    <w:p w14:paraId="0E9D5D93" w14:textId="28161CFD" w:rsidR="009B4906" w:rsidRPr="004519F5" w:rsidRDefault="009B4906" w:rsidP="009B4906">
      <w:pPr>
        <w:tabs>
          <w:tab w:val="left" w:pos="2835"/>
        </w:tabs>
        <w:spacing w:before="120" w:after="120"/>
        <w:jc w:val="both"/>
        <w:rPr>
          <w:rFonts w:ascii="Calibri Light" w:hAnsi="Calibri Light"/>
        </w:rPr>
      </w:pPr>
      <w:r w:rsidRPr="004519F5">
        <w:rPr>
          <w:rFonts w:ascii="Calibri Light" w:hAnsi="Calibri Light"/>
        </w:rPr>
        <w:t xml:space="preserve">Ve studijním programu vyučují výhradně akademičtí pracovníci s titulem docent a </w:t>
      </w:r>
      <w:r w:rsidR="004649E2" w:rsidRPr="004649E2">
        <w:rPr>
          <w:rFonts w:ascii="Calibri Light" w:hAnsi="Calibri Light"/>
        </w:rPr>
        <w:t>profesor; všichni navrhovaní garanti předmětů mají vědeckou hodnost</w:t>
      </w:r>
      <w:r w:rsidRPr="004519F5">
        <w:rPr>
          <w:rFonts w:ascii="Calibri Light" w:hAnsi="Calibri Light"/>
        </w:rPr>
        <w:t>. Studijní program je tedy zabezpečen pracovníky a odborníky, kteří mají příslušnou kvalifikaci pro zajištění jednotlivých studijních předmětů. Celková struktura akademických pracovníků zajišťujících studijní program odpovídá obsahu studijního plánu a profilu studijního programu.</w:t>
      </w:r>
    </w:p>
    <w:p w14:paraId="4ADAAE6F" w14:textId="461B7C16" w:rsidR="007D7B53" w:rsidRPr="004519F5" w:rsidRDefault="009B4906" w:rsidP="009B4906">
      <w:pPr>
        <w:tabs>
          <w:tab w:val="left" w:pos="2835"/>
        </w:tabs>
        <w:spacing w:before="120" w:after="120"/>
        <w:jc w:val="both"/>
        <w:rPr>
          <w:rFonts w:ascii="Calibri Light" w:hAnsi="Calibri Light"/>
        </w:rPr>
      </w:pPr>
      <w:r w:rsidRPr="004519F5">
        <w:rPr>
          <w:rFonts w:ascii="Calibri Light" w:hAnsi="Calibri Light"/>
        </w:rPr>
        <w:t xml:space="preserve">Akademičtí pracovníci, kteří se podílejí na realizaci studijního programu, vykonávají tvůrčí činnost, která odpovídá jejich odborné náplni.  </w:t>
      </w:r>
    </w:p>
    <w:p w14:paraId="79DB033D" w14:textId="77777777" w:rsidR="00EC1EB7" w:rsidRPr="004519F5" w:rsidRDefault="00EC1EB7" w:rsidP="007D7B53">
      <w:pPr>
        <w:tabs>
          <w:tab w:val="left" w:pos="2835"/>
        </w:tabs>
        <w:spacing w:before="120" w:after="120"/>
        <w:jc w:val="both"/>
        <w:rPr>
          <w:rFonts w:ascii="Calibri Light" w:hAnsi="Calibri Light"/>
        </w:rPr>
      </w:pPr>
    </w:p>
    <w:p w14:paraId="303DE829" w14:textId="77777777" w:rsidR="009E517D" w:rsidRPr="004519F5" w:rsidRDefault="009E517D" w:rsidP="00155275">
      <w:pPr>
        <w:pStyle w:val="Nadpis3"/>
      </w:pPr>
      <w:r w:rsidRPr="004519F5">
        <w:t xml:space="preserve">Personální zabezpečení předmětů profilujícího základu </w:t>
      </w:r>
    </w:p>
    <w:p w14:paraId="4C28C989" w14:textId="3C0EFEB7" w:rsidR="009E517D" w:rsidRPr="004519F5" w:rsidRDefault="009E517D" w:rsidP="00493DAD">
      <w:pPr>
        <w:tabs>
          <w:tab w:val="left" w:pos="2835"/>
        </w:tabs>
        <w:spacing w:before="120" w:after="120"/>
      </w:pPr>
      <w:r w:rsidRPr="004519F5">
        <w:tab/>
      </w:r>
      <w:r w:rsidRPr="004519F5">
        <w:tab/>
        <w:t>Standardy 6.4, 6.9-6.10</w:t>
      </w:r>
    </w:p>
    <w:p w14:paraId="7E930C91" w14:textId="5ECC1AB4" w:rsidR="009B4906" w:rsidRPr="004519F5" w:rsidRDefault="009B4906" w:rsidP="009B4906">
      <w:pPr>
        <w:tabs>
          <w:tab w:val="left" w:pos="2835"/>
        </w:tabs>
        <w:spacing w:before="120" w:after="120"/>
        <w:jc w:val="both"/>
        <w:rPr>
          <w:rFonts w:ascii="Calibri Light" w:hAnsi="Calibri Light"/>
        </w:rPr>
      </w:pPr>
      <w:r w:rsidRPr="004519F5">
        <w:rPr>
          <w:rFonts w:ascii="Calibri Light" w:hAnsi="Calibri Light"/>
        </w:rPr>
        <w:t xml:space="preserve">Garanti zabezpečují přednášky či individuální výuku a aktivně pracují se studenty v rámci zpracování doktorských prací.  Studijní program je dostatečně personálně zabezpečen i z hlediska doby platnosti jeho akreditace a perspektivy jeho rozvoje. </w:t>
      </w:r>
    </w:p>
    <w:p w14:paraId="1414E884" w14:textId="77777777" w:rsidR="006C2003" w:rsidRPr="006C2003" w:rsidRDefault="006C2003" w:rsidP="006C2003">
      <w:pPr>
        <w:tabs>
          <w:tab w:val="left" w:pos="2835"/>
        </w:tabs>
        <w:spacing w:before="120" w:after="120"/>
        <w:jc w:val="both"/>
        <w:rPr>
          <w:rFonts w:ascii="Calibri Light" w:hAnsi="Calibri Light"/>
        </w:rPr>
      </w:pPr>
      <w:r w:rsidRPr="006C2003">
        <w:rPr>
          <w:rFonts w:ascii="Calibri Light" w:hAnsi="Calibri Light"/>
        </w:rPr>
        <w:t>Všichni garanti studijních předmětů studijního programu jsou kmenovými pracovníky UTB ve Zlíně s pracovní dobou odpovídající stanovené týdenní pracovní době podle § 79 zákoníku práce, s pracovní smlouvou na dobu neurčitou.</w:t>
      </w:r>
    </w:p>
    <w:p w14:paraId="264E7DEF" w14:textId="0128D93D" w:rsidR="007D7B53" w:rsidRPr="004519F5" w:rsidRDefault="006C2003" w:rsidP="006C2003">
      <w:pPr>
        <w:tabs>
          <w:tab w:val="left" w:pos="2835"/>
        </w:tabs>
        <w:spacing w:before="120" w:after="120"/>
        <w:jc w:val="both"/>
        <w:rPr>
          <w:rFonts w:ascii="Calibri Light" w:hAnsi="Calibri Light"/>
        </w:rPr>
      </w:pPr>
      <w:r w:rsidRPr="006C2003">
        <w:rPr>
          <w:rFonts w:ascii="Calibri Light" w:hAnsi="Calibri Light"/>
        </w:rPr>
        <w:t>Studijní předměty doktorského studijního programu jsou garantovány akademickými pracovníky jmenovanými profesorem nebo docentem v oboru, který odpovídá dané oblasti vzdělávání nebo v oboru příbuzném.</w:t>
      </w:r>
    </w:p>
    <w:p w14:paraId="4C6850EF" w14:textId="77777777" w:rsidR="00EC1EB7" w:rsidRPr="004519F5" w:rsidRDefault="00EC1EB7" w:rsidP="007D7B53">
      <w:pPr>
        <w:tabs>
          <w:tab w:val="left" w:pos="2835"/>
        </w:tabs>
        <w:spacing w:before="120" w:after="120"/>
        <w:jc w:val="both"/>
        <w:rPr>
          <w:rFonts w:ascii="Calibri Light" w:hAnsi="Calibri Light"/>
        </w:rPr>
      </w:pPr>
    </w:p>
    <w:p w14:paraId="66AE1409" w14:textId="77777777" w:rsidR="009E517D" w:rsidRPr="004519F5" w:rsidRDefault="009E517D" w:rsidP="00155275">
      <w:pPr>
        <w:pStyle w:val="Nadpis3"/>
      </w:pPr>
      <w:r w:rsidRPr="004519F5">
        <w:t xml:space="preserve">Kvalifikace odborníků z praxe zapojených do výuky ve studijním programu </w:t>
      </w:r>
    </w:p>
    <w:p w14:paraId="796FBD5B" w14:textId="44413AB9" w:rsidR="009E517D" w:rsidRPr="004519F5" w:rsidRDefault="009E517D" w:rsidP="00EC1EB7">
      <w:pPr>
        <w:keepNext/>
        <w:tabs>
          <w:tab w:val="left" w:pos="2835"/>
        </w:tabs>
        <w:spacing w:before="120" w:after="120"/>
      </w:pPr>
      <w:r w:rsidRPr="004519F5">
        <w:tab/>
      </w:r>
      <w:r w:rsidRPr="004519F5">
        <w:tab/>
        <w:t>Standardy 6.5-6.6</w:t>
      </w:r>
    </w:p>
    <w:p w14:paraId="4524599C" w14:textId="4BA5FBD8" w:rsidR="009E517D" w:rsidRPr="004519F5" w:rsidRDefault="009B4906" w:rsidP="00AB3025">
      <w:pPr>
        <w:tabs>
          <w:tab w:val="left" w:pos="2835"/>
        </w:tabs>
        <w:spacing w:before="120" w:after="120"/>
        <w:jc w:val="both"/>
        <w:rPr>
          <w:rFonts w:ascii="Calibri Light" w:hAnsi="Calibri Light"/>
        </w:rPr>
      </w:pPr>
      <w:r w:rsidRPr="004519F5">
        <w:rPr>
          <w:rFonts w:ascii="Calibri Light" w:hAnsi="Calibri Light"/>
        </w:rPr>
        <w:t>Odborníci z praxe se zapojují do výuky ve vysoce specializovaných oblastech. Jedná se zejména o hlavní vývojové či výzkumné pracovníky řešící výzkumně-vývojové úkoly a rozvojové projekty předních firem zaměřených na automobilový, letecký, strojírenský a zbrojní průmysl.</w:t>
      </w:r>
    </w:p>
    <w:p w14:paraId="39BB7DC9" w14:textId="77777777" w:rsidR="007F191F" w:rsidRPr="004519F5" w:rsidRDefault="007F191F" w:rsidP="009B4906">
      <w:pPr>
        <w:spacing w:after="0"/>
        <w:ind w:left="360"/>
        <w:rPr>
          <w:rFonts w:ascii="Calibri Light" w:hAnsi="Calibri Light"/>
        </w:rPr>
      </w:pPr>
    </w:p>
    <w:p w14:paraId="3C113699" w14:textId="77777777" w:rsidR="007F191F" w:rsidRPr="004519F5" w:rsidRDefault="007F191F" w:rsidP="00D91015">
      <w:pPr>
        <w:pStyle w:val="Nadpis3"/>
        <w:tabs>
          <w:tab w:val="left" w:pos="3544"/>
        </w:tabs>
        <w:spacing w:before="120" w:after="120"/>
      </w:pPr>
      <w:r w:rsidRPr="004519F5">
        <w:t>Školitelé studentů doktorského studia</w:t>
      </w:r>
    </w:p>
    <w:p w14:paraId="764F8E06" w14:textId="5AA9B853" w:rsidR="007F191F" w:rsidRPr="004519F5" w:rsidRDefault="007F191F" w:rsidP="007F191F">
      <w:pPr>
        <w:tabs>
          <w:tab w:val="left" w:pos="3544"/>
        </w:tabs>
      </w:pPr>
      <w:r w:rsidRPr="004519F5">
        <w:tab/>
        <w:t>Standardy 6.11</w:t>
      </w:r>
    </w:p>
    <w:p w14:paraId="47A4A82D" w14:textId="794329F4" w:rsidR="00612371" w:rsidRPr="004519F5" w:rsidRDefault="007F191F" w:rsidP="00AB3025">
      <w:pPr>
        <w:tabs>
          <w:tab w:val="left" w:pos="2835"/>
        </w:tabs>
        <w:spacing w:before="120" w:after="120"/>
        <w:jc w:val="both"/>
        <w:rPr>
          <w:rFonts w:ascii="Calibri Light" w:hAnsi="Calibri Light"/>
        </w:rPr>
      </w:pPr>
      <w:r w:rsidRPr="004519F5">
        <w:rPr>
          <w:rFonts w:ascii="Calibri Light" w:hAnsi="Calibri Light"/>
        </w:rPr>
        <w:t>Školiteli jsou pouze docenti a profesoři, případně odborníci schválení vědeckou radou. Seznam školitelů a jejich odborné zaměření je charakterizováno v kartách C-I dokumentů k akreditaci.</w:t>
      </w:r>
      <w:r w:rsidR="00612371" w:rsidRPr="004519F5">
        <w:rPr>
          <w:rFonts w:ascii="Calibri Light" w:hAnsi="Calibri Light"/>
        </w:rPr>
        <w:t xml:space="preserve"> </w:t>
      </w:r>
    </w:p>
    <w:p w14:paraId="20AD6A15" w14:textId="20404F4A" w:rsidR="00AB3025" w:rsidRPr="004519F5" w:rsidRDefault="000F32B1" w:rsidP="00AB3025">
      <w:pPr>
        <w:tabs>
          <w:tab w:val="left" w:pos="2835"/>
        </w:tabs>
        <w:spacing w:before="120" w:after="120"/>
        <w:jc w:val="both"/>
        <w:rPr>
          <w:rFonts w:ascii="Calibri Light" w:hAnsi="Calibri Light"/>
        </w:rPr>
      </w:pPr>
      <w:r w:rsidRPr="000F32B1">
        <w:rPr>
          <w:rFonts w:ascii="Calibri Light" w:hAnsi="Calibri Light"/>
        </w:rPr>
        <w:t>V rámci pro</w:t>
      </w:r>
      <w:r>
        <w:rPr>
          <w:rFonts w:ascii="Calibri Light" w:hAnsi="Calibri Light"/>
        </w:rPr>
        <w:t>gramu</w:t>
      </w:r>
      <w:r w:rsidRPr="000F32B1">
        <w:rPr>
          <w:rFonts w:ascii="Calibri Light" w:hAnsi="Calibri Light"/>
        </w:rPr>
        <w:t xml:space="preserve"> </w:t>
      </w:r>
      <w:r>
        <w:rPr>
          <w:rFonts w:ascii="Calibri Light" w:hAnsi="Calibri Light"/>
        </w:rPr>
        <w:t>Nástroje a procesy</w:t>
      </w:r>
      <w:r w:rsidRPr="000F32B1">
        <w:rPr>
          <w:rFonts w:ascii="Calibri Light" w:hAnsi="Calibri Light"/>
        </w:rPr>
        <w:t xml:space="preserve"> budou působit školitelé, jejichž tvůrčí činnost je dlouhodobě zaměřena do různých oblastí </w:t>
      </w:r>
      <w:r w:rsidR="00C800BB">
        <w:rPr>
          <w:rFonts w:ascii="Calibri Light" w:hAnsi="Calibri Light"/>
        </w:rPr>
        <w:t>souvisejících s procesy a nástroji pro zpracování polymerních materiálů</w:t>
      </w:r>
      <w:r w:rsidRPr="000F32B1">
        <w:rPr>
          <w:rFonts w:ascii="Calibri Light" w:hAnsi="Calibri Light"/>
        </w:rPr>
        <w:t>. Jsou to pracovníci s titulem profesor či docent, nebo pracovníci, u kterých charakter a rozsah tvůrčích a publikačních činností zaručují potřebnou úroveň vedení studentů a současně u kterých existuje reálný předpoklad zahájení habilitačního řízení v nejbližších 2 letech.</w:t>
      </w:r>
    </w:p>
    <w:p w14:paraId="0E4D119E" w14:textId="77777777" w:rsidR="00AB3025" w:rsidRPr="004519F5" w:rsidRDefault="00AB3025" w:rsidP="00AB3025">
      <w:pPr>
        <w:spacing w:after="0"/>
        <w:ind w:left="360"/>
        <w:jc w:val="both"/>
        <w:rPr>
          <w:rFonts w:ascii="Calibri Light" w:hAnsi="Calibri Light"/>
        </w:rPr>
      </w:pPr>
    </w:p>
    <w:p w14:paraId="32A5E2C6" w14:textId="4913524D" w:rsidR="009E517D" w:rsidRDefault="009E517D" w:rsidP="009B4906">
      <w:pPr>
        <w:pStyle w:val="Nadpis2"/>
      </w:pPr>
      <w:r w:rsidRPr="004519F5">
        <w:t>Specifické požadavky na zajištění studijního programu</w:t>
      </w:r>
    </w:p>
    <w:p w14:paraId="05491DA2" w14:textId="41347C41" w:rsidR="004C6E32" w:rsidRDefault="004C6E32" w:rsidP="004E4EE8">
      <w:pPr>
        <w:pStyle w:val="Nadpis3"/>
      </w:pPr>
      <w:r w:rsidRPr="004C6E32">
        <w:t>Uskutečňování studijního programu v kombinované a distanční formě studia</w:t>
      </w:r>
    </w:p>
    <w:p w14:paraId="158F9F69" w14:textId="703121EA" w:rsidR="00EC6DAF" w:rsidRPr="00EC6DAF" w:rsidRDefault="00EC6DAF" w:rsidP="00EC6DAF">
      <w:pPr>
        <w:tabs>
          <w:tab w:val="left" w:pos="2835"/>
        </w:tabs>
        <w:spacing w:before="120" w:after="120"/>
        <w:jc w:val="center"/>
      </w:pPr>
      <w:r w:rsidRPr="00EC6DAF">
        <w:t>Standardy 7.1-7.3</w:t>
      </w:r>
    </w:p>
    <w:p w14:paraId="5CD7AAC6" w14:textId="4E34730F" w:rsidR="004C6E32" w:rsidRPr="00216E59" w:rsidRDefault="00216E59" w:rsidP="00216E59">
      <w:pPr>
        <w:tabs>
          <w:tab w:val="left" w:pos="2835"/>
        </w:tabs>
        <w:spacing w:before="120" w:after="120"/>
        <w:jc w:val="both"/>
        <w:rPr>
          <w:rFonts w:ascii="Calibri Light" w:hAnsi="Calibri Light"/>
        </w:rPr>
      </w:pPr>
      <w:r w:rsidRPr="00216E59">
        <w:rPr>
          <w:rFonts w:ascii="Calibri Light" w:hAnsi="Calibri Light"/>
        </w:rPr>
        <w:t xml:space="preserve">Rozsah konzultací </w:t>
      </w:r>
      <w:r>
        <w:rPr>
          <w:rFonts w:ascii="Calibri Light" w:hAnsi="Calibri Light"/>
        </w:rPr>
        <w:t>v rámci jednotlivých</w:t>
      </w:r>
      <w:r w:rsidRPr="00216E59">
        <w:rPr>
          <w:rFonts w:ascii="Calibri Light" w:hAnsi="Calibri Light"/>
        </w:rPr>
        <w:t xml:space="preserve"> předmětů doktorského studia je individuální; doktorand si sjedná s garantem předmětu schůzku, na které je studentovi doporučena literatura, podpůrné materiály a případně další zdroje včetně klíčových tematických okruhů, které zohledňují jak jeho vědeckou profilaci, tak konkrétní zaměření jeho disertační práce. Při samostudiu, které je pro doktorský studijní program charakteristické, má student dle svých konkrétních potřeb možnost domluvit si individuální konzultace. Studenti mají k dispozici studijní opory v podobě povinné a doporučené literatury, které jsou konkrétně pro každý z předmětů uvedeny v dokumentaci k akreditaci (část B-III – Charakteristika studijního předmětu). V těchto částech akreditačních materiálů jsou rovněž uvedeny možnosti kontaktů s vyučujícími.</w:t>
      </w:r>
    </w:p>
    <w:p w14:paraId="1F214CF5" w14:textId="77777777" w:rsidR="004C6E32" w:rsidRPr="004C6E32" w:rsidRDefault="004C6E32" w:rsidP="004C6E32"/>
    <w:p w14:paraId="0BE5A30F" w14:textId="4CA05CB2" w:rsidR="009E517D" w:rsidRPr="004519F5" w:rsidRDefault="009E517D" w:rsidP="00155275">
      <w:pPr>
        <w:pStyle w:val="Nadpis3"/>
      </w:pPr>
      <w:r w:rsidRPr="004519F5">
        <w:t xml:space="preserve">Uskutečňování studijního programu </w:t>
      </w:r>
      <w:r w:rsidR="007F191F" w:rsidRPr="004519F5">
        <w:t>v cizím jazyce</w:t>
      </w:r>
    </w:p>
    <w:p w14:paraId="7F26B3EE" w14:textId="083BDEF5" w:rsidR="009E517D" w:rsidRPr="004519F5" w:rsidRDefault="009E517D" w:rsidP="00493DAD">
      <w:pPr>
        <w:tabs>
          <w:tab w:val="left" w:pos="2835"/>
        </w:tabs>
        <w:spacing w:before="120" w:after="120"/>
      </w:pPr>
      <w:r w:rsidRPr="004519F5">
        <w:tab/>
      </w:r>
      <w:r w:rsidRPr="004519F5">
        <w:tab/>
        <w:t>Standardy 7.</w:t>
      </w:r>
      <w:r w:rsidR="007F191F" w:rsidRPr="004519F5">
        <w:t>4</w:t>
      </w:r>
      <w:r w:rsidRPr="004519F5">
        <w:t>-7.</w:t>
      </w:r>
      <w:r w:rsidR="007F191F" w:rsidRPr="004519F5">
        <w:t>9</w:t>
      </w:r>
    </w:p>
    <w:p w14:paraId="1E635B18" w14:textId="046EB75C" w:rsidR="007F191F" w:rsidRPr="00CB0389" w:rsidRDefault="007F191F" w:rsidP="007F191F">
      <w:pPr>
        <w:tabs>
          <w:tab w:val="left" w:pos="2835"/>
        </w:tabs>
        <w:spacing w:before="120" w:after="120"/>
        <w:jc w:val="both"/>
        <w:rPr>
          <w:rFonts w:ascii="Calibri Light" w:hAnsi="Calibri Light"/>
        </w:rPr>
      </w:pPr>
      <w:r w:rsidRPr="004519F5">
        <w:rPr>
          <w:rFonts w:ascii="Calibri Light" w:hAnsi="Calibri Light"/>
        </w:rPr>
        <w:t>Pro studium v cizím jazyce je k dispozici překlad příslušných vnitřních předpisů do anglického jazyka</w:t>
      </w:r>
      <w:r w:rsidR="00CB0389">
        <w:rPr>
          <w:rFonts w:ascii="Calibri Light" w:hAnsi="Calibri Light"/>
          <w:vertAlign w:val="superscript"/>
        </w:rPr>
        <w:t>45</w:t>
      </w:r>
      <w:r w:rsidR="00CB0389">
        <w:rPr>
          <w:rFonts w:ascii="Calibri Light" w:hAnsi="Calibri Light"/>
        </w:rPr>
        <w:t>.</w:t>
      </w:r>
    </w:p>
    <w:p w14:paraId="64AA5AF8" w14:textId="4C840236" w:rsidR="007F191F" w:rsidRPr="004519F5" w:rsidRDefault="007F191F" w:rsidP="007F191F">
      <w:pPr>
        <w:tabs>
          <w:tab w:val="left" w:pos="2835"/>
        </w:tabs>
        <w:spacing w:before="120" w:after="120"/>
        <w:jc w:val="both"/>
        <w:rPr>
          <w:rFonts w:ascii="Calibri Light" w:hAnsi="Calibri Light"/>
        </w:rPr>
      </w:pPr>
      <w:r w:rsidRPr="004519F5">
        <w:rPr>
          <w:rFonts w:ascii="Calibri Light" w:hAnsi="Calibri Light"/>
        </w:rPr>
        <w:t xml:space="preserve">Informace o přijímacím řízení a možnosti přihlášení jsou dostupné z webové aplikace </w:t>
      </w:r>
      <w:hyperlink r:id="rId64" w:history="1">
        <w:r w:rsidRPr="005F45CF">
          <w:rPr>
            <w:rStyle w:val="Hypertextovodkaz"/>
            <w:rFonts w:ascii="Calibri Light" w:hAnsi="Calibri Light"/>
          </w:rPr>
          <w:t>https://apply.utb.cz/</w:t>
        </w:r>
      </w:hyperlink>
      <w:r w:rsidRPr="004519F5">
        <w:rPr>
          <w:rFonts w:ascii="Calibri Light" w:hAnsi="Calibri Light"/>
        </w:rPr>
        <w:t xml:space="preserve"> v anglickém jazyce.</w:t>
      </w:r>
    </w:p>
    <w:p w14:paraId="7670BF39" w14:textId="77777777" w:rsidR="007F191F" w:rsidRPr="004519F5" w:rsidRDefault="007F191F" w:rsidP="007F191F">
      <w:pPr>
        <w:tabs>
          <w:tab w:val="left" w:pos="2835"/>
        </w:tabs>
        <w:spacing w:before="120" w:after="120"/>
        <w:jc w:val="both"/>
        <w:rPr>
          <w:rFonts w:ascii="Calibri Light" w:hAnsi="Calibri Light"/>
        </w:rPr>
      </w:pPr>
      <w:r w:rsidRPr="004519F5">
        <w:rPr>
          <w:rFonts w:ascii="Calibri Light" w:hAnsi="Calibri Light"/>
        </w:rPr>
        <w:t>Ve studijním programu uskutečňovaném v cizím jazyce jsou zajištěny informace a komunikace o povinnostech vyplývajících ze studia ve studijním programu a o dokladech o studiu a o dalších informacích souvisejících se studiem v anglickém jazyce.</w:t>
      </w:r>
    </w:p>
    <w:p w14:paraId="5E64D375" w14:textId="73DDE73E" w:rsidR="007F191F" w:rsidRPr="0066044A" w:rsidRDefault="007F191F" w:rsidP="007F191F">
      <w:pPr>
        <w:tabs>
          <w:tab w:val="left" w:pos="2835"/>
        </w:tabs>
        <w:spacing w:before="120" w:after="120"/>
        <w:jc w:val="both"/>
        <w:rPr>
          <w:rFonts w:ascii="Calibri Light" w:hAnsi="Calibri Light"/>
        </w:rPr>
      </w:pPr>
      <w:r w:rsidRPr="004519F5">
        <w:rPr>
          <w:rFonts w:ascii="Calibri Light" w:hAnsi="Calibri Light"/>
        </w:rPr>
        <w:t>Studenti a akademičtí pracovními mají přístup k informačním zdrojům a dalším službám v anglickém jazyce především přes služby knihovny UTB ve Zlíně</w:t>
      </w:r>
      <w:r w:rsidR="0066044A" w:rsidRPr="0066044A">
        <w:rPr>
          <w:rFonts w:ascii="Calibri Light" w:hAnsi="Calibri Light"/>
          <w:vertAlign w:val="superscript"/>
        </w:rPr>
        <w:t>46</w:t>
      </w:r>
      <w:r w:rsidR="0066044A">
        <w:rPr>
          <w:rFonts w:ascii="Calibri Light" w:hAnsi="Calibri Light"/>
        </w:rPr>
        <w:t>.</w:t>
      </w:r>
    </w:p>
    <w:p w14:paraId="5D11231E" w14:textId="77777777" w:rsidR="007F191F" w:rsidRPr="004519F5" w:rsidRDefault="007F191F" w:rsidP="007F191F">
      <w:pPr>
        <w:tabs>
          <w:tab w:val="left" w:pos="2835"/>
        </w:tabs>
        <w:spacing w:before="120" w:after="120"/>
        <w:jc w:val="both"/>
        <w:rPr>
          <w:rFonts w:ascii="Calibri Light" w:hAnsi="Calibri Light"/>
        </w:rPr>
      </w:pPr>
      <w:r w:rsidRPr="004519F5">
        <w:rPr>
          <w:rFonts w:ascii="Calibri Light" w:hAnsi="Calibri Light"/>
        </w:rPr>
        <w:t>Kvalifikační práce je možné dle Studijního a zkušebního řádu UTB psát a obhajovat v anglickém jazyce. Ve stejném jazyce jsou i zajištěny oponentské posudky kvalifikačních prací.</w:t>
      </w:r>
    </w:p>
    <w:p w14:paraId="690C7BFB" w14:textId="2DAF085C" w:rsidR="00EC1EB7" w:rsidRDefault="007F191F" w:rsidP="007F191F">
      <w:pPr>
        <w:tabs>
          <w:tab w:val="left" w:pos="2835"/>
        </w:tabs>
        <w:spacing w:before="120" w:after="120"/>
        <w:jc w:val="both"/>
        <w:rPr>
          <w:rFonts w:ascii="Calibri Light" w:hAnsi="Calibri Light"/>
        </w:rPr>
      </w:pPr>
      <w:r w:rsidRPr="004519F5">
        <w:rPr>
          <w:rFonts w:ascii="Calibri Light" w:hAnsi="Calibri Light"/>
        </w:rPr>
        <w:t>Akademičtí pracovníci, kteří se podílejí na uskutečňování studijního programu v anglickém jazyce, mají dostatečné znalosti anglického jazyka.</w:t>
      </w:r>
    </w:p>
    <w:p w14:paraId="2EE06FB0" w14:textId="73298A9A" w:rsidR="00DD45D5" w:rsidRDefault="00DD45D5" w:rsidP="007F191F">
      <w:pPr>
        <w:tabs>
          <w:tab w:val="left" w:pos="2835"/>
        </w:tabs>
        <w:spacing w:before="120" w:after="120"/>
        <w:jc w:val="both"/>
        <w:rPr>
          <w:rFonts w:ascii="Calibri Light" w:hAnsi="Calibri Light"/>
        </w:rPr>
      </w:pPr>
    </w:p>
    <w:p w14:paraId="1BB723B8" w14:textId="5BE2015D" w:rsidR="00DD45D5" w:rsidRDefault="00DD45D5" w:rsidP="007F191F">
      <w:pPr>
        <w:tabs>
          <w:tab w:val="left" w:pos="2835"/>
        </w:tabs>
        <w:spacing w:before="120" w:after="120"/>
        <w:jc w:val="both"/>
        <w:rPr>
          <w:rFonts w:ascii="Calibri Light" w:hAnsi="Calibri Light"/>
        </w:rPr>
      </w:pPr>
    </w:p>
    <w:p w14:paraId="085B3D7B" w14:textId="2F52525B" w:rsidR="00DD45D5" w:rsidRDefault="00DD45D5" w:rsidP="007F191F">
      <w:pPr>
        <w:tabs>
          <w:tab w:val="left" w:pos="2835"/>
        </w:tabs>
        <w:spacing w:before="120" w:after="120"/>
        <w:jc w:val="both"/>
        <w:rPr>
          <w:rFonts w:ascii="Calibri Light" w:hAnsi="Calibri Light"/>
        </w:rPr>
      </w:pPr>
    </w:p>
    <w:p w14:paraId="042E2928" w14:textId="7A3B6164" w:rsidR="00DD45D5" w:rsidRDefault="00DD45D5" w:rsidP="007F191F">
      <w:pPr>
        <w:tabs>
          <w:tab w:val="left" w:pos="2835"/>
        </w:tabs>
        <w:spacing w:before="120" w:after="120"/>
        <w:jc w:val="both"/>
        <w:rPr>
          <w:rFonts w:ascii="Calibri Light" w:hAnsi="Calibri Light"/>
        </w:rPr>
      </w:pPr>
    </w:p>
    <w:p w14:paraId="53143615" w14:textId="496BAE1A" w:rsidR="006F466A" w:rsidRDefault="006F466A" w:rsidP="007F191F">
      <w:pPr>
        <w:tabs>
          <w:tab w:val="left" w:pos="2835"/>
        </w:tabs>
        <w:spacing w:before="120" w:after="120"/>
        <w:jc w:val="both"/>
        <w:rPr>
          <w:rFonts w:ascii="Calibri Light" w:hAnsi="Calibri Light"/>
        </w:rPr>
      </w:pPr>
    </w:p>
    <w:p w14:paraId="4302F98E" w14:textId="642C9BD1" w:rsidR="006F466A" w:rsidRDefault="006F466A" w:rsidP="007F191F">
      <w:pPr>
        <w:tabs>
          <w:tab w:val="left" w:pos="2835"/>
        </w:tabs>
        <w:spacing w:before="120" w:after="120"/>
        <w:jc w:val="both"/>
        <w:rPr>
          <w:rFonts w:ascii="Calibri Light" w:hAnsi="Calibri Light"/>
        </w:rPr>
      </w:pPr>
    </w:p>
    <w:p w14:paraId="28E9CEDE" w14:textId="2CB1ED98" w:rsidR="00DD45D5" w:rsidRDefault="00DD45D5" w:rsidP="007F191F">
      <w:pPr>
        <w:tabs>
          <w:tab w:val="left" w:pos="2835"/>
        </w:tabs>
        <w:spacing w:before="120" w:after="120"/>
        <w:jc w:val="both"/>
        <w:rPr>
          <w:rFonts w:ascii="Calibri Light" w:hAnsi="Calibri Light"/>
        </w:rPr>
      </w:pPr>
    </w:p>
    <w:p w14:paraId="40F4BCFB" w14:textId="13065B26" w:rsidR="00DD45D5" w:rsidRDefault="003F1760" w:rsidP="007F191F">
      <w:pPr>
        <w:tabs>
          <w:tab w:val="left" w:pos="2835"/>
        </w:tabs>
        <w:spacing w:before="120" w:after="120"/>
        <w:jc w:val="both"/>
        <w:rPr>
          <w:rFonts w:ascii="Calibri Light" w:hAnsi="Calibri Light"/>
        </w:rPr>
      </w:pPr>
      <w:r>
        <w:rPr>
          <w:rFonts w:ascii="Calibri Light" w:hAnsi="Calibri Light"/>
          <w:noProof/>
        </w:rPr>
        <mc:AlternateContent>
          <mc:Choice Requires="wps">
            <w:drawing>
              <wp:anchor distT="0" distB="0" distL="114300" distR="114300" simplePos="0" relativeHeight="251663872" behindDoc="0" locked="0" layoutInCell="1" allowOverlap="1" wp14:anchorId="75E3716E" wp14:editId="4C542081">
                <wp:simplePos x="0" y="0"/>
                <wp:positionH relativeFrom="column">
                  <wp:posOffset>0</wp:posOffset>
                </wp:positionH>
                <wp:positionV relativeFrom="paragraph">
                  <wp:posOffset>211422</wp:posOffset>
                </wp:positionV>
                <wp:extent cx="2526665" cy="17145"/>
                <wp:effectExtent l="0" t="0" r="26035" b="20955"/>
                <wp:wrapNone/>
                <wp:docPr id="13" name="Přímá spojnice 13"/>
                <wp:cNvGraphicFramePr/>
                <a:graphic xmlns:a="http://schemas.openxmlformats.org/drawingml/2006/main">
                  <a:graphicData uri="http://schemas.microsoft.com/office/word/2010/wordprocessingShape">
                    <wps:wsp>
                      <wps:cNvCnPr/>
                      <wps:spPr>
                        <a:xfrm flipV="1">
                          <a:off x="0" y="0"/>
                          <a:ext cx="2526665" cy="1714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2DEB674" id="Přímá spojnice 13" o:spid="_x0000_s1026" style="position:absolute;flip:y;z-index:251663872;visibility:visible;mso-wrap-style:square;mso-wrap-distance-left:9pt;mso-wrap-distance-top:0;mso-wrap-distance-right:9pt;mso-wrap-distance-bottom:0;mso-position-horizontal:absolute;mso-position-horizontal-relative:text;mso-position-vertical:absolute;mso-position-vertical-relative:text" from="0,16.65pt" to="198.9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" strokecolor="black [3213]" strokeweight="1.5pt"/>
            </w:pict>
          </mc:Fallback>
        </mc:AlternateContent>
      </w:r>
    </w:p>
    <w:p w14:paraId="528E3761" w14:textId="041744C1" w:rsidR="00DD45D5" w:rsidRDefault="006F466A" w:rsidP="00DD45D5">
      <w:pPr>
        <w:autoSpaceDE w:val="0"/>
        <w:autoSpaceDN w:val="0"/>
        <w:adjustRightInd w:val="0"/>
        <w:spacing w:after="0" w:line="240" w:lineRule="auto"/>
        <w:rPr>
          <w:rFonts w:ascii="Calibri Light" w:hAnsi="Calibri Light" w:cs="Calibri Light"/>
          <w:color w:val="000000"/>
          <w:sz w:val="18"/>
          <w:szCs w:val="18"/>
          <w:lang w:eastAsia="cs-CZ"/>
        </w:rPr>
      </w:pPr>
      <w:r w:rsidRPr="006F466A">
        <w:rPr>
          <w:rFonts w:ascii="Calibri Light" w:hAnsi="Calibri Light" w:cs="Calibri Light"/>
          <w:color w:val="000000"/>
          <w:sz w:val="18"/>
          <w:szCs w:val="18"/>
          <w:vertAlign w:val="superscript"/>
          <w:lang w:eastAsia="cs-CZ"/>
        </w:rPr>
        <w:t>45</w:t>
      </w:r>
      <w:r>
        <w:rPr>
          <w:rFonts w:ascii="Calibri Light" w:hAnsi="Calibri Light" w:cs="Calibri Light"/>
          <w:color w:val="000000"/>
          <w:sz w:val="18"/>
          <w:szCs w:val="18"/>
          <w:lang w:eastAsia="cs-CZ"/>
        </w:rPr>
        <w:t xml:space="preserve"> </w:t>
      </w:r>
      <w:r w:rsidR="00DD45D5" w:rsidRPr="00DD45D5">
        <w:rPr>
          <w:rFonts w:ascii="Calibri Light" w:hAnsi="Calibri Light" w:cs="Calibri Light"/>
          <w:color w:val="000000"/>
          <w:sz w:val="18"/>
          <w:szCs w:val="18"/>
          <w:lang w:eastAsia="cs-CZ"/>
        </w:rPr>
        <w:t xml:space="preserve">Dostupné z: </w:t>
      </w:r>
      <w:hyperlink r:id="rId65" w:history="1">
        <w:r w:rsidR="00DD45D5" w:rsidRPr="00DD45D5">
          <w:rPr>
            <w:rStyle w:val="Hypertextovodkaz"/>
            <w:rFonts w:ascii="Calibri Light" w:hAnsi="Calibri Light" w:cs="Calibri Light"/>
            <w:sz w:val="18"/>
            <w:szCs w:val="18"/>
            <w:lang w:eastAsia="cs-CZ"/>
          </w:rPr>
          <w:t>https://www.utb.cz/en/university/official-board/internal-rules-and-regulations/rules-and-regulations/</w:t>
        </w:r>
      </w:hyperlink>
      <w:r w:rsidR="00DD45D5" w:rsidRPr="00DD45D5">
        <w:rPr>
          <w:rFonts w:ascii="Calibri Light" w:hAnsi="Calibri Light" w:cs="Calibri Light"/>
          <w:color w:val="000000"/>
          <w:sz w:val="18"/>
          <w:szCs w:val="18"/>
          <w:lang w:eastAsia="cs-CZ"/>
        </w:rPr>
        <w:t xml:space="preserve"> </w:t>
      </w:r>
    </w:p>
    <w:p w14:paraId="01EF4959" w14:textId="17AD9BB6" w:rsidR="00DD45D5" w:rsidRDefault="006F466A" w:rsidP="00DD45D5">
      <w:pPr>
        <w:autoSpaceDE w:val="0"/>
        <w:autoSpaceDN w:val="0"/>
        <w:adjustRightInd w:val="0"/>
        <w:spacing w:after="0" w:line="240" w:lineRule="auto"/>
        <w:rPr>
          <w:rFonts w:ascii="Calibri Light" w:hAnsi="Calibri Light"/>
        </w:rPr>
      </w:pPr>
      <w:r w:rsidRPr="006F466A">
        <w:rPr>
          <w:rFonts w:ascii="Calibri Light" w:hAnsi="Calibri Light" w:cs="Calibri Light"/>
          <w:color w:val="000000"/>
          <w:sz w:val="18"/>
          <w:szCs w:val="18"/>
          <w:vertAlign w:val="superscript"/>
          <w:lang w:eastAsia="cs-CZ"/>
        </w:rPr>
        <w:t>46</w:t>
      </w:r>
      <w:r>
        <w:rPr>
          <w:rFonts w:ascii="Calibri Light" w:hAnsi="Calibri Light" w:cs="Calibri Light"/>
          <w:color w:val="000000"/>
          <w:sz w:val="18"/>
          <w:szCs w:val="18"/>
          <w:lang w:eastAsia="cs-CZ"/>
        </w:rPr>
        <w:t xml:space="preserve"> </w:t>
      </w:r>
      <w:r w:rsidR="00DD45D5" w:rsidRPr="00DD45D5">
        <w:rPr>
          <w:rFonts w:ascii="Calibri Light" w:hAnsi="Calibri Light" w:cs="Calibri Light"/>
          <w:color w:val="000000"/>
          <w:sz w:val="18"/>
          <w:szCs w:val="18"/>
          <w:lang w:eastAsia="cs-CZ"/>
        </w:rPr>
        <w:t xml:space="preserve">Dostupné z: </w:t>
      </w:r>
      <w:hyperlink r:id="rId66" w:history="1">
        <w:r w:rsidR="00DD45D5" w:rsidRPr="006F466A">
          <w:rPr>
            <w:rStyle w:val="Hypertextovodkaz"/>
            <w:rFonts w:ascii="Calibri Light" w:hAnsi="Calibri Light" w:cs="Calibri Light"/>
            <w:sz w:val="18"/>
            <w:szCs w:val="18"/>
            <w:lang w:eastAsia="cs-CZ"/>
          </w:rPr>
          <w:t>https://knihovna.utb.cz/en/</w:t>
        </w:r>
      </w:hyperlink>
    </w:p>
    <w:sectPr w:rsidR="00DD45D5" w:rsidSect="00A867F4">
      <w:headerReference w:type="default" r:id="rId67"/>
      <w:footerReference w:type="even" r:id="rId68"/>
      <w:footerReference w:type="default" r:id="rId69"/>
      <w:headerReference w:type="first" r:id="rId70"/>
      <w:pgSz w:w="11906" w:h="16838"/>
      <w:pgMar w:top="1417" w:right="1417" w:bottom="1417" w:left="1417" w:header="0"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B69983" w14:textId="77777777" w:rsidR="006045CB" w:rsidRDefault="006045CB" w:rsidP="00561085">
      <w:pPr>
        <w:spacing w:after="0" w:line="240" w:lineRule="auto"/>
      </w:pPr>
      <w:r>
        <w:separator/>
      </w:r>
    </w:p>
  </w:endnote>
  <w:endnote w:type="continuationSeparator" w:id="0">
    <w:p w14:paraId="57A8B7E7" w14:textId="77777777" w:rsidR="006045CB" w:rsidRDefault="006045CB" w:rsidP="00561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Light">
    <w:altName w:val="Calibri"/>
    <w:panose1 w:val="00000000000000000000"/>
    <w:charset w:val="EE"/>
    <w:family w:val="auto"/>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AE79F5" w14:textId="77777777" w:rsidR="00D91015" w:rsidRDefault="00D91015" w:rsidP="00175912">
    <w:pPr>
      <w:pStyle w:val="Zpat"/>
      <w:framePr w:wrap="around" w:vAnchor="text" w:hAnchor="margin" w:xAlign="center" w:y="1"/>
      <w:rPr>
        <w:rStyle w:val="slostrnky"/>
        <w:rFonts w:cs="Arial"/>
      </w:rPr>
    </w:pPr>
    <w:r>
      <w:rPr>
        <w:rStyle w:val="slostrnky"/>
        <w:rFonts w:cs="Arial"/>
      </w:rPr>
      <w:fldChar w:fldCharType="begin"/>
    </w:r>
    <w:r>
      <w:rPr>
        <w:rStyle w:val="slostrnky"/>
        <w:rFonts w:cs="Arial"/>
      </w:rPr>
      <w:instrText xml:space="preserve">PAGE  </w:instrText>
    </w:r>
    <w:r>
      <w:rPr>
        <w:rStyle w:val="slostrnky"/>
        <w:rFonts w:cs="Arial"/>
      </w:rPr>
      <w:fldChar w:fldCharType="end"/>
    </w:r>
  </w:p>
  <w:p w14:paraId="1E10F87C" w14:textId="77777777" w:rsidR="00D91015" w:rsidRDefault="00D9101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9213EF" w14:textId="66C45952" w:rsidR="00D91015" w:rsidRDefault="00D91015" w:rsidP="00175912">
    <w:pPr>
      <w:pStyle w:val="Zpat"/>
      <w:framePr w:wrap="around" w:vAnchor="text" w:hAnchor="margin" w:xAlign="center" w:y="1"/>
      <w:rPr>
        <w:rStyle w:val="slostrnky"/>
        <w:rFonts w:cs="Arial"/>
      </w:rPr>
    </w:pPr>
    <w:r>
      <w:rPr>
        <w:rStyle w:val="slostrnky"/>
        <w:rFonts w:cs="Arial"/>
      </w:rPr>
      <w:fldChar w:fldCharType="begin"/>
    </w:r>
    <w:r>
      <w:rPr>
        <w:rStyle w:val="slostrnky"/>
        <w:rFonts w:cs="Arial"/>
      </w:rPr>
      <w:instrText xml:space="preserve">PAGE  </w:instrText>
    </w:r>
    <w:r>
      <w:rPr>
        <w:rStyle w:val="slostrnky"/>
        <w:rFonts w:cs="Arial"/>
      </w:rPr>
      <w:fldChar w:fldCharType="separate"/>
    </w:r>
    <w:r>
      <w:rPr>
        <w:rStyle w:val="slostrnky"/>
        <w:rFonts w:cs="Arial"/>
        <w:noProof/>
      </w:rPr>
      <w:t>1</w:t>
    </w:r>
    <w:r>
      <w:rPr>
        <w:rStyle w:val="slostrnky"/>
        <w:rFonts w:cs="Arial"/>
      </w:rPr>
      <w:fldChar w:fldCharType="end"/>
    </w:r>
  </w:p>
  <w:p w14:paraId="26D183CC" w14:textId="77777777" w:rsidR="00D91015" w:rsidRDefault="00D91015">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684EF7" w14:textId="77777777" w:rsidR="006045CB" w:rsidRDefault="006045CB" w:rsidP="00561085">
      <w:pPr>
        <w:spacing w:after="0" w:line="240" w:lineRule="auto"/>
      </w:pPr>
      <w:r>
        <w:separator/>
      </w:r>
    </w:p>
  </w:footnote>
  <w:footnote w:type="continuationSeparator" w:id="0">
    <w:p w14:paraId="5CE32F40" w14:textId="77777777" w:rsidR="006045CB" w:rsidRDefault="006045CB" w:rsidP="005610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F16D27" w14:textId="77777777" w:rsidR="00D91015" w:rsidRDefault="00D91015" w:rsidP="00A867F4">
    <w:pPr>
      <w:pStyle w:val="Zhlav"/>
      <w:jc w:val="center"/>
    </w:pPr>
  </w:p>
  <w:p w14:paraId="2108C60D" w14:textId="2493B0C6" w:rsidR="00D91015" w:rsidRPr="00A867F4" w:rsidRDefault="00D91015" w:rsidP="00A867F4">
    <w:pPr>
      <w:pStyle w:val="Zhlav"/>
      <w:jc w:val="center"/>
    </w:pPr>
    <w:r w:rsidRPr="00A867F4">
      <w:t>Univerzita Tomáše Bati ve Zlíně, Fakulta technologická</w:t>
    </w:r>
  </w:p>
  <w:p w14:paraId="0AE8C241" w14:textId="6BE8C32B" w:rsidR="00D91015" w:rsidRDefault="00D91015" w:rsidP="00532700">
    <w:pPr>
      <w:tabs>
        <w:tab w:val="center" w:pos="4536"/>
        <w:tab w:val="right" w:pos="9072"/>
      </w:tabs>
      <w:spacing w:after="0" w:line="240" w:lineRule="auto"/>
    </w:pPr>
    <w:r w:rsidRPr="00A867F4">
      <w:tab/>
      <w:t xml:space="preserve">SP: </w:t>
    </w:r>
    <w:r>
      <w:t>Nástroje a procesy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C5CAF8" w14:textId="3CFF6312" w:rsidR="00D91015" w:rsidRDefault="00D91015">
    <w:pPr>
      <w:pStyle w:val="Zhlav"/>
    </w:pPr>
  </w:p>
  <w:p w14:paraId="2F786147" w14:textId="5389C7E0" w:rsidR="00D91015" w:rsidRDefault="00D9101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BA0A54"/>
    <w:multiLevelType w:val="multilevel"/>
    <w:tmpl w:val="706C644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078955F1"/>
    <w:multiLevelType w:val="hybridMultilevel"/>
    <w:tmpl w:val="B362620C"/>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AA507E5"/>
    <w:multiLevelType w:val="multilevel"/>
    <w:tmpl w:val="F46C83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8875E4"/>
    <w:multiLevelType w:val="hybridMultilevel"/>
    <w:tmpl w:val="E920F0FE"/>
    <w:lvl w:ilvl="0" w:tplc="7F6A86F8">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4"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122E1649"/>
    <w:multiLevelType w:val="hybridMultilevel"/>
    <w:tmpl w:val="AA4471C4"/>
    <w:lvl w:ilvl="0" w:tplc="F3CA551C">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F71CDA"/>
    <w:multiLevelType w:val="hybridMultilevel"/>
    <w:tmpl w:val="EFB20004"/>
    <w:lvl w:ilvl="0" w:tplc="A8F40974">
      <w:numFmt w:val="bullet"/>
      <w:lvlText w:val=""/>
      <w:lvlJc w:val="left"/>
      <w:pPr>
        <w:ind w:left="720" w:hanging="360"/>
      </w:pPr>
      <w:rPr>
        <w:rFonts w:ascii="Wingdings" w:eastAsia="Calibri"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550BC8"/>
    <w:multiLevelType w:val="hybridMultilevel"/>
    <w:tmpl w:val="370C28A2"/>
    <w:lvl w:ilvl="0" w:tplc="3A4A76FC">
      <w:start w:val="1"/>
      <w:numFmt w:val="bullet"/>
      <w:lvlText w:val=""/>
      <w:lvlJc w:val="left"/>
      <w:pPr>
        <w:ind w:left="720" w:hanging="360"/>
      </w:pPr>
      <w:rPr>
        <w:rFonts w:ascii="Symbol" w:hAnsi="Symbol" w:hint="default"/>
      </w:rPr>
    </w:lvl>
    <w:lvl w:ilvl="1" w:tplc="2A56A7AE">
      <w:start w:val="1"/>
      <w:numFmt w:val="bullet"/>
      <w:lvlText w:val="o"/>
      <w:lvlJc w:val="left"/>
      <w:pPr>
        <w:ind w:left="1440" w:hanging="360"/>
      </w:pPr>
      <w:rPr>
        <w:rFonts w:ascii="Courier New" w:hAnsi="Courier New" w:hint="default"/>
      </w:rPr>
    </w:lvl>
    <w:lvl w:ilvl="2" w:tplc="47A4AAC6">
      <w:start w:val="1"/>
      <w:numFmt w:val="bullet"/>
      <w:lvlText w:val=""/>
      <w:lvlJc w:val="left"/>
      <w:pPr>
        <w:ind w:left="2160" w:hanging="360"/>
      </w:pPr>
      <w:rPr>
        <w:rFonts w:ascii="Wingdings" w:hAnsi="Wingdings" w:hint="default"/>
      </w:rPr>
    </w:lvl>
    <w:lvl w:ilvl="3" w:tplc="19008D98">
      <w:start w:val="1"/>
      <w:numFmt w:val="bullet"/>
      <w:lvlText w:val=""/>
      <w:lvlJc w:val="left"/>
      <w:pPr>
        <w:ind w:left="2880" w:hanging="360"/>
      </w:pPr>
      <w:rPr>
        <w:rFonts w:ascii="Symbol" w:hAnsi="Symbol" w:hint="default"/>
      </w:rPr>
    </w:lvl>
    <w:lvl w:ilvl="4" w:tplc="8DC8D6EE">
      <w:start w:val="1"/>
      <w:numFmt w:val="bullet"/>
      <w:lvlText w:val="o"/>
      <w:lvlJc w:val="left"/>
      <w:pPr>
        <w:ind w:left="3600" w:hanging="360"/>
      </w:pPr>
      <w:rPr>
        <w:rFonts w:ascii="Courier New" w:hAnsi="Courier New" w:hint="default"/>
      </w:rPr>
    </w:lvl>
    <w:lvl w:ilvl="5" w:tplc="E8EC50F4">
      <w:start w:val="1"/>
      <w:numFmt w:val="bullet"/>
      <w:lvlText w:val=""/>
      <w:lvlJc w:val="left"/>
      <w:pPr>
        <w:ind w:left="4320" w:hanging="360"/>
      </w:pPr>
      <w:rPr>
        <w:rFonts w:ascii="Wingdings" w:hAnsi="Wingdings" w:hint="default"/>
      </w:rPr>
    </w:lvl>
    <w:lvl w:ilvl="6" w:tplc="29A0304C">
      <w:start w:val="1"/>
      <w:numFmt w:val="bullet"/>
      <w:lvlText w:val=""/>
      <w:lvlJc w:val="left"/>
      <w:pPr>
        <w:ind w:left="5040" w:hanging="360"/>
      </w:pPr>
      <w:rPr>
        <w:rFonts w:ascii="Symbol" w:hAnsi="Symbol" w:hint="default"/>
      </w:rPr>
    </w:lvl>
    <w:lvl w:ilvl="7" w:tplc="29E6B468">
      <w:start w:val="1"/>
      <w:numFmt w:val="bullet"/>
      <w:lvlText w:val="o"/>
      <w:lvlJc w:val="left"/>
      <w:pPr>
        <w:ind w:left="5760" w:hanging="360"/>
      </w:pPr>
      <w:rPr>
        <w:rFonts w:ascii="Courier New" w:hAnsi="Courier New" w:hint="default"/>
      </w:rPr>
    </w:lvl>
    <w:lvl w:ilvl="8" w:tplc="7CD0DD78">
      <w:start w:val="1"/>
      <w:numFmt w:val="bullet"/>
      <w:lvlText w:val=""/>
      <w:lvlJc w:val="left"/>
      <w:pPr>
        <w:ind w:left="6480" w:hanging="360"/>
      </w:pPr>
      <w:rPr>
        <w:rFonts w:ascii="Wingdings" w:hAnsi="Wingdings" w:hint="default"/>
      </w:rPr>
    </w:lvl>
  </w:abstractNum>
  <w:abstractNum w:abstractNumId="8" w15:restartNumberingAfterBreak="0">
    <w:nsid w:val="1910241F"/>
    <w:multiLevelType w:val="hybridMultilevel"/>
    <w:tmpl w:val="A094DD2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99461F"/>
    <w:multiLevelType w:val="hybridMultilevel"/>
    <w:tmpl w:val="CA5A55DE"/>
    <w:lvl w:ilvl="0" w:tplc="2586F428">
      <w:start w:val="1"/>
      <w:numFmt w:val="decimal"/>
      <w:lvlText w:val="%1."/>
      <w:lvlJc w:val="left"/>
      <w:pPr>
        <w:ind w:left="1065"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25155EC5"/>
    <w:multiLevelType w:val="hybridMultilevel"/>
    <w:tmpl w:val="CE7CE2D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26D75001"/>
    <w:multiLevelType w:val="hybridMultilevel"/>
    <w:tmpl w:val="8CB802A8"/>
    <w:lvl w:ilvl="0" w:tplc="210C2C6A">
      <w:start w:val="1"/>
      <w:numFmt w:val="bullet"/>
      <w:pStyle w:val="Nadpis3"/>
      <w:lvlText w:val=""/>
      <w:lvlJc w:val="left"/>
      <w:pPr>
        <w:ind w:left="644"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30E575DD"/>
    <w:multiLevelType w:val="hybridMultilevel"/>
    <w:tmpl w:val="A9B02FDA"/>
    <w:lvl w:ilvl="0" w:tplc="FB2A13AA">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4" w15:restartNumberingAfterBreak="0">
    <w:nsid w:val="32966709"/>
    <w:multiLevelType w:val="hybridMultilevel"/>
    <w:tmpl w:val="9F7A99E6"/>
    <w:lvl w:ilvl="0" w:tplc="0368FFCA">
      <w:start w:val="1"/>
      <w:numFmt w:val="decimal"/>
      <w:lvlText w:val="%1."/>
      <w:lvlJc w:val="left"/>
      <w:pPr>
        <w:ind w:left="1080"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15" w15:restartNumberingAfterBreak="0">
    <w:nsid w:val="36324825"/>
    <w:multiLevelType w:val="hybridMultilevel"/>
    <w:tmpl w:val="B2F28164"/>
    <w:lvl w:ilvl="0" w:tplc="0405000F">
      <w:start w:val="1"/>
      <w:numFmt w:val="decimal"/>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6" w15:restartNumberingAfterBreak="0">
    <w:nsid w:val="387765B9"/>
    <w:multiLevelType w:val="hybridMultilevel"/>
    <w:tmpl w:val="C7766BC6"/>
    <w:lvl w:ilvl="0" w:tplc="BFBADF2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7" w15:restartNumberingAfterBreak="0">
    <w:nsid w:val="39453B72"/>
    <w:multiLevelType w:val="hybridMultilevel"/>
    <w:tmpl w:val="8FFE8D1C"/>
    <w:lvl w:ilvl="0" w:tplc="E6084452">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8" w15:restartNumberingAfterBreak="0">
    <w:nsid w:val="395C36C2"/>
    <w:multiLevelType w:val="hybridMultilevel"/>
    <w:tmpl w:val="48763182"/>
    <w:lvl w:ilvl="0" w:tplc="7F6A86F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9" w15:restartNumberingAfterBreak="0">
    <w:nsid w:val="3D797E50"/>
    <w:multiLevelType w:val="hybridMultilevel"/>
    <w:tmpl w:val="B81C7B14"/>
    <w:lvl w:ilvl="0" w:tplc="A73C5A7C">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0" w15:restartNumberingAfterBreak="0">
    <w:nsid w:val="40617B54"/>
    <w:multiLevelType w:val="hybridMultilevel"/>
    <w:tmpl w:val="00B474C2"/>
    <w:lvl w:ilvl="0" w:tplc="7CAA0EDA">
      <w:start w:val="1"/>
      <w:numFmt w:val="lowerLetter"/>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1" w15:restartNumberingAfterBreak="0">
    <w:nsid w:val="43B83816"/>
    <w:multiLevelType w:val="hybridMultilevel"/>
    <w:tmpl w:val="770A59BE"/>
    <w:lvl w:ilvl="0" w:tplc="18C49F2A">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22" w15:restartNumberingAfterBreak="0">
    <w:nsid w:val="450E6306"/>
    <w:multiLevelType w:val="hybridMultilevel"/>
    <w:tmpl w:val="A5F42A3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4EA72A04"/>
    <w:multiLevelType w:val="hybridMultilevel"/>
    <w:tmpl w:val="E2D0CEBE"/>
    <w:lvl w:ilvl="0" w:tplc="24D2D152">
      <w:start w:val="1"/>
      <w:numFmt w:val="decimal"/>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4" w15:restartNumberingAfterBreak="0">
    <w:nsid w:val="51265B4D"/>
    <w:multiLevelType w:val="hybridMultilevel"/>
    <w:tmpl w:val="E33E870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5C9B5F02"/>
    <w:multiLevelType w:val="hybridMultilevel"/>
    <w:tmpl w:val="679668E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645310C3"/>
    <w:multiLevelType w:val="hybridMultilevel"/>
    <w:tmpl w:val="0FA483A0"/>
    <w:lvl w:ilvl="0" w:tplc="4572AF7E">
      <w:start w:val="1"/>
      <w:numFmt w:val="decimal"/>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7" w15:restartNumberingAfterBreak="0">
    <w:nsid w:val="6C3624C4"/>
    <w:multiLevelType w:val="hybridMultilevel"/>
    <w:tmpl w:val="75C2F37A"/>
    <w:lvl w:ilvl="0" w:tplc="43FC80D0">
      <w:start w:val="1"/>
      <w:numFmt w:val="bullet"/>
      <w:lvlText w:val=""/>
      <w:lvlJc w:val="left"/>
      <w:pPr>
        <w:ind w:left="720" w:hanging="360"/>
      </w:pPr>
      <w:rPr>
        <w:rFonts w:ascii="Symbol" w:hAnsi="Symbol" w:hint="default"/>
      </w:rPr>
    </w:lvl>
    <w:lvl w:ilvl="1" w:tplc="27228F9E">
      <w:start w:val="1"/>
      <w:numFmt w:val="bullet"/>
      <w:lvlText w:val="o"/>
      <w:lvlJc w:val="left"/>
      <w:pPr>
        <w:ind w:left="1440" w:hanging="360"/>
      </w:pPr>
      <w:rPr>
        <w:rFonts w:ascii="Courier New" w:hAnsi="Courier New" w:hint="default"/>
      </w:rPr>
    </w:lvl>
    <w:lvl w:ilvl="2" w:tplc="31B42F50">
      <w:start w:val="1"/>
      <w:numFmt w:val="bullet"/>
      <w:lvlText w:val=""/>
      <w:lvlJc w:val="left"/>
      <w:pPr>
        <w:ind w:left="2160" w:hanging="360"/>
      </w:pPr>
      <w:rPr>
        <w:rFonts w:ascii="Wingdings" w:hAnsi="Wingdings" w:hint="default"/>
      </w:rPr>
    </w:lvl>
    <w:lvl w:ilvl="3" w:tplc="724C2BA4">
      <w:start w:val="1"/>
      <w:numFmt w:val="bullet"/>
      <w:lvlText w:val=""/>
      <w:lvlJc w:val="left"/>
      <w:pPr>
        <w:ind w:left="2880" w:hanging="360"/>
      </w:pPr>
      <w:rPr>
        <w:rFonts w:ascii="Symbol" w:hAnsi="Symbol" w:hint="default"/>
      </w:rPr>
    </w:lvl>
    <w:lvl w:ilvl="4" w:tplc="9DC4F330">
      <w:start w:val="1"/>
      <w:numFmt w:val="bullet"/>
      <w:lvlText w:val="o"/>
      <w:lvlJc w:val="left"/>
      <w:pPr>
        <w:ind w:left="3600" w:hanging="360"/>
      </w:pPr>
      <w:rPr>
        <w:rFonts w:ascii="Courier New" w:hAnsi="Courier New" w:hint="default"/>
      </w:rPr>
    </w:lvl>
    <w:lvl w:ilvl="5" w:tplc="1D06B3BA">
      <w:start w:val="1"/>
      <w:numFmt w:val="bullet"/>
      <w:lvlText w:val=""/>
      <w:lvlJc w:val="left"/>
      <w:pPr>
        <w:ind w:left="4320" w:hanging="360"/>
      </w:pPr>
      <w:rPr>
        <w:rFonts w:ascii="Wingdings" w:hAnsi="Wingdings" w:hint="default"/>
      </w:rPr>
    </w:lvl>
    <w:lvl w:ilvl="6" w:tplc="60C4D290">
      <w:start w:val="1"/>
      <w:numFmt w:val="bullet"/>
      <w:lvlText w:val=""/>
      <w:lvlJc w:val="left"/>
      <w:pPr>
        <w:ind w:left="5040" w:hanging="360"/>
      </w:pPr>
      <w:rPr>
        <w:rFonts w:ascii="Symbol" w:hAnsi="Symbol" w:hint="default"/>
      </w:rPr>
    </w:lvl>
    <w:lvl w:ilvl="7" w:tplc="56C0932E">
      <w:start w:val="1"/>
      <w:numFmt w:val="bullet"/>
      <w:lvlText w:val="o"/>
      <w:lvlJc w:val="left"/>
      <w:pPr>
        <w:ind w:left="5760" w:hanging="360"/>
      </w:pPr>
      <w:rPr>
        <w:rFonts w:ascii="Courier New" w:hAnsi="Courier New" w:hint="default"/>
      </w:rPr>
    </w:lvl>
    <w:lvl w:ilvl="8" w:tplc="D284CF98">
      <w:start w:val="1"/>
      <w:numFmt w:val="bullet"/>
      <w:lvlText w:val=""/>
      <w:lvlJc w:val="left"/>
      <w:pPr>
        <w:ind w:left="6480" w:hanging="360"/>
      </w:pPr>
      <w:rPr>
        <w:rFonts w:ascii="Wingdings" w:hAnsi="Wingdings" w:hint="default"/>
      </w:rPr>
    </w:lvl>
  </w:abstractNum>
  <w:abstractNum w:abstractNumId="28" w15:restartNumberingAfterBreak="0">
    <w:nsid w:val="6EEA4E97"/>
    <w:multiLevelType w:val="hybridMultilevel"/>
    <w:tmpl w:val="82B49F22"/>
    <w:lvl w:ilvl="0" w:tplc="F1420664">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9" w15:restartNumberingAfterBreak="0">
    <w:nsid w:val="6F752B3A"/>
    <w:multiLevelType w:val="multilevel"/>
    <w:tmpl w:val="A552C760"/>
    <w:lvl w:ilvl="0">
      <w:start w:val="1"/>
      <w:numFmt w:val="decimal"/>
      <w:lvlText w:val="%1."/>
      <w:lvlJc w:val="left"/>
      <w:pPr>
        <w:ind w:left="72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52" w:hanging="432"/>
      </w:pPr>
      <w:rPr>
        <w:rFonts w:cs="Times New Roman"/>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0" w15:restartNumberingAfterBreak="0">
    <w:nsid w:val="77F076BC"/>
    <w:multiLevelType w:val="multilevel"/>
    <w:tmpl w:val="ED7C4236"/>
    <w:lvl w:ilvl="0">
      <w:start w:val="1"/>
      <w:numFmt w:val="upperRoman"/>
      <w:pStyle w:val="Nadpis1"/>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31" w15:restartNumberingAfterBreak="0">
    <w:nsid w:val="7E392CC8"/>
    <w:multiLevelType w:val="hybridMultilevel"/>
    <w:tmpl w:val="6A605EC0"/>
    <w:lvl w:ilvl="0" w:tplc="7F6A86F8">
      <w:start w:val="1"/>
      <w:numFmt w:val="lowerLetter"/>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num w:numId="1">
    <w:abstractNumId w:val="7"/>
  </w:num>
  <w:num w:numId="2">
    <w:abstractNumId w:val="27"/>
  </w:num>
  <w:num w:numId="3">
    <w:abstractNumId w:val="22"/>
  </w:num>
  <w:num w:numId="4">
    <w:abstractNumId w:val="19"/>
  </w:num>
  <w:num w:numId="5">
    <w:abstractNumId w:val="18"/>
  </w:num>
  <w:num w:numId="6">
    <w:abstractNumId w:val="28"/>
  </w:num>
  <w:num w:numId="7">
    <w:abstractNumId w:val="16"/>
  </w:num>
  <w:num w:numId="8">
    <w:abstractNumId w:val="14"/>
  </w:num>
  <w:num w:numId="9">
    <w:abstractNumId w:val="21"/>
  </w:num>
  <w:num w:numId="10">
    <w:abstractNumId w:val="13"/>
  </w:num>
  <w:num w:numId="11">
    <w:abstractNumId w:val="26"/>
  </w:num>
  <w:num w:numId="12">
    <w:abstractNumId w:val="17"/>
  </w:num>
  <w:num w:numId="13">
    <w:abstractNumId w:val="23"/>
  </w:num>
  <w:num w:numId="14">
    <w:abstractNumId w:val="15"/>
  </w:num>
  <w:num w:numId="15">
    <w:abstractNumId w:val="20"/>
  </w:num>
  <w:num w:numId="16">
    <w:abstractNumId w:val="1"/>
  </w:num>
  <w:num w:numId="17">
    <w:abstractNumId w:val="25"/>
  </w:num>
  <w:num w:numId="18">
    <w:abstractNumId w:val="10"/>
  </w:num>
  <w:num w:numId="19">
    <w:abstractNumId w:val="31"/>
  </w:num>
  <w:num w:numId="20">
    <w:abstractNumId w:val="8"/>
  </w:num>
  <w:num w:numId="21">
    <w:abstractNumId w:val="3"/>
  </w:num>
  <w:num w:numId="22">
    <w:abstractNumId w:val="0"/>
  </w:num>
  <w:num w:numId="23">
    <w:abstractNumId w:val="29"/>
  </w:num>
  <w:num w:numId="24">
    <w:abstractNumId w:val="12"/>
  </w:num>
  <w:num w:numId="25">
    <w:abstractNumId w:val="30"/>
  </w:num>
  <w:num w:numId="26">
    <w:abstractNumId w:val="24"/>
  </w:num>
  <w:num w:numId="27">
    <w:abstractNumId w:val="11"/>
  </w:num>
  <w:num w:numId="28">
    <w:abstractNumId w:val="4"/>
  </w:num>
  <w:num w:numId="29">
    <w:abstractNumId w:val="9"/>
  </w:num>
  <w:num w:numId="30">
    <w:abstractNumId w:val="6"/>
  </w:num>
  <w:num w:numId="31">
    <w:abstractNumId w:val="2"/>
  </w:num>
  <w:num w:numId="32">
    <w:abstractNumId w:val="5"/>
  </w:num>
  <w:num w:numId="33">
    <w:abstractNumId w:val="12"/>
  </w:num>
  <w:num w:numId="34">
    <w:abstractNumId w:val="30"/>
  </w:num>
  <w:num w:numId="35">
    <w:abstractNumId w:val="12"/>
  </w:num>
  <w:num w:numId="36">
    <w:abstractNumId w:val="12"/>
  </w:num>
  <w:num w:numId="37">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Michal Staněk">
    <w15:presenceInfo w15:providerId="AD" w15:userId="S::stanek@utb.cz::3e90079c-7efb-460e-b463-ae3766afe1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19E6"/>
    <w:rsid w:val="000034B6"/>
    <w:rsid w:val="0000389D"/>
    <w:rsid w:val="00011D58"/>
    <w:rsid w:val="0001577C"/>
    <w:rsid w:val="00034F30"/>
    <w:rsid w:val="00035992"/>
    <w:rsid w:val="00040D83"/>
    <w:rsid w:val="00042DE1"/>
    <w:rsid w:val="00044300"/>
    <w:rsid w:val="00046357"/>
    <w:rsid w:val="00060494"/>
    <w:rsid w:val="00061669"/>
    <w:rsid w:val="00062667"/>
    <w:rsid w:val="000700C8"/>
    <w:rsid w:val="000736B6"/>
    <w:rsid w:val="000742CD"/>
    <w:rsid w:val="0007448D"/>
    <w:rsid w:val="000770E8"/>
    <w:rsid w:val="000855AE"/>
    <w:rsid w:val="00086EBA"/>
    <w:rsid w:val="00086EE0"/>
    <w:rsid w:val="000A34E3"/>
    <w:rsid w:val="000A467D"/>
    <w:rsid w:val="000A7C99"/>
    <w:rsid w:val="000B2026"/>
    <w:rsid w:val="000B3D78"/>
    <w:rsid w:val="000C372D"/>
    <w:rsid w:val="000C4DDF"/>
    <w:rsid w:val="000C649E"/>
    <w:rsid w:val="000C769D"/>
    <w:rsid w:val="000D496C"/>
    <w:rsid w:val="000E25C8"/>
    <w:rsid w:val="000E47E1"/>
    <w:rsid w:val="000E57AD"/>
    <w:rsid w:val="000E6151"/>
    <w:rsid w:val="000F32B1"/>
    <w:rsid w:val="001066C0"/>
    <w:rsid w:val="00114732"/>
    <w:rsid w:val="001508FB"/>
    <w:rsid w:val="00153592"/>
    <w:rsid w:val="00155275"/>
    <w:rsid w:val="0015544C"/>
    <w:rsid w:val="00171D2C"/>
    <w:rsid w:val="00175912"/>
    <w:rsid w:val="001820FE"/>
    <w:rsid w:val="001912A7"/>
    <w:rsid w:val="0019620C"/>
    <w:rsid w:val="001968DA"/>
    <w:rsid w:val="001A0D1A"/>
    <w:rsid w:val="001A34E6"/>
    <w:rsid w:val="001B7802"/>
    <w:rsid w:val="001C0573"/>
    <w:rsid w:val="001D00DD"/>
    <w:rsid w:val="001E0A49"/>
    <w:rsid w:val="001E2D66"/>
    <w:rsid w:val="001E4380"/>
    <w:rsid w:val="001E5472"/>
    <w:rsid w:val="00201155"/>
    <w:rsid w:val="002011EF"/>
    <w:rsid w:val="002072F7"/>
    <w:rsid w:val="00207F1A"/>
    <w:rsid w:val="00211B78"/>
    <w:rsid w:val="00216E59"/>
    <w:rsid w:val="00217502"/>
    <w:rsid w:val="00220ECA"/>
    <w:rsid w:val="00224E08"/>
    <w:rsid w:val="0022507B"/>
    <w:rsid w:val="00232E9B"/>
    <w:rsid w:val="00241786"/>
    <w:rsid w:val="00243ECA"/>
    <w:rsid w:val="00255CD4"/>
    <w:rsid w:val="00263DD3"/>
    <w:rsid w:val="0028076C"/>
    <w:rsid w:val="00282D79"/>
    <w:rsid w:val="00290BED"/>
    <w:rsid w:val="002A67A5"/>
    <w:rsid w:val="002B0504"/>
    <w:rsid w:val="002C58D4"/>
    <w:rsid w:val="002D6C23"/>
    <w:rsid w:val="002E1C27"/>
    <w:rsid w:val="002F1D94"/>
    <w:rsid w:val="002F1DA7"/>
    <w:rsid w:val="0031258F"/>
    <w:rsid w:val="003169B9"/>
    <w:rsid w:val="00316FCB"/>
    <w:rsid w:val="00320E00"/>
    <w:rsid w:val="003301CA"/>
    <w:rsid w:val="00333256"/>
    <w:rsid w:val="00334D7E"/>
    <w:rsid w:val="00341363"/>
    <w:rsid w:val="0035101C"/>
    <w:rsid w:val="00370611"/>
    <w:rsid w:val="00373341"/>
    <w:rsid w:val="00373E95"/>
    <w:rsid w:val="00376A31"/>
    <w:rsid w:val="003955D5"/>
    <w:rsid w:val="00395B54"/>
    <w:rsid w:val="003A1D88"/>
    <w:rsid w:val="003A2D99"/>
    <w:rsid w:val="003A68C2"/>
    <w:rsid w:val="003B141A"/>
    <w:rsid w:val="003B394A"/>
    <w:rsid w:val="003B6392"/>
    <w:rsid w:val="003B75BD"/>
    <w:rsid w:val="003C229F"/>
    <w:rsid w:val="003D1DCB"/>
    <w:rsid w:val="003D2151"/>
    <w:rsid w:val="003D3986"/>
    <w:rsid w:val="003E10FE"/>
    <w:rsid w:val="003E6A42"/>
    <w:rsid w:val="003E6B5F"/>
    <w:rsid w:val="003F1603"/>
    <w:rsid w:val="003F1760"/>
    <w:rsid w:val="003F21E3"/>
    <w:rsid w:val="00405449"/>
    <w:rsid w:val="004076DA"/>
    <w:rsid w:val="00412E16"/>
    <w:rsid w:val="00415C7C"/>
    <w:rsid w:val="00430267"/>
    <w:rsid w:val="00430803"/>
    <w:rsid w:val="00434076"/>
    <w:rsid w:val="00435CDC"/>
    <w:rsid w:val="00447A14"/>
    <w:rsid w:val="00447FEB"/>
    <w:rsid w:val="0045002D"/>
    <w:rsid w:val="004519F5"/>
    <w:rsid w:val="0046352F"/>
    <w:rsid w:val="00464956"/>
    <w:rsid w:val="004649E2"/>
    <w:rsid w:val="0047569A"/>
    <w:rsid w:val="004866D3"/>
    <w:rsid w:val="0048696F"/>
    <w:rsid w:val="0049051C"/>
    <w:rsid w:val="00493DAD"/>
    <w:rsid w:val="0049626A"/>
    <w:rsid w:val="004A20A2"/>
    <w:rsid w:val="004A3DAC"/>
    <w:rsid w:val="004B18E5"/>
    <w:rsid w:val="004B384D"/>
    <w:rsid w:val="004B7C7C"/>
    <w:rsid w:val="004C365A"/>
    <w:rsid w:val="004C3FCE"/>
    <w:rsid w:val="004C4BB4"/>
    <w:rsid w:val="004C6E32"/>
    <w:rsid w:val="004C7D03"/>
    <w:rsid w:val="004D0C91"/>
    <w:rsid w:val="004D3F0F"/>
    <w:rsid w:val="004E0DA2"/>
    <w:rsid w:val="004E2A4B"/>
    <w:rsid w:val="004E4EE8"/>
    <w:rsid w:val="004E64C0"/>
    <w:rsid w:val="004F1106"/>
    <w:rsid w:val="004F3AD7"/>
    <w:rsid w:val="005065D9"/>
    <w:rsid w:val="0051447F"/>
    <w:rsid w:val="005254EE"/>
    <w:rsid w:val="005258CC"/>
    <w:rsid w:val="00527ED7"/>
    <w:rsid w:val="00531B42"/>
    <w:rsid w:val="00532700"/>
    <w:rsid w:val="00532DCB"/>
    <w:rsid w:val="0053658B"/>
    <w:rsid w:val="0054435B"/>
    <w:rsid w:val="00544521"/>
    <w:rsid w:val="00544CBB"/>
    <w:rsid w:val="005501F1"/>
    <w:rsid w:val="00561085"/>
    <w:rsid w:val="0057055D"/>
    <w:rsid w:val="00571261"/>
    <w:rsid w:val="005843B0"/>
    <w:rsid w:val="0059044C"/>
    <w:rsid w:val="00594C51"/>
    <w:rsid w:val="0059597B"/>
    <w:rsid w:val="005962B5"/>
    <w:rsid w:val="005A6B68"/>
    <w:rsid w:val="005B2051"/>
    <w:rsid w:val="005B3EFA"/>
    <w:rsid w:val="005B4149"/>
    <w:rsid w:val="005B6D5A"/>
    <w:rsid w:val="005C1A8B"/>
    <w:rsid w:val="005D1D80"/>
    <w:rsid w:val="005D3993"/>
    <w:rsid w:val="005F0D61"/>
    <w:rsid w:val="005F3063"/>
    <w:rsid w:val="005F3E8E"/>
    <w:rsid w:val="005F45CF"/>
    <w:rsid w:val="005F7A8D"/>
    <w:rsid w:val="006045CB"/>
    <w:rsid w:val="00612371"/>
    <w:rsid w:val="00612DEE"/>
    <w:rsid w:val="00612FE7"/>
    <w:rsid w:val="006141CB"/>
    <w:rsid w:val="006143CA"/>
    <w:rsid w:val="00615624"/>
    <w:rsid w:val="00623666"/>
    <w:rsid w:val="00647634"/>
    <w:rsid w:val="006503D2"/>
    <w:rsid w:val="00650764"/>
    <w:rsid w:val="00650CA5"/>
    <w:rsid w:val="00651712"/>
    <w:rsid w:val="00652CD2"/>
    <w:rsid w:val="00657246"/>
    <w:rsid w:val="00657959"/>
    <w:rsid w:val="0066044A"/>
    <w:rsid w:val="006675DD"/>
    <w:rsid w:val="00674E5F"/>
    <w:rsid w:val="00683429"/>
    <w:rsid w:val="0069504E"/>
    <w:rsid w:val="006A1ADC"/>
    <w:rsid w:val="006A3DE4"/>
    <w:rsid w:val="006B004A"/>
    <w:rsid w:val="006B435D"/>
    <w:rsid w:val="006B6E1B"/>
    <w:rsid w:val="006C1F23"/>
    <w:rsid w:val="006C2003"/>
    <w:rsid w:val="006C62D7"/>
    <w:rsid w:val="006C7B2D"/>
    <w:rsid w:val="006E0E49"/>
    <w:rsid w:val="006E4C84"/>
    <w:rsid w:val="006F466A"/>
    <w:rsid w:val="006F5A75"/>
    <w:rsid w:val="006F7B4D"/>
    <w:rsid w:val="006F7F20"/>
    <w:rsid w:val="007041D6"/>
    <w:rsid w:val="00705C05"/>
    <w:rsid w:val="00715904"/>
    <w:rsid w:val="00717613"/>
    <w:rsid w:val="007273D7"/>
    <w:rsid w:val="007362C2"/>
    <w:rsid w:val="00736C8A"/>
    <w:rsid w:val="00741A70"/>
    <w:rsid w:val="00745E75"/>
    <w:rsid w:val="0076167B"/>
    <w:rsid w:val="007673BA"/>
    <w:rsid w:val="00773D7C"/>
    <w:rsid w:val="007773ED"/>
    <w:rsid w:val="007A3F1A"/>
    <w:rsid w:val="007A78AD"/>
    <w:rsid w:val="007B69BE"/>
    <w:rsid w:val="007D7B53"/>
    <w:rsid w:val="007E20A8"/>
    <w:rsid w:val="007F191F"/>
    <w:rsid w:val="007F3B05"/>
    <w:rsid w:val="00801E4E"/>
    <w:rsid w:val="00802C11"/>
    <w:rsid w:val="00804B03"/>
    <w:rsid w:val="00804F96"/>
    <w:rsid w:val="00807334"/>
    <w:rsid w:val="00823F8A"/>
    <w:rsid w:val="008241B4"/>
    <w:rsid w:val="00831BC2"/>
    <w:rsid w:val="00836113"/>
    <w:rsid w:val="00842AFF"/>
    <w:rsid w:val="00845913"/>
    <w:rsid w:val="008624B2"/>
    <w:rsid w:val="00877BC7"/>
    <w:rsid w:val="00880D45"/>
    <w:rsid w:val="00883558"/>
    <w:rsid w:val="008848E6"/>
    <w:rsid w:val="00885A7A"/>
    <w:rsid w:val="008B67F8"/>
    <w:rsid w:val="008B7BE4"/>
    <w:rsid w:val="008C2652"/>
    <w:rsid w:val="008C5306"/>
    <w:rsid w:val="008C764A"/>
    <w:rsid w:val="008D559A"/>
    <w:rsid w:val="008E10F9"/>
    <w:rsid w:val="008E4271"/>
    <w:rsid w:val="008F3CE1"/>
    <w:rsid w:val="008F5E90"/>
    <w:rsid w:val="008F7523"/>
    <w:rsid w:val="009052EA"/>
    <w:rsid w:val="00921943"/>
    <w:rsid w:val="0094480C"/>
    <w:rsid w:val="00944E52"/>
    <w:rsid w:val="00945262"/>
    <w:rsid w:val="00951E0B"/>
    <w:rsid w:val="00954C28"/>
    <w:rsid w:val="0096352E"/>
    <w:rsid w:val="0096733B"/>
    <w:rsid w:val="009848FA"/>
    <w:rsid w:val="0098539D"/>
    <w:rsid w:val="0099272E"/>
    <w:rsid w:val="009A4F9D"/>
    <w:rsid w:val="009B4906"/>
    <w:rsid w:val="009C5268"/>
    <w:rsid w:val="009C728F"/>
    <w:rsid w:val="009D295A"/>
    <w:rsid w:val="009D7F29"/>
    <w:rsid w:val="009E065E"/>
    <w:rsid w:val="009E517D"/>
    <w:rsid w:val="009F6AAA"/>
    <w:rsid w:val="00A03D9E"/>
    <w:rsid w:val="00A10168"/>
    <w:rsid w:val="00A178C7"/>
    <w:rsid w:val="00A31489"/>
    <w:rsid w:val="00A35C3A"/>
    <w:rsid w:val="00A506BC"/>
    <w:rsid w:val="00A53054"/>
    <w:rsid w:val="00A635BE"/>
    <w:rsid w:val="00A7018B"/>
    <w:rsid w:val="00A75026"/>
    <w:rsid w:val="00A7763D"/>
    <w:rsid w:val="00A867F4"/>
    <w:rsid w:val="00A86940"/>
    <w:rsid w:val="00AA1B9B"/>
    <w:rsid w:val="00AB049C"/>
    <w:rsid w:val="00AB14A1"/>
    <w:rsid w:val="00AB2D81"/>
    <w:rsid w:val="00AB3025"/>
    <w:rsid w:val="00AB6805"/>
    <w:rsid w:val="00AC624C"/>
    <w:rsid w:val="00AD0349"/>
    <w:rsid w:val="00AD1FAB"/>
    <w:rsid w:val="00AD72A5"/>
    <w:rsid w:val="00AE72A3"/>
    <w:rsid w:val="00B140DA"/>
    <w:rsid w:val="00B14704"/>
    <w:rsid w:val="00B2377F"/>
    <w:rsid w:val="00B25E8D"/>
    <w:rsid w:val="00B3091D"/>
    <w:rsid w:val="00B33ADB"/>
    <w:rsid w:val="00B379C9"/>
    <w:rsid w:val="00B41573"/>
    <w:rsid w:val="00B43114"/>
    <w:rsid w:val="00B457AB"/>
    <w:rsid w:val="00B556F0"/>
    <w:rsid w:val="00B55B7A"/>
    <w:rsid w:val="00B57D7F"/>
    <w:rsid w:val="00B67059"/>
    <w:rsid w:val="00B67E2B"/>
    <w:rsid w:val="00B71B2B"/>
    <w:rsid w:val="00B71BEA"/>
    <w:rsid w:val="00B801C7"/>
    <w:rsid w:val="00B8228B"/>
    <w:rsid w:val="00B837D1"/>
    <w:rsid w:val="00B85F75"/>
    <w:rsid w:val="00B863FB"/>
    <w:rsid w:val="00B87895"/>
    <w:rsid w:val="00B957D6"/>
    <w:rsid w:val="00BA37DF"/>
    <w:rsid w:val="00BA4FF0"/>
    <w:rsid w:val="00BA614B"/>
    <w:rsid w:val="00BB1DB4"/>
    <w:rsid w:val="00BC1A70"/>
    <w:rsid w:val="00BD1EE6"/>
    <w:rsid w:val="00BD69F1"/>
    <w:rsid w:val="00BE564C"/>
    <w:rsid w:val="00BF39C3"/>
    <w:rsid w:val="00BF67DE"/>
    <w:rsid w:val="00BF7F1D"/>
    <w:rsid w:val="00C110FA"/>
    <w:rsid w:val="00C14C43"/>
    <w:rsid w:val="00C210B8"/>
    <w:rsid w:val="00C24C51"/>
    <w:rsid w:val="00C277B4"/>
    <w:rsid w:val="00C355A6"/>
    <w:rsid w:val="00C42826"/>
    <w:rsid w:val="00C42AFC"/>
    <w:rsid w:val="00C4373C"/>
    <w:rsid w:val="00C44653"/>
    <w:rsid w:val="00C46E23"/>
    <w:rsid w:val="00C472B9"/>
    <w:rsid w:val="00C51A6B"/>
    <w:rsid w:val="00C57714"/>
    <w:rsid w:val="00C62A92"/>
    <w:rsid w:val="00C64F4A"/>
    <w:rsid w:val="00C67EC0"/>
    <w:rsid w:val="00C727B6"/>
    <w:rsid w:val="00C74D75"/>
    <w:rsid w:val="00C800BB"/>
    <w:rsid w:val="00C80B17"/>
    <w:rsid w:val="00C83A91"/>
    <w:rsid w:val="00C905C1"/>
    <w:rsid w:val="00C9653B"/>
    <w:rsid w:val="00CA4A52"/>
    <w:rsid w:val="00CA6284"/>
    <w:rsid w:val="00CB0389"/>
    <w:rsid w:val="00CC7381"/>
    <w:rsid w:val="00CD0491"/>
    <w:rsid w:val="00CE62FD"/>
    <w:rsid w:val="00CE7309"/>
    <w:rsid w:val="00D016F2"/>
    <w:rsid w:val="00D01FF9"/>
    <w:rsid w:val="00D0316D"/>
    <w:rsid w:val="00D04C5F"/>
    <w:rsid w:val="00D13B50"/>
    <w:rsid w:val="00D15F14"/>
    <w:rsid w:val="00D243DB"/>
    <w:rsid w:val="00D26315"/>
    <w:rsid w:val="00D31EE6"/>
    <w:rsid w:val="00D33BA7"/>
    <w:rsid w:val="00D457C9"/>
    <w:rsid w:val="00D570C5"/>
    <w:rsid w:val="00D61114"/>
    <w:rsid w:val="00D65781"/>
    <w:rsid w:val="00D669D5"/>
    <w:rsid w:val="00D67F59"/>
    <w:rsid w:val="00D740FE"/>
    <w:rsid w:val="00D82C2E"/>
    <w:rsid w:val="00D82E23"/>
    <w:rsid w:val="00D83743"/>
    <w:rsid w:val="00D91015"/>
    <w:rsid w:val="00D97C94"/>
    <w:rsid w:val="00DA14CF"/>
    <w:rsid w:val="00DA288D"/>
    <w:rsid w:val="00DA6089"/>
    <w:rsid w:val="00DC22A9"/>
    <w:rsid w:val="00DC6B1E"/>
    <w:rsid w:val="00DD0ED3"/>
    <w:rsid w:val="00DD114C"/>
    <w:rsid w:val="00DD45D5"/>
    <w:rsid w:val="00DD47C5"/>
    <w:rsid w:val="00DD672A"/>
    <w:rsid w:val="00DD7654"/>
    <w:rsid w:val="00DF0C3A"/>
    <w:rsid w:val="00DF477C"/>
    <w:rsid w:val="00DF61BC"/>
    <w:rsid w:val="00E011BB"/>
    <w:rsid w:val="00E07921"/>
    <w:rsid w:val="00E13F7B"/>
    <w:rsid w:val="00E15EBC"/>
    <w:rsid w:val="00E16041"/>
    <w:rsid w:val="00E25EE3"/>
    <w:rsid w:val="00E27075"/>
    <w:rsid w:val="00E31F33"/>
    <w:rsid w:val="00E34889"/>
    <w:rsid w:val="00E35F4B"/>
    <w:rsid w:val="00E41C02"/>
    <w:rsid w:val="00E42C28"/>
    <w:rsid w:val="00E50469"/>
    <w:rsid w:val="00E54782"/>
    <w:rsid w:val="00E70E42"/>
    <w:rsid w:val="00E711AA"/>
    <w:rsid w:val="00E715A3"/>
    <w:rsid w:val="00E715D3"/>
    <w:rsid w:val="00E7215E"/>
    <w:rsid w:val="00E80016"/>
    <w:rsid w:val="00E91D70"/>
    <w:rsid w:val="00E975E6"/>
    <w:rsid w:val="00EA1FD7"/>
    <w:rsid w:val="00EA6B50"/>
    <w:rsid w:val="00EB30C1"/>
    <w:rsid w:val="00EC1EB7"/>
    <w:rsid w:val="00EC6DAF"/>
    <w:rsid w:val="00ED2A7F"/>
    <w:rsid w:val="00ED6244"/>
    <w:rsid w:val="00ED6CBF"/>
    <w:rsid w:val="00EF27A8"/>
    <w:rsid w:val="00F07876"/>
    <w:rsid w:val="00F07E5F"/>
    <w:rsid w:val="00F177C3"/>
    <w:rsid w:val="00F210C7"/>
    <w:rsid w:val="00F27521"/>
    <w:rsid w:val="00F319E6"/>
    <w:rsid w:val="00F33266"/>
    <w:rsid w:val="00F356C7"/>
    <w:rsid w:val="00F44C18"/>
    <w:rsid w:val="00F5226A"/>
    <w:rsid w:val="00F556E0"/>
    <w:rsid w:val="00F5683F"/>
    <w:rsid w:val="00F67F56"/>
    <w:rsid w:val="00F852B1"/>
    <w:rsid w:val="00FA6EC8"/>
    <w:rsid w:val="00FB367A"/>
    <w:rsid w:val="00FB7418"/>
    <w:rsid w:val="00FC4754"/>
    <w:rsid w:val="00FC6074"/>
    <w:rsid w:val="00FC6652"/>
    <w:rsid w:val="00FC6DCC"/>
    <w:rsid w:val="00FD0189"/>
    <w:rsid w:val="00FD3BB7"/>
    <w:rsid w:val="00FD55FA"/>
    <w:rsid w:val="00FD5A7A"/>
    <w:rsid w:val="00FD677A"/>
    <w:rsid w:val="00FE0E7D"/>
    <w:rsid w:val="00FE5712"/>
    <w:rsid w:val="00FE7CAD"/>
    <w:rsid w:val="00FF2E74"/>
    <w:rsid w:val="00FF4EFB"/>
    <w:rsid w:val="2D38A6F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9E325B"/>
  <w15:docId w15:val="{1C0BA0FB-9F4A-47D3-858B-F7A63A670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79C9"/>
    <w:pPr>
      <w:spacing w:after="160" w:line="259" w:lineRule="auto"/>
    </w:pPr>
    <w:rPr>
      <w:lang w:eastAsia="en-US"/>
    </w:rPr>
  </w:style>
  <w:style w:type="paragraph" w:styleId="Nadpis1">
    <w:name w:val="heading 1"/>
    <w:basedOn w:val="Normln"/>
    <w:next w:val="Normln"/>
    <w:link w:val="Nadpis1Char"/>
    <w:uiPriority w:val="99"/>
    <w:qFormat/>
    <w:rsid w:val="008624B2"/>
    <w:pPr>
      <w:keepNext/>
      <w:keepLines/>
      <w:numPr>
        <w:numId w:val="25"/>
      </w:numPr>
      <w:spacing w:before="240" w:after="0"/>
      <w:outlineLvl w:val="0"/>
    </w:pPr>
    <w:rPr>
      <w:rFonts w:ascii="Calibri Light" w:eastAsia="Times New Roman" w:hAnsi="Calibri Light" w:cs="Times New Roman"/>
      <w:color w:val="5B9BD5"/>
      <w:sz w:val="32"/>
      <w:szCs w:val="32"/>
    </w:rPr>
  </w:style>
  <w:style w:type="paragraph" w:styleId="Nadpis2">
    <w:name w:val="heading 2"/>
    <w:basedOn w:val="Normln"/>
    <w:next w:val="Normln"/>
    <w:link w:val="Nadpis2Char"/>
    <w:uiPriority w:val="99"/>
    <w:qFormat/>
    <w:rsid w:val="00035992"/>
    <w:pPr>
      <w:keepNext/>
      <w:keepLines/>
      <w:spacing w:before="40" w:after="0"/>
      <w:ind w:left="360"/>
      <w:outlineLvl w:val="1"/>
    </w:pPr>
    <w:rPr>
      <w:rFonts w:ascii="Calibri Light" w:eastAsia="Times New Roman" w:hAnsi="Calibri Light" w:cs="Times New Roman"/>
      <w:color w:val="5B9BD5"/>
      <w:sz w:val="26"/>
      <w:szCs w:val="26"/>
    </w:rPr>
  </w:style>
  <w:style w:type="paragraph" w:styleId="Nadpis3">
    <w:name w:val="heading 3"/>
    <w:basedOn w:val="Normln"/>
    <w:next w:val="Normln"/>
    <w:link w:val="Nadpis3Char"/>
    <w:uiPriority w:val="99"/>
    <w:qFormat/>
    <w:rsid w:val="00155275"/>
    <w:pPr>
      <w:keepNext/>
      <w:keepLines/>
      <w:numPr>
        <w:numId w:val="24"/>
      </w:numPr>
      <w:spacing w:before="40" w:after="0"/>
      <w:outlineLvl w:val="2"/>
    </w:pPr>
    <w:rPr>
      <w:rFonts w:ascii="Calibri Light" w:eastAsia="Times New Roman" w:hAnsi="Calibri Light"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624B2"/>
    <w:rPr>
      <w:rFonts w:ascii="Calibri Light" w:hAnsi="Calibri Light" w:cs="Times New Roman"/>
      <w:color w:val="5B9BD5"/>
      <w:sz w:val="32"/>
      <w:szCs w:val="32"/>
    </w:rPr>
  </w:style>
  <w:style w:type="character" w:customStyle="1" w:styleId="Nadpis2Char">
    <w:name w:val="Nadpis 2 Char"/>
    <w:basedOn w:val="Standardnpsmoodstavce"/>
    <w:link w:val="Nadpis2"/>
    <w:uiPriority w:val="99"/>
    <w:locked/>
    <w:rsid w:val="00035992"/>
    <w:rPr>
      <w:rFonts w:ascii="Calibri Light" w:hAnsi="Calibri Light" w:cs="Times New Roman"/>
      <w:color w:val="5B9BD5"/>
      <w:sz w:val="26"/>
      <w:szCs w:val="26"/>
    </w:rPr>
  </w:style>
  <w:style w:type="character" w:customStyle="1" w:styleId="Nadpis3Char">
    <w:name w:val="Nadpis 3 Char"/>
    <w:basedOn w:val="Standardnpsmoodstavce"/>
    <w:link w:val="Nadpis3"/>
    <w:uiPriority w:val="99"/>
    <w:locked/>
    <w:rsid w:val="00155275"/>
    <w:rPr>
      <w:rFonts w:ascii="Calibri Light" w:hAnsi="Calibri Light" w:cs="Times New Roman"/>
      <w:sz w:val="24"/>
      <w:szCs w:val="24"/>
    </w:rPr>
  </w:style>
  <w:style w:type="paragraph" w:styleId="Textbubliny">
    <w:name w:val="Balloon Text"/>
    <w:basedOn w:val="Normln"/>
    <w:link w:val="TextbublinyChar"/>
    <w:uiPriority w:val="99"/>
    <w:semiHidden/>
    <w:rsid w:val="0003599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035992"/>
    <w:rPr>
      <w:rFonts w:ascii="Segoe UI" w:hAnsi="Segoe UI" w:cs="Segoe UI"/>
      <w:sz w:val="18"/>
      <w:szCs w:val="18"/>
    </w:rPr>
  </w:style>
  <w:style w:type="paragraph" w:styleId="Odstavecseseznamem">
    <w:name w:val="List Paragraph"/>
    <w:basedOn w:val="Normln"/>
    <w:uiPriority w:val="34"/>
    <w:qFormat/>
    <w:rsid w:val="00F319E6"/>
    <w:pPr>
      <w:ind w:left="720"/>
      <w:contextualSpacing/>
    </w:pPr>
  </w:style>
  <w:style w:type="paragraph" w:styleId="Zhlav">
    <w:name w:val="header"/>
    <w:basedOn w:val="Normln"/>
    <w:link w:val="ZhlavChar"/>
    <w:uiPriority w:val="99"/>
    <w:rsid w:val="00561085"/>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561085"/>
    <w:rPr>
      <w:rFonts w:cs="Times New Roman"/>
    </w:rPr>
  </w:style>
  <w:style w:type="paragraph" w:styleId="Zpat">
    <w:name w:val="footer"/>
    <w:basedOn w:val="Normln"/>
    <w:link w:val="ZpatChar"/>
    <w:uiPriority w:val="99"/>
    <w:rsid w:val="00561085"/>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561085"/>
    <w:rPr>
      <w:rFonts w:cs="Times New Roman"/>
    </w:rPr>
  </w:style>
  <w:style w:type="table" w:styleId="Mkatabulky">
    <w:name w:val="Table Grid"/>
    <w:basedOn w:val="Normlntabulka"/>
    <w:uiPriority w:val="99"/>
    <w:rsid w:val="000B3D7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651712"/>
    <w:rPr>
      <w:rFonts w:cs="Times New Roman"/>
    </w:rPr>
  </w:style>
  <w:style w:type="character" w:styleId="Hypertextovodkaz">
    <w:name w:val="Hyperlink"/>
    <w:uiPriority w:val="99"/>
    <w:unhideWhenUsed/>
    <w:rsid w:val="004E64C0"/>
    <w:rPr>
      <w:color w:val="0000FF"/>
      <w:u w:val="single"/>
    </w:rPr>
  </w:style>
  <w:style w:type="paragraph" w:styleId="Textpoznpodarou">
    <w:name w:val="footnote text"/>
    <w:basedOn w:val="Normln"/>
    <w:link w:val="TextpoznpodarouChar"/>
    <w:uiPriority w:val="99"/>
    <w:semiHidden/>
    <w:unhideWhenUsed/>
    <w:rsid w:val="00594C5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594C51"/>
    <w:rPr>
      <w:sz w:val="20"/>
      <w:szCs w:val="20"/>
      <w:lang w:eastAsia="en-US"/>
    </w:rPr>
  </w:style>
  <w:style w:type="character" w:styleId="Znakapoznpodarou">
    <w:name w:val="footnote reference"/>
    <w:basedOn w:val="Standardnpsmoodstavce"/>
    <w:uiPriority w:val="99"/>
    <w:semiHidden/>
    <w:unhideWhenUsed/>
    <w:rsid w:val="00594C51"/>
    <w:rPr>
      <w:vertAlign w:val="superscript"/>
    </w:rPr>
  </w:style>
  <w:style w:type="character" w:styleId="Odkaznakoment">
    <w:name w:val="annotation reference"/>
    <w:basedOn w:val="Standardnpsmoodstavce"/>
    <w:uiPriority w:val="99"/>
    <w:semiHidden/>
    <w:unhideWhenUsed/>
    <w:rsid w:val="00842AFF"/>
    <w:rPr>
      <w:sz w:val="16"/>
      <w:szCs w:val="16"/>
    </w:rPr>
  </w:style>
  <w:style w:type="paragraph" w:styleId="Textkomente">
    <w:name w:val="annotation text"/>
    <w:basedOn w:val="Normln"/>
    <w:link w:val="TextkomenteChar"/>
    <w:uiPriority w:val="99"/>
    <w:semiHidden/>
    <w:unhideWhenUsed/>
    <w:rsid w:val="00842AFF"/>
    <w:pPr>
      <w:spacing w:line="240" w:lineRule="auto"/>
    </w:pPr>
    <w:rPr>
      <w:sz w:val="20"/>
      <w:szCs w:val="20"/>
    </w:rPr>
  </w:style>
  <w:style w:type="character" w:customStyle="1" w:styleId="TextkomenteChar">
    <w:name w:val="Text komentáře Char"/>
    <w:basedOn w:val="Standardnpsmoodstavce"/>
    <w:link w:val="Textkomente"/>
    <w:uiPriority w:val="99"/>
    <w:semiHidden/>
    <w:rsid w:val="00842AFF"/>
    <w:rPr>
      <w:sz w:val="20"/>
      <w:szCs w:val="20"/>
      <w:lang w:eastAsia="en-US"/>
    </w:rPr>
  </w:style>
  <w:style w:type="paragraph" w:styleId="Pedmtkomente">
    <w:name w:val="annotation subject"/>
    <w:basedOn w:val="Textkomente"/>
    <w:next w:val="Textkomente"/>
    <w:link w:val="PedmtkomenteChar"/>
    <w:uiPriority w:val="99"/>
    <w:semiHidden/>
    <w:unhideWhenUsed/>
    <w:rsid w:val="00842AFF"/>
    <w:rPr>
      <w:b/>
      <w:bCs/>
    </w:rPr>
  </w:style>
  <w:style w:type="character" w:customStyle="1" w:styleId="PedmtkomenteChar">
    <w:name w:val="Předmět komentáře Char"/>
    <w:basedOn w:val="TextkomenteChar"/>
    <w:link w:val="Pedmtkomente"/>
    <w:uiPriority w:val="99"/>
    <w:semiHidden/>
    <w:rsid w:val="00842AFF"/>
    <w:rPr>
      <w:b/>
      <w:bCs/>
      <w:sz w:val="20"/>
      <w:szCs w:val="20"/>
      <w:lang w:eastAsia="en-US"/>
    </w:rPr>
  </w:style>
  <w:style w:type="paragraph" w:styleId="Revize">
    <w:name w:val="Revision"/>
    <w:hidden/>
    <w:uiPriority w:val="99"/>
    <w:semiHidden/>
    <w:rsid w:val="00C44653"/>
    <w:rPr>
      <w:lang w:eastAsia="en-US"/>
    </w:rPr>
  </w:style>
  <w:style w:type="paragraph" w:styleId="Normlnweb">
    <w:name w:val="Normal (Web)"/>
    <w:basedOn w:val="Normln"/>
    <w:uiPriority w:val="99"/>
    <w:unhideWhenUsed/>
    <w:rsid w:val="00D016F2"/>
    <w:pPr>
      <w:spacing w:before="100" w:beforeAutospacing="1" w:after="100" w:afterAutospacing="1" w:line="240" w:lineRule="auto"/>
    </w:pPr>
    <w:rPr>
      <w:rFonts w:ascii="Times New Roman" w:eastAsiaTheme="minorHAnsi" w:hAnsi="Times New Roman" w:cs="Times New Roman"/>
      <w:sz w:val="24"/>
      <w:szCs w:val="24"/>
      <w:lang w:eastAsia="cs-CZ"/>
    </w:rPr>
  </w:style>
  <w:style w:type="character" w:styleId="Siln">
    <w:name w:val="Strong"/>
    <w:basedOn w:val="Standardnpsmoodstavce"/>
    <w:uiPriority w:val="22"/>
    <w:qFormat/>
    <w:locked/>
    <w:rsid w:val="00290BED"/>
    <w:rPr>
      <w:b/>
      <w:bCs/>
    </w:rPr>
  </w:style>
  <w:style w:type="paragraph" w:styleId="Bezmezer">
    <w:name w:val="No Spacing"/>
    <w:link w:val="BezmezerChar"/>
    <w:uiPriority w:val="1"/>
    <w:qFormat/>
    <w:rsid w:val="00A867F4"/>
    <w:rPr>
      <w:rFonts w:asciiTheme="minorHAnsi" w:eastAsiaTheme="minorEastAsia" w:hAnsiTheme="minorHAnsi" w:cstheme="minorBidi"/>
    </w:rPr>
  </w:style>
  <w:style w:type="character" w:customStyle="1" w:styleId="BezmezerChar">
    <w:name w:val="Bez mezer Char"/>
    <w:basedOn w:val="Standardnpsmoodstavce"/>
    <w:link w:val="Bezmezer"/>
    <w:uiPriority w:val="1"/>
    <w:rsid w:val="00A867F4"/>
    <w:rPr>
      <w:rFonts w:asciiTheme="minorHAnsi" w:eastAsiaTheme="minorEastAsia" w:hAnsiTheme="minorHAnsi" w:cstheme="minorBidi"/>
    </w:rPr>
  </w:style>
  <w:style w:type="paragraph" w:styleId="Textvysvtlivek">
    <w:name w:val="endnote text"/>
    <w:basedOn w:val="Normln"/>
    <w:link w:val="TextvysvtlivekChar"/>
    <w:uiPriority w:val="99"/>
    <w:semiHidden/>
    <w:unhideWhenUsed/>
    <w:rsid w:val="00652CD2"/>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652CD2"/>
    <w:rPr>
      <w:sz w:val="20"/>
      <w:szCs w:val="20"/>
      <w:lang w:eastAsia="en-US"/>
    </w:rPr>
  </w:style>
  <w:style w:type="character" w:styleId="Odkaznavysvtlivky">
    <w:name w:val="endnote reference"/>
    <w:basedOn w:val="Standardnpsmoodstavce"/>
    <w:uiPriority w:val="99"/>
    <w:semiHidden/>
    <w:unhideWhenUsed/>
    <w:rsid w:val="00652CD2"/>
    <w:rPr>
      <w:vertAlign w:val="superscript"/>
    </w:rPr>
  </w:style>
  <w:style w:type="character" w:styleId="Nevyeenzmnka">
    <w:name w:val="Unresolved Mention"/>
    <w:basedOn w:val="Standardnpsmoodstavce"/>
    <w:uiPriority w:val="99"/>
    <w:semiHidden/>
    <w:unhideWhenUsed/>
    <w:rsid w:val="00AB2D81"/>
    <w:rPr>
      <w:color w:val="605E5C"/>
      <w:shd w:val="clear" w:color="auto" w:fill="E1DFDD"/>
    </w:rPr>
  </w:style>
  <w:style w:type="paragraph" w:customStyle="1" w:styleId="Default">
    <w:name w:val="Default"/>
    <w:rsid w:val="003B75BD"/>
    <w:pPr>
      <w:autoSpaceDE w:val="0"/>
      <w:autoSpaceDN w:val="0"/>
      <w:adjustRightInd w:val="0"/>
    </w:pPr>
    <w:rPr>
      <w:rFonts w:ascii="Calibri Light" w:hAnsi="Calibri Light" w:cs="Calibri Ligh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6926871">
      <w:bodyDiv w:val="1"/>
      <w:marLeft w:val="0"/>
      <w:marRight w:val="0"/>
      <w:marTop w:val="0"/>
      <w:marBottom w:val="0"/>
      <w:divBdr>
        <w:top w:val="none" w:sz="0" w:space="0" w:color="auto"/>
        <w:left w:val="none" w:sz="0" w:space="0" w:color="auto"/>
        <w:bottom w:val="none" w:sz="0" w:space="0" w:color="auto"/>
        <w:right w:val="none" w:sz="0" w:space="0" w:color="auto"/>
      </w:divBdr>
    </w:div>
    <w:div w:id="1068261485">
      <w:bodyDiv w:val="1"/>
      <w:marLeft w:val="0"/>
      <w:marRight w:val="0"/>
      <w:marTop w:val="0"/>
      <w:marBottom w:val="0"/>
      <w:divBdr>
        <w:top w:val="none" w:sz="0" w:space="0" w:color="auto"/>
        <w:left w:val="none" w:sz="0" w:space="0" w:color="auto"/>
        <w:bottom w:val="none" w:sz="0" w:space="0" w:color="auto"/>
        <w:right w:val="none" w:sz="0" w:space="0" w:color="auto"/>
      </w:divBdr>
    </w:div>
    <w:div w:id="1246497163">
      <w:bodyDiv w:val="1"/>
      <w:marLeft w:val="0"/>
      <w:marRight w:val="0"/>
      <w:marTop w:val="0"/>
      <w:marBottom w:val="0"/>
      <w:divBdr>
        <w:top w:val="none" w:sz="0" w:space="0" w:color="auto"/>
        <w:left w:val="none" w:sz="0" w:space="0" w:color="auto"/>
        <w:bottom w:val="none" w:sz="0" w:space="0" w:color="auto"/>
        <w:right w:val="none" w:sz="0" w:space="0" w:color="auto"/>
      </w:divBdr>
    </w:div>
    <w:div w:id="1327132351">
      <w:marLeft w:val="0"/>
      <w:marRight w:val="0"/>
      <w:marTop w:val="0"/>
      <w:marBottom w:val="0"/>
      <w:divBdr>
        <w:top w:val="none" w:sz="0" w:space="0" w:color="auto"/>
        <w:left w:val="none" w:sz="0" w:space="0" w:color="auto"/>
        <w:bottom w:val="none" w:sz="0" w:space="0" w:color="auto"/>
        <w:right w:val="none" w:sz="0" w:space="0" w:color="auto"/>
      </w:divBdr>
    </w:div>
    <w:div w:id="1327132352">
      <w:marLeft w:val="0"/>
      <w:marRight w:val="0"/>
      <w:marTop w:val="0"/>
      <w:marBottom w:val="0"/>
      <w:divBdr>
        <w:top w:val="none" w:sz="0" w:space="0" w:color="auto"/>
        <w:left w:val="none" w:sz="0" w:space="0" w:color="auto"/>
        <w:bottom w:val="none" w:sz="0" w:space="0" w:color="auto"/>
        <w:right w:val="none" w:sz="0" w:space="0" w:color="auto"/>
      </w:divBdr>
    </w:div>
    <w:div w:id="1327132353">
      <w:marLeft w:val="0"/>
      <w:marRight w:val="0"/>
      <w:marTop w:val="0"/>
      <w:marBottom w:val="0"/>
      <w:divBdr>
        <w:top w:val="none" w:sz="0" w:space="0" w:color="auto"/>
        <w:left w:val="none" w:sz="0" w:space="0" w:color="auto"/>
        <w:bottom w:val="none" w:sz="0" w:space="0" w:color="auto"/>
        <w:right w:val="none" w:sz="0" w:space="0" w:color="auto"/>
      </w:divBdr>
    </w:div>
    <w:div w:id="1327132354">
      <w:marLeft w:val="0"/>
      <w:marRight w:val="0"/>
      <w:marTop w:val="0"/>
      <w:marBottom w:val="0"/>
      <w:divBdr>
        <w:top w:val="none" w:sz="0" w:space="0" w:color="auto"/>
        <w:left w:val="none" w:sz="0" w:space="0" w:color="auto"/>
        <w:bottom w:val="none" w:sz="0" w:space="0" w:color="auto"/>
        <w:right w:val="none" w:sz="0" w:space="0" w:color="auto"/>
      </w:divBdr>
    </w:div>
    <w:div w:id="1327132355">
      <w:marLeft w:val="0"/>
      <w:marRight w:val="0"/>
      <w:marTop w:val="0"/>
      <w:marBottom w:val="0"/>
      <w:divBdr>
        <w:top w:val="none" w:sz="0" w:space="0" w:color="auto"/>
        <w:left w:val="none" w:sz="0" w:space="0" w:color="auto"/>
        <w:bottom w:val="none" w:sz="0" w:space="0" w:color="auto"/>
        <w:right w:val="none" w:sz="0" w:space="0" w:color="auto"/>
      </w:divBdr>
    </w:div>
    <w:div w:id="2133203014">
      <w:bodyDiv w:val="1"/>
      <w:marLeft w:val="0"/>
      <w:marRight w:val="0"/>
      <w:marTop w:val="0"/>
      <w:marBottom w:val="0"/>
      <w:divBdr>
        <w:top w:val="none" w:sz="0" w:space="0" w:color="auto"/>
        <w:left w:val="none" w:sz="0" w:space="0" w:color="auto"/>
        <w:bottom w:val="none" w:sz="0" w:space="0" w:color="auto"/>
        <w:right w:val="none" w:sz="0" w:space="0" w:color="auto"/>
      </w:divBdr>
    </w:div>
    <w:div w:id="2138527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tb.cz/univerzita/uredni-deska/vnitrni-normy-a-predpisy/vnitrni-predpisy/" TargetMode="External"/><Relationship Id="rId18" Type="http://schemas.openxmlformats.org/officeDocument/2006/relationships/hyperlink" Target="https://www.utb.cz/univerzita/uredni-deska/vnitrni-normy-a-predpisy/smernice-rektora/" TargetMode="External"/><Relationship Id="rId26" Type="http://schemas.openxmlformats.org/officeDocument/2006/relationships/hyperlink" Target="https://www.utb.cz/mdocs-posts/smernice-rektora-c-10-2019/" TargetMode="External"/><Relationship Id="rId39" Type="http://schemas.openxmlformats.org/officeDocument/2006/relationships/hyperlink" Target="https://jobcentrum.utb.cz/index.php?option=com_career&amp;view=offers&amp;Itemid=105&amp;lang=cz" TargetMode="External"/><Relationship Id="rId21" Type="http://schemas.openxmlformats.org/officeDocument/2006/relationships/hyperlink" Target="https://www.utb.cz/univerzita/uredni-deska/vnitrni-normy-a-predpisy/smernice-rektora/" TargetMode="External"/><Relationship Id="rId34" Type="http://schemas.openxmlformats.org/officeDocument/2006/relationships/hyperlink" Target="https://www.utb.cz/mdocs-posts/smernice-rektora-c-8-2020/" TargetMode="External"/><Relationship Id="rId42" Type="http://schemas.openxmlformats.org/officeDocument/2006/relationships/hyperlink" Target="http://digilib.k.utb.cz" TargetMode="External"/><Relationship Id="rId47" Type="http://schemas.openxmlformats.org/officeDocument/2006/relationships/hyperlink" Target="https://www.utb.cz/univerzita/uredni-deska/ruzne/strategicky-zamer/" TargetMode="External"/><Relationship Id="rId50" Type="http://schemas.openxmlformats.org/officeDocument/2006/relationships/hyperlink" Target="https://www.rvvi.cz" TargetMode="External"/><Relationship Id="rId55" Type="http://schemas.openxmlformats.org/officeDocument/2006/relationships/hyperlink" Target="https://ft.utb.cz/o-fakulte/mezinarodni-vztahy/partnerske-instituce/ceepus/" TargetMode="External"/><Relationship Id="rId63" Type="http://schemas.openxmlformats.org/officeDocument/2006/relationships/hyperlink" Target="https://www.utb.cz/univerzita/uredni-deska/vnitrni-normy-a-predpisy/vnitrni-predpisy/" TargetMode="External"/><Relationship Id="rId68" Type="http://schemas.openxmlformats.org/officeDocument/2006/relationships/footer" Target="footer1.xml"/><Relationship Id="rId7" Type="http://schemas.openxmlformats.org/officeDocument/2006/relationships/footnotes" Target="footnotes.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utb.cz/univerzita/uredni-deska/vnitrni-normy-a-predpisy/smernice-rektora/" TargetMode="External"/><Relationship Id="rId29" Type="http://schemas.openxmlformats.org/officeDocument/2006/relationships/hyperlink" Target="https://www.utb.cz/univerzita/uredni-deska/ruzne/zprava-o-vnitrnim-hodnoceni-kvality-utb-ve-zline/" TargetMode="External"/><Relationship Id="rId11" Type="http://schemas.openxmlformats.org/officeDocument/2006/relationships/hyperlink" Target="https://www.utb.cz/univerzita/o-univerzite/struktura/organy/rada-pro-vnitrni-hodnoceni/" TargetMode="External"/><Relationship Id="rId24" Type="http://schemas.openxmlformats.org/officeDocument/2006/relationships/hyperlink" Target="https://ft.utb.cz/?mdocs-file=3138" TargetMode="External"/><Relationship Id="rId32" Type="http://schemas.openxmlformats.org/officeDocument/2006/relationships/hyperlink" Target="https://xchange.utb.cz/" TargetMode="External"/><Relationship Id="rId37" Type="http://schemas.openxmlformats.org/officeDocument/2006/relationships/hyperlink" Target="https://ft.utb.cz/o-fakulte/uredni-deska/vnitrni-normy-a-predpisy/vnitrni-predpisy/" TargetMode="External"/><Relationship Id="rId40" Type="http://schemas.openxmlformats.org/officeDocument/2006/relationships/hyperlink" Target="https://jobcentrum.utb.cz/index.php?option=com_content&amp;view=article&amp;id=21&amp;Itemid=156&amp;lang=cz" TargetMode="External"/><Relationship Id="rId45" Type="http://schemas.openxmlformats.org/officeDocument/2006/relationships/hyperlink" Target="https://www.utb.cz/univerzita/uredni-deska/vnitrni-normy-a-predpisy/smernice-rektora/" TargetMode="External"/><Relationship Id="rId53" Type="http://schemas.openxmlformats.org/officeDocument/2006/relationships/hyperlink" Target="https://www.utb.cz/univerzita/mezinarodni-vztahy/" TargetMode="External"/><Relationship Id="rId58" Type="http://schemas.openxmlformats.org/officeDocument/2006/relationships/hyperlink" Target="https://ft.utb.cz/veda-a-vyzkum/ph-d-studium/predmety/" TargetMode="External"/><Relationship Id="rId66" Type="http://schemas.openxmlformats.org/officeDocument/2006/relationships/hyperlink" Target="https://knihovna.utb.cz/en/" TargetMode="External"/><Relationship Id="rId5" Type="http://schemas.openxmlformats.org/officeDocument/2006/relationships/settings" Target="settings.xml"/><Relationship Id="rId15" Type="http://schemas.openxmlformats.org/officeDocument/2006/relationships/hyperlink" Target="https://www.utb.cz/?mdocs-file=1797" TargetMode="External"/><Relationship Id="rId23" Type="http://schemas.openxmlformats.org/officeDocument/2006/relationships/hyperlink" Target="https://www.utb.cz/univerzita/uredni-deska/vnitrni-normy-a-predpisy/smernice-rektora/" TargetMode="External"/><Relationship Id="rId28" Type="http://schemas.openxmlformats.org/officeDocument/2006/relationships/hyperlink" Target="https://www.utb.cz/mdocs-posts/smernice-rektora-c-17-2020/" TargetMode="External"/><Relationship Id="rId36" Type="http://schemas.openxmlformats.org/officeDocument/2006/relationships/hyperlink" Target="https://www.utb.cz/univerzita/uredni-deska/vnitrni-normy-a-predpisy/vnitrni-predpisy/" TargetMode="External"/><Relationship Id="rId49" Type="http://schemas.openxmlformats.org/officeDocument/2006/relationships/hyperlink" Target="https://ft.utb.cz/o-fakulte/uredni-deska/vnitrni-normy-a-predpisy/vnitrni-predpisy/" TargetMode="External"/><Relationship Id="rId57" Type="http://schemas.openxmlformats.org/officeDocument/2006/relationships/hyperlink" Target="https://ft.utb.cz/o-fakulte/uredni-deska/vnitrni-normy-a-predpisy/vnitrni-predpisy/" TargetMode="External"/><Relationship Id="rId61" Type="http://schemas.openxmlformats.org/officeDocument/2006/relationships/hyperlink" Target="https://ft.utb.cz/veda-a-vyzkum/vedecko-vyzkumna-cinnost/vybaveni/" TargetMode="External"/><Relationship Id="rId10" Type="http://schemas.openxmlformats.org/officeDocument/2006/relationships/hyperlink" Target="https://www.utb.cz/univerzita/uredni-deska/vnitrni-normy-a-predpisy/vnitrni-predpisy/" TargetMode="External"/><Relationship Id="rId19" Type="http://schemas.openxmlformats.org/officeDocument/2006/relationships/hyperlink" Target="https://www.utb.cz/univerzita/uredni-deska/vnitrni-normy-a-predpisy/smernice-rektora/" TargetMode="External"/><Relationship Id="rId31" Type="http://schemas.openxmlformats.org/officeDocument/2006/relationships/hyperlink" Target="https://www.utb.cz/student/studium-a-praxe-v-zahranici/" TargetMode="External"/><Relationship Id="rId44" Type="http://schemas.openxmlformats.org/officeDocument/2006/relationships/hyperlink" Target="http://portal.k.utb.cz/databases/alphabetical" TargetMode="External"/><Relationship Id="rId52" Type="http://schemas.openxmlformats.org/officeDocument/2006/relationships/hyperlink" Target="https://www.utb.cz/univerzita/uredni-deska/ruzne/vyrocni-zpravy/" TargetMode="External"/><Relationship Id="rId60" Type="http://schemas.openxmlformats.org/officeDocument/2006/relationships/hyperlink" Target="http://www.utb.cz/ft/o-fakulte/vyrocni-zpravy" TargetMode="External"/><Relationship Id="rId65" Type="http://schemas.openxmlformats.org/officeDocument/2006/relationships/hyperlink" Target="https://www.utb.cz/en/university/official-board/internal-rules-and-regulations/rules-and-regulations/" TargetMode="External"/><Relationship Id="rId73"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https://www.utb.cz/univerzita/uredni-deska/vnitrni-normy-a-predpisy/vnitrni-predpisy/" TargetMode="External"/><Relationship Id="rId14" Type="http://schemas.openxmlformats.org/officeDocument/2006/relationships/hyperlink" Target="https://www.utb.cz/univerzita/uredni-deska/vnitrni-normy-a-predpisy/smernice-rektora/" TargetMode="External"/><Relationship Id="rId22" Type="http://schemas.openxmlformats.org/officeDocument/2006/relationships/hyperlink" Target="https://www.utb.cz/mdocs-posts/smernice-rektora-c-33-2019/" TargetMode="External"/><Relationship Id="rId27" Type="http://schemas.openxmlformats.org/officeDocument/2006/relationships/hyperlink" Target="https://www.utb.cz/univerzita/uredni-deska/vnitrni-normy-a-predpisy/smernice-rektora/" TargetMode="External"/><Relationship Id="rId30" Type="http://schemas.openxmlformats.org/officeDocument/2006/relationships/hyperlink" Target="https://www.utb.cz/univerzita/uredni-deska/ruzne/zprava-o-vnitrnim-hodnoceni-kvality-utb-ve-zline/" TargetMode="External"/><Relationship Id="rId35" Type="http://schemas.openxmlformats.org/officeDocument/2006/relationships/hyperlink" Target="https://stag.utb.cz/portal/" TargetMode="External"/><Relationship Id="rId43" Type="http://schemas.openxmlformats.org/officeDocument/2006/relationships/hyperlink" Target="http://publikace.k.utb.cz" TargetMode="External"/><Relationship Id="rId48" Type="http://schemas.openxmlformats.org/officeDocument/2006/relationships/hyperlink" Target="https://ft.utb.cz/o-fakulte/uredni-deska/strategicky-zamer-fakulty/" TargetMode="External"/><Relationship Id="rId56" Type="http://schemas.openxmlformats.org/officeDocument/2006/relationships/hyperlink" Target="https://www.utb.cz/univerzita/uredni-deska/vnitrni-normy-a-predpisy/vnitrni-predpisy/" TargetMode="External"/><Relationship Id="rId64" Type="http://schemas.openxmlformats.org/officeDocument/2006/relationships/hyperlink" Target="https://apply.utb.cz/" TargetMode="External"/><Relationship Id="rId69" Type="http://schemas.openxmlformats.org/officeDocument/2006/relationships/footer" Target="footer2.xml"/><Relationship Id="rId8" Type="http://schemas.openxmlformats.org/officeDocument/2006/relationships/endnotes" Target="endnotes.xml"/><Relationship Id="rId51" Type="http://schemas.openxmlformats.org/officeDocument/2006/relationships/hyperlink" Target="https://ft.utb.cz/o-fakulte/uredni-deska/vyrocni-zpravy/" TargetMode="External"/><Relationship Id="rId72" Type="http://schemas.microsoft.com/office/2011/relationships/people" Target="people.xml"/><Relationship Id="rId3" Type="http://schemas.openxmlformats.org/officeDocument/2006/relationships/numbering" Target="numbering.xml"/><Relationship Id="rId12" Type="http://schemas.openxmlformats.org/officeDocument/2006/relationships/hyperlink" Target="https://www.utb.cz/?mdocs-file=1759" TargetMode="External"/><Relationship Id="rId17" Type="http://schemas.openxmlformats.org/officeDocument/2006/relationships/hyperlink" Target="https://www.utb.cz/mdocs-posts/smernice-rektora-c-19-2019/" TargetMode="External"/><Relationship Id="rId25" Type="http://schemas.openxmlformats.org/officeDocument/2006/relationships/hyperlink" Target="https://www.utb.cz/univerzita/uredni-deska/vnitrni-normy-a-predpisy/smernice-rektora/" TargetMode="External"/><Relationship Id="rId33" Type="http://schemas.openxmlformats.org/officeDocument/2006/relationships/hyperlink" Target="https://www.utb.cz/univerzita/uredni-deska/vnitrni-normy-a-predpisy/smernice-rektora/" TargetMode="External"/><Relationship Id="rId38" Type="http://schemas.openxmlformats.org/officeDocument/2006/relationships/hyperlink" Target="https://jobcentrum.utb.cz/index.php?lang=cz" TargetMode="External"/><Relationship Id="rId46" Type="http://schemas.openxmlformats.org/officeDocument/2006/relationships/hyperlink" Target="https://www.utb.cz/mdocs-posts/smernice-rektora-c-2-2020/" TargetMode="External"/><Relationship Id="rId59" Type="http://schemas.openxmlformats.org/officeDocument/2006/relationships/hyperlink" Target="http://digilib.k.utb.cz" TargetMode="External"/><Relationship Id="rId67" Type="http://schemas.openxmlformats.org/officeDocument/2006/relationships/header" Target="header1.xml"/><Relationship Id="rId20" Type="http://schemas.openxmlformats.org/officeDocument/2006/relationships/hyperlink" Target="https://www.utb.cz/mdocs-posts/smernice-rektora-c-18-2020/" TargetMode="External"/><Relationship Id="rId41" Type="http://schemas.openxmlformats.org/officeDocument/2006/relationships/hyperlink" Target="http://portal.k.utb.cz" TargetMode="External"/><Relationship Id="rId54" Type="http://schemas.openxmlformats.org/officeDocument/2006/relationships/hyperlink" Target="https://ft.utb.cz/mezinarodni-vztahy/partnerske-instituce/" TargetMode="External"/><Relationship Id="rId62" Type="http://schemas.openxmlformats.org/officeDocument/2006/relationships/hyperlink" Target="http://www.msmt.cz/vyzkum-a-vyvoj-2/zakon-c-111-1998-sb-o-vysokych-skolach" TargetMode="External"/><Relationship Id="rId7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2018-01-03T00:00:00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E575580-F97E-4296-8ED1-BF71A51CCF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19</Pages>
  <Words>8215</Words>
  <Characters>48471</Characters>
  <Application>Microsoft Office Word</Application>
  <DocSecurity>0</DocSecurity>
  <Lines>403</Lines>
  <Paragraphs>113</Paragraphs>
  <ScaleCrop>false</ScaleCrop>
  <HeadingPairs>
    <vt:vector size="2" baseType="variant">
      <vt:variant>
        <vt:lpstr>Název</vt:lpstr>
      </vt:variant>
      <vt:variant>
        <vt:i4>1</vt:i4>
      </vt:variant>
    </vt:vector>
  </HeadingPairs>
  <TitlesOfParts>
    <vt:vector size="1" baseType="lpstr">
      <vt:lpstr>Biomateriály a kosmetika</vt:lpstr>
    </vt:vector>
  </TitlesOfParts>
  <Company>FT UTB</Company>
  <LinksUpToDate>false</LinksUpToDate>
  <CharactersWithSpaces>56573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Biomateriály a kosmetika</dc:title>
  <dc:subject>Biomateriály a kosmetika</dc:subject>
  <dc:creator>Univerzita tomáš bati ve zlíně, Fakulta technologická</dc:creator>
  <cp:lastModifiedBy>Michal Staněk</cp:lastModifiedBy>
  <cp:revision>10</cp:revision>
  <cp:lastPrinted>2018-01-05T14:40:00Z</cp:lastPrinted>
  <dcterms:created xsi:type="dcterms:W3CDTF">2021-03-28T20:08:00Z</dcterms:created>
  <dcterms:modified xsi:type="dcterms:W3CDTF">2021-04-16T12:00:00Z</dcterms:modified>
</cp:coreProperties>
</file>