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4A7DB" w14:textId="77777777" w:rsidR="009C40C1" w:rsidRPr="00BA1F07" w:rsidRDefault="009C40C1" w:rsidP="009C40C1">
      <w:pPr>
        <w:jc w:val="right"/>
        <w:rPr>
          <w:rFonts w:cs="Arial"/>
          <w:b/>
          <w:color w:val="7030A0"/>
          <w:sz w:val="32"/>
        </w:rPr>
      </w:pPr>
      <w:bookmarkStart w:id="0" w:name="_GoBack"/>
      <w:bookmarkEnd w:id="0"/>
    </w:p>
    <w:p w14:paraId="4B184CA8" w14:textId="77777777" w:rsidR="009C40C1" w:rsidRPr="00BA1F07" w:rsidRDefault="009C40C1" w:rsidP="009C40C1">
      <w:pPr>
        <w:ind w:right="113"/>
        <w:jc w:val="right"/>
        <w:rPr>
          <w:rFonts w:cs="Arial"/>
          <w:b/>
          <w:color w:val="7030A0"/>
          <w:sz w:val="32"/>
        </w:rPr>
      </w:pPr>
    </w:p>
    <w:p w14:paraId="7E41A989" w14:textId="77777777" w:rsidR="009C40C1" w:rsidRDefault="009C40C1" w:rsidP="009C40C1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4763F0DF" wp14:editId="601C833C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1EB2D" w14:textId="77777777" w:rsidR="009C40C1" w:rsidRDefault="009C40C1" w:rsidP="009C40C1">
      <w:pPr>
        <w:ind w:right="113"/>
        <w:jc w:val="right"/>
        <w:rPr>
          <w:rFonts w:cs="Arial"/>
          <w:b/>
          <w:color w:val="7030A0"/>
          <w:sz w:val="32"/>
        </w:rPr>
      </w:pPr>
    </w:p>
    <w:p w14:paraId="2277E14F" w14:textId="77777777" w:rsidR="009C40C1" w:rsidRDefault="009C40C1" w:rsidP="009C40C1">
      <w:pPr>
        <w:ind w:right="113"/>
        <w:jc w:val="right"/>
        <w:rPr>
          <w:rFonts w:cs="Arial"/>
          <w:b/>
          <w:color w:val="7030A0"/>
          <w:sz w:val="32"/>
        </w:rPr>
      </w:pPr>
    </w:p>
    <w:p w14:paraId="6C0B63DF" w14:textId="77777777" w:rsidR="009C40C1" w:rsidRDefault="009C40C1" w:rsidP="009C40C1">
      <w:pPr>
        <w:ind w:right="113"/>
        <w:jc w:val="right"/>
        <w:rPr>
          <w:rFonts w:cs="Arial"/>
          <w:b/>
          <w:color w:val="7030A0"/>
          <w:sz w:val="32"/>
        </w:rPr>
      </w:pPr>
    </w:p>
    <w:p w14:paraId="0C03497E" w14:textId="77777777" w:rsidR="009C40C1" w:rsidRPr="00691411" w:rsidRDefault="009C40C1" w:rsidP="009C40C1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 xml:space="preserve">Sebehodnotící zpráva </w:t>
      </w:r>
    </w:p>
    <w:p w14:paraId="75271467" w14:textId="77777777" w:rsidR="009C40C1" w:rsidRPr="00691411" w:rsidRDefault="009C40C1" w:rsidP="009C40C1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programu/oboru</w:t>
      </w:r>
    </w:p>
    <w:p w14:paraId="7746A502" w14:textId="77777777" w:rsidR="009C40C1" w:rsidRDefault="009C40C1" w:rsidP="009C40C1">
      <w:pPr>
        <w:ind w:right="454"/>
        <w:jc w:val="right"/>
        <w:rPr>
          <w:rFonts w:cs="Arial"/>
          <w:b/>
          <w:color w:val="7030A0"/>
          <w:sz w:val="40"/>
        </w:rPr>
      </w:pPr>
    </w:p>
    <w:p w14:paraId="6C3525A6" w14:textId="77777777" w:rsidR="009C40C1" w:rsidRDefault="009C40C1" w:rsidP="009C40C1">
      <w:pPr>
        <w:ind w:left="2124" w:right="454" w:firstLine="708"/>
        <w:jc w:val="center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 studijní program</w:t>
      </w:r>
    </w:p>
    <w:p w14:paraId="4DF24F1C" w14:textId="77777777" w:rsidR="009C40C1" w:rsidRPr="00DC01FF" w:rsidRDefault="009C40C1" w:rsidP="009C40C1">
      <w:pPr>
        <w:ind w:right="454"/>
        <w:jc w:val="right"/>
        <w:rPr>
          <w:rFonts w:cs="Arial"/>
          <w:b/>
          <w:color w:val="7030A0"/>
          <w:sz w:val="40"/>
        </w:rPr>
      </w:pPr>
    </w:p>
    <w:p w14:paraId="63D1BE1C" w14:textId="77777777" w:rsidR="009C40C1" w:rsidRPr="00691411" w:rsidRDefault="009C40C1" w:rsidP="009C40C1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 xml:space="preserve">Univerzita Tomáše Bati ve Zlíně </w:t>
      </w:r>
    </w:p>
    <w:p w14:paraId="00772951" w14:textId="77777777" w:rsidR="009C40C1" w:rsidRPr="00DC01FF" w:rsidRDefault="009C40C1" w:rsidP="009C40C1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7678C68A" w14:textId="77777777" w:rsidR="009C40C1" w:rsidRPr="00DC01FF" w:rsidRDefault="009C40C1" w:rsidP="009C40C1">
      <w:pPr>
        <w:ind w:right="454"/>
        <w:rPr>
          <w:rFonts w:cs="Arial"/>
          <w:b/>
          <w:color w:val="7030A0"/>
          <w:sz w:val="40"/>
          <w:szCs w:val="40"/>
        </w:rPr>
      </w:pPr>
    </w:p>
    <w:p w14:paraId="12658C3B" w14:textId="77777777" w:rsidR="009C40C1" w:rsidRPr="00DC01FF" w:rsidRDefault="009C40C1" w:rsidP="009C40C1">
      <w:pPr>
        <w:ind w:right="454"/>
        <w:jc w:val="right"/>
        <w:rPr>
          <w:rFonts w:cs="Arial"/>
          <w:b/>
          <w:color w:val="7030A0"/>
          <w:sz w:val="52"/>
        </w:rPr>
      </w:pPr>
    </w:p>
    <w:p w14:paraId="5CC16842" w14:textId="77777777" w:rsidR="009C40C1" w:rsidRPr="00691411" w:rsidRDefault="009C40C1" w:rsidP="009C40C1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08</w:t>
      </w:r>
      <w:r w:rsidRPr="00691411">
        <w:rPr>
          <w:rFonts w:cs="Arial"/>
          <w:color w:val="C45911" w:themeColor="accent2" w:themeShade="BF"/>
          <w:sz w:val="44"/>
          <w:szCs w:val="44"/>
        </w:rPr>
        <w:t>/</w:t>
      </w:r>
      <w:r>
        <w:rPr>
          <w:rFonts w:cs="Arial"/>
          <w:color w:val="C45911" w:themeColor="accent2" w:themeShade="BF"/>
          <w:sz w:val="44"/>
          <w:szCs w:val="44"/>
        </w:rPr>
        <w:t>2021</w:t>
      </w:r>
    </w:p>
    <w:p w14:paraId="02C987FE" w14:textId="77777777" w:rsidR="009C40C1" w:rsidRPr="00BA1F07" w:rsidRDefault="009C40C1" w:rsidP="009C40C1">
      <w:pPr>
        <w:pStyle w:val="Bezmezer"/>
        <w:ind w:right="113"/>
        <w:rPr>
          <w:rFonts w:ascii="Arial" w:hAnsi="Arial" w:cs="Arial"/>
          <w:color w:val="800080"/>
        </w:rPr>
      </w:pPr>
    </w:p>
    <w:p w14:paraId="0872D0DA" w14:textId="77777777" w:rsidR="009C40C1" w:rsidRPr="00BA1F07" w:rsidRDefault="009C40C1" w:rsidP="009C40C1">
      <w:pPr>
        <w:pStyle w:val="Bezmezer"/>
        <w:rPr>
          <w:rFonts w:ascii="Arial" w:hAnsi="Arial" w:cs="Arial"/>
          <w:b/>
          <w:color w:val="6D1F80"/>
        </w:rPr>
      </w:pPr>
    </w:p>
    <w:p w14:paraId="37C2E9CE" w14:textId="77777777" w:rsidR="009C40C1" w:rsidRPr="00BA1F07" w:rsidRDefault="009C40C1" w:rsidP="009C40C1">
      <w:pPr>
        <w:pStyle w:val="Bezmezer"/>
        <w:rPr>
          <w:rFonts w:ascii="Arial" w:hAnsi="Arial" w:cs="Arial"/>
          <w:b/>
          <w:color w:val="6D1F80"/>
        </w:rPr>
      </w:pPr>
    </w:p>
    <w:p w14:paraId="4B904D8E" w14:textId="77777777" w:rsidR="009C40C1" w:rsidRPr="00BA1F07" w:rsidRDefault="009C40C1" w:rsidP="009C40C1">
      <w:pPr>
        <w:pStyle w:val="Bezmezer"/>
        <w:rPr>
          <w:rFonts w:ascii="Arial" w:hAnsi="Arial" w:cs="Arial"/>
          <w:b/>
          <w:color w:val="6D1F80"/>
        </w:rPr>
      </w:pPr>
    </w:p>
    <w:p w14:paraId="79FC274F" w14:textId="77777777" w:rsidR="009C40C1" w:rsidRDefault="009C40C1" w:rsidP="009C40C1">
      <w:pPr>
        <w:ind w:right="454"/>
        <w:rPr>
          <w:rFonts w:cs="Arial"/>
          <w:color w:val="7030A0"/>
          <w:sz w:val="38"/>
          <w:szCs w:val="38"/>
        </w:rPr>
      </w:pPr>
    </w:p>
    <w:p w14:paraId="597D0306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</w:pPr>
    </w:p>
    <w:p w14:paraId="2BE9EACD" w14:textId="77777777" w:rsidR="009C40C1" w:rsidRPr="00691411" w:rsidRDefault="009C40C1" w:rsidP="009C40C1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ascii="Arial Narrow" w:hAnsi="Arial Narrow" w:cs="Arial"/>
          <w:color w:val="C45911" w:themeColor="accent2" w:themeShade="BF"/>
          <w:sz w:val="32"/>
          <w:szCs w:val="32"/>
        </w:rPr>
        <w:t>Fakulta: Fakulta humanitních studií</w:t>
      </w:r>
    </w:p>
    <w:p w14:paraId="47E18A59" w14:textId="77777777" w:rsidR="009C40C1" w:rsidRPr="00691411" w:rsidRDefault="009C40C1" w:rsidP="009C40C1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r>
        <w:rPr>
          <w:rFonts w:ascii="Arial Narrow" w:hAnsi="Arial Narrow" w:cs="Arial"/>
          <w:color w:val="C45911" w:themeColor="accent2" w:themeShade="BF"/>
          <w:sz w:val="32"/>
          <w:szCs w:val="32"/>
        </w:rPr>
        <w:t>Porodní asistence</w:t>
      </w: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</w:t>
      </w:r>
      <w:r>
        <w:rPr>
          <w:rFonts w:ascii="Arial Narrow" w:hAnsi="Arial Narrow" w:cs="Arial"/>
          <w:color w:val="C45911" w:themeColor="accent2" w:themeShade="BF"/>
          <w:sz w:val="32"/>
          <w:szCs w:val="32"/>
        </w:rPr>
        <w:t>Porodní asistentka</w:t>
      </w: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328543F0" w14:textId="77777777" w:rsidR="009C40C1" w:rsidRPr="00691411" w:rsidRDefault="009C40C1" w:rsidP="009C40C1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Garant studijního programu/oboru: </w:t>
      </w:r>
      <w:r>
        <w:rPr>
          <w:rFonts w:ascii="Arial Narrow" w:hAnsi="Arial Narrow" w:cs="Arial"/>
          <w:color w:val="C45911" w:themeColor="accent2" w:themeShade="BF"/>
          <w:sz w:val="32"/>
          <w:szCs w:val="32"/>
        </w:rPr>
        <w:t>prof. MUDr. Milan Kudela, CSc.</w:t>
      </w: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3D8C0C3B" w14:textId="77777777" w:rsidR="009C40C1" w:rsidRPr="00BA1F07" w:rsidRDefault="009C40C1" w:rsidP="009C40C1">
      <w:pPr>
        <w:pStyle w:val="Bezmezer"/>
        <w:ind w:right="113"/>
        <w:rPr>
          <w:rFonts w:ascii="Arial" w:hAnsi="Arial" w:cs="Arial"/>
          <w:color w:val="800080"/>
        </w:rPr>
      </w:pPr>
    </w:p>
    <w:p w14:paraId="40BDF632" w14:textId="77777777" w:rsidR="009C40C1" w:rsidRPr="00BA1F07" w:rsidRDefault="009C40C1" w:rsidP="009C40C1">
      <w:pPr>
        <w:pStyle w:val="Bezmezer"/>
        <w:rPr>
          <w:rFonts w:ascii="Arial" w:hAnsi="Arial" w:cs="Arial"/>
          <w:b/>
          <w:color w:val="6D1F80"/>
        </w:rPr>
      </w:pPr>
    </w:p>
    <w:p w14:paraId="529AAFEF" w14:textId="77777777" w:rsidR="009C40C1" w:rsidRPr="00BA1F07" w:rsidRDefault="009C40C1" w:rsidP="009C40C1">
      <w:pPr>
        <w:pStyle w:val="Bezmezer"/>
        <w:rPr>
          <w:rFonts w:ascii="Arial" w:hAnsi="Arial" w:cs="Arial"/>
          <w:b/>
          <w:color w:val="6D1F80"/>
        </w:rPr>
      </w:pPr>
    </w:p>
    <w:p w14:paraId="135C4083" w14:textId="77777777" w:rsidR="009C40C1" w:rsidRPr="00BA1F07" w:rsidRDefault="009C40C1" w:rsidP="009C40C1">
      <w:pPr>
        <w:pStyle w:val="Bezmezer"/>
        <w:rPr>
          <w:rFonts w:ascii="Arial" w:hAnsi="Arial" w:cs="Arial"/>
          <w:b/>
          <w:color w:val="6D1F80"/>
        </w:rPr>
      </w:pPr>
    </w:p>
    <w:p w14:paraId="5523AF84" w14:textId="77777777" w:rsidR="009C40C1" w:rsidRDefault="009C40C1" w:rsidP="009C40C1">
      <w:pPr>
        <w:ind w:right="454"/>
        <w:rPr>
          <w:rFonts w:cs="Arial"/>
          <w:color w:val="7030A0"/>
          <w:sz w:val="38"/>
          <w:szCs w:val="38"/>
        </w:rPr>
      </w:pPr>
    </w:p>
    <w:p w14:paraId="55113132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</w:pPr>
    </w:p>
    <w:p w14:paraId="0F9927A1" w14:textId="77777777" w:rsidR="009C40C1" w:rsidRDefault="009C40C1" w:rsidP="009C40C1">
      <w:pPr>
        <w:pStyle w:val="Bezmezer"/>
        <w:ind w:right="283"/>
        <w:rPr>
          <w:rFonts w:ascii="Arial" w:hAnsi="Arial" w:cs="Arial"/>
        </w:rPr>
        <w:sectPr w:rsidR="009C40C1" w:rsidSect="009C40C1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1920483" w14:textId="77777777" w:rsidR="009C40C1" w:rsidRPr="00F75C3F" w:rsidRDefault="009C40C1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>Část 1.) Základní údaje</w:t>
      </w:r>
      <w:r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59C3D1D5" w14:textId="77777777" w:rsidR="009C40C1" w:rsidRPr="006965DC" w:rsidRDefault="009C40C1" w:rsidP="009C40C1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9C40C1" w:rsidRPr="00FB55D5" w14:paraId="14B0E4DF" w14:textId="77777777" w:rsidTr="009C40C1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4855B3B8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74E2B">
              <w:rPr>
                <w:rFonts w:ascii="Arial" w:hAnsi="Arial" w:cs="Arial"/>
                <w:b/>
                <w:sz w:val="20"/>
              </w:rPr>
              <w:t>Název studijního programu/oboru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ADC68E5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9C40C1" w:rsidRPr="00FB55D5" w14:paraId="3BC1046F" w14:textId="77777777" w:rsidTr="009C40C1">
        <w:trPr>
          <w:trHeight w:val="357"/>
        </w:trPr>
        <w:tc>
          <w:tcPr>
            <w:tcW w:w="3805" w:type="dxa"/>
          </w:tcPr>
          <w:p w14:paraId="61490405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Typ studijního programu/oboru</w:t>
            </w:r>
          </w:p>
        </w:tc>
        <w:tc>
          <w:tcPr>
            <w:tcW w:w="5221" w:type="dxa"/>
          </w:tcPr>
          <w:p w14:paraId="492C18D2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bakalářský</w:t>
            </w:r>
          </w:p>
        </w:tc>
      </w:tr>
      <w:tr w:rsidR="009C40C1" w:rsidRPr="00FB55D5" w14:paraId="3B6766E9" w14:textId="77777777" w:rsidTr="009C40C1">
        <w:trPr>
          <w:trHeight w:val="357"/>
        </w:trPr>
        <w:tc>
          <w:tcPr>
            <w:tcW w:w="3805" w:type="dxa"/>
          </w:tcPr>
          <w:p w14:paraId="76D3EF7C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Profil studijního programu/oboru</w:t>
            </w:r>
          </w:p>
        </w:tc>
        <w:tc>
          <w:tcPr>
            <w:tcW w:w="5221" w:type="dxa"/>
          </w:tcPr>
          <w:p w14:paraId="3B976E18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profesně zaměřený</w:t>
            </w:r>
          </w:p>
        </w:tc>
      </w:tr>
      <w:tr w:rsidR="009C40C1" w:rsidRPr="00FB55D5" w14:paraId="623019EE" w14:textId="77777777" w:rsidTr="009C40C1">
        <w:trPr>
          <w:trHeight w:val="357"/>
        </w:trPr>
        <w:tc>
          <w:tcPr>
            <w:tcW w:w="3805" w:type="dxa"/>
          </w:tcPr>
          <w:p w14:paraId="08E3CA78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25DB1E8F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prezenční</w:t>
            </w:r>
          </w:p>
        </w:tc>
      </w:tr>
      <w:tr w:rsidR="009C40C1" w:rsidRPr="00FB55D5" w14:paraId="3062EAD0" w14:textId="77777777" w:rsidTr="009C40C1">
        <w:trPr>
          <w:trHeight w:val="357"/>
        </w:trPr>
        <w:tc>
          <w:tcPr>
            <w:tcW w:w="3805" w:type="dxa"/>
          </w:tcPr>
          <w:p w14:paraId="6A5FB253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74490572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3 roky</w:t>
            </w:r>
          </w:p>
        </w:tc>
      </w:tr>
      <w:tr w:rsidR="009C40C1" w:rsidRPr="00FB55D5" w14:paraId="2F7921EF" w14:textId="77777777" w:rsidTr="009C40C1">
        <w:trPr>
          <w:trHeight w:val="357"/>
        </w:trPr>
        <w:tc>
          <w:tcPr>
            <w:tcW w:w="3805" w:type="dxa"/>
          </w:tcPr>
          <w:p w14:paraId="5DD705E7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Jazyk výuky</w:t>
            </w:r>
          </w:p>
        </w:tc>
        <w:tc>
          <w:tcPr>
            <w:tcW w:w="5221" w:type="dxa"/>
          </w:tcPr>
          <w:p w14:paraId="1D0A4EAE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český</w:t>
            </w:r>
          </w:p>
        </w:tc>
      </w:tr>
      <w:tr w:rsidR="009C40C1" w:rsidRPr="00FB55D5" w14:paraId="2DE2393C" w14:textId="77777777" w:rsidTr="009C40C1">
        <w:trPr>
          <w:trHeight w:val="357"/>
        </w:trPr>
        <w:tc>
          <w:tcPr>
            <w:tcW w:w="3805" w:type="dxa"/>
          </w:tcPr>
          <w:p w14:paraId="5517948E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 xml:space="preserve">Oblast/oblasti vzdělávání s uvedením jejich procentuálního podílu na výuce </w:t>
            </w:r>
          </w:p>
        </w:tc>
        <w:tc>
          <w:tcPr>
            <w:tcW w:w="5221" w:type="dxa"/>
          </w:tcPr>
          <w:p w14:paraId="04AAF769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 xml:space="preserve">zdravotnické </w:t>
            </w:r>
            <w:r>
              <w:rPr>
                <w:rFonts w:ascii="Arial" w:hAnsi="Arial" w:cs="Arial"/>
                <w:sz w:val="20"/>
              </w:rPr>
              <w:t>obory</w:t>
            </w:r>
          </w:p>
        </w:tc>
      </w:tr>
      <w:tr w:rsidR="009C40C1" w:rsidRPr="00FB55D5" w14:paraId="05126040" w14:textId="77777777" w:rsidTr="009C40C1">
        <w:trPr>
          <w:trHeight w:val="357"/>
        </w:trPr>
        <w:tc>
          <w:tcPr>
            <w:tcW w:w="3805" w:type="dxa"/>
          </w:tcPr>
          <w:p w14:paraId="5ABA6E37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Datum udělení akreditace, resp. poslední reakreditace</w:t>
            </w:r>
          </w:p>
        </w:tc>
        <w:tc>
          <w:tcPr>
            <w:tcW w:w="5221" w:type="dxa"/>
          </w:tcPr>
          <w:p w14:paraId="3D230F65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2007</w:t>
            </w:r>
          </w:p>
        </w:tc>
      </w:tr>
      <w:tr w:rsidR="009C40C1" w:rsidRPr="00FB55D5" w14:paraId="02F3BFE5" w14:textId="77777777" w:rsidTr="009C40C1">
        <w:trPr>
          <w:trHeight w:val="357"/>
        </w:trPr>
        <w:tc>
          <w:tcPr>
            <w:tcW w:w="3805" w:type="dxa"/>
          </w:tcPr>
          <w:p w14:paraId="2D032076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 xml:space="preserve">Datum, ke kterému končí platnost akreditace </w:t>
            </w:r>
          </w:p>
        </w:tc>
        <w:tc>
          <w:tcPr>
            <w:tcW w:w="5221" w:type="dxa"/>
          </w:tcPr>
          <w:p w14:paraId="6C0124F5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31. 12. 2024</w:t>
            </w:r>
          </w:p>
        </w:tc>
      </w:tr>
      <w:tr w:rsidR="009C40C1" w:rsidRPr="00FB55D5" w14:paraId="625D6405" w14:textId="77777777" w:rsidTr="009C40C1">
        <w:trPr>
          <w:trHeight w:val="357"/>
        </w:trPr>
        <w:tc>
          <w:tcPr>
            <w:tcW w:w="3805" w:type="dxa"/>
          </w:tcPr>
          <w:p w14:paraId="5C157574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 xml:space="preserve">Garant/garanti studijního programu/oboru působící během platnosti akreditace (od-do) </w:t>
            </w:r>
          </w:p>
        </w:tc>
        <w:tc>
          <w:tcPr>
            <w:tcW w:w="5221" w:type="dxa"/>
          </w:tcPr>
          <w:p w14:paraId="3E47C500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prof. MUDr. Milan Kudela, CSc.</w:t>
            </w:r>
          </w:p>
        </w:tc>
      </w:tr>
      <w:tr w:rsidR="009C40C1" w:rsidRPr="00FB55D5" w14:paraId="348CC759" w14:textId="77777777" w:rsidTr="009C40C1">
        <w:trPr>
          <w:trHeight w:val="357"/>
        </w:trPr>
        <w:tc>
          <w:tcPr>
            <w:tcW w:w="3805" w:type="dxa"/>
          </w:tcPr>
          <w:p w14:paraId="33D2F78C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3F6F86A2" w14:textId="77777777" w:rsidR="009C40C1" w:rsidRPr="00974E2B" w:rsidRDefault="00A7189D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hyperlink r:id="rId11" w:history="1">
              <w:r w:rsidR="009C40C1" w:rsidRPr="00974E2B">
                <w:rPr>
                  <w:rStyle w:val="Hypertextovodkaz"/>
                  <w:rFonts w:cs="Arial"/>
                </w:rPr>
                <w:t>https://fhs.utb.cz/o-fakulte/zakladni-informace/ustavy/ustav-zdravotnickych-ved/o-ustavu/</w:t>
              </w:r>
            </w:hyperlink>
          </w:p>
        </w:tc>
      </w:tr>
    </w:tbl>
    <w:p w14:paraId="17C87AA6" w14:textId="77777777" w:rsidR="009C40C1" w:rsidRDefault="009C40C1" w:rsidP="009C40C1">
      <w:pPr>
        <w:jc w:val="both"/>
        <w:rPr>
          <w:sz w:val="16"/>
          <w:szCs w:val="16"/>
        </w:rPr>
      </w:pPr>
    </w:p>
    <w:p w14:paraId="0115F991" w14:textId="77777777" w:rsidR="009C40C1" w:rsidRPr="00087ACC" w:rsidRDefault="009C40C1" w:rsidP="009C40C1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4313D930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B7FD20A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21A9B981" w14:textId="77777777" w:rsidR="009C40C1" w:rsidRPr="00F75C3F" w:rsidRDefault="009C40C1" w:rsidP="009C40C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Část 1a) Statistická část - počty studentů a absolventů SP/SO</w:t>
      </w:r>
    </w:p>
    <w:p w14:paraId="073E44B0" w14:textId="10FDF3CF" w:rsidR="009C40C1" w:rsidRPr="00691411" w:rsidDel="00EF7115" w:rsidRDefault="009C40C1" w:rsidP="009C40C1">
      <w:pPr>
        <w:pStyle w:val="Bezmezer"/>
        <w:rPr>
          <w:del w:id="1" w:author="Uživatel" w:date="2021-09-16T21:33:00Z"/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9C40C1" w:rsidRPr="00691411" w14:paraId="462EA378" w14:textId="77777777" w:rsidTr="009C40C1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7ADDB79A" w14:textId="77777777" w:rsidR="009C40C1" w:rsidRPr="00974E2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Počet studentů</w:t>
            </w:r>
            <w:r w:rsidRPr="00974E2B">
              <w:rPr>
                <w:rFonts w:eastAsia="Times New Roman" w:cs="Arial"/>
                <w:b/>
                <w:bCs/>
                <w:color w:val="000000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6D97A78" w14:textId="77777777" w:rsidR="009C40C1" w:rsidRPr="00974E2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003C1A40" w14:textId="77777777" w:rsidR="009C40C1" w:rsidRPr="00974E2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CC7B5C3" w14:textId="77777777" w:rsidR="009C40C1" w:rsidRPr="00974E2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3494A946" w14:textId="77777777" w:rsidR="009C40C1" w:rsidRPr="00974E2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</w:tc>
      </w:tr>
      <w:tr w:rsidR="00F00FDE" w:rsidRPr="00691411" w14:paraId="2A1A5485" w14:textId="77777777" w:rsidTr="00F00FDE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0641FF8D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2CF5663E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5D601DD5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78</w:t>
            </w:r>
          </w:p>
        </w:tc>
        <w:tc>
          <w:tcPr>
            <w:tcW w:w="1556" w:type="dxa"/>
            <w:hideMark/>
          </w:tcPr>
          <w:p w14:paraId="4B654EE4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65</w:t>
            </w:r>
          </w:p>
        </w:tc>
        <w:tc>
          <w:tcPr>
            <w:tcW w:w="1372" w:type="dxa"/>
          </w:tcPr>
          <w:p w14:paraId="08906ADB" w14:textId="50B22AB4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DE51DF">
              <w:rPr>
                <w:rFonts w:eastAsia="Times New Roman" w:cs="Arial"/>
                <w:color w:val="000000"/>
                <w:lang w:eastAsia="cs-CZ"/>
              </w:rPr>
              <w:t>34 +</w:t>
            </w:r>
            <w:r w:rsidRPr="001D0994">
              <w:rPr>
                <w:rFonts w:eastAsia="Times New Roman" w:cs="Arial"/>
                <w:color w:val="000000"/>
                <w:highlight w:val="yellow"/>
                <w:lang w:eastAsia="cs-CZ"/>
              </w:rPr>
              <w:t xml:space="preserve"> 37</w:t>
            </w:r>
          </w:p>
        </w:tc>
        <w:tc>
          <w:tcPr>
            <w:tcW w:w="1408" w:type="dxa"/>
          </w:tcPr>
          <w:p w14:paraId="276007DC" w14:textId="53EB474F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DE51DF">
              <w:rPr>
                <w:rFonts w:eastAsia="Times New Roman" w:cs="Arial"/>
                <w:color w:val="000000"/>
                <w:lang w:eastAsia="cs-CZ"/>
              </w:rPr>
              <w:t>15 +</w:t>
            </w:r>
            <w:r w:rsidRPr="001D0994">
              <w:rPr>
                <w:rFonts w:eastAsia="Times New Roman" w:cs="Arial"/>
                <w:color w:val="000000"/>
                <w:highlight w:val="yellow"/>
                <w:lang w:eastAsia="cs-CZ"/>
              </w:rPr>
              <w:t xml:space="preserve"> 63</w:t>
            </w:r>
          </w:p>
        </w:tc>
      </w:tr>
      <w:tr w:rsidR="00F00FDE" w:rsidRPr="00691411" w14:paraId="415CB328" w14:textId="77777777" w:rsidTr="00F00FDE">
        <w:trPr>
          <w:trHeight w:val="267"/>
        </w:trPr>
        <w:tc>
          <w:tcPr>
            <w:tcW w:w="762" w:type="dxa"/>
            <w:vMerge/>
            <w:hideMark/>
          </w:tcPr>
          <w:p w14:paraId="4F2944BD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604" w:type="dxa"/>
            <w:hideMark/>
          </w:tcPr>
          <w:p w14:paraId="7D3ED901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6F17ED1A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03EFF476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372" w:type="dxa"/>
          </w:tcPr>
          <w:p w14:paraId="278209A4" w14:textId="041B8608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0994">
              <w:rPr>
                <w:rFonts w:eastAsia="Times New Roman" w:cs="Arial"/>
                <w:color w:val="000000"/>
                <w:highlight w:val="yellow"/>
                <w:lang w:eastAsia="cs-CZ"/>
              </w:rPr>
              <w:t>0</w:t>
            </w:r>
          </w:p>
        </w:tc>
        <w:tc>
          <w:tcPr>
            <w:tcW w:w="1408" w:type="dxa"/>
          </w:tcPr>
          <w:p w14:paraId="42B8A9F3" w14:textId="2EF19CB3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0994">
              <w:rPr>
                <w:rFonts w:eastAsia="Times New Roman" w:cs="Arial"/>
                <w:color w:val="000000"/>
                <w:highlight w:val="yellow"/>
                <w:lang w:eastAsia="cs-CZ"/>
              </w:rPr>
              <w:t>0</w:t>
            </w:r>
          </w:p>
        </w:tc>
      </w:tr>
      <w:tr w:rsidR="00F00FDE" w:rsidRPr="00691411" w14:paraId="75EED28F" w14:textId="77777777" w:rsidTr="00F00FDE">
        <w:trPr>
          <w:trHeight w:val="267"/>
        </w:trPr>
        <w:tc>
          <w:tcPr>
            <w:tcW w:w="762" w:type="dxa"/>
            <w:vMerge/>
            <w:hideMark/>
          </w:tcPr>
          <w:p w14:paraId="1C51E43E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604" w:type="dxa"/>
            <w:hideMark/>
          </w:tcPr>
          <w:p w14:paraId="0CADE8C8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06C7F45C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78</w:t>
            </w:r>
          </w:p>
        </w:tc>
        <w:tc>
          <w:tcPr>
            <w:tcW w:w="1556" w:type="dxa"/>
            <w:hideMark/>
          </w:tcPr>
          <w:p w14:paraId="3FF62DA3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65</w:t>
            </w:r>
          </w:p>
        </w:tc>
        <w:tc>
          <w:tcPr>
            <w:tcW w:w="1372" w:type="dxa"/>
          </w:tcPr>
          <w:p w14:paraId="6241933D" w14:textId="061556EC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0994">
              <w:rPr>
                <w:rFonts w:eastAsia="Times New Roman" w:cs="Arial"/>
                <w:color w:val="000000"/>
                <w:highlight w:val="yellow"/>
                <w:lang w:eastAsia="cs-CZ"/>
              </w:rPr>
              <w:t>61</w:t>
            </w:r>
          </w:p>
        </w:tc>
        <w:tc>
          <w:tcPr>
            <w:tcW w:w="1408" w:type="dxa"/>
          </w:tcPr>
          <w:p w14:paraId="08BA80E0" w14:textId="7BB451AE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0994">
              <w:rPr>
                <w:rFonts w:eastAsia="Times New Roman" w:cs="Arial"/>
                <w:color w:val="000000"/>
                <w:highlight w:val="yellow"/>
                <w:lang w:eastAsia="cs-CZ"/>
              </w:rPr>
              <w:t>78</w:t>
            </w:r>
          </w:p>
        </w:tc>
      </w:tr>
      <w:tr w:rsidR="00F00FDE" w:rsidRPr="00691411" w14:paraId="2FCDA0AC" w14:textId="77777777" w:rsidTr="009C40C1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6610B933" w14:textId="77777777" w:rsidR="00F00FDE" w:rsidRPr="00974E2B" w:rsidRDefault="00F00FDE" w:rsidP="00F00FDE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</w:tcPr>
          <w:p w14:paraId="2A9DC01B" w14:textId="77777777" w:rsidR="00F00FDE" w:rsidRPr="00974E2B" w:rsidRDefault="00F00FDE" w:rsidP="00F00FDE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556" w:type="dxa"/>
            <w:shd w:val="clear" w:color="auto" w:fill="F7CAAC" w:themeFill="accent2" w:themeFillTint="66"/>
          </w:tcPr>
          <w:p w14:paraId="00DF98D7" w14:textId="77777777" w:rsidR="00F00FDE" w:rsidRPr="00974E2B" w:rsidRDefault="00F00FDE" w:rsidP="00F00FDE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372" w:type="dxa"/>
            <w:shd w:val="clear" w:color="auto" w:fill="F7CAAC" w:themeFill="accent2" w:themeFillTint="66"/>
          </w:tcPr>
          <w:p w14:paraId="1CF71918" w14:textId="77777777" w:rsidR="00F00FDE" w:rsidRPr="00974E2B" w:rsidRDefault="00F00FDE" w:rsidP="00F00FDE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408" w:type="dxa"/>
            <w:shd w:val="clear" w:color="auto" w:fill="F7CAAC" w:themeFill="accent2" w:themeFillTint="66"/>
          </w:tcPr>
          <w:p w14:paraId="4E8A6EE8" w14:textId="77777777" w:rsidR="00F00FDE" w:rsidRPr="00974E2B" w:rsidRDefault="00F00FDE" w:rsidP="00F00FDE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</w:tc>
      </w:tr>
      <w:tr w:rsidR="00F00FDE" w:rsidRPr="00691411" w14:paraId="5DF2A0F5" w14:textId="77777777" w:rsidTr="009C40C1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E99B54E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69CD74D5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0A080731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19</w:t>
            </w:r>
          </w:p>
        </w:tc>
        <w:tc>
          <w:tcPr>
            <w:tcW w:w="1556" w:type="dxa"/>
            <w:hideMark/>
          </w:tcPr>
          <w:p w14:paraId="7108A748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23</w:t>
            </w:r>
          </w:p>
        </w:tc>
        <w:tc>
          <w:tcPr>
            <w:tcW w:w="1372" w:type="dxa"/>
            <w:hideMark/>
          </w:tcPr>
          <w:p w14:paraId="7406761B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17</w:t>
            </w:r>
          </w:p>
        </w:tc>
        <w:tc>
          <w:tcPr>
            <w:tcW w:w="1408" w:type="dxa"/>
            <w:hideMark/>
          </w:tcPr>
          <w:p w14:paraId="36EDDAE0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</w:tr>
      <w:tr w:rsidR="00F00FDE" w:rsidRPr="00691411" w14:paraId="00EAD227" w14:textId="77777777" w:rsidTr="009C40C1">
        <w:trPr>
          <w:trHeight w:val="267"/>
        </w:trPr>
        <w:tc>
          <w:tcPr>
            <w:tcW w:w="762" w:type="dxa"/>
            <w:vMerge/>
            <w:hideMark/>
          </w:tcPr>
          <w:p w14:paraId="4015D230" w14:textId="77777777" w:rsidR="00F00FDE" w:rsidRPr="00691411" w:rsidRDefault="00F00FDE" w:rsidP="00F00FD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202D4698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03F9EFD1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2671DA0D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78C6F63E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03E19A58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</w:tr>
      <w:tr w:rsidR="00F00FDE" w:rsidRPr="00691411" w14:paraId="72CD2CCC" w14:textId="77777777" w:rsidTr="009C40C1">
        <w:trPr>
          <w:trHeight w:val="267"/>
        </w:trPr>
        <w:tc>
          <w:tcPr>
            <w:tcW w:w="762" w:type="dxa"/>
            <w:vMerge/>
            <w:hideMark/>
          </w:tcPr>
          <w:p w14:paraId="4B8CCDC7" w14:textId="77777777" w:rsidR="00F00FDE" w:rsidRPr="00691411" w:rsidRDefault="00F00FDE" w:rsidP="00F00FDE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73BF1A31" w14:textId="77777777" w:rsidR="00F00FDE" w:rsidRPr="00974E2B" w:rsidRDefault="00F00FDE" w:rsidP="00F00FDE">
            <w:pPr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055CB95F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19</w:t>
            </w:r>
          </w:p>
        </w:tc>
        <w:tc>
          <w:tcPr>
            <w:tcW w:w="1556" w:type="dxa"/>
            <w:hideMark/>
          </w:tcPr>
          <w:p w14:paraId="514036D2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23</w:t>
            </w:r>
          </w:p>
        </w:tc>
        <w:tc>
          <w:tcPr>
            <w:tcW w:w="1372" w:type="dxa"/>
            <w:hideMark/>
          </w:tcPr>
          <w:p w14:paraId="2783F0CE" w14:textId="7ED33699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74E2B">
              <w:rPr>
                <w:rFonts w:eastAsia="Times New Roman" w:cs="Arial"/>
                <w:color w:val="000000"/>
                <w:lang w:eastAsia="cs-CZ"/>
              </w:rPr>
              <w:t>17 (k 23.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974E2B">
              <w:rPr>
                <w:rFonts w:eastAsia="Times New Roman" w:cs="Arial"/>
                <w:color w:val="000000"/>
                <w:lang w:eastAsia="cs-CZ"/>
              </w:rPr>
              <w:t>7.)</w:t>
            </w:r>
          </w:p>
        </w:tc>
        <w:tc>
          <w:tcPr>
            <w:tcW w:w="1408" w:type="dxa"/>
            <w:hideMark/>
          </w:tcPr>
          <w:p w14:paraId="0BB9D280" w14:textId="77777777" w:rsidR="00F00FDE" w:rsidRPr="00974E2B" w:rsidRDefault="00F00FDE" w:rsidP="00F00FDE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</w:tbl>
    <w:p w14:paraId="443C8612" w14:textId="77777777" w:rsidR="009C40C1" w:rsidRDefault="009C40C1" w:rsidP="009C40C1">
      <w:pPr>
        <w:rPr>
          <w:sz w:val="16"/>
          <w:szCs w:val="16"/>
        </w:rPr>
      </w:pPr>
    </w:p>
    <w:p w14:paraId="60F03309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79E2B995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09F676C1" w14:textId="77777777" w:rsidR="009C40C1" w:rsidRPr="004E7679" w:rsidRDefault="009C40C1" w:rsidP="009C40C1">
      <w:pPr>
        <w:rPr>
          <w:sz w:val="16"/>
          <w:szCs w:val="16"/>
        </w:rPr>
      </w:pPr>
    </w:p>
    <w:p w14:paraId="7596DA43" w14:textId="45674668" w:rsidR="005E1F32" w:rsidRDefault="005E1F32" w:rsidP="009C40C1">
      <w:pPr>
        <w:rPr>
          <w:ins w:id="2" w:author="Uživatel" w:date="2021-09-16T20:44:00Z"/>
        </w:rPr>
      </w:pPr>
    </w:p>
    <w:p w14:paraId="2604E75D" w14:textId="77777777" w:rsidR="005E1F32" w:rsidRDefault="005E1F32" w:rsidP="009C40C1">
      <w:pPr>
        <w:rPr>
          <w:ins w:id="3" w:author="Uživatel" w:date="2021-09-16T20:14:00Z"/>
        </w:rPr>
      </w:pPr>
    </w:p>
    <w:p w14:paraId="2424D939" w14:textId="521555B3" w:rsidR="00E941BB" w:rsidRDefault="00965237" w:rsidP="00D82670">
      <w:pPr>
        <w:pStyle w:val="Textkomente"/>
        <w:rPr>
          <w:ins w:id="4" w:author="Uživatel" w:date="2021-09-16T20:14:00Z"/>
        </w:rPr>
      </w:pPr>
      <w:ins w:id="5" w:author="Uživatel" w:date="2021-09-16T20:18:00Z">
        <w:r>
          <w:t>V tabulce jsou uvedeny počty studentů</w:t>
        </w:r>
      </w:ins>
      <w:ins w:id="6" w:author="Uživatel" w:date="2021-09-16T20:47:00Z">
        <w:r w:rsidR="005E1F32">
          <w:t xml:space="preserve"> do AR 2019/2020, kdy </w:t>
        </w:r>
      </w:ins>
      <w:ins w:id="7" w:author="Uživatel" w:date="2021-09-16T20:48:00Z">
        <w:r w:rsidR="00D82670">
          <w:t xml:space="preserve">byly </w:t>
        </w:r>
      </w:ins>
      <w:ins w:id="8" w:author="Uživatel" w:date="2021-09-16T20:47:00Z">
        <w:r w:rsidR="005E1F32">
          <w:t xml:space="preserve">naposledy </w:t>
        </w:r>
      </w:ins>
      <w:ins w:id="9" w:author="Uživatel" w:date="2021-09-16T20:48:00Z">
        <w:r w:rsidR="00D82670">
          <w:t xml:space="preserve">přijati studenti </w:t>
        </w:r>
      </w:ins>
      <w:ins w:id="10" w:author="Uživatel" w:date="2021-09-16T20:50:00Z">
        <w:r w:rsidR="00D82670">
          <w:t xml:space="preserve">porodní asistence </w:t>
        </w:r>
      </w:ins>
      <w:ins w:id="11" w:author="Uživatel" w:date="2021-09-16T20:47:00Z">
        <w:r w:rsidR="005E1F32">
          <w:t xml:space="preserve">do studijního programu garantovaného prof. MUDr. </w:t>
        </w:r>
      </w:ins>
      <w:ins w:id="12" w:author="Uživatel" w:date="2021-09-16T20:48:00Z">
        <w:r w:rsidR="005E1F32">
          <w:t xml:space="preserve">M. </w:t>
        </w:r>
      </w:ins>
      <w:ins w:id="13" w:author="Uživatel" w:date="2021-09-16T20:47:00Z">
        <w:r w:rsidR="005E1F32">
          <w:t xml:space="preserve">Kudelou, CSc. </w:t>
        </w:r>
      </w:ins>
      <w:ins w:id="14" w:author="Uživatel" w:date="2021-09-16T20:48:00Z">
        <w:r w:rsidR="00D82670">
          <w:t xml:space="preserve">Od </w:t>
        </w:r>
      </w:ins>
      <w:ins w:id="15" w:author="Uživatel" w:date="2021-09-16T20:49:00Z">
        <w:r w:rsidR="00D82670">
          <w:t>AR 2020/2021 běží výuka podle nové akreditace garantované MUDr. Z. Adamíkem, Ph.D.</w:t>
        </w:r>
      </w:ins>
      <w:ins w:id="16" w:author="Uživatel" w:date="2021-09-16T20:50:00Z">
        <w:r w:rsidR="00D82670">
          <w:t xml:space="preserve">, na niž se sebehodnotící zpráva nevztahuje. </w:t>
        </w:r>
      </w:ins>
      <w:ins w:id="17" w:author="Uživatel" w:date="2021-09-16T20:51:00Z">
        <w:r w:rsidR="00D82670">
          <w:t xml:space="preserve">Přesto jsou do tabulky doplněny i </w:t>
        </w:r>
      </w:ins>
      <w:ins w:id="18" w:author="Uživatel" w:date="2021-09-16T20:14:00Z">
        <w:r w:rsidR="00E941BB">
          <w:t>počty studentů přijatých dle nov</w:t>
        </w:r>
      </w:ins>
      <w:ins w:id="19" w:author="Uživatel" w:date="2021-09-16T20:51:00Z">
        <w:r w:rsidR="00D82670">
          <w:t>ě</w:t>
        </w:r>
      </w:ins>
      <w:ins w:id="20" w:author="Uživatel" w:date="2021-09-16T20:14:00Z">
        <w:r w:rsidR="00E941BB">
          <w:t xml:space="preserve"> platné akreditace</w:t>
        </w:r>
      </w:ins>
      <w:ins w:id="21" w:author="Hana Navrátilová" w:date="2021-09-17T08:28:00Z">
        <w:r w:rsidR="00982E38">
          <w:t xml:space="preserve"> (37 pro AR 2020/2021 a 63 pro AR 2021/2022). Zárove</w:t>
        </w:r>
      </w:ins>
      <w:ins w:id="22" w:author="Hana Navrátilová" w:date="2021-09-17T08:29:00Z">
        <w:r w:rsidR="00982E38">
          <w:t xml:space="preserve">ň zůstávají počty studentů, kteří </w:t>
        </w:r>
      </w:ins>
      <w:ins w:id="23" w:author="Hana Navrátilová" w:date="2021-09-17T08:31:00Z">
        <w:r w:rsidR="00982E38">
          <w:t xml:space="preserve">k danému roku </w:t>
        </w:r>
      </w:ins>
      <w:ins w:id="24" w:author="Hana Navrátilová" w:date="2021-09-17T08:29:00Z">
        <w:r w:rsidR="00982E38">
          <w:t xml:space="preserve">studium nedokončili </w:t>
        </w:r>
      </w:ins>
      <w:ins w:id="25" w:author="Hana Navrátilová" w:date="2021-09-17T08:30:00Z">
        <w:r w:rsidR="00982E38">
          <w:t>v posuzovaném</w:t>
        </w:r>
      </w:ins>
      <w:ins w:id="26" w:author="Hana Navrátilová" w:date="2021-09-17T08:29:00Z">
        <w:r w:rsidR="00982E38">
          <w:t xml:space="preserve"> studijním programu</w:t>
        </w:r>
      </w:ins>
      <w:ins w:id="27" w:author="Hana Navrátilová" w:date="2021-09-17T08:30:00Z">
        <w:r w:rsidR="00982E38">
          <w:t xml:space="preserve"> </w:t>
        </w:r>
      </w:ins>
      <w:ins w:id="28" w:author="Hana Navrátilová" w:date="2021-09-17T08:29:00Z">
        <w:r w:rsidR="00982E38">
          <w:t>(34 pro</w:t>
        </w:r>
      </w:ins>
      <w:ins w:id="29" w:author="Hana Navrátilová" w:date="2021-09-17T08:30:00Z">
        <w:r w:rsidR="00982E38" w:rsidRPr="00982E38">
          <w:t xml:space="preserve"> </w:t>
        </w:r>
        <w:r w:rsidR="00982E38">
          <w:t>AR 2020/2021 a 15 pro AR 2021/2022).</w:t>
        </w:r>
      </w:ins>
      <w:ins w:id="30" w:author="Hana Navrátilová" w:date="2021-09-17T08:29:00Z">
        <w:r w:rsidR="00982E38">
          <w:t xml:space="preserve"> </w:t>
        </w:r>
      </w:ins>
      <w:ins w:id="31" w:author="Uživatel" w:date="2021-09-16T20:52:00Z">
        <w:r w:rsidR="00D82670">
          <w:t xml:space="preserve">V loňském roce jsme zaznamenali nárůst zájemců o tento obor, což odpovídá i trendu v ČR. </w:t>
        </w:r>
      </w:ins>
    </w:p>
    <w:p w14:paraId="378B0376" w14:textId="633B3806" w:rsidR="00E941BB" w:rsidRPr="00D10DDA" w:rsidDel="00D82670" w:rsidRDefault="00E941BB" w:rsidP="009C40C1">
      <w:pPr>
        <w:rPr>
          <w:del w:id="32" w:author="Uživatel" w:date="2021-09-16T20:55:00Z"/>
        </w:rPr>
      </w:pPr>
    </w:p>
    <w:p w14:paraId="77016C98" w14:textId="71E12979" w:rsidR="009C40C1" w:rsidRPr="00D10DDA" w:rsidDel="00D82670" w:rsidRDefault="009C40C1" w:rsidP="009C40C1">
      <w:pPr>
        <w:rPr>
          <w:del w:id="33" w:author="Uživatel" w:date="2021-09-16T20:55:00Z"/>
        </w:rPr>
      </w:pPr>
    </w:p>
    <w:p w14:paraId="0CB009DE" w14:textId="1155DA9A" w:rsidR="009C40C1" w:rsidRPr="00D10DDA" w:rsidDel="00D82670" w:rsidRDefault="009C40C1" w:rsidP="009C40C1">
      <w:pPr>
        <w:rPr>
          <w:del w:id="34" w:author="Uživatel" w:date="2021-09-16T20:55:00Z"/>
        </w:rPr>
      </w:pPr>
    </w:p>
    <w:p w14:paraId="58774CDC" w14:textId="77777777" w:rsidR="009C40C1" w:rsidRPr="00D10DDA" w:rsidRDefault="009C40C1" w:rsidP="009C40C1"/>
    <w:p w14:paraId="73CC6B23" w14:textId="77777777" w:rsidR="009C40C1" w:rsidRPr="00D10DDA" w:rsidRDefault="009C40C1" w:rsidP="009C40C1">
      <w:pPr>
        <w:tabs>
          <w:tab w:val="left" w:pos="3255"/>
        </w:tabs>
      </w:pPr>
      <w:r>
        <w:tab/>
      </w:r>
    </w:p>
    <w:p w14:paraId="0437080B" w14:textId="77777777" w:rsidR="009C40C1" w:rsidRPr="00D10DDA" w:rsidRDefault="009C40C1" w:rsidP="009C40C1">
      <w:pPr>
        <w:tabs>
          <w:tab w:val="left" w:pos="3255"/>
        </w:tabs>
        <w:sectPr w:rsidR="009C40C1" w:rsidRPr="00D10DDA" w:rsidSect="009C40C1"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E3C37E1" w14:textId="77777777" w:rsidR="009C40C1" w:rsidRPr="00F75C3F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) Výsledky šetření zpětné vazby</w:t>
      </w:r>
    </w:p>
    <w:p w14:paraId="7738A12E" w14:textId="77777777" w:rsidR="009C40C1" w:rsidRPr="00691411" w:rsidRDefault="009C40C1" w:rsidP="009C40C1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528C57DF" w14:textId="77777777" w:rsidR="009C40C1" w:rsidRPr="00691411" w:rsidRDefault="009C40C1" w:rsidP="009C40C1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>Hodnocení výuky ve studijním programu/oboru studenty</w:t>
      </w:r>
    </w:p>
    <w:p w14:paraId="6D13F115" w14:textId="77777777" w:rsidR="009C40C1" w:rsidRPr="006965DC" w:rsidRDefault="009C40C1" w:rsidP="009C40C1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9C40C1" w:rsidRPr="00E907FB" w14:paraId="7F9C63E3" w14:textId="77777777" w:rsidTr="009C40C1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3114A220" w14:textId="77777777" w:rsidR="009C40C1" w:rsidRPr="00160D7F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9C40C1" w:rsidRPr="0058573E" w14:paraId="7D38260B" w14:textId="77777777" w:rsidTr="009C40C1">
        <w:trPr>
          <w:trHeight w:val="396"/>
        </w:trPr>
        <w:tc>
          <w:tcPr>
            <w:tcW w:w="3954" w:type="dxa"/>
          </w:tcPr>
          <w:p w14:paraId="2DB0F97F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</w:tc>
        <w:tc>
          <w:tcPr>
            <w:tcW w:w="5088" w:type="dxa"/>
          </w:tcPr>
          <w:p w14:paraId="796044B1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Letní semestr 2020/2021</w:t>
            </w:r>
          </w:p>
        </w:tc>
      </w:tr>
      <w:tr w:rsidR="009C40C1" w:rsidRPr="0058573E" w14:paraId="63D5E9CD" w14:textId="77777777" w:rsidTr="009C40C1">
        <w:trPr>
          <w:trHeight w:val="396"/>
        </w:trPr>
        <w:tc>
          <w:tcPr>
            <w:tcW w:w="3954" w:type="dxa"/>
          </w:tcPr>
          <w:p w14:paraId="6E187BFD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C598CD3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527C547E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Hodnocení kvality výuky na základě položek v systému IS/STAG</w:t>
            </w:r>
          </w:p>
          <w:p w14:paraId="06C23773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C40C1" w:rsidRPr="0058573E" w14:paraId="0C13A88E" w14:textId="77777777" w:rsidTr="009C40C1">
        <w:trPr>
          <w:trHeight w:val="401"/>
        </w:trPr>
        <w:tc>
          <w:tcPr>
            <w:tcW w:w="3954" w:type="dxa"/>
          </w:tcPr>
          <w:p w14:paraId="20775210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C93FB91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 daného SP/SO,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7426B5A6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Všichni studenti daného SO v prezenční formě</w:t>
            </w:r>
          </w:p>
        </w:tc>
      </w:tr>
      <w:tr w:rsidR="009C40C1" w:rsidRPr="0058573E" w14:paraId="75F1DCB7" w14:textId="77777777" w:rsidTr="009C40C1">
        <w:trPr>
          <w:trHeight w:val="394"/>
        </w:trPr>
        <w:tc>
          <w:tcPr>
            <w:tcW w:w="3954" w:type="dxa"/>
          </w:tcPr>
          <w:p w14:paraId="6935FDD1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7571789" w14:textId="77777777" w:rsidR="009C40C1" w:rsidRPr="00E8550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432ED017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 hodnocení výuky prostřednictvím systému IS/STAG</w:t>
            </w:r>
          </w:p>
        </w:tc>
      </w:tr>
      <w:tr w:rsidR="009C40C1" w:rsidRPr="0058573E" w14:paraId="264D7EFE" w14:textId="77777777" w:rsidTr="009C40C1">
        <w:trPr>
          <w:trHeight w:val="50"/>
        </w:trPr>
        <w:tc>
          <w:tcPr>
            <w:tcW w:w="3954" w:type="dxa"/>
          </w:tcPr>
          <w:p w14:paraId="5AAD5AEE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7863F71" w14:textId="77777777" w:rsidR="009C40C1" w:rsidRPr="004102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043CA9DF" w14:textId="330BC603" w:rsidR="009C40C1" w:rsidRPr="0058573E" w:rsidRDefault="009C40C1" w:rsidP="00411B8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411B8E">
              <w:rPr>
                <w:rFonts w:ascii="Arial" w:hAnsi="Arial" w:cs="Arial"/>
                <w:sz w:val="20"/>
              </w:rPr>
              <w:t>×</w:t>
            </w:r>
            <w:r>
              <w:rPr>
                <w:rFonts w:ascii="Arial" w:hAnsi="Arial" w:cs="Arial"/>
                <w:sz w:val="20"/>
              </w:rPr>
              <w:t xml:space="preserve"> za semestr</w:t>
            </w:r>
          </w:p>
        </w:tc>
      </w:tr>
      <w:tr w:rsidR="009C40C1" w:rsidRPr="0058573E" w14:paraId="1A8EA8E1" w14:textId="77777777" w:rsidTr="009C40C1">
        <w:trPr>
          <w:trHeight w:val="50"/>
        </w:trPr>
        <w:tc>
          <w:tcPr>
            <w:tcW w:w="3954" w:type="dxa"/>
          </w:tcPr>
          <w:p w14:paraId="060DABD8" w14:textId="77777777" w:rsidR="009C40C1" w:rsidRPr="000C57C9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C53170"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5088" w:type="dxa"/>
          </w:tcPr>
          <w:p w14:paraId="55864194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8 %</w:t>
            </w:r>
          </w:p>
        </w:tc>
      </w:tr>
      <w:tr w:rsidR="009C40C1" w:rsidRPr="0058573E" w14:paraId="774E6655" w14:textId="77777777" w:rsidTr="009C40C1">
        <w:trPr>
          <w:trHeight w:val="50"/>
        </w:trPr>
        <w:tc>
          <w:tcPr>
            <w:tcW w:w="9042" w:type="dxa"/>
            <w:gridSpan w:val="2"/>
          </w:tcPr>
          <w:p w14:paraId="6DF1789B" w14:textId="77777777" w:rsidR="009C40C1" w:rsidRPr="0046767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3ACCD57" w14:textId="77777777" w:rsidR="009C40C1" w:rsidRPr="0046767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9C40C1" w:rsidRPr="0058573E" w14:paraId="20433456" w14:textId="77777777" w:rsidTr="009C40C1">
        <w:trPr>
          <w:trHeight w:val="1595"/>
        </w:trPr>
        <w:tc>
          <w:tcPr>
            <w:tcW w:w="9042" w:type="dxa"/>
            <w:gridSpan w:val="2"/>
          </w:tcPr>
          <w:p w14:paraId="15B8C205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 xml:space="preserve">Zpráva o vnitřním hodnocení kvality vzdělávací, tvůrčí a s nimi souvisejících činností Univerzity Tomáše Bati ve Zlíně </w:t>
            </w:r>
            <w:r>
              <w:rPr>
                <w:rFonts w:ascii="Arial" w:hAnsi="Arial" w:cs="Arial"/>
                <w:sz w:val="20"/>
              </w:rPr>
              <w:t>a její každoroční aktualizace v Dodatcích.</w:t>
            </w:r>
          </w:p>
          <w:p w14:paraId="6BF7E619" w14:textId="0EA04324" w:rsidR="009C40C1" w:rsidRPr="0046767D" w:rsidRDefault="009C40C1" w:rsidP="00713FC5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Hodnocení výuky se uskutečnilo v závěru LS 20</w:t>
            </w:r>
            <w:r>
              <w:rPr>
                <w:rFonts w:ascii="Arial" w:hAnsi="Arial" w:cs="Arial"/>
                <w:sz w:val="20"/>
              </w:rPr>
              <w:t>20</w:t>
            </w:r>
            <w:r w:rsidRPr="00434B36">
              <w:rPr>
                <w:rFonts w:ascii="Arial" w:hAnsi="Arial" w:cs="Arial"/>
                <w:sz w:val="20"/>
              </w:rPr>
              <w:t>/20</w:t>
            </w:r>
            <w:r>
              <w:rPr>
                <w:rFonts w:ascii="Arial" w:hAnsi="Arial" w:cs="Arial"/>
                <w:sz w:val="20"/>
              </w:rPr>
              <w:t>2</w:t>
            </w:r>
            <w:r w:rsidRPr="00434B36">
              <w:rPr>
                <w:rFonts w:ascii="Arial" w:hAnsi="Arial" w:cs="Arial"/>
                <w:sz w:val="20"/>
              </w:rPr>
              <w:t>1 a bylo realizováno od 1</w:t>
            </w:r>
            <w:r>
              <w:rPr>
                <w:rFonts w:ascii="Arial" w:hAnsi="Arial" w:cs="Arial"/>
                <w:sz w:val="20"/>
              </w:rPr>
              <w:t>7</w:t>
            </w:r>
            <w:r w:rsidRPr="00434B36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5</w:t>
            </w:r>
            <w:r w:rsidRPr="00434B36">
              <w:rPr>
                <w:rFonts w:ascii="Arial" w:hAnsi="Arial" w:cs="Arial"/>
                <w:sz w:val="20"/>
              </w:rPr>
              <w:t>. 20</w:t>
            </w:r>
            <w:r>
              <w:rPr>
                <w:rFonts w:ascii="Arial" w:hAnsi="Arial" w:cs="Arial"/>
                <w:sz w:val="20"/>
              </w:rPr>
              <w:t>21</w:t>
            </w:r>
            <w:r w:rsidRPr="00434B3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do 2</w:t>
            </w:r>
            <w:r>
              <w:rPr>
                <w:rFonts w:ascii="Arial" w:hAnsi="Arial" w:cs="Arial"/>
                <w:sz w:val="20"/>
              </w:rPr>
              <w:t>0</w:t>
            </w:r>
            <w:r w:rsidRPr="00434B36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6</w:t>
            </w:r>
            <w:r w:rsidRPr="00434B36">
              <w:rPr>
                <w:rFonts w:ascii="Arial" w:hAnsi="Arial" w:cs="Arial"/>
                <w:sz w:val="20"/>
              </w:rPr>
              <w:t>. 20</w:t>
            </w:r>
            <w:r>
              <w:rPr>
                <w:rFonts w:ascii="Arial" w:hAnsi="Arial" w:cs="Arial"/>
                <w:sz w:val="20"/>
              </w:rPr>
              <w:t>2</w:t>
            </w:r>
            <w:r w:rsidRPr="00434B36">
              <w:rPr>
                <w:rFonts w:ascii="Arial" w:hAnsi="Arial" w:cs="Arial"/>
                <w:sz w:val="20"/>
              </w:rPr>
              <w:t>1.</w:t>
            </w:r>
            <w:del w:id="35" w:author="Uživatel" w:date="2021-09-16T18:25:00Z">
              <w:r w:rsidRPr="00434B36" w:rsidDel="00713FC5">
                <w:rPr>
                  <w:rFonts w:ascii="Arial" w:hAnsi="Arial" w:cs="Arial"/>
                  <w:sz w:val="20"/>
                </w:rPr>
                <w:delText xml:space="preserve"> </w:delText>
              </w:r>
            </w:del>
          </w:p>
        </w:tc>
      </w:tr>
      <w:tr w:rsidR="009C40C1" w:rsidRPr="0058573E" w14:paraId="3D524649" w14:textId="77777777" w:rsidTr="009C40C1">
        <w:trPr>
          <w:trHeight w:val="50"/>
        </w:trPr>
        <w:tc>
          <w:tcPr>
            <w:tcW w:w="9042" w:type="dxa"/>
            <w:gridSpan w:val="2"/>
          </w:tcPr>
          <w:p w14:paraId="4D3B8668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7FA02256" w14:textId="77777777" w:rsidR="009C40C1" w:rsidRPr="00EC0854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9C40C1" w:rsidRPr="0058573E" w14:paraId="51F6BAB5" w14:textId="77777777" w:rsidTr="009C40C1">
        <w:trPr>
          <w:trHeight w:val="1682"/>
        </w:trPr>
        <w:tc>
          <w:tcPr>
            <w:tcW w:w="9042" w:type="dxa"/>
            <w:gridSpan w:val="2"/>
          </w:tcPr>
          <w:p w14:paraId="185F40E7" w14:textId="77777777" w:rsidR="009C40C1" w:rsidRPr="00974E2B" w:rsidRDefault="009C40C1" w:rsidP="009C40C1">
            <w:pPr>
              <w:jc w:val="both"/>
              <w:outlineLvl w:val="3"/>
              <w:rPr>
                <w:rFonts w:cs="Arial"/>
              </w:rPr>
            </w:pPr>
            <w:r w:rsidRPr="00974E2B">
              <w:rPr>
                <w:rFonts w:cs="Arial"/>
              </w:rPr>
              <w:t>Zpětná vazba při projednávání výsledků hodnocení kvality výuky ze strany studentů v rámci indikátoru C</w:t>
            </w:r>
            <w:r w:rsidRPr="00974E2B">
              <w:rPr>
                <w:rFonts w:cs="Arial"/>
                <w:vertAlign w:val="subscript"/>
              </w:rPr>
              <w:t>1</w:t>
            </w:r>
            <w:r w:rsidRPr="00974E2B">
              <w:rPr>
                <w:rFonts w:cs="Arial"/>
              </w:rPr>
              <w:t xml:space="preserve"> probíhá následujícím způsobem: </w:t>
            </w:r>
          </w:p>
          <w:p w14:paraId="1949A45A" w14:textId="77777777" w:rsidR="009C40C1" w:rsidRPr="00974E2B" w:rsidRDefault="009C40C1" w:rsidP="009C40C1">
            <w:pPr>
              <w:numPr>
                <w:ilvl w:val="0"/>
                <w:numId w:val="6"/>
              </w:numPr>
              <w:jc w:val="both"/>
              <w:outlineLvl w:val="3"/>
              <w:rPr>
                <w:rFonts w:cs="Arial"/>
              </w:rPr>
            </w:pPr>
            <w:r w:rsidRPr="00974E2B">
              <w:rPr>
                <w:rFonts w:cs="Arial"/>
              </w:rPr>
              <w:t xml:space="preserve">Výsledky hodnocení výuky ve studijním programu/oboru studenty jsou zpracovány do souhrnné zprávy, která je publikována jako samostatná součást Zprávy o vnitřním hodnocení kvality vzdělávací, tvůrčí a s nimi souvisejících činností. Tato zpráva je dostupná všem zaměstnancům a studentům na adrese: </w:t>
            </w:r>
            <w:hyperlink r:id="rId14" w:history="1">
              <w:r w:rsidRPr="00974E2B">
                <w:rPr>
                  <w:rStyle w:val="Hypertextovodkaz"/>
                  <w:rFonts w:cs="Arial"/>
                </w:rPr>
                <w:t>https://www.utb.cz/mdocs-posts/zprava-o-vnitrnim-hodnoceni-kvality-vzdelavaci-tvurci-a-s-nimi-souvisejicich-cinnosti-utb-ve-zline/</w:t>
              </w:r>
            </w:hyperlink>
            <w:r w:rsidRPr="00974E2B">
              <w:rPr>
                <w:rStyle w:val="Hypertextovodkaz"/>
                <w:rFonts w:cs="Arial"/>
              </w:rPr>
              <w:t>.</w:t>
            </w:r>
          </w:p>
          <w:p w14:paraId="3932E0A5" w14:textId="77777777" w:rsidR="009C40C1" w:rsidRPr="00974E2B" w:rsidRDefault="009C40C1" w:rsidP="009C40C1">
            <w:pPr>
              <w:numPr>
                <w:ilvl w:val="0"/>
                <w:numId w:val="6"/>
              </w:numPr>
              <w:jc w:val="both"/>
              <w:outlineLvl w:val="3"/>
              <w:rPr>
                <w:rFonts w:cs="Arial"/>
              </w:rPr>
            </w:pPr>
            <w:r w:rsidRPr="00974E2B">
              <w:rPr>
                <w:rFonts w:cs="Arial"/>
              </w:rPr>
              <w:t>Výsledky hodnocení výuky ve studijním programu/oboru studenty jsou projednávány řediteli ústavů s jednotlivými akademickými pracovníky.</w:t>
            </w:r>
          </w:p>
          <w:p w14:paraId="6FE0EC83" w14:textId="77777777" w:rsidR="009C40C1" w:rsidRPr="00974E2B" w:rsidRDefault="009C40C1" w:rsidP="009C40C1">
            <w:pPr>
              <w:numPr>
                <w:ilvl w:val="0"/>
                <w:numId w:val="6"/>
              </w:numPr>
              <w:jc w:val="both"/>
              <w:outlineLvl w:val="3"/>
              <w:rPr>
                <w:rFonts w:cs="Arial"/>
              </w:rPr>
            </w:pPr>
            <w:r w:rsidRPr="00974E2B">
              <w:rPr>
                <w:rFonts w:cs="Arial"/>
              </w:rPr>
              <w:t>Výsledky hodnocení výuky ve studijním programu/oboru studenty jsou zohledněny v rámci procesů ve vzdělávací činnosti.</w:t>
            </w:r>
          </w:p>
          <w:p w14:paraId="22DE3DE0" w14:textId="77777777" w:rsidR="009C40C1" w:rsidRPr="00974E2B" w:rsidRDefault="009C40C1" w:rsidP="009C40C1">
            <w:pPr>
              <w:numPr>
                <w:ilvl w:val="0"/>
                <w:numId w:val="6"/>
              </w:numPr>
              <w:jc w:val="both"/>
              <w:outlineLvl w:val="3"/>
              <w:rPr>
                <w:rFonts w:cs="Arial"/>
              </w:rPr>
            </w:pPr>
            <w:r w:rsidRPr="00974E2B">
              <w:rPr>
                <w:rFonts w:cs="Arial"/>
              </w:rPr>
              <w:t>Vyučující má právo zveřejnit své vyjádření k výsledkům nebo ke slovním vyjádřením, která se ho týkají, a to prostřednictvím systému IS</w:t>
            </w:r>
            <w:r>
              <w:rPr>
                <w:rFonts w:cs="Arial"/>
              </w:rPr>
              <w:t>/</w:t>
            </w:r>
            <w:r w:rsidRPr="00974E2B">
              <w:rPr>
                <w:rFonts w:cs="Arial"/>
              </w:rPr>
              <w:t>STAG.</w:t>
            </w:r>
          </w:p>
          <w:p w14:paraId="42F87D96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974E2B">
              <w:rPr>
                <w:rFonts w:ascii="Arial" w:hAnsi="Arial" w:cs="Arial"/>
                <w:sz w:val="20"/>
              </w:rPr>
              <w:t xml:space="preserve">Výsledky hodnocení jsou předány garantovi oboru/programu, který s nimi dále pracuje. Ředitel ústavu, kde je studijní obor/program realizován, a garant vkládají souhrnný komentář k výsledkům ankety do systému IS/STAG. Proděkan pro </w:t>
            </w:r>
            <w:r>
              <w:rPr>
                <w:rFonts w:ascii="Arial" w:hAnsi="Arial" w:cs="Arial"/>
                <w:sz w:val="20"/>
              </w:rPr>
              <w:t>studium</w:t>
            </w:r>
            <w:r w:rsidRPr="00974E2B">
              <w:rPr>
                <w:rFonts w:ascii="Arial" w:hAnsi="Arial" w:cs="Arial"/>
                <w:sz w:val="20"/>
              </w:rPr>
              <w:t xml:space="preserve"> zasílá zpětnou vazbu studentům, případně reaguje na podněty týkající se výuky na úrovni celé fakulty.</w:t>
            </w:r>
          </w:p>
        </w:tc>
      </w:tr>
      <w:tr w:rsidR="009C40C1" w:rsidRPr="0058573E" w14:paraId="49895F2A" w14:textId="77777777" w:rsidTr="009C40C1">
        <w:trPr>
          <w:trHeight w:val="50"/>
        </w:trPr>
        <w:tc>
          <w:tcPr>
            <w:tcW w:w="9042" w:type="dxa"/>
            <w:gridSpan w:val="2"/>
          </w:tcPr>
          <w:p w14:paraId="01659C15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 w:rsidRPr="00974E2B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2217B71" w14:textId="77777777" w:rsidR="009C40C1" w:rsidRPr="00974E2B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i/>
                <w:sz w:val="20"/>
              </w:rPr>
            </w:pPr>
            <w:r w:rsidRPr="00974E2B">
              <w:rPr>
                <w:rFonts w:ascii="Arial" w:hAnsi="Arial" w:cs="Arial"/>
                <w:i/>
                <w:sz w:val="20"/>
              </w:rPr>
              <w:t>(popis toho, jaké byly zjištěné nedostatky, jaká byla přijatá nápravná opatření při zjištění nedostatků, jak byla účinná)</w:t>
            </w:r>
          </w:p>
        </w:tc>
      </w:tr>
      <w:tr w:rsidR="009C40C1" w:rsidRPr="0058573E" w14:paraId="3F152E40" w14:textId="77777777" w:rsidTr="009C40C1">
        <w:trPr>
          <w:trHeight w:val="1686"/>
        </w:trPr>
        <w:tc>
          <w:tcPr>
            <w:tcW w:w="9042" w:type="dxa"/>
            <w:gridSpan w:val="2"/>
          </w:tcPr>
          <w:p w14:paraId="361E476F" w14:textId="7FB38317" w:rsidR="009C40C1" w:rsidRDefault="009C40C1" w:rsidP="00434DFF">
            <w:pPr>
              <w:pStyle w:val="Textkomente"/>
              <w:jc w:val="both"/>
              <w:rPr>
                <w:ins w:id="36" w:author="Uživatel" w:date="2021-09-16T21:01:00Z"/>
                <w:rFonts w:cs="Arial"/>
              </w:rPr>
            </w:pPr>
            <w:r w:rsidRPr="00974E2B">
              <w:rPr>
                <w:rFonts w:cs="Arial"/>
              </w:rPr>
              <w:lastRenderedPageBreak/>
              <w:t>Výsledky kvality výuky ze strany studentů za letní semestr akademického roku 2020/2021 v rámci indikátoru C</w:t>
            </w:r>
            <w:r w:rsidRPr="00974E2B">
              <w:rPr>
                <w:rFonts w:cs="Arial"/>
                <w:vertAlign w:val="subscript"/>
              </w:rPr>
              <w:t>1</w:t>
            </w:r>
            <w:r w:rsidRPr="00974E2B">
              <w:rPr>
                <w:rFonts w:cs="Arial"/>
              </w:rPr>
              <w:t xml:space="preserve"> </w:t>
            </w:r>
            <w:r w:rsidRPr="006B051C">
              <w:rPr>
                <w:rFonts w:cs="Arial"/>
              </w:rPr>
              <w:t>jsou pozitivní, studenti hodnotí jednotlivé faktory většinou nadprůměrným bodovým hodnocením</w:t>
            </w:r>
            <w:r w:rsidR="00434DFF" w:rsidRPr="006B051C">
              <w:rPr>
                <w:rFonts w:cs="Arial"/>
              </w:rPr>
              <w:t xml:space="preserve"> (</w:t>
            </w:r>
            <w:r w:rsidR="00434DFF" w:rsidRPr="00EE7609">
              <w:rPr>
                <w:rFonts w:cs="Arial"/>
              </w:rPr>
              <w:t>d</w:t>
            </w:r>
            <w:r w:rsidR="00434DFF" w:rsidRPr="00EE7609">
              <w:t>osažený průměr hodnocení je 4,5)</w:t>
            </w:r>
            <w:r w:rsidRPr="00EE7609">
              <w:rPr>
                <w:rFonts w:cs="Arial"/>
              </w:rPr>
              <w:t>, přičemž se negativní hodnocení či návrhy na zlepšení objevují jen výjimečně.</w:t>
            </w:r>
            <w:r w:rsidR="00434DFF" w:rsidRPr="00EE7609">
              <w:rPr>
                <w:rFonts w:cs="Arial"/>
              </w:rPr>
              <w:t xml:space="preserve"> </w:t>
            </w:r>
            <w:r w:rsidRPr="00EE7609">
              <w:rPr>
                <w:rFonts w:cs="Arial"/>
              </w:rPr>
              <w:t>Na tyto podněty reagujeme okamžitě.</w:t>
            </w:r>
            <w:ins w:id="37" w:author="Uživatel" w:date="2021-09-16T21:01:00Z">
              <w:r w:rsidR="00DE39AC">
                <w:rPr>
                  <w:rFonts w:cs="Arial"/>
                </w:rPr>
                <w:t xml:space="preserve"> </w:t>
              </w:r>
            </w:ins>
          </w:p>
          <w:p w14:paraId="4F3BFCAF" w14:textId="331D0A5D" w:rsidR="00713FC5" w:rsidRPr="00EF3E22" w:rsidDel="00DE39AC" w:rsidRDefault="00DE39AC" w:rsidP="00EF3E22">
            <w:pPr>
              <w:pStyle w:val="Nadpis2"/>
              <w:outlineLvl w:val="1"/>
              <w:rPr>
                <w:del w:id="38" w:author="Uživatel" w:date="2021-09-16T21:03:00Z"/>
                <w:rFonts w:cs="Arial"/>
                <w:sz w:val="20"/>
                <w:szCs w:val="20"/>
              </w:rPr>
            </w:pPr>
            <w:ins w:id="39" w:author="Uživatel" w:date="2021-09-16T21:01:00Z">
              <w:r w:rsidRPr="00EF3E22">
                <w:rPr>
                  <w:rFonts w:ascii="Arial" w:hAnsi="Arial" w:cs="Arial"/>
                  <w:sz w:val="20"/>
                  <w:szCs w:val="20"/>
                </w:rPr>
                <w:t>Jsme si vědomi toho, že</w:t>
              </w:r>
              <w:r w:rsidRPr="00EF3E22">
                <w:rPr>
                  <w:rFonts w:cs="Arial"/>
                  <w:sz w:val="20"/>
                  <w:szCs w:val="20"/>
                </w:rPr>
                <w:t xml:space="preserve"> </w:t>
              </w:r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zjištěné údaje </w:t>
              </w:r>
            </w:ins>
            <w:ins w:id="40" w:author="Uživatel" w:date="2021-09-16T21:02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týkající se </w:t>
              </w:r>
            </w:ins>
            <w:ins w:id="41" w:author="Hana Navrátilová" w:date="2021-09-17T08:33:00Z">
              <w:r w:rsid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hodnocení studenty </w:t>
              </w:r>
            </w:ins>
            <w:ins w:id="42" w:author="Uživatel" w:date="2021-09-16T21:01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nelze </w:t>
              </w:r>
            </w:ins>
            <w:ins w:id="43" w:author="Uživatel" w:date="2021-09-16T21:02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>vzhledem k nízké návratnosti (8 %)</w:t>
              </w:r>
            </w:ins>
            <w:ins w:id="44" w:author="Uživatel" w:date="2021-09-16T21:01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 korektně interpretovat</w:t>
              </w:r>
            </w:ins>
            <w:ins w:id="45" w:author="Uživatel" w:date="2021-09-16T21:03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. </w:t>
              </w:r>
            </w:ins>
            <w:ins w:id="46" w:author="Uživatel" w:date="2021-09-16T21:05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>Student</w:t>
              </w:r>
            </w:ins>
            <w:ins w:id="47" w:author="Uživatel" w:date="2021-09-16T21:11:00Z">
              <w:r w:rsidR="00AC4FDC" w:rsidRPr="00EF3E22">
                <w:rPr>
                  <w:rFonts w:ascii="Arial" w:hAnsi="Arial" w:cs="Arial"/>
                  <w:bCs/>
                  <w:sz w:val="20"/>
                  <w:szCs w:val="20"/>
                </w:rPr>
                <w:t>ky</w:t>
              </w:r>
            </w:ins>
            <w:ins w:id="48" w:author="Uživatel" w:date="2021-09-16T21:05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 jsou </w:t>
              </w:r>
            </w:ins>
            <w:ins w:id="49" w:author="Uživatel" w:date="2021-09-16T21:07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před spuštěním </w:t>
              </w:r>
            </w:ins>
            <w:ins w:id="50" w:author="Uživatel" w:date="2021-09-16T21:08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a v době </w:t>
              </w:r>
            </w:ins>
            <w:ins w:id="51" w:author="Hana Navrátilová" w:date="2021-09-17T08:33:00Z">
              <w:r w:rsidR="00EF3E22">
                <w:rPr>
                  <w:rFonts w:ascii="Arial" w:hAnsi="Arial" w:cs="Arial"/>
                  <w:bCs/>
                  <w:sz w:val="20"/>
                  <w:szCs w:val="20"/>
                </w:rPr>
                <w:t>realizace</w:t>
              </w:r>
            </w:ins>
            <w:ins w:id="52" w:author="Uživatel" w:date="2021-09-16T21:08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 </w:t>
              </w:r>
            </w:ins>
            <w:ins w:id="53" w:author="Uživatel" w:date="2021-09-16T21:07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>hodnocení opakovaně informován</w:t>
              </w:r>
            </w:ins>
            <w:ins w:id="54" w:author="Uživatel" w:date="2021-09-16T21:11:00Z">
              <w:r w:rsidR="00AC4FDC" w:rsidRPr="00EF3E22">
                <w:rPr>
                  <w:rFonts w:ascii="Arial" w:hAnsi="Arial" w:cs="Arial"/>
                  <w:bCs/>
                  <w:sz w:val="20"/>
                  <w:szCs w:val="20"/>
                </w:rPr>
                <w:t>y</w:t>
              </w:r>
            </w:ins>
            <w:ins w:id="55" w:author="Uživatel" w:date="2021-09-16T21:07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 </w:t>
              </w:r>
            </w:ins>
            <w:ins w:id="56" w:author="Uživatel" w:date="2021-09-16T21:08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>a pobízen</w:t>
              </w:r>
            </w:ins>
            <w:ins w:id="57" w:author="Uživatel" w:date="2021-09-16T21:11:00Z">
              <w:r w:rsidR="00AC4FDC" w:rsidRPr="00EF3E22">
                <w:rPr>
                  <w:rFonts w:ascii="Arial" w:hAnsi="Arial" w:cs="Arial"/>
                  <w:bCs/>
                  <w:sz w:val="20"/>
                  <w:szCs w:val="20"/>
                </w:rPr>
                <w:t>y</w:t>
              </w:r>
            </w:ins>
            <w:ins w:id="58" w:author="Uživatel" w:date="2021-09-16T21:08:00Z">
              <w:r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 k</w:t>
              </w:r>
              <w:del w:id="59" w:author="Hana Navrátilová" w:date="2021-09-17T08:34:00Z">
                <w:r w:rsidRPr="00EF3E22" w:rsidDel="00EF3E22">
                  <w:rPr>
                    <w:rFonts w:ascii="Arial" w:hAnsi="Arial" w:cs="Arial"/>
                    <w:bCs/>
                    <w:sz w:val="20"/>
                    <w:szCs w:val="20"/>
                  </w:rPr>
                  <w:delText xml:space="preserve"> </w:delText>
                </w:r>
              </w:del>
            </w:ins>
            <w:ins w:id="60" w:author="Hana Navrátilová" w:date="2021-09-17T08:34:00Z">
              <w:r w:rsid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 zapojení do </w:t>
              </w:r>
            </w:ins>
            <w:ins w:id="61" w:author="Uživatel" w:date="2021-09-16T21:08:00Z">
              <w:r w:rsidRPr="00EF3E22">
                <w:rPr>
                  <w:rFonts w:ascii="Arial" w:hAnsi="Arial" w:cs="Arial"/>
                  <w:sz w:val="20"/>
                  <w:szCs w:val="20"/>
                </w:rPr>
                <w:t>hodnocení kvality výuky</w:t>
              </w:r>
            </w:ins>
            <w:ins w:id="62" w:author="Uživatel" w:date="2021-09-16T21:09:00Z">
              <w:r w:rsidR="00AC4FDC" w:rsidRPr="00EF3E22">
                <w:rPr>
                  <w:rFonts w:ascii="Arial" w:hAnsi="Arial" w:cs="Arial"/>
                  <w:sz w:val="20"/>
                  <w:szCs w:val="20"/>
                </w:rPr>
                <w:t xml:space="preserve"> garanty předmětů, </w:t>
              </w:r>
              <w:r w:rsidR="00AC4FDC" w:rsidRPr="00EF3E22">
                <w:rPr>
                  <w:rFonts w:ascii="Arial" w:hAnsi="Arial" w:cs="Arial"/>
                  <w:bCs/>
                  <w:sz w:val="20"/>
                  <w:szCs w:val="20"/>
                </w:rPr>
                <w:t>vyučujícími</w:t>
              </w:r>
            </w:ins>
            <w:ins w:id="63" w:author="Hana Navrátilová" w:date="2021-09-17T08:34:00Z">
              <w:r w:rsid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 a </w:t>
              </w:r>
            </w:ins>
            <w:ins w:id="64" w:author="Uživatel" w:date="2021-09-16T21:09:00Z">
              <w:r w:rsidR="00AC4FDC" w:rsidRPr="00EF3E22">
                <w:rPr>
                  <w:rFonts w:ascii="Arial" w:hAnsi="Arial" w:cs="Arial"/>
                  <w:bCs/>
                  <w:sz w:val="20"/>
                  <w:szCs w:val="20"/>
                </w:rPr>
                <w:t xml:space="preserve">ročníkovými vedoucími. </w:t>
              </w:r>
            </w:ins>
          </w:p>
          <w:p w14:paraId="7C7B88CE" w14:textId="173A6F60" w:rsidR="00AC4FDC" w:rsidRDefault="00434DFF" w:rsidP="00713FC5">
            <w:pPr>
              <w:pStyle w:val="Textkomente"/>
              <w:jc w:val="both"/>
              <w:rPr>
                <w:ins w:id="65" w:author="Uživatel" w:date="2021-09-16T21:12:00Z"/>
              </w:rPr>
            </w:pPr>
            <w:del w:id="66" w:author="Uživatel" w:date="2021-09-16T21:10:00Z">
              <w:r w:rsidRPr="00AC4FDC" w:rsidDel="00AC4FDC">
                <w:rPr>
                  <w:rFonts w:cs="Arial"/>
                </w:rPr>
                <w:delText xml:space="preserve">Problém, který zde spatřujeme, je pouze ten, že v rámci </w:delText>
              </w:r>
              <w:r w:rsidR="00373950" w:rsidRPr="00AC4FDC" w:rsidDel="00AC4FDC">
                <w:rPr>
                  <w:rFonts w:cs="Arial"/>
                </w:rPr>
                <w:delText xml:space="preserve">studijního oboru Porodní asistence </w:delText>
              </w:r>
              <w:r w:rsidRPr="00AC4FDC" w:rsidDel="00AC4FDC">
                <w:rPr>
                  <w:rFonts w:cs="Arial"/>
                </w:rPr>
                <w:delText>j</w:delText>
              </w:r>
              <w:r w:rsidR="00C13732" w:rsidRPr="00AC4FDC" w:rsidDel="00AC4FDC">
                <w:rPr>
                  <w:rFonts w:cs="Arial"/>
                </w:rPr>
                <w:delText xml:space="preserve">e </w:delText>
              </w:r>
              <w:r w:rsidR="00ED167B" w:rsidRPr="00AC4FDC" w:rsidDel="00AC4FDC">
                <w:rPr>
                  <w:rFonts w:cs="Arial"/>
                </w:rPr>
                <w:delText xml:space="preserve">i přes opakované výzvy </w:delText>
              </w:r>
              <w:r w:rsidR="00C13732" w:rsidRPr="00B53BE6" w:rsidDel="00AC4FDC">
                <w:rPr>
                  <w:rFonts w:cs="Arial"/>
                </w:rPr>
                <w:delText>mal</w:delText>
              </w:r>
              <w:r w:rsidR="00ED167B" w:rsidRPr="00B53BE6" w:rsidDel="00AC4FDC">
                <w:rPr>
                  <w:rFonts w:cs="Arial"/>
                </w:rPr>
                <w:delText>ý zájem o tuto formu hodnocení (</w:delText>
              </w:r>
              <w:r w:rsidR="00373950" w:rsidRPr="00EF7115" w:rsidDel="00AC4FDC">
                <w:rPr>
                  <w:rFonts w:cs="Arial"/>
                </w:rPr>
                <w:delText>nízká návratnost dotazníků</w:delText>
              </w:r>
              <w:r w:rsidR="00ED167B" w:rsidRPr="00EF7115" w:rsidDel="00AC4FDC">
                <w:rPr>
                  <w:rFonts w:cs="Arial"/>
                </w:rPr>
                <w:delText>)</w:delText>
              </w:r>
              <w:r w:rsidR="00C13732" w:rsidRPr="00EF7115" w:rsidDel="00AC4FDC">
                <w:rPr>
                  <w:rFonts w:cs="Arial"/>
                </w:rPr>
                <w:delText xml:space="preserve">. </w:delText>
              </w:r>
            </w:del>
            <w:r w:rsidR="00ED167B" w:rsidRPr="00EF7115">
              <w:rPr>
                <w:rFonts w:cs="Arial"/>
              </w:rPr>
              <w:t xml:space="preserve">Ze společných jednání </w:t>
            </w:r>
            <w:del w:id="67" w:author="Uživatel" w:date="2021-09-16T21:10:00Z">
              <w:r w:rsidR="00ED167B" w:rsidRPr="00EF7115" w:rsidDel="00AC4FDC">
                <w:rPr>
                  <w:rFonts w:cs="Arial"/>
                </w:rPr>
                <w:delText>s</w:delText>
              </w:r>
            </w:del>
            <w:ins w:id="68" w:author="Uživatel" w:date="2021-09-16T21:11:00Z">
              <w:r w:rsidR="00AC4FDC" w:rsidRPr="00EF7115">
                <w:rPr>
                  <w:rFonts w:cs="Arial"/>
                </w:rPr>
                <w:t>studentů s </w:t>
              </w:r>
            </w:ins>
            <w:ins w:id="69" w:author="Uživatel" w:date="2021-09-16T21:10:00Z">
              <w:r w:rsidR="00AC4FDC" w:rsidRPr="00982E38">
                <w:rPr>
                  <w:rFonts w:cs="Arial"/>
                </w:rPr>
                <w:t>ročníkový</w:t>
              </w:r>
            </w:ins>
            <w:ins w:id="70" w:author="Uživatel" w:date="2021-09-16T21:11:00Z">
              <w:r w:rsidR="00AC4FDC" w:rsidRPr="00982E38">
                <w:rPr>
                  <w:rFonts w:cs="Arial"/>
                </w:rPr>
                <w:t xml:space="preserve">mi </w:t>
              </w:r>
            </w:ins>
            <w:ins w:id="71" w:author="Uživatel" w:date="2021-09-16T21:10:00Z">
              <w:r w:rsidR="00AC4FDC" w:rsidRPr="00982E38">
                <w:rPr>
                  <w:rFonts w:cs="Arial"/>
                </w:rPr>
                <w:t>vedoucí</w:t>
              </w:r>
            </w:ins>
            <w:ins w:id="72" w:author="Uživatel" w:date="2021-09-16T21:11:00Z">
              <w:r w:rsidR="00AC4FDC" w:rsidRPr="00EF3E22">
                <w:rPr>
                  <w:rFonts w:cs="Arial"/>
                </w:rPr>
                <w:t xml:space="preserve">mi </w:t>
              </w:r>
            </w:ins>
            <w:del w:id="73" w:author="Uživatel" w:date="2021-09-16T21:10:00Z">
              <w:r w:rsidR="00ED167B" w:rsidRPr="00EF3E22" w:rsidDel="00AC4FDC">
                <w:rPr>
                  <w:rFonts w:cs="Arial"/>
                </w:rPr>
                <w:delText> nimi</w:delText>
              </w:r>
              <w:r w:rsidR="00ED167B" w:rsidRPr="00EE7609" w:rsidDel="00AC4FDC">
                <w:delText xml:space="preserve"> </w:delText>
              </w:r>
            </w:del>
            <w:r w:rsidR="00ED167B" w:rsidRPr="00EE7609">
              <w:t xml:space="preserve">víme, že jsou studentky s </w:t>
            </w:r>
            <w:r w:rsidR="00C13732" w:rsidRPr="00EE7609">
              <w:t>výukou spokojen</w:t>
            </w:r>
            <w:r w:rsidR="00ED167B" w:rsidRPr="00EE7609">
              <w:t xml:space="preserve">y a nechtějí ztrácet čas s vyplňováním anonymního dotazníku. </w:t>
            </w:r>
            <w:r w:rsidRPr="00EE7609">
              <w:t xml:space="preserve">Studentky </w:t>
            </w:r>
            <w:r w:rsidR="00373950" w:rsidRPr="00EE7609">
              <w:t xml:space="preserve">tohoto oboru </w:t>
            </w:r>
            <w:r w:rsidRPr="00EE7609">
              <w:t xml:space="preserve">jsou velmi komunikativní a raději se vyjadřují k výuce </w:t>
            </w:r>
            <w:del w:id="74" w:author="Uživatel" w:date="2021-09-16T21:15:00Z">
              <w:r w:rsidR="00373950" w:rsidRPr="00EE7609" w:rsidDel="00AC4FDC">
                <w:delText>v </w:delText>
              </w:r>
            </w:del>
            <w:r w:rsidR="00373950" w:rsidRPr="00EE7609">
              <w:t>osobn</w:t>
            </w:r>
            <w:ins w:id="75" w:author="Uživatel" w:date="2021-09-16T21:12:00Z">
              <w:r w:rsidR="00AC4FDC">
                <w:t>ě</w:t>
              </w:r>
            </w:ins>
            <w:del w:id="76" w:author="Uživatel" w:date="2021-09-16T21:12:00Z">
              <w:r w:rsidR="00373950" w:rsidRPr="00EE7609" w:rsidDel="00AC4FDC">
                <w:delText>í komunikaci</w:delText>
              </w:r>
            </w:del>
            <w:r w:rsidRPr="00EE7609">
              <w:t xml:space="preserve">. </w:t>
            </w:r>
            <w:r w:rsidR="00ED167B" w:rsidRPr="00EE7609">
              <w:t xml:space="preserve">Pokud nastanou nějaké problémy ve výuce, studentky kontaktují ročníkovou vedoucí, která problémy řeší </w:t>
            </w:r>
            <w:r w:rsidR="00373950" w:rsidRPr="00EE7609">
              <w:t xml:space="preserve">neprodleně </w:t>
            </w:r>
            <w:r w:rsidR="00ED167B" w:rsidRPr="00EE7609">
              <w:t xml:space="preserve">ve spolupráci s garantem předmětu, </w:t>
            </w:r>
            <w:r w:rsidR="00373950" w:rsidRPr="00EE7609">
              <w:t xml:space="preserve">garantem studijního programu </w:t>
            </w:r>
            <w:r w:rsidR="00ED167B" w:rsidRPr="00EE7609">
              <w:t xml:space="preserve">nebo s ředitelkou </w:t>
            </w:r>
            <w:r w:rsidR="00373950" w:rsidRPr="00EE7609">
              <w:t>Ústavu zdravotnických věd</w:t>
            </w:r>
            <w:r w:rsidR="00ED167B" w:rsidRPr="00EE7609">
              <w:t>.</w:t>
            </w:r>
          </w:p>
          <w:p w14:paraId="0B4A5E6D" w14:textId="2D211477" w:rsidR="00DE39AC" w:rsidRPr="00974E2B" w:rsidRDefault="00AC4FDC" w:rsidP="00EF3E22">
            <w:pPr>
              <w:pStyle w:val="Nadpis2"/>
              <w:outlineLvl w:val="1"/>
              <w:rPr>
                <w:rFonts w:cs="Arial"/>
              </w:rPr>
            </w:pPr>
            <w:ins w:id="77" w:author="Uživatel" w:date="2021-09-16T21:12:00Z">
              <w:r w:rsidRPr="00EF3E22">
                <w:rPr>
                  <w:rFonts w:ascii="Arial" w:hAnsi="Arial" w:cs="Arial"/>
                  <w:sz w:val="20"/>
                  <w:szCs w:val="20"/>
                </w:rPr>
                <w:t xml:space="preserve">Vzhledem k nízké </w:t>
              </w:r>
            </w:ins>
            <w:ins w:id="78" w:author="Uživatel" w:date="2021-09-16T21:13:00Z">
              <w:r w:rsidRPr="00EF3E22">
                <w:rPr>
                  <w:rFonts w:ascii="Arial" w:hAnsi="Arial" w:cs="Arial"/>
                  <w:sz w:val="20"/>
                  <w:szCs w:val="20"/>
                </w:rPr>
                <w:t>reflexi</w:t>
              </w:r>
            </w:ins>
            <w:ins w:id="79" w:author="Uživatel" w:date="2021-09-16T21:16:00Z">
              <w:r>
                <w:rPr>
                  <w:rFonts w:ascii="Arial" w:hAnsi="Arial" w:cs="Arial"/>
                  <w:sz w:val="20"/>
                  <w:szCs w:val="20"/>
                </w:rPr>
                <w:t xml:space="preserve"> zvažujeme, zda </w:t>
              </w:r>
            </w:ins>
            <w:ins w:id="80" w:author="Uživatel" w:date="2021-09-16T21:14:00Z">
              <w:r w:rsidRPr="00EF3E22">
                <w:rPr>
                  <w:rFonts w:ascii="Arial" w:hAnsi="Arial" w:cs="Arial"/>
                  <w:sz w:val="20"/>
                  <w:szCs w:val="20"/>
                </w:rPr>
                <w:t>anonymní dotazník v papírové podobě</w:t>
              </w:r>
            </w:ins>
            <w:ins w:id="81" w:author="Uživatel" w:date="2021-09-16T21:16:00Z">
              <w:r>
                <w:rPr>
                  <w:rFonts w:ascii="Arial" w:hAnsi="Arial" w:cs="Arial"/>
                  <w:sz w:val="20"/>
                  <w:szCs w:val="20"/>
                </w:rPr>
                <w:t xml:space="preserve"> by nepřinesl větší návratnost. Je nutno si však uvědomit, že nemůžeme studenty k</w:t>
              </w:r>
            </w:ins>
            <w:ins w:id="82" w:author="Uživatel" w:date="2021-09-16T21:17:00Z">
              <w:r>
                <w:rPr>
                  <w:rFonts w:ascii="Arial" w:hAnsi="Arial" w:cs="Arial"/>
                  <w:sz w:val="20"/>
                  <w:szCs w:val="20"/>
                </w:rPr>
                <w:t> </w:t>
              </w:r>
            </w:ins>
            <w:ins w:id="83" w:author="Uživatel" w:date="2021-09-16T21:16:00Z">
              <w:r>
                <w:rPr>
                  <w:rFonts w:ascii="Arial" w:hAnsi="Arial" w:cs="Arial"/>
                  <w:sz w:val="20"/>
                  <w:szCs w:val="20"/>
                </w:rPr>
                <w:t>vypl</w:t>
              </w:r>
            </w:ins>
            <w:ins w:id="84" w:author="Uživatel" w:date="2021-09-16T21:17:00Z">
              <w:r>
                <w:rPr>
                  <w:rFonts w:ascii="Arial" w:hAnsi="Arial" w:cs="Arial"/>
                  <w:sz w:val="20"/>
                  <w:szCs w:val="20"/>
                </w:rPr>
                <w:t xml:space="preserve">ňování dotazníku ať v elektronické, </w:t>
              </w:r>
            </w:ins>
            <w:ins w:id="85" w:author="Hana Navrátilová" w:date="2021-09-17T08:35:00Z">
              <w:r w:rsidR="00EF3E22">
                <w:rPr>
                  <w:rFonts w:ascii="Arial" w:hAnsi="Arial" w:cs="Arial"/>
                  <w:sz w:val="20"/>
                  <w:szCs w:val="20"/>
                </w:rPr>
                <w:t xml:space="preserve">či </w:t>
              </w:r>
            </w:ins>
            <w:ins w:id="86" w:author="Uživatel" w:date="2021-09-16T21:17:00Z">
              <w:r>
                <w:rPr>
                  <w:rFonts w:ascii="Arial" w:hAnsi="Arial" w:cs="Arial"/>
                  <w:sz w:val="20"/>
                  <w:szCs w:val="20"/>
                </w:rPr>
                <w:t xml:space="preserve">v papírové podobě nutit. </w:t>
              </w:r>
            </w:ins>
            <w:del w:id="87" w:author="Uživatel" w:date="2021-09-16T21:14:00Z">
              <w:r w:rsidR="00ED167B" w:rsidRPr="00EF3E22" w:rsidDel="00AC4FDC">
                <w:rPr>
                  <w:rFonts w:ascii="Arial" w:hAnsi="Arial" w:cs="Arial"/>
                  <w:sz w:val="20"/>
                  <w:szCs w:val="20"/>
                </w:rPr>
                <w:delText xml:space="preserve"> </w:delText>
              </w:r>
            </w:del>
          </w:p>
        </w:tc>
      </w:tr>
    </w:tbl>
    <w:p w14:paraId="2A9C1F00" w14:textId="77777777" w:rsidR="009C40C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425DFCFF" w14:textId="77777777" w:rsidR="009C40C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tabulka.</w:t>
      </w:r>
    </w:p>
    <w:p w14:paraId="2ABF8CBE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11872127" w14:textId="77777777" w:rsidR="009C40C1" w:rsidRPr="00584C3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80F9DA1" w14:textId="77777777" w:rsidR="009C40C1" w:rsidRDefault="009C40C1" w:rsidP="009C40C1">
      <w:pPr>
        <w:ind w:right="454"/>
        <w:rPr>
          <w:rFonts w:cs="Arial"/>
          <w:b/>
          <w:color w:val="7030A0"/>
          <w:sz w:val="24"/>
          <w:szCs w:val="24"/>
        </w:rPr>
      </w:pPr>
    </w:p>
    <w:p w14:paraId="5A1ECF67" w14:textId="77777777" w:rsidR="009C40C1" w:rsidRDefault="009C40C1" w:rsidP="009C40C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B0778CF" w14:textId="77777777" w:rsidR="009C40C1" w:rsidRPr="00691411" w:rsidRDefault="009C40C1" w:rsidP="009C40C1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2b)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18B2879A" w14:textId="77777777" w:rsidR="009C40C1" w:rsidRPr="006965DC" w:rsidRDefault="009C40C1" w:rsidP="009C40C1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9C40C1" w:rsidRPr="00E907FB" w14:paraId="3115CF90" w14:textId="77777777" w:rsidTr="009C40C1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1408CFBA" w14:textId="77777777" w:rsidR="009C40C1" w:rsidRPr="00E907F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9C40C1" w:rsidRPr="0058573E" w14:paraId="2714AA5C" w14:textId="77777777" w:rsidTr="009C40C1">
        <w:trPr>
          <w:trHeight w:val="396"/>
        </w:trPr>
        <w:tc>
          <w:tcPr>
            <w:tcW w:w="4238" w:type="dxa"/>
          </w:tcPr>
          <w:p w14:paraId="2CC89B9C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27067069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2016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>
              <w:rPr>
                <w:rFonts w:ascii="Arial" w:hAnsi="Arial" w:cs="Arial"/>
                <w:i/>
                <w:sz w:val="16"/>
                <w:szCs w:val="16"/>
              </w:rPr>
              <w:t>2021)</w:t>
            </w:r>
          </w:p>
        </w:tc>
        <w:tc>
          <w:tcPr>
            <w:tcW w:w="4802" w:type="dxa"/>
          </w:tcPr>
          <w:p w14:paraId="3D134396" w14:textId="5B4D523F" w:rsidR="009C40C1" w:rsidRPr="00C53170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eastAsia="cs-CZ"/>
              </w:rPr>
              <w:t xml:space="preserve">Roky realizace: </w:t>
            </w:r>
            <w:r w:rsidR="006B051C">
              <w:rPr>
                <w:rFonts w:ascii="Arial" w:eastAsia="Times New Roman" w:hAnsi="Arial" w:cs="Arial"/>
                <w:sz w:val="20"/>
                <w:lang w:eastAsia="cs-CZ"/>
              </w:rPr>
              <w:t xml:space="preserve">2018, </w:t>
            </w:r>
            <w:r>
              <w:rPr>
                <w:rFonts w:ascii="Arial" w:eastAsia="Times New Roman" w:hAnsi="Arial" w:cs="Arial"/>
                <w:sz w:val="20"/>
                <w:lang w:eastAsia="cs-CZ"/>
              </w:rPr>
              <w:t>2021</w:t>
            </w:r>
          </w:p>
        </w:tc>
      </w:tr>
      <w:tr w:rsidR="009C40C1" w:rsidRPr="0058573E" w14:paraId="077E6B2A" w14:textId="77777777" w:rsidTr="009C40C1">
        <w:trPr>
          <w:trHeight w:val="396"/>
        </w:trPr>
        <w:tc>
          <w:tcPr>
            <w:tcW w:w="4238" w:type="dxa"/>
          </w:tcPr>
          <w:p w14:paraId="5ED84F3B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2B647309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479DE9A0" w14:textId="77777777" w:rsidR="009C40C1" w:rsidRPr="00EE7609" w:rsidRDefault="009C40C1" w:rsidP="009C40C1">
            <w:pPr>
              <w:jc w:val="both"/>
              <w:rPr>
                <w:rFonts w:cs="Arial"/>
                <w:sz w:val="18"/>
                <w:szCs w:val="18"/>
              </w:rPr>
            </w:pPr>
            <w:r w:rsidRPr="00EE7609">
              <w:rPr>
                <w:rFonts w:cs="Arial"/>
                <w:sz w:val="18"/>
                <w:szCs w:val="18"/>
              </w:rPr>
              <w:t>Celkové hodnocení kvality studijního prostředí, které zahrnuje oblasti:</w:t>
            </w:r>
          </w:p>
          <w:p w14:paraId="1018724C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vzdělávání a podpora studentů,</w:t>
            </w:r>
          </w:p>
          <w:p w14:paraId="14E598EA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studijní prostředí,</w:t>
            </w:r>
          </w:p>
          <w:p w14:paraId="4728118A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participace studentů,</w:t>
            </w:r>
          </w:p>
          <w:p w14:paraId="6735AE60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stimulace a soudržnost,</w:t>
            </w:r>
          </w:p>
          <w:p w14:paraId="116F9183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relevance pro trh práce,</w:t>
            </w:r>
          </w:p>
          <w:p w14:paraId="002E1301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mobilitní příležitosti,</w:t>
            </w:r>
          </w:p>
          <w:p w14:paraId="029BBAA0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hodnocení,</w:t>
            </w:r>
          </w:p>
          <w:p w14:paraId="2B533484" w14:textId="77777777" w:rsidR="009C40C1" w:rsidRPr="00EE7609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výstupy učení,</w:t>
            </w:r>
          </w:p>
          <w:p w14:paraId="32126A22" w14:textId="77777777" w:rsidR="009C40C1" w:rsidRPr="00782CA2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E7609">
              <w:rPr>
                <w:rFonts w:ascii="Arial" w:hAnsi="Arial" w:cs="Arial"/>
                <w:sz w:val="18"/>
                <w:szCs w:val="18"/>
              </w:rPr>
              <w:t>očekávání, spokojenost a motivace.</w:t>
            </w:r>
          </w:p>
        </w:tc>
      </w:tr>
      <w:tr w:rsidR="009C40C1" w:rsidRPr="0058573E" w14:paraId="373B81B3" w14:textId="77777777" w:rsidTr="009C40C1">
        <w:trPr>
          <w:trHeight w:val="401"/>
        </w:trPr>
        <w:tc>
          <w:tcPr>
            <w:tcW w:w="4238" w:type="dxa"/>
          </w:tcPr>
          <w:p w14:paraId="17E1ED0F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1501C85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všichni studenti daného SP/SO, studenti v prezenční formě studia, studenti druhého ročníku aj.) </w:t>
            </w:r>
          </w:p>
        </w:tc>
        <w:tc>
          <w:tcPr>
            <w:tcW w:w="4802" w:type="dxa"/>
          </w:tcPr>
          <w:p w14:paraId="09630821" w14:textId="77777777" w:rsidR="009C40C1" w:rsidRPr="0046767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53170">
              <w:rPr>
                <w:rFonts w:ascii="Arial" w:hAnsi="Arial" w:cs="Arial"/>
                <w:sz w:val="20"/>
              </w:rPr>
              <w:t>Všichni studenti SP Porodní asistence (1. – 3. ročníku v prezenční formě studia)</w:t>
            </w:r>
          </w:p>
        </w:tc>
      </w:tr>
      <w:tr w:rsidR="009C40C1" w:rsidRPr="0058573E" w14:paraId="2F99A462" w14:textId="77777777" w:rsidTr="009C40C1">
        <w:trPr>
          <w:trHeight w:val="394"/>
        </w:trPr>
        <w:tc>
          <w:tcPr>
            <w:tcW w:w="4238" w:type="dxa"/>
          </w:tcPr>
          <w:p w14:paraId="00EB9436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68A18979" w14:textId="77777777" w:rsidR="009C40C1" w:rsidRPr="00E8550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46A864DC" w14:textId="77777777" w:rsidR="009C40C1" w:rsidRPr="00EF3E22" w:rsidRDefault="003D7DEC" w:rsidP="009C40C1">
            <w:pPr>
              <w:pStyle w:val="Bezmezer"/>
              <w:spacing w:before="40" w:after="40"/>
              <w:ind w:right="284"/>
              <w:jc w:val="left"/>
              <w:rPr>
                <w:ins w:id="88" w:author="Hana Navrátilová" w:date="2021-09-17T08:36:00Z"/>
                <w:rFonts w:ascii="Arial" w:hAnsi="Arial" w:cs="Arial"/>
                <w:sz w:val="18"/>
                <w:szCs w:val="18"/>
              </w:rPr>
            </w:pPr>
            <w:r w:rsidRPr="00EF3E22">
              <w:rPr>
                <w:rFonts w:ascii="Arial" w:hAnsi="Arial" w:cs="Arial"/>
                <w:sz w:val="18"/>
                <w:szCs w:val="18"/>
              </w:rPr>
              <w:t>E</w:t>
            </w:r>
            <w:r w:rsidR="009C40C1" w:rsidRPr="00EF3E22">
              <w:rPr>
                <w:rFonts w:ascii="Arial" w:hAnsi="Arial" w:cs="Arial"/>
                <w:sz w:val="18"/>
                <w:szCs w:val="18"/>
              </w:rPr>
              <w:t xml:space="preserve">lektronická forma dotazníku </w:t>
            </w:r>
            <w:r w:rsidRPr="00EF3E22">
              <w:rPr>
                <w:rFonts w:ascii="Arial" w:hAnsi="Arial" w:cs="Arial"/>
                <w:sz w:val="18"/>
                <w:szCs w:val="18"/>
              </w:rPr>
              <w:t xml:space="preserve">zaslaná </w:t>
            </w:r>
            <w:r w:rsidR="009C40C1" w:rsidRPr="00EF3E22">
              <w:rPr>
                <w:rFonts w:ascii="Arial" w:hAnsi="Arial" w:cs="Arial"/>
                <w:sz w:val="18"/>
                <w:szCs w:val="18"/>
              </w:rPr>
              <w:t>studentům daného studijního programu/oboru</w:t>
            </w:r>
          </w:p>
          <w:p w14:paraId="1823C718" w14:textId="5418C274" w:rsidR="00EF3E22" w:rsidRPr="00EF3E22" w:rsidRDefault="00EF3E22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ins w:id="89" w:author="Hana Navrátilová" w:date="2021-09-17T08:36:00Z">
              <w:r w:rsidRPr="00EF3E22">
                <w:rPr>
                  <w:rFonts w:ascii="Arial" w:hAnsi="Arial" w:cs="Arial"/>
                  <w:sz w:val="18"/>
                  <w:szCs w:val="18"/>
                </w:rPr>
                <w:t>Hodnocení realizováno v rámci centrálního sběru dat na celouniverzitní úrovni.</w:t>
              </w:r>
            </w:ins>
          </w:p>
        </w:tc>
      </w:tr>
      <w:tr w:rsidR="009C40C1" w:rsidRPr="0058573E" w14:paraId="75DFA5E6" w14:textId="77777777" w:rsidTr="009C40C1">
        <w:trPr>
          <w:trHeight w:val="50"/>
        </w:trPr>
        <w:tc>
          <w:tcPr>
            <w:tcW w:w="4238" w:type="dxa"/>
          </w:tcPr>
          <w:p w14:paraId="34441413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32C2F9E4" w14:textId="77777777" w:rsidR="009C40C1" w:rsidRPr="004102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7CF96343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0661ED77" w14:textId="77777777" w:rsidR="009C40C1" w:rsidRPr="0046767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C7C62">
              <w:rPr>
                <w:rFonts w:ascii="Arial" w:hAnsi="Arial" w:cs="Arial"/>
                <w:sz w:val="20"/>
              </w:rPr>
              <w:t xml:space="preserve">1× za </w:t>
            </w:r>
            <w:r>
              <w:rPr>
                <w:rFonts w:ascii="Arial" w:hAnsi="Arial" w:cs="Arial"/>
                <w:sz w:val="20"/>
              </w:rPr>
              <w:t>3 roky</w:t>
            </w:r>
          </w:p>
        </w:tc>
      </w:tr>
      <w:tr w:rsidR="009C40C1" w:rsidRPr="0058573E" w14:paraId="56C7173B" w14:textId="77777777" w:rsidTr="009C40C1">
        <w:trPr>
          <w:trHeight w:val="50"/>
        </w:trPr>
        <w:tc>
          <w:tcPr>
            <w:tcW w:w="4238" w:type="dxa"/>
          </w:tcPr>
          <w:p w14:paraId="1FEC6730" w14:textId="77777777" w:rsidR="009C40C1" w:rsidRPr="005B2FC3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C53170"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4B3F4F04" w14:textId="2392CEEC" w:rsidR="009C40C1" w:rsidRPr="0058573E" w:rsidRDefault="00142F8B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8 %</w:t>
            </w:r>
          </w:p>
        </w:tc>
      </w:tr>
      <w:tr w:rsidR="009C40C1" w:rsidRPr="0058573E" w14:paraId="1AE19A50" w14:textId="77777777" w:rsidTr="009C40C1">
        <w:trPr>
          <w:trHeight w:val="50"/>
        </w:trPr>
        <w:tc>
          <w:tcPr>
            <w:tcW w:w="9040" w:type="dxa"/>
            <w:gridSpan w:val="2"/>
          </w:tcPr>
          <w:p w14:paraId="2ED316EA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322D8BC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9C40C1" w:rsidRPr="0058573E" w14:paraId="545C8B99" w14:textId="77777777" w:rsidTr="003D7DEC">
        <w:trPr>
          <w:trHeight w:val="542"/>
        </w:trPr>
        <w:tc>
          <w:tcPr>
            <w:tcW w:w="9040" w:type="dxa"/>
            <w:gridSpan w:val="2"/>
          </w:tcPr>
          <w:p w14:paraId="5572F84F" w14:textId="77777777" w:rsidR="00C13732" w:rsidRDefault="00C13732" w:rsidP="00C13732">
            <w:pPr>
              <w:pStyle w:val="Textkomente"/>
            </w:pPr>
            <w:r w:rsidRPr="0046767D">
              <w:rPr>
                <w:rFonts w:cs="Arial"/>
              </w:rPr>
              <w:t>Zpráva o vnitřním hodnocení kvality vzdělávací, tvůrčí a s nimi souvisejících činností Univerzity Tomáše Bati ve Zlíně</w:t>
            </w:r>
            <w:r>
              <w:rPr>
                <w:rFonts w:cs="Arial"/>
              </w:rPr>
              <w:t xml:space="preserve"> a její každoroční aktualizace v Dodatcích</w:t>
            </w:r>
            <w:r w:rsidRPr="0046767D">
              <w:rPr>
                <w:rFonts w:cs="Arial"/>
              </w:rPr>
              <w:t>.</w:t>
            </w:r>
          </w:p>
          <w:p w14:paraId="29950138" w14:textId="4EDA1A85" w:rsidR="009C40C1" w:rsidRPr="00C53170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9C40C1" w:rsidRPr="0058573E" w14:paraId="42F4D16B" w14:textId="77777777" w:rsidTr="009C40C1">
        <w:trPr>
          <w:trHeight w:val="50"/>
        </w:trPr>
        <w:tc>
          <w:tcPr>
            <w:tcW w:w="9040" w:type="dxa"/>
            <w:gridSpan w:val="2"/>
          </w:tcPr>
          <w:p w14:paraId="7D6446A4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0AF70E86" w14:textId="77777777" w:rsidR="009C40C1" w:rsidRPr="00EC08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9C40C1" w:rsidRPr="0058573E" w14:paraId="3CCF8FE9" w14:textId="77777777" w:rsidTr="003D7DEC">
        <w:trPr>
          <w:trHeight w:val="1213"/>
        </w:trPr>
        <w:tc>
          <w:tcPr>
            <w:tcW w:w="9040" w:type="dxa"/>
            <w:gridSpan w:val="2"/>
          </w:tcPr>
          <w:p w14:paraId="7D3030DD" w14:textId="1FC35845" w:rsidR="009C40C1" w:rsidRPr="0058573E" w:rsidRDefault="009C40C1" w:rsidP="003D7DEC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DE130D">
              <w:rPr>
                <w:rFonts w:ascii="Arial" w:hAnsi="Arial" w:cs="Arial"/>
                <w:sz w:val="20"/>
              </w:rPr>
              <w:t xml:space="preserve">Výsledky hodnocení kvality studia ve studijním programu/oboru studenty jsou zpracovány </w:t>
            </w:r>
            <w:r w:rsidRPr="00DE130D">
              <w:rPr>
                <w:rFonts w:ascii="Arial" w:hAnsi="Arial" w:cs="Arial"/>
                <w:sz w:val="20"/>
              </w:rPr>
              <w:br/>
              <w:t>do souhrnné zprávy, která je publikována jako samostatná součást Zprávy o vnitřním hodnocení kvality vzdělávací, tvůrčí a s nimi souvisejících činností. Její výstupy jsou projednávány na zasedání Akademického senátu UTB ve Zlíně, také Radou pro vnitřní hodnocení UTB ve Zlíně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DE130D">
              <w:rPr>
                <w:rFonts w:ascii="Arial" w:hAnsi="Arial" w:cs="Arial"/>
                <w:sz w:val="20"/>
              </w:rPr>
              <w:t>Vědeckou radou UTB ve Zlíně</w:t>
            </w:r>
            <w:r>
              <w:rPr>
                <w:rFonts w:ascii="Arial" w:hAnsi="Arial" w:cs="Arial"/>
                <w:sz w:val="20"/>
              </w:rPr>
              <w:t xml:space="preserve"> a Radou studijních programů.</w:t>
            </w:r>
          </w:p>
        </w:tc>
      </w:tr>
      <w:tr w:rsidR="009C40C1" w:rsidRPr="0058573E" w14:paraId="15CA73AE" w14:textId="77777777" w:rsidTr="009C40C1">
        <w:trPr>
          <w:trHeight w:val="50"/>
        </w:trPr>
        <w:tc>
          <w:tcPr>
            <w:tcW w:w="9040" w:type="dxa"/>
            <w:gridSpan w:val="2"/>
          </w:tcPr>
          <w:p w14:paraId="01D0C0C7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08051AF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9C40C1" w:rsidRPr="0058573E" w14:paraId="549647A2" w14:textId="77777777" w:rsidTr="00EE7609">
        <w:trPr>
          <w:trHeight w:val="2034"/>
        </w:trPr>
        <w:tc>
          <w:tcPr>
            <w:tcW w:w="9040" w:type="dxa"/>
            <w:gridSpan w:val="2"/>
          </w:tcPr>
          <w:p w14:paraId="6F9C98F1" w14:textId="77777777" w:rsidR="009C40C1" w:rsidRDefault="00D46D5A" w:rsidP="00EE7609">
            <w:pPr>
              <w:spacing w:before="100" w:beforeAutospacing="1" w:after="100" w:afterAutospacing="1"/>
              <w:jc w:val="both"/>
              <w:rPr>
                <w:ins w:id="90" w:author="Hana Navrátilová" w:date="2021-09-17T08:38:00Z"/>
                <w:rFonts w:eastAsia="Times New Roman" w:cs="Arial"/>
                <w:lang w:eastAsia="cs-CZ"/>
              </w:rPr>
            </w:pPr>
            <w:r w:rsidRPr="009E751C">
              <w:rPr>
                <w:rFonts w:eastAsia="Times New Roman" w:cs="Arial"/>
                <w:lang w:eastAsia="cs-CZ"/>
              </w:rPr>
              <w:t>Dosažený průměr hodnocení studenty 3,8 je nadprůměrný výsledek. Studenti ocenili jako vynikající především vybavení a studijní pomůcky a rovněž kariérní příležitosti, které jim daný obor nabízí. Odborné učebny a vybavení pomůckami je skutečně na odpovídající úrovni. Nezaměstnanost absolventů je nulová, i tato položka hodnocení tak odpovídá skutečnosti. Mezi nejhůře hodnocené položky (průměr 2,5) patří informovanost studentů o zahraničních mobilitách a vybavení studentů znalostmi vědeckých postupů. O zahraničních mobilitách jsou studenti pravidelně informováni na organizovaných setkáních studentů, kteří prezentují i své zkušenosti z uskutečněných výjezdů. Problém však spočívá v realizaci mobilit specificky pro daný obor, protože studenti musí každý semestr splnit náročné podmínky povinné praxe. Studijní obor má profesní zaměření. V aktuálně akreditovaném studijním programu Porodní asistence byl však posílen podíl metodologických předmětů</w:t>
            </w:r>
            <w:r w:rsidR="00454855" w:rsidRPr="009E751C">
              <w:rPr>
                <w:rFonts w:eastAsia="Times New Roman" w:cs="Arial"/>
                <w:lang w:eastAsia="cs-CZ"/>
              </w:rPr>
              <w:t xml:space="preserve"> pro získání teoretických znalostí i praktických dovedností pro absolventy, kteří se chtějí následně uplatnit ve vědecké sféře.</w:t>
            </w:r>
          </w:p>
          <w:p w14:paraId="1C67C8FD" w14:textId="73EAE93F" w:rsidR="00EF3E22" w:rsidRPr="00EE7609" w:rsidRDefault="00EF3E22" w:rsidP="00EE7609">
            <w:pPr>
              <w:spacing w:before="100" w:beforeAutospacing="1" w:after="100" w:afterAutospacing="1"/>
              <w:jc w:val="both"/>
              <w:rPr>
                <w:highlight w:val="cyan"/>
              </w:rPr>
            </w:pPr>
            <w:ins w:id="91" w:author="Hana Navrátilová" w:date="2021-09-17T08:38:00Z">
              <w:r w:rsidRPr="00EF3E22">
                <w:lastRenderedPageBreak/>
                <w:t>Interpretaci dat je i v rámci tohoto zjišťování nutné vztahovat k limitům souvisejícím s omezenou návratností dotazníků zvyšující pravděpodobnost dovozování nespolehlivých výsledků a závěrů.</w:t>
              </w:r>
            </w:ins>
          </w:p>
        </w:tc>
      </w:tr>
    </w:tbl>
    <w:p w14:paraId="2446F4C2" w14:textId="77777777" w:rsidR="009C40C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51288753" w14:textId="77777777" w:rsidR="009C40C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>
        <w:rPr>
          <w:rFonts w:ascii="Arial" w:hAnsi="Arial" w:cs="Arial"/>
          <w:sz w:val="16"/>
          <w:szCs w:val="16"/>
        </w:rPr>
        <w:t xml:space="preserve">ka.  </w:t>
      </w:r>
    </w:p>
    <w:p w14:paraId="1ADC549F" w14:textId="77777777" w:rsidR="009C40C1" w:rsidRPr="0046767D" w:rsidRDefault="009C40C1" w:rsidP="009C40C1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3BDC38C" w14:textId="77777777" w:rsidR="009C40C1" w:rsidRPr="0046767D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9C40C1" w:rsidRPr="0046767D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203AF39" w14:textId="77777777" w:rsidR="009C40C1" w:rsidRPr="00691411" w:rsidRDefault="009C40C1" w:rsidP="009C40C1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2c)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6265DD9E" w14:textId="77777777" w:rsidR="009C40C1" w:rsidRPr="006965DC" w:rsidRDefault="009C40C1" w:rsidP="009C40C1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9C40C1" w:rsidRPr="00E907FB" w14:paraId="41EF3EA1" w14:textId="77777777" w:rsidTr="009C40C1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78F3F447" w14:textId="77777777" w:rsidR="009C40C1" w:rsidRPr="00E907F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Absolventské hodnocení – Fakultní hodnocení ze strany absolventů v rámci modulu D</w:t>
            </w:r>
            <w:r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ZVH </w:t>
            </w:r>
            <w:r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9C40C1" w:rsidRPr="0058573E" w14:paraId="6C152629" w14:textId="77777777" w:rsidTr="009C40C1">
        <w:trPr>
          <w:trHeight w:val="396"/>
        </w:trPr>
        <w:tc>
          <w:tcPr>
            <w:tcW w:w="4238" w:type="dxa"/>
          </w:tcPr>
          <w:p w14:paraId="124283A1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1CC06280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2016 až 2021)</w:t>
            </w:r>
          </w:p>
        </w:tc>
        <w:tc>
          <w:tcPr>
            <w:tcW w:w="4802" w:type="dxa"/>
          </w:tcPr>
          <w:p w14:paraId="1B8F8605" w14:textId="7E84D1F1" w:rsidR="009C40C1" w:rsidRPr="0046767D" w:rsidRDefault="006B051C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2018, </w:t>
            </w:r>
            <w:r w:rsidR="009C40C1" w:rsidRPr="001A4A3C">
              <w:rPr>
                <w:rFonts w:ascii="Arial" w:hAnsi="Arial" w:cs="Arial"/>
                <w:sz w:val="20"/>
              </w:rPr>
              <w:t>2021</w:t>
            </w:r>
          </w:p>
        </w:tc>
      </w:tr>
      <w:tr w:rsidR="009C40C1" w:rsidRPr="0058573E" w14:paraId="46422EA6" w14:textId="77777777" w:rsidTr="009C40C1">
        <w:trPr>
          <w:trHeight w:val="396"/>
        </w:trPr>
        <w:tc>
          <w:tcPr>
            <w:tcW w:w="4238" w:type="dxa"/>
          </w:tcPr>
          <w:p w14:paraId="0265E384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9D5F2BB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FCDB71E" w14:textId="77777777" w:rsidR="009C40C1" w:rsidRPr="00434B36" w:rsidRDefault="009C40C1" w:rsidP="009C40C1">
            <w:pPr>
              <w:jc w:val="both"/>
              <w:rPr>
                <w:rFonts w:cs="Arial"/>
              </w:rPr>
            </w:pPr>
            <w:r w:rsidRPr="00434B36">
              <w:rPr>
                <w:rFonts w:cs="Arial"/>
              </w:rPr>
              <w:t>Celkové hodnocení kvality studijního prostředí, které zahrnuje oblasti:</w:t>
            </w:r>
          </w:p>
          <w:p w14:paraId="51F6D9CE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vzdělávání a podpora studentů,</w:t>
            </w:r>
          </w:p>
          <w:p w14:paraId="060EA0DC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studijní prostředí,</w:t>
            </w:r>
          </w:p>
          <w:p w14:paraId="7A3DD669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participace studentů,</w:t>
            </w:r>
          </w:p>
          <w:p w14:paraId="315766B8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stimulace a soudržnost,</w:t>
            </w:r>
          </w:p>
          <w:p w14:paraId="010C5BF7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relevance pro trh práce,</w:t>
            </w:r>
          </w:p>
          <w:p w14:paraId="5230D245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mobilitní příležitosti,</w:t>
            </w:r>
          </w:p>
          <w:p w14:paraId="35FF7C1B" w14:textId="77777777" w:rsidR="009C40C1" w:rsidRPr="00434B36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hodnocení,</w:t>
            </w:r>
          </w:p>
          <w:p w14:paraId="2548F15A" w14:textId="77777777" w:rsidR="009C40C1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434B36">
              <w:rPr>
                <w:rFonts w:ascii="Arial" w:hAnsi="Arial" w:cs="Arial"/>
                <w:sz w:val="20"/>
                <w:szCs w:val="20"/>
              </w:rPr>
              <w:t>výstupy učení,</w:t>
            </w:r>
          </w:p>
          <w:p w14:paraId="7A5FBF7E" w14:textId="77777777" w:rsidR="009C40C1" w:rsidRPr="00B84482" w:rsidRDefault="009C40C1" w:rsidP="009C40C1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B84482">
              <w:rPr>
                <w:rFonts w:ascii="Arial" w:hAnsi="Arial" w:cs="Arial"/>
                <w:sz w:val="20"/>
                <w:szCs w:val="20"/>
              </w:rPr>
              <w:t>očekávání, spokojenost a motivace.</w:t>
            </w:r>
          </w:p>
        </w:tc>
      </w:tr>
      <w:tr w:rsidR="009C40C1" w:rsidRPr="0058573E" w14:paraId="7E80D10A" w14:textId="77777777" w:rsidTr="009C40C1">
        <w:trPr>
          <w:trHeight w:val="401"/>
        </w:trPr>
        <w:tc>
          <w:tcPr>
            <w:tcW w:w="4238" w:type="dxa"/>
          </w:tcPr>
          <w:p w14:paraId="7404631A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75AE39D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4DAF1F4" w14:textId="54A44C86" w:rsidR="009C40C1" w:rsidRPr="001C7C62" w:rsidRDefault="000D18F8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="009C40C1" w:rsidRPr="001C7C62">
              <w:rPr>
                <w:rFonts w:ascii="Arial" w:hAnsi="Arial" w:cs="Arial"/>
                <w:sz w:val="20"/>
              </w:rPr>
              <w:t>šichni absolventi v </w:t>
            </w:r>
            <w:r w:rsidR="009C40C1">
              <w:rPr>
                <w:rFonts w:ascii="Arial" w:hAnsi="Arial" w:cs="Arial"/>
                <w:sz w:val="20"/>
              </w:rPr>
              <w:t>daného studijního programu</w:t>
            </w:r>
          </w:p>
        </w:tc>
      </w:tr>
      <w:tr w:rsidR="009C40C1" w:rsidRPr="0058573E" w14:paraId="2607ACB7" w14:textId="77777777" w:rsidTr="009C40C1">
        <w:trPr>
          <w:trHeight w:val="394"/>
        </w:trPr>
        <w:tc>
          <w:tcPr>
            <w:tcW w:w="4238" w:type="dxa"/>
          </w:tcPr>
          <w:p w14:paraId="2EE05DB3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7077799C" w14:textId="77777777" w:rsidR="009C40C1" w:rsidRPr="00E8550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F01CE7E" w14:textId="77777777" w:rsidR="009C40C1" w:rsidRPr="00EF3E22" w:rsidRDefault="000D18F8" w:rsidP="009C40C1">
            <w:pPr>
              <w:pStyle w:val="Bezmezer"/>
              <w:spacing w:before="40" w:after="40"/>
              <w:ind w:right="284"/>
              <w:jc w:val="left"/>
              <w:rPr>
                <w:ins w:id="92" w:author="Hana Navrátilová" w:date="2021-09-17T08:37:00Z"/>
                <w:rFonts w:ascii="Arial" w:hAnsi="Arial" w:cs="Arial"/>
                <w:sz w:val="20"/>
              </w:rPr>
            </w:pPr>
            <w:r w:rsidRPr="00EF3E22">
              <w:rPr>
                <w:rFonts w:ascii="Arial" w:hAnsi="Arial" w:cs="Arial"/>
                <w:sz w:val="20"/>
              </w:rPr>
              <w:t>E</w:t>
            </w:r>
            <w:r w:rsidR="009C40C1" w:rsidRPr="00EF3E22">
              <w:rPr>
                <w:rFonts w:ascii="Arial" w:hAnsi="Arial" w:cs="Arial"/>
                <w:sz w:val="20"/>
              </w:rPr>
              <w:t xml:space="preserve">lektronická forma dotazníku </w:t>
            </w:r>
            <w:r w:rsidR="00D23417" w:rsidRPr="00EF3E22">
              <w:rPr>
                <w:rFonts w:ascii="Arial" w:hAnsi="Arial" w:cs="Arial"/>
                <w:sz w:val="20"/>
              </w:rPr>
              <w:t xml:space="preserve">zaslaná </w:t>
            </w:r>
            <w:r w:rsidR="009C40C1" w:rsidRPr="00EF3E22">
              <w:rPr>
                <w:rFonts w:ascii="Arial" w:hAnsi="Arial" w:cs="Arial"/>
                <w:sz w:val="20"/>
              </w:rPr>
              <w:t xml:space="preserve">absolventům daného studijního programu/oboru </w:t>
            </w:r>
          </w:p>
          <w:p w14:paraId="328150DB" w14:textId="0D28F4EE" w:rsidR="00EF3E22" w:rsidRPr="001C7C62" w:rsidRDefault="00EF3E22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ins w:id="93" w:author="Hana Navrátilová" w:date="2021-09-17T08:37:00Z">
              <w:r w:rsidRPr="00EF3E22">
                <w:rPr>
                  <w:rFonts w:ascii="Arial" w:hAnsi="Arial" w:cs="Arial"/>
                  <w:sz w:val="18"/>
                  <w:szCs w:val="18"/>
                </w:rPr>
                <w:t>Hodnocení realizováno v rámci centrálního sběru dat na celouniverzitní úrovni.</w:t>
              </w:r>
            </w:ins>
          </w:p>
        </w:tc>
      </w:tr>
      <w:tr w:rsidR="009C40C1" w:rsidRPr="0058573E" w14:paraId="65A572A5" w14:textId="77777777" w:rsidTr="009C40C1">
        <w:trPr>
          <w:trHeight w:val="50"/>
        </w:trPr>
        <w:tc>
          <w:tcPr>
            <w:tcW w:w="4238" w:type="dxa"/>
          </w:tcPr>
          <w:p w14:paraId="0F79A314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871EB64" w14:textId="77777777" w:rsidR="009C40C1" w:rsidRPr="004102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55602CD9" w14:textId="77777777" w:rsidR="009C40C1" w:rsidRPr="001C7C62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x 3 roky</w:t>
            </w:r>
          </w:p>
        </w:tc>
      </w:tr>
      <w:tr w:rsidR="009C40C1" w:rsidRPr="0058573E" w14:paraId="6C66A1D8" w14:textId="77777777" w:rsidTr="009C40C1">
        <w:trPr>
          <w:trHeight w:val="50"/>
        </w:trPr>
        <w:tc>
          <w:tcPr>
            <w:tcW w:w="4238" w:type="dxa"/>
          </w:tcPr>
          <w:p w14:paraId="172C20C6" w14:textId="77777777" w:rsidR="009C40C1" w:rsidRPr="00E9125A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125A"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12F216F0" w14:textId="77777777" w:rsidR="009C40C1" w:rsidRPr="0046767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</w:t>
            </w:r>
          </w:p>
        </w:tc>
      </w:tr>
      <w:tr w:rsidR="009C40C1" w:rsidRPr="0058573E" w14:paraId="77F3B456" w14:textId="77777777" w:rsidTr="009C40C1">
        <w:trPr>
          <w:trHeight w:val="50"/>
        </w:trPr>
        <w:tc>
          <w:tcPr>
            <w:tcW w:w="9040" w:type="dxa"/>
            <w:gridSpan w:val="2"/>
          </w:tcPr>
          <w:p w14:paraId="385BBF33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32C2D860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9C40C1" w:rsidRPr="0058573E" w14:paraId="30C17A2E" w14:textId="77777777" w:rsidTr="009C40C1">
        <w:trPr>
          <w:trHeight w:val="738"/>
        </w:trPr>
        <w:tc>
          <w:tcPr>
            <w:tcW w:w="9040" w:type="dxa"/>
            <w:gridSpan w:val="2"/>
          </w:tcPr>
          <w:p w14:paraId="5B5A42CC" w14:textId="77777777" w:rsidR="009C40C1" w:rsidRPr="00E2144C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9C40C1" w:rsidRPr="0058573E" w14:paraId="3BC074B7" w14:textId="77777777" w:rsidTr="009C40C1">
        <w:trPr>
          <w:trHeight w:val="992"/>
        </w:trPr>
        <w:tc>
          <w:tcPr>
            <w:tcW w:w="9040" w:type="dxa"/>
            <w:gridSpan w:val="2"/>
          </w:tcPr>
          <w:p w14:paraId="09790A09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0382AE26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104E08"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  <w:r>
              <w:rPr>
                <w:rFonts w:ascii="Arial" w:hAnsi="Arial" w:cs="Arial"/>
                <w:sz w:val="20"/>
              </w:rPr>
              <w:t>, Rada studijních programů FHS.</w:t>
            </w:r>
          </w:p>
          <w:p w14:paraId="475FA818" w14:textId="77777777" w:rsidR="009C40C1" w:rsidRPr="00EC08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9C40C1" w:rsidRPr="0058573E" w14:paraId="159DCC6F" w14:textId="77777777" w:rsidTr="009C40C1">
        <w:trPr>
          <w:trHeight w:val="1879"/>
        </w:trPr>
        <w:tc>
          <w:tcPr>
            <w:tcW w:w="9040" w:type="dxa"/>
            <w:gridSpan w:val="2"/>
          </w:tcPr>
          <w:p w14:paraId="614A5BB5" w14:textId="367DABFA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038578E8" w14:textId="592507B4" w:rsidR="00434DFF" w:rsidRDefault="00304437" w:rsidP="00434DFF">
            <w:pPr>
              <w:pStyle w:val="Textkomente"/>
              <w:jc w:val="both"/>
              <w:rPr>
                <w:rFonts w:cs="Arial"/>
                <w:color w:val="000000"/>
                <w:shd w:val="clear" w:color="auto" w:fill="FFFFFF"/>
              </w:rPr>
            </w:pPr>
            <w:r w:rsidRPr="00EE7609">
              <w:rPr>
                <w:rFonts w:cs="Arial"/>
              </w:rPr>
              <w:t xml:space="preserve">Dosažený průměr hodnocení je 3,6, což </w:t>
            </w:r>
            <w:r w:rsidR="006B051C" w:rsidRPr="00EE7609">
              <w:rPr>
                <w:rFonts w:cs="Arial"/>
              </w:rPr>
              <w:t xml:space="preserve">je </w:t>
            </w:r>
            <w:r w:rsidR="00AC71B1" w:rsidRPr="00EE7609">
              <w:rPr>
                <w:rFonts w:cs="Arial"/>
              </w:rPr>
              <w:t xml:space="preserve">vzhledem k náročnosti studia </w:t>
            </w:r>
            <w:r w:rsidR="006B051C" w:rsidRPr="00EE7609">
              <w:rPr>
                <w:rFonts w:cs="Arial"/>
              </w:rPr>
              <w:t xml:space="preserve">v tomto oboru </w:t>
            </w:r>
            <w:r w:rsidR="00AC71B1" w:rsidRPr="00EE7609">
              <w:rPr>
                <w:rFonts w:cs="Arial"/>
              </w:rPr>
              <w:t xml:space="preserve">dobrý výsledek. </w:t>
            </w:r>
            <w:r w:rsidR="006B051C" w:rsidRPr="00EE7609">
              <w:rPr>
                <w:rFonts w:cs="Arial"/>
              </w:rPr>
              <w:t>Negativně hodnocenou položkou je o</w:t>
            </w:r>
            <w:r w:rsidRPr="00EE7609">
              <w:rPr>
                <w:rFonts w:cs="Arial"/>
              </w:rPr>
              <w:t xml:space="preserve">bjem požadovaného učiva </w:t>
            </w:r>
            <w:r w:rsidR="006B051C" w:rsidRPr="00EE7609">
              <w:rPr>
                <w:rFonts w:cs="Arial"/>
              </w:rPr>
              <w:t>(hodnota 2,3</w:t>
            </w:r>
            <w:r w:rsidR="00AC71B1" w:rsidRPr="00EE7609">
              <w:rPr>
                <w:rFonts w:cs="Arial"/>
              </w:rPr>
              <w:t xml:space="preserve">). </w:t>
            </w:r>
            <w:r w:rsidR="006B051C" w:rsidRPr="00EE7609">
              <w:rPr>
                <w:rFonts w:cs="Arial"/>
              </w:rPr>
              <w:t xml:space="preserve">Jedná se však o </w:t>
            </w:r>
            <w:r w:rsidR="00AC71B1" w:rsidRPr="00EE7609">
              <w:rPr>
                <w:rFonts w:cs="Arial"/>
              </w:rPr>
              <w:t>profesně zaměřen</w:t>
            </w:r>
            <w:r w:rsidR="006B051C" w:rsidRPr="00EE7609">
              <w:rPr>
                <w:rFonts w:cs="Arial"/>
              </w:rPr>
              <w:t>ý</w:t>
            </w:r>
            <w:r w:rsidR="00AC71B1" w:rsidRPr="00EE7609">
              <w:rPr>
                <w:rFonts w:cs="Arial"/>
              </w:rPr>
              <w:t xml:space="preserve"> program, jehož absolventi patří mezi tzv. regulované profese v rámci EU</w:t>
            </w:r>
            <w:r w:rsidR="00434DFF" w:rsidRPr="00EE7609">
              <w:rPr>
                <w:rFonts w:cs="Arial"/>
              </w:rPr>
              <w:t>,</w:t>
            </w:r>
            <w:r w:rsidR="00AC71B1" w:rsidRPr="00EE7609">
              <w:rPr>
                <w:rFonts w:cs="Arial"/>
              </w:rPr>
              <w:t xml:space="preserve"> nemůžeme objem učiva snížit</w:t>
            </w:r>
            <w:r w:rsidR="00434DFF" w:rsidRPr="00EE7609">
              <w:rPr>
                <w:rFonts w:cs="Arial"/>
              </w:rPr>
              <w:t xml:space="preserve">. Obsah i objem je </w:t>
            </w:r>
            <w:r w:rsidR="00AC71B1" w:rsidRPr="00EE7609">
              <w:rPr>
                <w:rFonts w:cs="Arial"/>
              </w:rPr>
              <w:t>dá</w:t>
            </w:r>
            <w:r w:rsidR="00434DFF" w:rsidRPr="00EE7609">
              <w:rPr>
                <w:rFonts w:cs="Arial"/>
              </w:rPr>
              <w:t>n</w:t>
            </w:r>
            <w:r w:rsidR="00AC71B1" w:rsidRPr="00EE7609">
              <w:rPr>
                <w:rFonts w:cs="Arial"/>
              </w:rPr>
              <w:t xml:space="preserve"> profesními a kvalifikačními standardy. </w:t>
            </w:r>
            <w:r w:rsidRPr="00EE7609">
              <w:rPr>
                <w:rFonts w:cs="Arial"/>
              </w:rPr>
              <w:t xml:space="preserve">Studenti hodnotili nejlépe </w:t>
            </w:r>
            <w:r w:rsidR="0007155C" w:rsidRPr="00EE7609">
              <w:rPr>
                <w:rFonts w:cs="Arial"/>
              </w:rPr>
              <w:t>připravenost vyučujících</w:t>
            </w:r>
            <w:r w:rsidR="00AC71B1" w:rsidRPr="00EE7609">
              <w:rPr>
                <w:rFonts w:cs="Arial"/>
              </w:rPr>
              <w:t xml:space="preserve"> </w:t>
            </w:r>
            <w:r w:rsidR="0007155C" w:rsidRPr="00EE7609">
              <w:rPr>
                <w:rFonts w:cs="Arial"/>
              </w:rPr>
              <w:t>na výuku,</w:t>
            </w:r>
            <w:r w:rsidRPr="00EE7609">
              <w:rPr>
                <w:rFonts w:cs="Arial"/>
              </w:rPr>
              <w:t xml:space="preserve"> nejhůře </w:t>
            </w:r>
            <w:r w:rsidR="00786E1D" w:rsidRPr="00EE7609">
              <w:rPr>
                <w:rFonts w:cs="Arial"/>
              </w:rPr>
              <w:t xml:space="preserve">položku, </w:t>
            </w:r>
            <w:r w:rsidR="0007155C" w:rsidRPr="00EE7609">
              <w:rPr>
                <w:rFonts w:cs="Arial"/>
              </w:rPr>
              <w:t>zda bylo h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>odnocení</w:t>
            </w:r>
            <w:r w:rsidR="00AC71B1" w:rsidRPr="00EE7609">
              <w:rPr>
                <w:rFonts w:cs="Arial"/>
                <w:color w:val="000000"/>
                <w:shd w:val="clear" w:color="auto" w:fill="FFFFFF"/>
              </w:rPr>
              <w:t xml:space="preserve"> (ukončení)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 xml:space="preserve"> předmětu přiměřené a objektivní</w:t>
            </w:r>
            <w:r w:rsidR="00AC71B1" w:rsidRPr="00EE7609">
              <w:rPr>
                <w:rFonts w:cs="Arial"/>
                <w:color w:val="000000"/>
                <w:shd w:val="clear" w:color="auto" w:fill="FFFFFF"/>
              </w:rPr>
              <w:t xml:space="preserve">. </w:t>
            </w:r>
            <w:r w:rsidR="006B051C" w:rsidRPr="00EE7609">
              <w:rPr>
                <w:rFonts w:cs="Arial"/>
                <w:color w:val="000000"/>
                <w:shd w:val="clear" w:color="auto" w:fill="FFFFFF"/>
              </w:rPr>
              <w:t>Tato položka se týká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zejména </w:t>
            </w:r>
            <w:r w:rsidR="00AC71B1" w:rsidRPr="00EE7609">
              <w:rPr>
                <w:rFonts w:cs="Arial"/>
                <w:color w:val="000000"/>
                <w:shd w:val="clear" w:color="auto" w:fill="FFFFFF"/>
              </w:rPr>
              <w:t xml:space="preserve">profilujících 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>předmět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>ů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 xml:space="preserve">, které 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jsou pro zvládnutí profese stěžejní. Pokud jejich obsah </w:t>
            </w:r>
            <w:r w:rsidR="00434DFF" w:rsidRPr="00EE7609">
              <w:rPr>
                <w:rFonts w:cs="Arial"/>
                <w:color w:val="000000"/>
                <w:shd w:val="clear" w:color="auto" w:fill="FFFFFF"/>
              </w:rPr>
              <w:t xml:space="preserve">studentky 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nezvládnou, mohou </w:t>
            </w:r>
            <w:r w:rsidR="00434DFF" w:rsidRPr="00EE7609">
              <w:rPr>
                <w:rFonts w:cs="Arial"/>
                <w:color w:val="000000"/>
                <w:shd w:val="clear" w:color="auto" w:fill="FFFFFF"/>
              </w:rPr>
              <w:t xml:space="preserve">nenávratně 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>poškodit klientku i dítě</w:t>
            </w:r>
            <w:r w:rsidR="00A64AE1" w:rsidRPr="00EE7609">
              <w:rPr>
                <w:rFonts w:cs="Arial"/>
                <w:color w:val="000000"/>
                <w:shd w:val="clear" w:color="auto" w:fill="FFFFFF"/>
              </w:rPr>
              <w:t>, p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roto </w:t>
            </w:r>
            <w:r w:rsidR="00A64AE1" w:rsidRPr="00EE7609">
              <w:rPr>
                <w:rFonts w:cs="Arial"/>
                <w:color w:val="000000"/>
                <w:shd w:val="clear" w:color="auto" w:fill="FFFFFF"/>
              </w:rPr>
              <w:t>úspěšné</w:t>
            </w:r>
            <w:r w:rsidR="006B051C" w:rsidRPr="00EE7609"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zakončení </w:t>
            </w:r>
            <w:r w:rsidR="006B051C" w:rsidRPr="00EE7609">
              <w:rPr>
                <w:rFonts w:cs="Arial"/>
                <w:color w:val="000000"/>
                <w:shd w:val="clear" w:color="auto" w:fill="FFFFFF"/>
              </w:rPr>
              <w:t>předmětu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 vyžaduje 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>pečlivou</w:t>
            </w:r>
            <w:r w:rsidR="00A64AE1" w:rsidRPr="00EE7609">
              <w:rPr>
                <w:rFonts w:cs="Arial"/>
                <w:color w:val="000000"/>
                <w:shd w:val="clear" w:color="auto" w:fill="FFFFFF"/>
              </w:rPr>
              <w:t xml:space="preserve"> a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="00AC71B1" w:rsidRPr="00EE7609">
              <w:rPr>
                <w:rFonts w:cs="Arial"/>
                <w:color w:val="000000"/>
                <w:shd w:val="clear" w:color="auto" w:fill="FFFFFF"/>
              </w:rPr>
              <w:t xml:space="preserve">časově náročnou 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 xml:space="preserve">přípravu 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ke zkoušce. Klade nároky na důkladné 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 xml:space="preserve">prostudování </w:t>
            </w:r>
            <w:r w:rsidR="00434DFF" w:rsidRPr="00EE7609">
              <w:rPr>
                <w:rFonts w:cs="Arial"/>
                <w:color w:val="000000"/>
                <w:shd w:val="clear" w:color="auto" w:fill="FFFFFF"/>
              </w:rPr>
              <w:t xml:space="preserve">doporučené 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>literatury</w:t>
            </w:r>
            <w:r w:rsidR="00434DFF" w:rsidRPr="00EE7609">
              <w:rPr>
                <w:rFonts w:cs="Arial"/>
                <w:color w:val="000000"/>
                <w:shd w:val="clear" w:color="auto" w:fill="FFFFFF"/>
              </w:rPr>
              <w:t xml:space="preserve"> uvedené v sylabu</w:t>
            </w:r>
            <w:r w:rsidR="00786E1D" w:rsidRPr="00EE7609">
              <w:rPr>
                <w:rFonts w:cs="Arial"/>
                <w:color w:val="000000"/>
                <w:shd w:val="clear" w:color="auto" w:fill="FFFFFF"/>
              </w:rPr>
              <w:t xml:space="preserve">. </w:t>
            </w:r>
            <w:r w:rsidR="0007155C" w:rsidRPr="00EE7609">
              <w:rPr>
                <w:rFonts w:cs="Arial"/>
                <w:color w:val="000000"/>
                <w:shd w:val="clear" w:color="auto" w:fill="FFFFFF"/>
              </w:rPr>
              <w:t>Opatření spatřujeme v tom, že jsou studenti opakovaně upozorňování na sylabus předmětu,</w:t>
            </w:r>
            <w:r w:rsidR="00434DFF" w:rsidRPr="00EE7609">
              <w:rPr>
                <w:rFonts w:cs="Arial"/>
                <w:color w:val="000000"/>
                <w:shd w:val="clear" w:color="auto" w:fill="FFFFFF"/>
              </w:rPr>
              <w:t xml:space="preserve"> kde jsou všechny požadavk</w:t>
            </w:r>
            <w:r w:rsidR="00D23417">
              <w:rPr>
                <w:rFonts w:cs="Arial"/>
                <w:color w:val="000000"/>
                <w:shd w:val="clear" w:color="auto" w:fill="FFFFFF"/>
              </w:rPr>
              <w:t>y na ukončení předmětu uvedeny.</w:t>
            </w:r>
          </w:p>
          <w:p w14:paraId="1DD1CB01" w14:textId="2CC3C4A1" w:rsidR="00434DFF" w:rsidRDefault="00EF3E22" w:rsidP="00434DFF">
            <w:pPr>
              <w:pStyle w:val="Textkomente"/>
              <w:jc w:val="both"/>
              <w:rPr>
                <w:rFonts w:cs="Arial"/>
                <w:color w:val="000000"/>
                <w:shd w:val="clear" w:color="auto" w:fill="FFFFFF"/>
              </w:rPr>
            </w:pPr>
            <w:ins w:id="94" w:author="Hana Navrátilová" w:date="2021-09-17T08:38:00Z">
              <w:r w:rsidRPr="00EF3E22">
                <w:rPr>
                  <w:rFonts w:cs="Arial"/>
                  <w:color w:val="000000"/>
                  <w:shd w:val="clear" w:color="auto" w:fill="FFFFFF"/>
                </w:rPr>
                <w:t>Interpretaci dat je i v rámci tohoto zjišťování nutné vztahovat k limitům souvisejícím s omezenou návratností dotazníků zvyšující pravděpodobnost dovozování nespolehlivých výsledků a závěrů.</w:t>
              </w:r>
            </w:ins>
          </w:p>
          <w:p w14:paraId="562647D0" w14:textId="3D23B489" w:rsidR="009C40C1" w:rsidRPr="00AC4575" w:rsidRDefault="009C40C1" w:rsidP="00434DFF">
            <w:pPr>
              <w:pStyle w:val="Textkomente"/>
              <w:jc w:val="both"/>
              <w:rPr>
                <w:rFonts w:cs="Arial"/>
                <w:i/>
                <w:sz w:val="16"/>
                <w:szCs w:val="16"/>
              </w:rPr>
            </w:pPr>
            <w:r w:rsidRPr="00AC4575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</w:tbl>
    <w:p w14:paraId="61B877F1" w14:textId="77777777" w:rsidR="009C40C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7CDE4C89" w14:textId="77777777" w:rsidR="009C40C1" w:rsidRPr="00584C3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772B2ADD" w14:textId="3E5872ED" w:rsidR="009C40C1" w:rsidRDefault="009C40C1" w:rsidP="009C40C1">
      <w:pPr>
        <w:rPr>
          <w:rFonts w:cs="Arial"/>
          <w:sz w:val="16"/>
          <w:szCs w:val="16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23DC384" w14:textId="1087D310" w:rsidR="00957370" w:rsidRDefault="00957370" w:rsidP="009C40C1">
      <w:pPr>
        <w:rPr>
          <w:rFonts w:cs="Arial"/>
          <w:sz w:val="16"/>
          <w:szCs w:val="16"/>
        </w:rPr>
      </w:pPr>
    </w:p>
    <w:p w14:paraId="45B8BC8B" w14:textId="2B460708" w:rsidR="00957370" w:rsidRDefault="00957370" w:rsidP="009C40C1">
      <w:pPr>
        <w:rPr>
          <w:rFonts w:cs="Arial"/>
          <w:sz w:val="16"/>
          <w:szCs w:val="16"/>
        </w:rPr>
      </w:pPr>
    </w:p>
    <w:p w14:paraId="38887607" w14:textId="36016701" w:rsidR="00957370" w:rsidRDefault="00957370" w:rsidP="009C40C1">
      <w:pPr>
        <w:rPr>
          <w:rFonts w:cs="Arial"/>
          <w:sz w:val="16"/>
          <w:szCs w:val="16"/>
        </w:rPr>
      </w:pPr>
    </w:p>
    <w:p w14:paraId="6ED96069" w14:textId="202877C8" w:rsidR="00957370" w:rsidRDefault="00957370" w:rsidP="009C40C1">
      <w:pPr>
        <w:rPr>
          <w:rFonts w:cs="Arial"/>
          <w:sz w:val="16"/>
          <w:szCs w:val="16"/>
        </w:rPr>
      </w:pPr>
    </w:p>
    <w:p w14:paraId="4B87E722" w14:textId="2C91D8BB" w:rsidR="00957370" w:rsidRDefault="00957370" w:rsidP="009C40C1">
      <w:pPr>
        <w:rPr>
          <w:rFonts w:cs="Arial"/>
          <w:sz w:val="16"/>
          <w:szCs w:val="16"/>
        </w:rPr>
      </w:pPr>
    </w:p>
    <w:p w14:paraId="4E184D4E" w14:textId="77777777" w:rsidR="009C40C1" w:rsidRPr="00691411" w:rsidRDefault="009C40C1" w:rsidP="009C40C1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2d)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55A8E44" w14:textId="77777777" w:rsidR="009C40C1" w:rsidRPr="006965DC" w:rsidRDefault="009C40C1" w:rsidP="009C40C1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9C40C1" w:rsidRPr="00E907FB" w14:paraId="6D05FC06" w14:textId="77777777" w:rsidTr="009C40C1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4E1093E1" w14:textId="77777777" w:rsidR="009C40C1" w:rsidRPr="00E907F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ZVH </w:t>
            </w:r>
            <w:r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9C40C1" w:rsidRPr="0058573E" w14:paraId="3967E2B6" w14:textId="77777777" w:rsidTr="009C40C1">
        <w:trPr>
          <w:trHeight w:val="396"/>
        </w:trPr>
        <w:tc>
          <w:tcPr>
            <w:tcW w:w="4238" w:type="dxa"/>
          </w:tcPr>
          <w:p w14:paraId="19A2517E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031D040D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0B311FD2" w14:textId="73EAFE8A" w:rsidR="009C40C1" w:rsidRPr="00823800" w:rsidRDefault="00A64AE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2018, </w:t>
            </w:r>
            <w:r w:rsidR="009C40C1" w:rsidRPr="00823800">
              <w:rPr>
                <w:rFonts w:ascii="Arial" w:hAnsi="Arial" w:cs="Arial"/>
                <w:sz w:val="20"/>
              </w:rPr>
              <w:t>2021</w:t>
            </w:r>
          </w:p>
          <w:p w14:paraId="769E7E80" w14:textId="77777777" w:rsidR="009C40C1" w:rsidRPr="00823800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C40C1" w:rsidRPr="0058573E" w14:paraId="1C99304D" w14:textId="77777777" w:rsidTr="009C40C1">
        <w:trPr>
          <w:trHeight w:val="396"/>
        </w:trPr>
        <w:tc>
          <w:tcPr>
            <w:tcW w:w="4238" w:type="dxa"/>
          </w:tcPr>
          <w:p w14:paraId="61713229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4E9E4B20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9B4EA9C" w14:textId="77777777" w:rsidR="009C40C1" w:rsidRPr="00823800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A4A3C">
              <w:rPr>
                <w:rFonts w:cs="Arial"/>
                <w:sz w:val="20"/>
              </w:rPr>
              <w:t>Celkové hodnocení kvality studijního prostředí, které zahrnuje oblasti (1) relevance pro trh práce, (2) výstupy učení, (3) generické pracovní dovednosti.</w:t>
            </w:r>
          </w:p>
        </w:tc>
      </w:tr>
      <w:tr w:rsidR="009C40C1" w:rsidRPr="0058573E" w14:paraId="023E4981" w14:textId="77777777" w:rsidTr="009C40C1">
        <w:trPr>
          <w:trHeight w:val="401"/>
        </w:trPr>
        <w:tc>
          <w:tcPr>
            <w:tcW w:w="4238" w:type="dxa"/>
          </w:tcPr>
          <w:p w14:paraId="3BDEB458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9B95A8D" w14:textId="77777777" w:rsidR="009C40C1" w:rsidRPr="00D9799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SO/SP, spolupracující firmy, partneři apod.)</w:t>
            </w:r>
          </w:p>
        </w:tc>
        <w:tc>
          <w:tcPr>
            <w:tcW w:w="4802" w:type="dxa"/>
          </w:tcPr>
          <w:p w14:paraId="06D3B11D" w14:textId="79F707B8" w:rsidR="009C40C1" w:rsidRPr="00BD7170" w:rsidRDefault="00D2163A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9C40C1">
              <w:rPr>
                <w:rFonts w:ascii="Arial" w:hAnsi="Arial" w:cs="Arial"/>
                <w:sz w:val="18"/>
                <w:szCs w:val="18"/>
              </w:rPr>
              <w:t>ybraní zaměstnavatelé studentů a absolventů daného studijního programu/oboru</w:t>
            </w:r>
          </w:p>
        </w:tc>
      </w:tr>
      <w:tr w:rsidR="009C40C1" w:rsidRPr="0058573E" w14:paraId="1C4F8210" w14:textId="77777777" w:rsidTr="009C40C1">
        <w:trPr>
          <w:trHeight w:val="394"/>
        </w:trPr>
        <w:tc>
          <w:tcPr>
            <w:tcW w:w="4238" w:type="dxa"/>
          </w:tcPr>
          <w:p w14:paraId="2A969489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6DCD07DD" w14:textId="77777777" w:rsidR="009C40C1" w:rsidRPr="00E8550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14568348" w14:textId="77777777" w:rsidR="009C40C1" w:rsidRDefault="00D2163A" w:rsidP="009C40C1">
            <w:pPr>
              <w:pStyle w:val="Bezmezer"/>
              <w:spacing w:before="40" w:after="40"/>
              <w:ind w:right="284"/>
              <w:jc w:val="left"/>
              <w:rPr>
                <w:ins w:id="95" w:author="Hana Navrátilová" w:date="2021-09-17T08:37:00Z"/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9C40C1" w:rsidRPr="001A4A3C">
              <w:rPr>
                <w:rFonts w:ascii="Arial" w:hAnsi="Arial" w:cs="Arial"/>
                <w:sz w:val="20"/>
              </w:rPr>
              <w:t>lektronická forma dotazníku</w:t>
            </w:r>
            <w:r>
              <w:rPr>
                <w:rFonts w:ascii="Arial" w:hAnsi="Arial" w:cs="Arial"/>
                <w:sz w:val="20"/>
              </w:rPr>
              <w:t xml:space="preserve"> zaslaná</w:t>
            </w:r>
            <w:r w:rsidR="009C40C1" w:rsidRPr="001A4A3C">
              <w:rPr>
                <w:rFonts w:ascii="Arial" w:hAnsi="Arial" w:cs="Arial"/>
                <w:sz w:val="20"/>
              </w:rPr>
              <w:t xml:space="preserve"> vybraným zaměstnavatelům</w:t>
            </w:r>
          </w:p>
          <w:p w14:paraId="6DB38DB0" w14:textId="71BD20D6" w:rsidR="00EF3E22" w:rsidRPr="009F469F" w:rsidRDefault="00EF3E22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ins w:id="96" w:author="Hana Navrátilová" w:date="2021-09-17T08:37:00Z">
              <w:r w:rsidRPr="00EF3E22">
                <w:rPr>
                  <w:rFonts w:ascii="Arial" w:hAnsi="Arial" w:cs="Arial"/>
                  <w:sz w:val="20"/>
                </w:rPr>
                <w:t>Hodnocení realizováno v rámci centrálního sběru dat na celouniverzitní úrovni.</w:t>
              </w:r>
            </w:ins>
          </w:p>
        </w:tc>
      </w:tr>
      <w:tr w:rsidR="009C40C1" w:rsidRPr="0058573E" w14:paraId="643703A3" w14:textId="77777777" w:rsidTr="009C40C1">
        <w:trPr>
          <w:trHeight w:val="50"/>
        </w:trPr>
        <w:tc>
          <w:tcPr>
            <w:tcW w:w="4238" w:type="dxa"/>
          </w:tcPr>
          <w:p w14:paraId="313D73A9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1D8AD7B0" w14:textId="77777777" w:rsidR="009C40C1" w:rsidRPr="004102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728144BD" w14:textId="4AB6D10E" w:rsidR="009C40C1" w:rsidRPr="0062494E" w:rsidRDefault="009C40C1" w:rsidP="00411B8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411B8E">
              <w:rPr>
                <w:rFonts w:ascii="Arial" w:hAnsi="Arial" w:cs="Arial"/>
                <w:sz w:val="20"/>
              </w:rPr>
              <w:t>×</w:t>
            </w:r>
            <w:r>
              <w:rPr>
                <w:rFonts w:ascii="Arial" w:hAnsi="Arial" w:cs="Arial"/>
                <w:sz w:val="20"/>
              </w:rPr>
              <w:t xml:space="preserve"> 3 roky</w:t>
            </w:r>
          </w:p>
        </w:tc>
      </w:tr>
      <w:tr w:rsidR="009C40C1" w:rsidRPr="0058573E" w14:paraId="3EF28D33" w14:textId="77777777" w:rsidTr="009C40C1">
        <w:trPr>
          <w:trHeight w:val="50"/>
        </w:trPr>
        <w:tc>
          <w:tcPr>
            <w:tcW w:w="4238" w:type="dxa"/>
          </w:tcPr>
          <w:p w14:paraId="2D938385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0F295019" w14:textId="65AB3643" w:rsidR="009C40C1" w:rsidRPr="0058573E" w:rsidRDefault="00EF3E22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ins w:id="97" w:author="Hana Navrátilová" w:date="2021-09-17T08:37:00Z">
              <w:r>
                <w:rPr>
                  <w:rFonts w:ascii="Arial" w:hAnsi="Arial" w:cs="Arial"/>
                  <w:sz w:val="20"/>
                </w:rPr>
                <w:t>údaj není dostupný</w:t>
              </w:r>
            </w:ins>
          </w:p>
        </w:tc>
      </w:tr>
      <w:tr w:rsidR="009C40C1" w:rsidRPr="0058573E" w14:paraId="2B1AFD43" w14:textId="77777777" w:rsidTr="009C40C1">
        <w:trPr>
          <w:trHeight w:val="50"/>
        </w:trPr>
        <w:tc>
          <w:tcPr>
            <w:tcW w:w="9040" w:type="dxa"/>
            <w:gridSpan w:val="2"/>
          </w:tcPr>
          <w:p w14:paraId="7A1FA741" w14:textId="77777777" w:rsidR="009C40C1" w:rsidRPr="000C57C9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0C57C9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2B605EA0" w14:textId="77777777" w:rsidR="009C40C1" w:rsidRPr="000C57C9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0C57C9">
              <w:rPr>
                <w:rFonts w:ascii="Arial" w:hAnsi="Arial" w:cs="Arial"/>
                <w:i/>
                <w:sz w:val="16"/>
                <w:szCs w:val="16"/>
              </w:rPr>
              <w:t>(popis způsobu sdílení a prezentace výsledků, např. souhrnná zpráva)</w:t>
            </w:r>
          </w:p>
        </w:tc>
      </w:tr>
      <w:tr w:rsidR="009C40C1" w:rsidRPr="0058573E" w14:paraId="5EF15DFF" w14:textId="77777777" w:rsidTr="009C40C1">
        <w:trPr>
          <w:trHeight w:val="1787"/>
        </w:trPr>
        <w:tc>
          <w:tcPr>
            <w:tcW w:w="9040" w:type="dxa"/>
            <w:gridSpan w:val="2"/>
          </w:tcPr>
          <w:p w14:paraId="4572C4B6" w14:textId="77777777" w:rsidR="009C40C1" w:rsidRPr="000C57C9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9C40C1" w:rsidRPr="0058573E" w14:paraId="235C42A2" w14:textId="77777777" w:rsidTr="009C40C1">
        <w:trPr>
          <w:trHeight w:val="50"/>
        </w:trPr>
        <w:tc>
          <w:tcPr>
            <w:tcW w:w="9040" w:type="dxa"/>
            <w:gridSpan w:val="2"/>
          </w:tcPr>
          <w:p w14:paraId="6CAFDE58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31F1C696" w14:textId="77777777" w:rsidR="009C40C1" w:rsidRPr="00EC0854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9C40C1" w:rsidRPr="0058573E" w14:paraId="15C20A2D" w14:textId="77777777" w:rsidTr="009C40C1">
        <w:trPr>
          <w:trHeight w:val="1002"/>
        </w:trPr>
        <w:tc>
          <w:tcPr>
            <w:tcW w:w="9040" w:type="dxa"/>
            <w:gridSpan w:val="2"/>
          </w:tcPr>
          <w:p w14:paraId="25750809" w14:textId="77777777" w:rsidR="009C40C1" w:rsidRPr="000C57C9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104E08"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  <w:r>
              <w:rPr>
                <w:rFonts w:ascii="Arial" w:hAnsi="Arial" w:cs="Arial"/>
                <w:sz w:val="20"/>
              </w:rPr>
              <w:t>, Rada studijních programů FHS.</w:t>
            </w:r>
          </w:p>
        </w:tc>
      </w:tr>
      <w:tr w:rsidR="009C40C1" w:rsidRPr="0058573E" w14:paraId="26DAD553" w14:textId="77777777" w:rsidTr="009C40C1">
        <w:trPr>
          <w:trHeight w:val="50"/>
        </w:trPr>
        <w:tc>
          <w:tcPr>
            <w:tcW w:w="9040" w:type="dxa"/>
            <w:gridSpan w:val="2"/>
          </w:tcPr>
          <w:p w14:paraId="500D3012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24FA0692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9C40C1" w:rsidRPr="0058573E" w14:paraId="2CB88D13" w14:textId="77777777" w:rsidTr="009C40C1">
        <w:trPr>
          <w:trHeight w:val="1293"/>
        </w:trPr>
        <w:tc>
          <w:tcPr>
            <w:tcW w:w="9040" w:type="dxa"/>
            <w:gridSpan w:val="2"/>
          </w:tcPr>
          <w:p w14:paraId="424946DB" w14:textId="54EBED56" w:rsidR="009C40C1" w:rsidRDefault="009C40C1" w:rsidP="009C40C1">
            <w:pPr>
              <w:pStyle w:val="Bezmezer"/>
              <w:spacing w:before="40" w:after="40"/>
              <w:ind w:right="284"/>
              <w:rPr>
                <w:ins w:id="98" w:author="Hana Navrátilová" w:date="2021-09-17T08:39:00Z"/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 rok 2021 nejsou k dispozici žádná data hodnocení ze strany zaměstnavatelů pro daný studijní obor.</w:t>
            </w:r>
            <w:ins w:id="99" w:author="Hana Navrátilová" w:date="2021-09-17T08:40:00Z">
              <w:r w:rsidR="00EF3E22">
                <w:rPr>
                  <w:rFonts w:ascii="Arial" w:hAnsi="Arial" w:cs="Arial"/>
                  <w:sz w:val="20"/>
                </w:rPr>
                <w:t xml:space="preserve"> Sběr dat je realizován na univerzitní úrovni.</w:t>
              </w:r>
            </w:ins>
          </w:p>
          <w:p w14:paraId="3436932A" w14:textId="5B96C67B" w:rsidR="00EF3E22" w:rsidRPr="0058573E" w:rsidRDefault="00EF3E22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3F08CB13" w14:textId="77777777" w:rsidR="009C40C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4F636215" w14:textId="77777777" w:rsidR="009C40C1" w:rsidRPr="00584C31" w:rsidRDefault="009C40C1" w:rsidP="009C40C1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2B692BA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127ADE8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</w:pPr>
    </w:p>
    <w:p w14:paraId="0A4769F0" w14:textId="6A2AC658" w:rsidR="009C40C1" w:rsidRDefault="009C40C1" w:rsidP="009C40C1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787AF4B0" w14:textId="5B0049F3" w:rsidR="00957370" w:rsidRDefault="00957370" w:rsidP="009C40C1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70B7C8B1" w14:textId="18D1F960" w:rsidR="009C40C1" w:rsidRPr="00F75C3F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3.) Tvůrčí činnosti související se vzdělávací činností</w:t>
      </w:r>
    </w:p>
    <w:p w14:paraId="559B2A75" w14:textId="77777777" w:rsidR="009C40C1" w:rsidRPr="006965DC" w:rsidRDefault="009C40C1" w:rsidP="009C40C1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9C40C1" w:rsidRPr="0058573E" w14:paraId="5B0A6B0F" w14:textId="77777777" w:rsidTr="009C40C1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CB8A398" w14:textId="77777777" w:rsidR="009C40C1" w:rsidRPr="00EE039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1268D6F0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tvůrčí činnosti promítající se do vzdělávací činnosti 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– projekty, konference, workshopy, výstavy, koncerty, studijní opory, skripta, učebnice, didaktické pomůcky aj. – max. 3000 znaků)</w:t>
            </w:r>
          </w:p>
        </w:tc>
      </w:tr>
      <w:tr w:rsidR="009C40C1" w:rsidRPr="0058573E" w14:paraId="3511DBC9" w14:textId="77777777" w:rsidTr="00821304">
        <w:trPr>
          <w:trHeight w:val="699"/>
        </w:trPr>
        <w:tc>
          <w:tcPr>
            <w:tcW w:w="9040" w:type="dxa"/>
          </w:tcPr>
          <w:p w14:paraId="39BA0F4B" w14:textId="09FD36C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Veškerá tvůrčí činnost akademických pracovníků se promítá také do vzdělávací činnosti. Inovace studijního oboru probíhá prostřednictvím průběžné individuální inovace předmětů jednotlivými pracovníky, </w:t>
            </w:r>
            <w:r w:rsidRPr="00BE0917">
              <w:rPr>
                <w:rFonts w:ascii="Arial" w:hAnsi="Arial" w:cs="Arial"/>
                <w:sz w:val="20"/>
              </w:rPr>
              <w:t>kteří aktualizují své přednášky, ale také organizovaně prostřednictvím externích projektů. Pracovníci jsou motivováni k publikacím v oblastech oborů, jejichž výuku garantují</w:t>
            </w:r>
            <w:ins w:id="100" w:author="Hana Navrátilová" w:date="2021-09-17T08:41:00Z">
              <w:r w:rsidR="00EF3E22">
                <w:rPr>
                  <w:rFonts w:ascii="Arial" w:hAnsi="Arial" w:cs="Arial"/>
                  <w:sz w:val="20"/>
                </w:rPr>
                <w:t>.</w:t>
              </w:r>
            </w:ins>
            <w:del w:id="101" w:author="Hana Navrátilová" w:date="2021-09-17T08:41:00Z">
              <w:r w:rsidRPr="00BE0917" w:rsidDel="00EF3E22">
                <w:rPr>
                  <w:rFonts w:ascii="Arial" w:hAnsi="Arial" w:cs="Arial"/>
                  <w:sz w:val="20"/>
                </w:rPr>
                <w:delText xml:space="preserve">, přičemž důraz je kladen na aplikaci do </w:delText>
              </w:r>
              <w:r w:rsidDel="00EF3E22">
                <w:rPr>
                  <w:rFonts w:ascii="Arial" w:hAnsi="Arial" w:cs="Arial"/>
                  <w:sz w:val="20"/>
                </w:rPr>
                <w:delText>porodní asistence</w:delText>
              </w:r>
              <w:r w:rsidRPr="00BE0917" w:rsidDel="00EF3E22">
                <w:rPr>
                  <w:rFonts w:ascii="Arial" w:hAnsi="Arial" w:cs="Arial"/>
                  <w:sz w:val="20"/>
                </w:rPr>
                <w:delText>.</w:delText>
              </w:r>
            </w:del>
            <w:r w:rsidRPr="00BE0917">
              <w:rPr>
                <w:rFonts w:ascii="Arial" w:hAnsi="Arial" w:cs="Arial"/>
                <w:sz w:val="20"/>
              </w:rPr>
              <w:t xml:space="preserve"> </w:t>
            </w:r>
            <w:ins w:id="102" w:author="Hana Navrátilová" w:date="2021-09-17T08:42:00Z">
              <w:r w:rsidR="00EF3E22">
                <w:rPr>
                  <w:rFonts w:ascii="Arial" w:hAnsi="Arial" w:cs="Arial"/>
                  <w:sz w:val="20"/>
                </w:rPr>
                <w:t>Je kladen důraz na rozvoj tvůrčí činnosti akademických pracovníků</w:t>
              </w:r>
              <w:r w:rsidR="001757FC">
                <w:rPr>
                  <w:rFonts w:ascii="Arial" w:hAnsi="Arial" w:cs="Arial"/>
                  <w:sz w:val="20"/>
                </w:rPr>
                <w:t xml:space="preserve"> s možným přesahem do porodní asistence, kterou vnímáme jako multidisciplinární obor. </w:t>
              </w:r>
            </w:ins>
          </w:p>
          <w:p w14:paraId="31E978DA" w14:textId="77777777" w:rsidR="009C40C1" w:rsidRDefault="009C40C1" w:rsidP="009C40C1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64CE1D68" w14:textId="77777777" w:rsidR="009C40C1" w:rsidRPr="00C53170" w:rsidRDefault="009C40C1" w:rsidP="009C40C1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3170">
              <w:rPr>
                <w:rFonts w:ascii="Arial" w:hAnsi="Arial" w:cs="Arial"/>
                <w:b/>
                <w:i/>
                <w:sz w:val="20"/>
                <w:szCs w:val="20"/>
              </w:rPr>
              <w:t>Řešené a podané projekty v roce 2019-2020:</w:t>
            </w:r>
          </w:p>
          <w:p w14:paraId="524B134B" w14:textId="38438830" w:rsidR="009C40C1" w:rsidRPr="00C53170" w:rsidRDefault="009C40C1" w:rsidP="009C40C1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C53170">
              <w:rPr>
                <w:rFonts w:ascii="Arial" w:hAnsi="Arial" w:cs="Arial"/>
                <w:sz w:val="20"/>
                <w:szCs w:val="20"/>
              </w:rPr>
              <w:t xml:space="preserve">GAČR 22-26820S. Protektivní psychosociální aspekty rodin dětí středního a staršího školního věku s diabetem mellitem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53170">
              <w:rPr>
                <w:rFonts w:ascii="Arial" w:hAnsi="Arial" w:cs="Arial"/>
                <w:sz w:val="20"/>
                <w:szCs w:val="20"/>
              </w:rPr>
              <w:t xml:space="preserve">. typu. Hlavní řešitel: </w:t>
            </w:r>
            <w:r w:rsidRPr="009A2A7D">
              <w:rPr>
                <w:rFonts w:ascii="Arial" w:hAnsi="Arial" w:cs="Arial"/>
                <w:iCs/>
                <w:sz w:val="20"/>
                <w:szCs w:val="20"/>
              </w:rPr>
              <w:t>Hlavní řešitel: PhDr. Pavla Kudlová, PhD.</w:t>
            </w:r>
            <w:r w:rsidRPr="009A2A7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53170">
              <w:rPr>
                <w:rFonts w:ascii="Arial" w:hAnsi="Arial" w:cs="Arial"/>
                <w:sz w:val="20"/>
                <w:szCs w:val="20"/>
              </w:rPr>
              <w:t xml:space="preserve">období 01. 01. 2022 - 31. 12. 2024 </w:t>
            </w:r>
            <w:r w:rsidR="003C2B7D">
              <w:rPr>
                <w:rFonts w:cs="Arial"/>
                <w:bCs/>
              </w:rPr>
              <w:t>–</w:t>
            </w:r>
            <w:r w:rsidRPr="00C53170">
              <w:rPr>
                <w:rFonts w:ascii="Arial" w:hAnsi="Arial" w:cs="Arial"/>
                <w:sz w:val="20"/>
                <w:szCs w:val="20"/>
              </w:rPr>
              <w:t xml:space="preserve"> podaný. </w:t>
            </w:r>
          </w:p>
          <w:p w14:paraId="25300F65" w14:textId="6E35E894" w:rsidR="009C40C1" w:rsidRPr="00C53170" w:rsidRDefault="009C40C1" w:rsidP="009C40C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 xml:space="preserve">KEGA </w:t>
            </w:r>
            <w:r w:rsidRPr="00C53170">
              <w:rPr>
                <w:rFonts w:cs="Arial"/>
              </w:rPr>
              <w:t>015KU-4/2021</w:t>
            </w:r>
            <w:r w:rsidR="003C2B7D">
              <w:rPr>
                <w:rFonts w:cs="Arial"/>
              </w:rPr>
              <w:t xml:space="preserve">. </w:t>
            </w:r>
            <w:r w:rsidRPr="00C53170">
              <w:rPr>
                <w:rFonts w:cs="Arial"/>
                <w:bCs/>
              </w:rPr>
              <w:t>Hygienické opatrenia pre študentov ošetrovateľstva pri prevencii a prenose nozokomiálnych nákaz</w:t>
            </w:r>
            <w:r>
              <w:rPr>
                <w:rFonts w:cs="Arial"/>
                <w:bCs/>
              </w:rPr>
              <w:t>. Spoluřešitel: PhDr. Eva Moraučíková, PhD. – podaný.</w:t>
            </w:r>
          </w:p>
          <w:p w14:paraId="3FCB65CA" w14:textId="77777777" w:rsidR="009C40C1" w:rsidRPr="00C53170" w:rsidRDefault="009C40C1" w:rsidP="009C40C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/>
              <w:jc w:val="both"/>
              <w:rPr>
                <w:rFonts w:cs="Arial"/>
              </w:rPr>
            </w:pPr>
            <w:r w:rsidRPr="00C53170">
              <w:rPr>
                <w:rFonts w:cs="Arial"/>
              </w:rPr>
              <w:t xml:space="preserve">MŠMT OPVV. Institucionální kvalita a rozvoj strategie vědy na UTB ve Zlíně/ IKAROS. </w:t>
            </w:r>
            <w:r>
              <w:rPr>
                <w:rFonts w:cs="Arial"/>
              </w:rPr>
              <w:br/>
            </w:r>
            <w:r w:rsidRPr="00C53170">
              <w:rPr>
                <w:rFonts w:cs="Arial"/>
              </w:rPr>
              <w:t>R</w:t>
            </w:r>
            <w:r w:rsidRPr="00C53170">
              <w:rPr>
                <w:rFonts w:cs="Arial"/>
                <w:color w:val="000000"/>
              </w:rPr>
              <w:t xml:space="preserve">eg. č.: CZ.02.2.69/0.0/0.0/18_054/0014623, Hlavní řešitel UTB: </w:t>
            </w:r>
            <w:r w:rsidRPr="00C53170">
              <w:rPr>
                <w:rFonts w:cs="Arial"/>
              </w:rPr>
              <w:t>doc. PhDr. Ing.</w:t>
            </w:r>
            <w:r>
              <w:rPr>
                <w:rFonts w:cs="Arial"/>
              </w:rPr>
              <w:t xml:space="preserve"> Aleš </w:t>
            </w:r>
            <w:r w:rsidRPr="00C53170">
              <w:rPr>
                <w:rFonts w:cs="Arial"/>
              </w:rPr>
              <w:t>Gregar</w:t>
            </w:r>
            <w:r>
              <w:rPr>
                <w:rFonts w:cs="Arial"/>
              </w:rPr>
              <w:t>,</w:t>
            </w:r>
            <w:r w:rsidRPr="00C53170">
              <w:rPr>
                <w:rFonts w:cs="Arial"/>
              </w:rPr>
              <w:t xml:space="preserve"> CSc. Na různých pozicích zapojeni: PhDr. Anna Krátká, Ph.D., PhDr. Pavla Kudlová, PhD., Mgr. Ondřej Vávra, Mgr. Věra Vránová, Ph.D.</w:t>
            </w:r>
            <w:r>
              <w:rPr>
                <w:rFonts w:cs="Arial"/>
              </w:rPr>
              <w:t>, období</w:t>
            </w:r>
            <w:r w:rsidRPr="00C53170">
              <w:rPr>
                <w:rFonts w:cs="Arial"/>
              </w:rPr>
              <w:t xml:space="preserve"> 01. 01. 2020 - 31. 12. 2022</w:t>
            </w:r>
            <w:r>
              <w:rPr>
                <w:rFonts w:cs="Arial"/>
              </w:rPr>
              <w:t>.</w:t>
            </w:r>
          </w:p>
          <w:p w14:paraId="790CD6E3" w14:textId="3C6EABC4" w:rsidR="009C40C1" w:rsidRPr="00C53170" w:rsidRDefault="009C40C1" w:rsidP="009C40C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/>
              <w:jc w:val="both"/>
              <w:rPr>
                <w:rFonts w:cs="Arial"/>
              </w:rPr>
            </w:pPr>
            <w:r w:rsidRPr="00C53170">
              <w:rPr>
                <w:rFonts w:cs="Arial"/>
              </w:rPr>
              <w:t xml:space="preserve">Projekt </w:t>
            </w:r>
            <w:r w:rsidRPr="00C53170">
              <w:rPr>
                <w:rFonts w:cs="Arial"/>
                <w:iCs/>
              </w:rPr>
              <w:t>MSM. RVO/FHS/2020/005. Multidisciplinární přístupy ke zdraví a nemoci. Program: RVO excelent. Hlavní řešitel: PhDr. Pavla Kudlová, PhD., zapojeni interní pracovníci ÚZV, období 01. 01. 2020</w:t>
            </w:r>
            <w:r w:rsidR="003C2B7D">
              <w:rPr>
                <w:rFonts w:cs="Arial"/>
                <w:iCs/>
              </w:rPr>
              <w:t xml:space="preserve"> </w:t>
            </w:r>
            <w:r w:rsidR="003C2B7D">
              <w:rPr>
                <w:rFonts w:cs="Arial"/>
                <w:bCs/>
              </w:rPr>
              <w:t xml:space="preserve">– </w:t>
            </w:r>
            <w:r w:rsidRPr="00C53170">
              <w:rPr>
                <w:rFonts w:cs="Arial"/>
                <w:iCs/>
              </w:rPr>
              <w:t>31. 12. 2020</w:t>
            </w:r>
            <w:r w:rsidRPr="00C53170">
              <w:rPr>
                <w:rFonts w:cs="Arial"/>
              </w:rPr>
              <w:t xml:space="preserve">. </w:t>
            </w:r>
          </w:p>
          <w:p w14:paraId="7C9CC0DE" w14:textId="57435A28" w:rsidR="009C40C1" w:rsidRPr="00C53170" w:rsidRDefault="009C40C1" w:rsidP="009C40C1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C53170">
              <w:rPr>
                <w:rFonts w:ascii="Arial" w:eastAsia="Calibri" w:hAnsi="Arial" w:cs="Arial"/>
                <w:sz w:val="20"/>
                <w:szCs w:val="20"/>
              </w:rPr>
              <w:t xml:space="preserve">MŠMT </w:t>
            </w:r>
            <w:r w:rsidRPr="00C53170">
              <w:rPr>
                <w:rFonts w:ascii="Arial" w:hAnsi="Arial" w:cs="Arial"/>
                <w:sz w:val="20"/>
                <w:szCs w:val="20"/>
              </w:rPr>
              <w:t>Institucionální program FHS/1A/2019</w:t>
            </w:r>
            <w:r w:rsidRPr="00C53170">
              <w:rPr>
                <w:rFonts w:ascii="Arial" w:eastAsia="Calibri" w:hAnsi="Arial" w:cs="Arial"/>
                <w:sz w:val="20"/>
                <w:szCs w:val="20"/>
              </w:rPr>
              <w:t xml:space="preserve"> Inovace studijního předmětu Onkologická, paliativní a hospicová péče. Hlavní řešitel: Mgr. Jana Doleželová, období </w:t>
            </w:r>
            <w:r w:rsidRPr="00C53170">
              <w:rPr>
                <w:rFonts w:ascii="Arial" w:hAnsi="Arial" w:cs="Arial"/>
                <w:sz w:val="20"/>
                <w:szCs w:val="20"/>
              </w:rPr>
              <w:t>01.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3170">
              <w:rPr>
                <w:rFonts w:ascii="Arial" w:hAnsi="Arial" w:cs="Arial"/>
                <w:sz w:val="20"/>
                <w:szCs w:val="20"/>
              </w:rPr>
              <w:t>01.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3170">
              <w:rPr>
                <w:rFonts w:ascii="Arial" w:hAnsi="Arial" w:cs="Arial"/>
                <w:sz w:val="20"/>
                <w:szCs w:val="20"/>
              </w:rPr>
              <w:t xml:space="preserve">2019 </w:t>
            </w:r>
            <w:r w:rsidR="00C23212">
              <w:rPr>
                <w:rFonts w:cs="Arial"/>
                <w:bCs/>
              </w:rPr>
              <w:t>–</w:t>
            </w:r>
            <w:r w:rsidRPr="00C53170">
              <w:rPr>
                <w:rFonts w:ascii="Arial" w:hAnsi="Arial" w:cs="Arial"/>
                <w:sz w:val="20"/>
                <w:szCs w:val="20"/>
              </w:rPr>
              <w:t xml:space="preserve"> 31.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3170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3170">
              <w:rPr>
                <w:rFonts w:ascii="Arial" w:hAnsi="Arial" w:cs="Arial"/>
                <w:sz w:val="20"/>
                <w:szCs w:val="20"/>
              </w:rPr>
              <w:t>2019.</w:t>
            </w:r>
          </w:p>
          <w:p w14:paraId="249FEEF9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269F96B5" w14:textId="77777777" w:rsidR="009C40C1" w:rsidRDefault="009C40C1" w:rsidP="009C40C1">
            <w:pPr>
              <w:ind w:left="38"/>
              <w:contextualSpacing/>
              <w:jc w:val="both"/>
              <w:rPr>
                <w:rFonts w:cs="Arial"/>
                <w:b/>
              </w:rPr>
            </w:pPr>
          </w:p>
          <w:p w14:paraId="536565D6" w14:textId="77777777" w:rsidR="009C40C1" w:rsidRPr="00E70B8A" w:rsidRDefault="009C40C1" w:rsidP="009C40C1">
            <w:pPr>
              <w:contextualSpacing/>
              <w:jc w:val="both"/>
              <w:rPr>
                <w:rFonts w:cs="Arial"/>
              </w:rPr>
            </w:pPr>
            <w:r w:rsidRPr="00E70B8A">
              <w:rPr>
                <w:rFonts w:cs="Arial"/>
              </w:rPr>
              <w:t xml:space="preserve">Ústav zdravotnických věd pořádal v posledních dvou letech mnoho vzdělávacích aktivit k posílení odborného a tvůrčího rozvoje ústavu. </w:t>
            </w:r>
          </w:p>
          <w:p w14:paraId="7400928A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BE0917">
              <w:rPr>
                <w:rFonts w:ascii="Arial" w:hAnsi="Arial" w:cs="Arial"/>
                <w:sz w:val="20"/>
              </w:rPr>
              <w:t>Pracovníci jsou zapojeni do univerzitního projektu s názvem „</w:t>
            </w:r>
            <w:r w:rsidRPr="00BE0917">
              <w:rPr>
                <w:rFonts w:ascii="Arial" w:hAnsi="Arial" w:cs="Arial"/>
                <w:i/>
                <w:sz w:val="20"/>
              </w:rPr>
              <w:t>Strategický projekt UTB ve Zlíně</w:t>
            </w:r>
            <w:r w:rsidRPr="00BE0917">
              <w:rPr>
                <w:rFonts w:ascii="Arial" w:hAnsi="Arial" w:cs="Arial"/>
                <w:sz w:val="20"/>
              </w:rPr>
              <w:t xml:space="preserve">“, jehož hlavním cílem je systematické zvýšení kvality vzdělávací činnosti, účinnosti a přístupu </w:t>
            </w:r>
            <w:r>
              <w:rPr>
                <w:rFonts w:ascii="Arial" w:hAnsi="Arial" w:cs="Arial"/>
                <w:sz w:val="20"/>
              </w:rPr>
              <w:br/>
            </w:r>
            <w:r w:rsidRPr="00BE0917">
              <w:rPr>
                <w:rFonts w:ascii="Arial" w:hAnsi="Arial" w:cs="Arial"/>
                <w:sz w:val="20"/>
              </w:rPr>
              <w:t xml:space="preserve">ke vzdělávání na UTB. </w:t>
            </w:r>
          </w:p>
          <w:p w14:paraId="5502A321" w14:textId="07338B56" w:rsidR="009C40C1" w:rsidRPr="00172B27" w:rsidRDefault="009C40C1" w:rsidP="00821304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BE0917">
              <w:rPr>
                <w:rFonts w:ascii="Arial" w:hAnsi="Arial" w:cs="Arial"/>
                <w:sz w:val="20"/>
              </w:rPr>
              <w:t>V </w:t>
            </w:r>
            <w:r>
              <w:rPr>
                <w:rFonts w:ascii="Arial" w:hAnsi="Arial" w:cs="Arial"/>
                <w:sz w:val="20"/>
              </w:rPr>
              <w:t>letech</w:t>
            </w:r>
            <w:r w:rsidRPr="00BE0917">
              <w:rPr>
                <w:rFonts w:ascii="Arial" w:hAnsi="Arial" w:cs="Arial"/>
                <w:sz w:val="20"/>
              </w:rPr>
              <w:t xml:space="preserve"> 20</w:t>
            </w:r>
            <w:r>
              <w:rPr>
                <w:rFonts w:ascii="Arial" w:hAnsi="Arial" w:cs="Arial"/>
                <w:sz w:val="20"/>
              </w:rPr>
              <w:t>20, 2021</w:t>
            </w:r>
            <w:r w:rsidRPr="00BE0917">
              <w:rPr>
                <w:rFonts w:ascii="Arial" w:hAnsi="Arial" w:cs="Arial"/>
                <w:sz w:val="20"/>
              </w:rPr>
              <w:t xml:space="preserve"> absolvovali </w:t>
            </w:r>
            <w:r w:rsidR="004F4B45">
              <w:rPr>
                <w:rFonts w:ascii="Arial" w:hAnsi="Arial" w:cs="Arial"/>
                <w:sz w:val="20"/>
              </w:rPr>
              <w:t>akademičtí pracovníci ÚZV</w:t>
            </w:r>
            <w:r w:rsidRPr="00BE0917">
              <w:rPr>
                <w:rFonts w:ascii="Arial" w:hAnsi="Arial" w:cs="Arial"/>
                <w:sz w:val="20"/>
              </w:rPr>
              <w:t xml:space="preserve"> workshopy a semináře zaměřené na kvalitativní i kvantitativní výzkum</w:t>
            </w:r>
            <w:r>
              <w:rPr>
                <w:rFonts w:ascii="Arial" w:hAnsi="Arial" w:cs="Arial"/>
                <w:sz w:val="20"/>
              </w:rPr>
              <w:t xml:space="preserve">, další workshopy byly </w:t>
            </w:r>
            <w:r w:rsidR="004F4B45">
              <w:rPr>
                <w:rFonts w:ascii="Arial" w:hAnsi="Arial" w:cs="Arial"/>
                <w:sz w:val="20"/>
              </w:rPr>
              <w:t>orientovány</w:t>
            </w:r>
            <w:r w:rsidRPr="00BE0917">
              <w:rPr>
                <w:rFonts w:ascii="Arial" w:hAnsi="Arial" w:cs="Arial"/>
                <w:sz w:val="20"/>
              </w:rPr>
              <w:t xml:space="preserve"> na zadávání, kvalitní vedení a hodnocení závěrečných prací studentů. </w:t>
            </w:r>
          </w:p>
          <w:p w14:paraId="61391183" w14:textId="77777777" w:rsidR="009C40C1" w:rsidRPr="00BE091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6561B756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70C35BE5" w14:textId="77777777" w:rsidR="009C40C1" w:rsidRPr="000A776B" w:rsidRDefault="009C40C1" w:rsidP="009C40C1">
            <w:pPr>
              <w:pStyle w:val="Bezmezer"/>
              <w:shd w:val="clear" w:color="auto" w:fill="FFFFFF" w:themeFill="background1"/>
              <w:ind w:right="284"/>
              <w:rPr>
                <w:rFonts w:ascii="Arial" w:hAnsi="Arial" w:cs="Arial"/>
                <w:b/>
                <w:sz w:val="20"/>
              </w:rPr>
            </w:pPr>
            <w:r w:rsidRPr="000A776B">
              <w:rPr>
                <w:rFonts w:ascii="Arial" w:hAnsi="Arial" w:cs="Arial"/>
                <w:b/>
                <w:sz w:val="20"/>
              </w:rPr>
              <w:t>Publikační výstupy:</w:t>
            </w:r>
          </w:p>
          <w:p w14:paraId="11A9517C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ap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Dhaifalah, I., Havalova, J., Langova, D., </w:t>
            </w: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AdamIk, Z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. 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et al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 Women with Positive First Trimester Thyroid Disease Screening Results. 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Journal of Fetal Medicine,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 2019, vol.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6,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 no. 3, pp. 123–126. ISSN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2348-1153. </w:t>
            </w:r>
            <w:hyperlink r:id="rId15" w:tgtFrame="_blank" w:history="1">
              <w:r w:rsidRPr="00172B27">
                <w:rPr>
                  <w:rStyle w:val="Hypertextovodkaz"/>
                  <w:rFonts w:cs="Arial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https://doi-org.proxy.k.utb.cz/10.1007/s40556-019-00218-6</w:t>
              </w:r>
            </w:hyperlink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 </w:t>
            </w:r>
          </w:p>
          <w:p w14:paraId="27A7CE1A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GATEK, J.,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PETRU, V., KOSAC, P., RATAJSKY, M., DUBEN, J., DUDESEK, B., JANCIK, P., ZABOJNIKOVA, M., KATRUSAK, J., OPELOVA, P., PODRAZSKA, L., VAZAN, P.,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KUDLOVA, P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., HOLIK, P., MELICHAR, B., VRANA, D. Targeted axillary dissection with preoperative tattooing of biopsied positive axillary lymph nodes in breast cancer. 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Neoplasma</w:t>
            </w:r>
            <w:r w:rsidRPr="00172B27">
              <w:rPr>
                <w:rFonts w:ascii="Arial" w:hAnsi="Arial" w:cs="Arial"/>
                <w:iCs/>
                <w:color w:val="000000" w:themeColor="text1"/>
                <w:sz w:val="20"/>
                <w:szCs w:val="20"/>
                <w:shd w:val="clear" w:color="auto" w:fill="FFFFFF"/>
              </w:rPr>
              <w:t>, 2020, vol  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67, no.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6, pp. 1329-1334.</w:t>
            </w:r>
          </w:p>
          <w:p w14:paraId="6B9A7CEE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CIBULA, D., KOCIAN, R., PLAIKNER, A.,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HAVELKA, P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 et al: Sentinel lymph node mapping and intraoperative assessment in a prospective, international, multicentre, observational trial of patients with cervical cancer: The SENTIX trial, Europen Jornal of Cancer, 2020, 137, 69-80.  IF 7,275.</w:t>
            </w:r>
          </w:p>
          <w:p w14:paraId="20B7AD39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HLAVÁČ, V., VÁCLAVÍKOVÁ, R., BRYNYCHOVÁ, V., KOŽEVNIKOVOVÁ, R., KOPEČKOVÁ, K., VRÁNA, D.,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GATĚK,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., SOUČEK, P. Role of genetic variation in ABC transporters in breast cancer prognosis and therapy response. 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International Journal of Molecular Sciences, </w:t>
            </w:r>
            <w:r w:rsidRPr="00172B27">
              <w:rPr>
                <w:rFonts w:ascii="Arial" w:hAnsi="Arial" w:cs="Arial"/>
                <w:iCs/>
                <w:color w:val="000000" w:themeColor="text1"/>
                <w:sz w:val="20"/>
                <w:szCs w:val="20"/>
                <w:shd w:val="clear" w:color="auto" w:fill="FFFFFF"/>
              </w:rPr>
              <w:t>2020, vol.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 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21, no. 2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4, pp. 1-17.</w:t>
            </w:r>
          </w:p>
          <w:p w14:paraId="417D39CD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CHOCHOLOUSKOVA, M, JIRASKO, R.,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GATEK,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et al. Reversed phase UHPLC/ESI-MS determination of oxylipins in human plasma: a case study of female breast cancer.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Analytical and Bioanalytical Chemistry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2019, Feb;411(6) pp.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1239-1251. doi: 10.1007/s00216-018-1556-y.</w:t>
            </w:r>
          </w:p>
          <w:p w14:paraId="7C1F3BFF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KUDELA, M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PILKA, R., DZVINČUK, P., MAREK, R. and KLEMENTOVÁ, O. Medical ethical moral and legal aspects of Jehovah's Witnesses operations.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Ceska Gynekologie,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2019. 84(1), pp. 23-27. ISSN: 12107832. </w:t>
            </w:r>
          </w:p>
          <w:p w14:paraId="554D8D43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KUDELA, M.,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ČERNÁ, M., HOSTINSKÁ, E., HUML, K., GROFOVÁ, Š. and PILKA, R. Prophylactic bilateral iliac artery balloon occlusion during cesarean section in Jehova’s Witnesses patient.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Ceska Gynekologie, 2019.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84(5), pp. 337-340. ISSN: 12107832.</w:t>
            </w:r>
          </w:p>
          <w:p w14:paraId="1B312546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GÁGYOR, D., PILKA, R.,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KUDELA, M.,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DZVINČUK, P., ONDROVÁ, D. and BENICKÁ, A. Sakrospinous fixation sec. Miyazaki – complications and long-term results.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Ceska Gynekologie, 2019. 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84(2), pp. 105-110. ISSN: 12107832.</w:t>
            </w:r>
          </w:p>
          <w:p w14:paraId="476FB16A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autoSpaceDE w:val="0"/>
              <w:spacing w:after="0" w:line="240" w:lineRule="auto"/>
              <w:rPr>
                <w:rStyle w:val="Hypertextovodkaz"/>
                <w:rFonts w:cs="Arial"/>
                <w:color w:val="000000" w:themeColor="text1"/>
              </w:rPr>
            </w:pPr>
            <w:r w:rsidRPr="00172B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KUDLOVÁ, P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., KOČVAROVÁ, I., BUREŠOVÁ, K. Quality of life in patients with chronic heart failure. </w:t>
            </w:r>
            <w:r w:rsidRPr="00172B27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Kontakt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2019. Prepublished online: 2019, vol. 21, issue 4, pp. 395-402. EISSN 1804-7122. ISSN 1212-4117 (in print). DOI: 10.32725/kont.2019.050. Dostupný z: </w:t>
            </w:r>
            <w:hyperlink r:id="rId16" w:history="1">
              <w:r w:rsidRPr="00172B27">
                <w:rPr>
                  <w:rStyle w:val="Hypertextovodkaz"/>
                  <w:rFonts w:cs="Arial"/>
                  <w:color w:val="000000" w:themeColor="text1"/>
                </w:rPr>
                <w:t>https://kont.zsf.jcu.cz/corproof.php?tartkey=knt-000000-0488</w:t>
              </w:r>
            </w:hyperlink>
          </w:p>
          <w:p w14:paraId="22F6182F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KUDLOVÁ, P.,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KOČVAROVÁ, I. Knowledge and self-assessment of general practitioner nurses in the area of diabetes mellitus. Kontakt, 2020, 22 (3): 165–171. doi: 10.32725/kont.2020.031. EISSN 1804-7122</w:t>
            </w:r>
          </w:p>
          <w:p w14:paraId="560A9365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KUDLOVÁ, P.,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KOČVAROVÁ, I. Quality of life in patients with diabetic foot ulcers. Cent Eur J Nurs Midw, 2020, vol. 11, issue 1, pp. 34–42. ISSN: 2336-3517. DOI: 10.15452/CEJNM.2020.11.0006.</w:t>
            </w:r>
          </w:p>
          <w:p w14:paraId="6EC57F1A" w14:textId="77777777" w:rsidR="009C40C1" w:rsidRPr="00172B27" w:rsidRDefault="009C40C1" w:rsidP="009C40C1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KUDLOVÁ, P., GATĚK, J., KUBICOVÁ, M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172B27">
              <w:rPr>
                <w:rFonts w:ascii="Arial" w:eastAsia="Arial Unicode MS" w:hAnsi="Arial" w:cs="Arial"/>
                <w:i/>
                <w:color w:val="000000" w:themeColor="text1"/>
                <w:sz w:val="20"/>
                <w:szCs w:val="20"/>
              </w:rPr>
              <w:t>Ošetřovatelská péče v břišní chirurgii.</w:t>
            </w:r>
            <w:r w:rsidRPr="00172B27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 xml:space="preserve"> 1. vyd</w:t>
            </w:r>
            <w:r w:rsidRPr="00172B27">
              <w:rPr>
                <w:rFonts w:ascii="Arial" w:eastAsia="Malgun Gothic Semilight" w:hAnsi="Arial" w:cs="Arial"/>
                <w:color w:val="000000" w:themeColor="text1"/>
                <w:sz w:val="20"/>
                <w:szCs w:val="20"/>
              </w:rPr>
              <w:t>á</w:t>
            </w:r>
            <w:r w:rsidRPr="00172B27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n</w:t>
            </w:r>
            <w:r w:rsidRPr="00172B27">
              <w:rPr>
                <w:rFonts w:ascii="Arial" w:eastAsia="Malgun Gothic Semilight" w:hAnsi="Arial" w:cs="Arial"/>
                <w:color w:val="000000" w:themeColor="text1"/>
                <w:sz w:val="20"/>
                <w:szCs w:val="20"/>
              </w:rPr>
              <w:t>í</w:t>
            </w:r>
            <w:r w:rsidRPr="00172B27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. Zl</w:t>
            </w:r>
            <w:r w:rsidRPr="00172B27">
              <w:rPr>
                <w:rFonts w:ascii="Arial" w:eastAsia="Malgun Gothic Semilight" w:hAnsi="Arial" w:cs="Arial"/>
                <w:color w:val="000000" w:themeColor="text1"/>
                <w:sz w:val="20"/>
                <w:szCs w:val="20"/>
              </w:rPr>
              <w:t>í</w:t>
            </w:r>
            <w:r w:rsidRPr="00172B27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n: Univerzita Tom</w:t>
            </w:r>
            <w:r w:rsidRPr="00172B27">
              <w:rPr>
                <w:rFonts w:ascii="Arial" w:eastAsia="Malgun Gothic Semilight" w:hAnsi="Arial" w:cs="Arial"/>
                <w:color w:val="000000" w:themeColor="text1"/>
                <w:sz w:val="20"/>
                <w:szCs w:val="20"/>
              </w:rPr>
              <w:t>áš</w:t>
            </w:r>
            <w:r w:rsidRPr="00172B27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e Bati ve Zl</w:t>
            </w:r>
            <w:r w:rsidRPr="00172B27">
              <w:rPr>
                <w:rFonts w:ascii="Arial" w:eastAsia="Malgun Gothic Semilight" w:hAnsi="Arial" w:cs="Arial"/>
                <w:color w:val="000000" w:themeColor="text1"/>
                <w:sz w:val="20"/>
                <w:szCs w:val="20"/>
              </w:rPr>
              <w:t>í</w:t>
            </w:r>
            <w:r w:rsidRPr="00172B27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 xml:space="preserve">ně, 2020. 215 s. Online zdroj. ISBN 978-80-7454-958-8 (online; ePub). </w:t>
            </w:r>
          </w:p>
          <w:p w14:paraId="29A9FA7D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NEMEJCOVA K, KOCIAN R, KOHLER CH,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HAVELKA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P. et al.: Central Pathology Review in SENTIX, A Prospective Observational International Study on Sentinel Lymph Node Biopsy in Patients with Early-Stage Cervical Cancer (ENGOT-CX2), Cancer 2020, 12, 1115, IF 6,126.</w:t>
            </w:r>
          </w:p>
          <w:p w14:paraId="78FB5291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VRÁNA, D., KALITA, O., HRABÁLEK, L., et al. Primary Intracranial Sarcomas, Myxoid Meningeal Sarcoma – a Case Report and Literature Review. 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Klinicka Onkologie,</w:t>
            </w:r>
            <w:r w:rsidRPr="00172B27">
              <w:rPr>
                <w:rFonts w:ascii="Arial" w:hAnsi="Arial" w:cs="Arial"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2019, roč.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32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č. 3, s. 214-219. e-ISSN: 1802-5307.</w:t>
            </w:r>
          </w:p>
          <w:p w14:paraId="5C9B779D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autoSpaceDE w:val="0"/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MORAUČÍKOVÁ, E.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Úloha pôrodnej asistentky pri operačných pôrodoch. In Moderní gynekologie a porodnictví. Praha: A-medi management, s.r..o. vol. 26, č. 2, srpen 2019, s. 167-172, ISSN 1211-1058.</w:t>
            </w:r>
          </w:p>
          <w:p w14:paraId="5348B473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 xml:space="preserve">Skopalová, K., Capáková, Z., Bober, P., </w:t>
            </w: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</w:rPr>
              <w:t>Pelková,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et al. In-Vitro Hemocompatibility of Polyaniline Functionalized by Bioactive Molecules. </w:t>
            </w:r>
            <w:r w:rsidRPr="00172B27">
              <w:rPr>
                <w:rStyle w:val="Zdraznn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Polymers, 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2019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 vol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  <w:r w:rsidRPr="00172B27">
              <w:rPr>
                <w:rStyle w:val="Zdraznn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11, on.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11, pp. 1861. ISSN 2073-4360.</w:t>
            </w:r>
          </w:p>
          <w:p w14:paraId="273F87A1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 xml:space="preserve">Ozaltin, K., Lehocky, M., Humpolicek, P., </w:t>
            </w: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</w:rPr>
              <w:t xml:space="preserve">Pelkova,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 al. Anticoagulant Polyethylene Terephthalate Surface by Plasma-Mediated Fucoidan Immobilization. </w:t>
            </w:r>
            <w:r w:rsidRPr="00172B27">
              <w:rPr>
                <w:rStyle w:val="Zdraznn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Polymers,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2019, vol. 11, no. 5, pp. 750. ISSN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2073-4360.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B42FBE3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BOHONĚK, M., BĚLOCHOVÁ, J., ČERMÁKOVÁ, Z., DUŠKOVÁ, D., GAŠOVÁ, Z., GALUSZKOVÁ, D., MASOPUST, J.,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PELKOVÁ,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PROCHÁZKOVÁ, R., ŘEHÁČEK, V. and TUREK, P. Výroba a použití rekonvalescentní plazmy anti-sars-cov-2 v Čr.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Transfuze a Hematologie Dnes,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2020.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26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pp. 22-23. </w:t>
            </w:r>
            <w:r w:rsidRPr="00172B27">
              <w:rPr>
                <w:rStyle w:val="Siln"/>
                <w:rFonts w:ascii="Arial" w:hAnsi="Arial" w:cs="Arial"/>
                <w:color w:val="000000" w:themeColor="text1"/>
                <w:sz w:val="20"/>
                <w:szCs w:val="20"/>
              </w:rPr>
              <w:t xml:space="preserve">ISSN: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12135763.</w:t>
            </w:r>
          </w:p>
          <w:p w14:paraId="63C6097B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PLISKOVÁ, B., JUŘENÍKOVÁ, P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KOUTNÍKOVÁ, M. Hospital preschool teachers in the Czech Republic. 12th annual International Conference of Education, Research and Innovation. Spein, Sevilla, 2019.  ISSN: 2340-1095. </w:t>
            </w:r>
          </w:p>
          <w:p w14:paraId="3F66A19B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PLISKOVÁ, B.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Patient´s education and learning in hospitals and clinical settings. 13th annual International Conference of Education, Research and Innovation. Spain, Sevilla, 2020.</w:t>
            </w:r>
          </w:p>
          <w:p w14:paraId="5F527CB1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Style w:val="doi"/>
                <w:rFonts w:ascii="Arial" w:eastAsiaTheme="majorEastAsia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RUMPIK, D.,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RUMPIKOVA,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T., POHANKA, M., VENTRUBA, P. and BELASKOVA, S., Gestational surrogacy in the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epublic.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Biomedical Papers,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2019, </w:t>
            </w:r>
            <w:hyperlink r:id="rId17" w:history="1">
              <w:r w:rsidRPr="00172B27">
                <w:rPr>
                  <w:rStyle w:val="Hypertextovodkaz"/>
                  <w:rFonts w:cs="Arial"/>
                  <w:color w:val="000000" w:themeColor="text1"/>
                </w:rPr>
                <w:t>163(2)</w:t>
              </w:r>
            </w:hyperlink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:155-160</w:t>
            </w:r>
            <w:r w:rsidRPr="00172B27">
              <w:rPr>
                <w:rStyle w:val="clightest"/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 | </w:t>
            </w:r>
            <w:r w:rsidRPr="00172B27">
              <w:rPr>
                <w:rStyle w:val="doi"/>
                <w:rFonts w:ascii="Arial" w:eastAsiaTheme="majorEastAsia" w:hAnsi="Arial" w:cs="Arial"/>
                <w:color w:val="000000" w:themeColor="text1"/>
                <w:sz w:val="20"/>
                <w:szCs w:val="20"/>
              </w:rPr>
              <w:t>DOI: 10.5507/bp.2018.040.</w:t>
            </w:r>
          </w:p>
          <w:p w14:paraId="7A8673C7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HLAVÁČOVÁ, S.,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RUMPÍKOVÁ, T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RUMPÍK, D. et al. Comparison of intracytoplasmic sperm injection and preselected intracytoplasmic sperm injection by time-lapse monitoring.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Journal of Reproductive Medicine,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2019, 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64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(2), pp. 125-130.</w:t>
            </w:r>
          </w:p>
          <w:p w14:paraId="1314A590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SNOPKOVÁ, S., ŠTOURAČ, P., FAŠANEKOVÁ, L., MIHALČIN, M., HAVLÍČKOVÁ, K., SVAČINKA, R., VOLFOVÁ, P.,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SNOPEK, P.,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HUSA, P. 2019. Progressive multifocal leucoencephalopathy - epidemiology, immune responbse, clinical dofferences, treatment.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Epidemiologie, mikrobiologie, imunologie, Mladá fronta a.s., 2019, roč. 68, č. 1, s. 24-31. ISSN 1210-7913.</w:t>
            </w:r>
          </w:p>
          <w:p w14:paraId="1A2039FD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STAŇKOVÁ, P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PAPADAKI, Š., DVORSKÝ, J. The reducing hospital costs through horizontal integration.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Iranian Journal of Public Health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2019, vol. 48, iss. 11, s. 2016-2024. ISSN 2251-6085. </w:t>
            </w:r>
          </w:p>
          <w:p w14:paraId="615D6CFC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ŠÁLEK,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Tomáš. Extreme diet without calcium may lead to hyperoxaluria and kidney stone recurrence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case study.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Journal of Clinical Laboratory Analysis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2020, e23512.</w:t>
            </w:r>
          </w:p>
          <w:p w14:paraId="582AE3BA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ŠÁLEK, T., VODIČKA, M., GABRHELÍK, T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Estimated glomerular filtration rate in patients overdosed with gentamicin.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Journal of Laboratory Medicine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2020, 44.1: 35-39.</w:t>
            </w:r>
          </w:p>
          <w:p w14:paraId="006F2ACB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ŠÁLEK, T., VODIČKA, M., GŘIVA, M.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Cystatin C may be better than creatinine for digoxin dosing in older adults with atrial fibrillation.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Journal of Clinical Laboratory Analysis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2020, 34.10: e23427.</w:t>
            </w:r>
          </w:p>
          <w:p w14:paraId="43C96784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ŠÁLEK, T.,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ADAMÍKOVÁ, A, PONÍŽIL, P. The fat mass, estimated glomerular filtration rate, and chronic inflammation in type 2 diabetic patients. </w:t>
            </w:r>
            <w:r w:rsidRPr="00172B2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Journal of Clinical Laboratory Analysis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2020, e23229.</w:t>
            </w:r>
          </w:p>
          <w:p w14:paraId="20950E85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ŠÁLEK, T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., ADAMÍKOVÁ, A. Cystatin C measurement leads to lower metformin dosage in elderly type 2 diabetic patients. Basic &amp; clinical pharmacology &amp; toxicology, 2019, 124.3: 298-302.</w:t>
            </w:r>
          </w:p>
          <w:p w14:paraId="115AC1E9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TKADLECOVÁ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H., Spalničky – výskyt v České republice a ve světě. </w:t>
            </w:r>
            <w:r w:rsidRPr="00172B27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Očkování a cestovní medicína, 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2019, roč. 10, č. 1, s. 17-20. Ockov Cest Med, ISSN 1804-493X.</w:t>
            </w:r>
          </w:p>
          <w:p w14:paraId="61CDC6F5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TKADLECOVÁ,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H., Klíšťová encefalitida – významná infekce našeho kontinentu. </w:t>
            </w:r>
            <w:r w:rsidRPr="00172B27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Očkování </w:t>
            </w:r>
            <w:r w:rsidRPr="00172B27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br/>
              <w:t xml:space="preserve">a cestovní medicína, 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2019, roč. 10, č. 2, s. 17-20. Ockov Cest Med, ISSN 1804-493X.</w:t>
            </w:r>
          </w:p>
          <w:p w14:paraId="2E569180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TRETEROVÁ, S., JUŘENÍKOVÁ, P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. Multidisciplinary Team in Home Hospice Care.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In:  </w:t>
            </w:r>
            <w:r w:rsidRPr="00172B27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6rd International Multidisciplinary Scientific Conference on Social Sciences an Arts SGEM 2019. </w:t>
            </w:r>
            <w:r w:rsidRPr="00172B2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Albena: SGEM. Conference Proceedings, 24 Aug.- 2 Sept. 2019</w:t>
            </w:r>
            <w:r w:rsidRPr="00172B27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ISBN 978-6119-7408-93-5.</w:t>
            </w:r>
          </w:p>
          <w:p w14:paraId="4A18B5F0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TRETEROVÁ, S.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Effect of Information Sources on the Dietary Habits of the Elderly People with Type 2 Diabetes Mellitus. In: International Scientific Publications, 2019, vol. 17, p. 299-305. ISSN 1314-7277.</w:t>
            </w:r>
          </w:p>
          <w:p w14:paraId="31089B3E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</w:rPr>
              <w:t>Vaculíková, J</w:t>
            </w:r>
            <w:r w:rsidRPr="00172B27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>., Vávrová, S.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Exploring the meaning of old age from the czech adult perspective: a quantitative research study.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Kontakt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2019, roč. 21, č. 3, s. 326–333. ISSN 1212-4117. </w:t>
            </w:r>
          </w:p>
          <w:p w14:paraId="3238784F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</w:rPr>
              <w:t>Vaculíková, J</w:t>
            </w:r>
            <w:r w:rsidRPr="00172B27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 xml:space="preserve">., SOUKUP, P.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Mediation pattern of proactive coping and social support on well-being and depression.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International Journal of Psychology and Psychological Therapy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2019, roč. 19, č. 1, s. 39–54. ISSN 1577-7057.</w:t>
            </w:r>
          </w:p>
          <w:p w14:paraId="3B6C3FEC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aps/>
                <w:color w:val="000000" w:themeColor="text1"/>
                <w:sz w:val="20"/>
                <w:szCs w:val="20"/>
              </w:rPr>
              <w:t xml:space="preserve">Vávrová, S., </w:t>
            </w: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</w:rPr>
              <w:t>Vaculíková, J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Attitudes of the Czech Public towards international adoption of minors.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Sociální práce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2019, roč. 19, č. 1, s. 84–93. ISSN 1213-6204.</w:t>
            </w:r>
          </w:p>
          <w:p w14:paraId="42DD16AD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KALENDA, J., KOČVAROVÁ, I.,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VACULÍKOVÁ, J.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Determinants of participation in nonformal education in the Czech Republic.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Adult Education Quarterly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2019, roč. 70, č. 2, s. 99–118. ISSN 0741-7136.</w:t>
            </w:r>
          </w:p>
          <w:p w14:paraId="36BBD1CD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VACULÍKOVÁ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J., KALENDA, J., KOČVAROVÁ, I. Hidden gender differences in formal and non-formal adult education.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Studies In Continuing Education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2020. ISSN 0158-037X.</w:t>
            </w:r>
          </w:p>
          <w:p w14:paraId="5E6C6EFA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KARGER, T., KALENDA, J.,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VACULÍKOVÁ,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J. Biografické fáze a informační zdroje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ve formování historického vědomí.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Historická sociologie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2020, roč. 12, č. 1, s. 9–32. ISSN 1804-0616.</w:t>
            </w:r>
          </w:p>
          <w:p w14:paraId="00EA4DEE" w14:textId="4B7FB413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HAN, F., </w:t>
            </w:r>
            <w:r w:rsidR="00C232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VACULÍ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KOVÁ, J.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Predictions of self-regulated cognitive and metacognitve learning strategy use and access to online learning activities to university students’ academic success in a blended context. In: Balashov, Eduard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 Self-regulated learning, cognition and metacognition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 New York: Nova Science, 2020, s. 197–217. ISBN 978-1-53617-083-2.</w:t>
            </w:r>
          </w:p>
          <w:p w14:paraId="37BC6686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VACULIKOVÁ,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HAN, F. Combining self-reported and observational measures of self-regulated learning to explain student academic success in blended learning contexts.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Technology, Pedagogy and Education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under review. </w:t>
            </w:r>
          </w:p>
          <w:p w14:paraId="51B5EBF6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aps/>
                <w:color w:val="000000" w:themeColor="text1"/>
                <w:sz w:val="20"/>
                <w:szCs w:val="20"/>
              </w:rPr>
              <w:t>Vaculíková,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An investigation of students' motivation to pursue higher education at a Czech university. In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Education Excellence And Innovation Management Through Vision 2020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2019, s. 1599–1609. Granada: Int Business Information Management Assoc-Ibima.</w:t>
            </w:r>
          </w:p>
          <w:p w14:paraId="4B2A1408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GAVORA, P.,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VACULÍKOVÁ, J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., KALENDA, J., KÁLMÁN, O., GOMBOS, P., ŚWIGOST, M., BONTOVÁ, A. Comparing metacognitive reading strategies among university students from Poland, Hungary, Slovakia and the Czech Republic.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Journal of Further and Higher Education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, 2020, roč. 44, č. 7, s. 896–910. ISSN 0309-877X.</w:t>
            </w:r>
          </w:p>
          <w:p w14:paraId="284F64AE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Style w:val="fontstyle01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MICHALCOVA, J., </w:t>
            </w: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VASUT, K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., AIRAKSINEN, M., BIELAKOVA, K. Inclusion of medication-related fall risk in fall risk assessment tool in geriatric care units. BMC Geriatrics. 2020 Nov 6;20(1):454. doi: 10.1186/s12877-020-01845-9.</w:t>
            </w:r>
          </w:p>
          <w:p w14:paraId="08D61EA9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right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VRÁNOVÁ, V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Dialog s rodičkou a individuální přístup. 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Moderní gynekologie a porodnictví, 2020. 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28(2), 104 – 107. ISSN 1211-1058.</w:t>
            </w:r>
          </w:p>
          <w:p w14:paraId="1962FCC2" w14:textId="77777777" w:rsidR="009C40C1" w:rsidRPr="00172B27" w:rsidRDefault="009C40C1" w:rsidP="009C40C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MORAUČÍKOVÁ, E., VRÁNOVÁ, V., KUTÁLKOVÁ, K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 Komunikácia s rodinou po strate dieťa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ťa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72B2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Zdravotnícke štúdie: vedecko-odborný časopis FZ KU v Ružomberoku, 2020.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XII.(1), 28 – 30. ISSN 1337-723X.</w:t>
            </w:r>
          </w:p>
          <w:p w14:paraId="283F7E57" w14:textId="4AD8553E" w:rsidR="00B53BE6" w:rsidRPr="001757FC" w:rsidDel="001757FC" w:rsidRDefault="009C40C1" w:rsidP="00B53BE6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del w:id="103" w:author="Hana Navrátilová" w:date="2021-09-17T08:44:00Z"/>
                <w:rFonts w:cs="Arial"/>
                <w:b/>
              </w:rPr>
            </w:pPr>
            <w:r w:rsidRPr="00172B27">
              <w:rPr>
                <w:rFonts w:ascii="Arial" w:hAnsi="Arial" w:cs="Arial"/>
                <w:b/>
                <w:caps/>
                <w:sz w:val="20"/>
                <w:szCs w:val="20"/>
                <w:bdr w:val="none" w:sz="0" w:space="0" w:color="auto" w:frame="1"/>
              </w:rPr>
              <w:t>KUDLOVA, P</w:t>
            </w:r>
            <w:r w:rsidRPr="00172B27">
              <w:rPr>
                <w:rFonts w:ascii="Arial" w:hAnsi="Arial" w:cs="Arial"/>
                <w:caps/>
                <w:sz w:val="20"/>
                <w:szCs w:val="20"/>
                <w:bdr w:val="none" w:sz="0" w:space="0" w:color="auto" w:frame="1"/>
              </w:rPr>
              <w:t xml:space="preserve">., KOCVAROVA, I., </w:t>
            </w:r>
            <w:r w:rsidRPr="00172B27">
              <w:rPr>
                <w:rFonts w:ascii="Arial" w:hAnsi="Arial" w:cs="Arial"/>
                <w:b/>
                <w:caps/>
                <w:sz w:val="20"/>
                <w:szCs w:val="20"/>
                <w:bdr w:val="none" w:sz="0" w:space="0" w:color="auto" w:frame="1"/>
              </w:rPr>
              <w:t>VRANOVA, V., KUDELA, M.,</w:t>
            </w:r>
            <w:r w:rsidRPr="00172B27">
              <w:rPr>
                <w:rFonts w:ascii="Arial" w:hAnsi="Arial" w:cs="Arial"/>
                <w:caps/>
                <w:sz w:val="20"/>
                <w:szCs w:val="20"/>
                <w:bdr w:val="none" w:sz="0" w:space="0" w:color="auto" w:frame="1"/>
              </w:rPr>
              <w:t xml:space="preserve"> 2021. </w:t>
            </w:r>
            <w:r w:rsidRPr="00172B27">
              <w:rPr>
                <w:rFonts w:ascii="Arial" w:hAnsi="Arial" w:cs="Arial"/>
                <w:sz w:val="20"/>
                <w:szCs w:val="20"/>
                <w:lang w:val="en-GB"/>
              </w:rPr>
              <w:t xml:space="preserve">Performing an Oral Glucose Tolerance Test During Pregnancy. In: </w:t>
            </w:r>
            <w:r w:rsidRPr="00172B27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Central European Journal of Nursing and Midwifery. </w:t>
            </w:r>
            <w:r w:rsidRPr="00172B27">
              <w:rPr>
                <w:rFonts w:ascii="Arial" w:hAnsi="Arial" w:cs="Arial"/>
                <w:sz w:val="20"/>
                <w:szCs w:val="20"/>
                <w:lang w:val="en-GB"/>
              </w:rPr>
              <w:t>Vol. 12, no. 2, p. XXX-XXX. ISSN 233-3517. doi: 10.15452/CEJNM.2021.12.001. In printing.</w:t>
            </w:r>
          </w:p>
          <w:p w14:paraId="684AF76C" w14:textId="77777777" w:rsidR="001757FC" w:rsidRPr="001757FC" w:rsidRDefault="001757FC" w:rsidP="001757FC">
            <w:pPr>
              <w:pStyle w:val="Odstavecseseznamem"/>
              <w:spacing w:after="0" w:line="240" w:lineRule="auto"/>
              <w:ind w:left="360"/>
              <w:rPr>
                <w:ins w:id="104" w:author="Hana Navrátilová" w:date="2021-09-17T08:44:00Z"/>
                <w:rFonts w:cs="Arial"/>
                <w:b/>
              </w:rPr>
            </w:pPr>
          </w:p>
          <w:p w14:paraId="05875D45" w14:textId="1557056D" w:rsidR="00B53BE6" w:rsidRPr="001757FC" w:rsidRDefault="00B53BE6" w:rsidP="001757FC">
            <w:pPr>
              <w:rPr>
                <w:rFonts w:cs="Arial"/>
                <w:b/>
              </w:rPr>
            </w:pPr>
            <w:ins w:id="105" w:author="Uživatel" w:date="2021-09-16T21:19:00Z">
              <w:r>
                <w:t>Do výuky ve SP Porodní asistence se zapojuje mnoho odborníků z</w:t>
              </w:r>
            </w:ins>
            <w:ins w:id="106" w:author="Uživatel" w:date="2021-09-16T21:20:00Z">
              <w:r>
                <w:t> </w:t>
              </w:r>
            </w:ins>
            <w:ins w:id="107" w:author="Uživatel" w:date="2021-09-16T21:19:00Z">
              <w:r>
                <w:t xml:space="preserve">řad </w:t>
              </w:r>
            </w:ins>
            <w:ins w:id="108" w:author="Uživatel" w:date="2021-09-16T21:20:00Z">
              <w:r>
                <w:t xml:space="preserve">lékařských i nelékařských profesí, kteří </w:t>
              </w:r>
            </w:ins>
            <w:ins w:id="109" w:author="Uživatel" w:date="2021-09-16T21:19:00Z">
              <w:r>
                <w:t xml:space="preserve">publikují ve své odbornosti. </w:t>
              </w:r>
            </w:ins>
            <w:ins w:id="110" w:author="Hana Navrátilová" w:date="2021-09-17T08:44:00Z">
              <w:r w:rsidR="001757FC">
                <w:t xml:space="preserve">Jsme si však vědomi toho, že </w:t>
              </w:r>
            </w:ins>
            <w:ins w:id="111" w:author="Uživatel" w:date="2021-09-16T21:20:00Z">
              <w:r>
                <w:t>je potřeba se zaměřit na zlepšení publikační činnosti právě v</w:t>
              </w:r>
            </w:ins>
            <w:ins w:id="112" w:author="Uživatel" w:date="2021-09-16T21:21:00Z">
              <w:r>
                <w:t> </w:t>
              </w:r>
            </w:ins>
            <w:ins w:id="113" w:author="Uživatel" w:date="2021-09-16T21:20:00Z">
              <w:r>
                <w:t xml:space="preserve">oboru </w:t>
              </w:r>
            </w:ins>
            <w:ins w:id="114" w:author="Uživatel" w:date="2021-09-16T21:21:00Z">
              <w:r>
                <w:t xml:space="preserve">porodní asistence. </w:t>
              </w:r>
            </w:ins>
          </w:p>
        </w:tc>
      </w:tr>
    </w:tbl>
    <w:p w14:paraId="09297EF2" w14:textId="77777777" w:rsidR="009C40C1" w:rsidRDefault="009C40C1" w:rsidP="009C40C1">
      <w:pPr>
        <w:rPr>
          <w:sz w:val="16"/>
          <w:szCs w:val="16"/>
        </w:rPr>
      </w:pPr>
    </w:p>
    <w:p w14:paraId="17F7C3FC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modul E. ZV</w:t>
      </w:r>
      <w:r>
        <w:rPr>
          <w:rFonts w:cs="Arial"/>
          <w:sz w:val="16"/>
          <w:szCs w:val="16"/>
        </w:rPr>
        <w:t>H UTB.</w:t>
      </w:r>
    </w:p>
    <w:p w14:paraId="17266B9F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</w:pPr>
    </w:p>
    <w:p w14:paraId="37FB7AC5" w14:textId="77777777" w:rsidR="009C40C1" w:rsidRPr="00D35092" w:rsidRDefault="009C40C1" w:rsidP="009C40C1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  <w:r w:rsidRPr="00D35092">
        <w:rPr>
          <w:rFonts w:ascii="Arial" w:hAnsi="Arial" w:cs="Arial"/>
          <w:b/>
          <w:color w:val="C45911" w:themeColor="accent2" w:themeShade="BF"/>
          <w:sz w:val="24"/>
          <w:szCs w:val="24"/>
        </w:rPr>
        <w:t>3a) Tvůrčí činnosti studentů</w:t>
      </w:r>
      <w:r w:rsidRPr="00D35092">
        <w:rPr>
          <w:rFonts w:ascii="Arial" w:hAnsi="Arial" w:cs="Arial"/>
          <w:color w:val="C45911" w:themeColor="accent2" w:themeShade="BF"/>
          <w:sz w:val="32"/>
          <w:szCs w:val="32"/>
        </w:rPr>
        <w:t xml:space="preserve"> </w:t>
      </w:r>
    </w:p>
    <w:p w14:paraId="45A1A066" w14:textId="77777777" w:rsidR="009C40C1" w:rsidRPr="006965DC" w:rsidRDefault="009C40C1" w:rsidP="009C40C1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9C40C1" w:rsidRPr="0058573E" w14:paraId="30FBD49B" w14:textId="77777777" w:rsidTr="009C40C1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49331CF" w14:textId="77777777" w:rsidR="009C40C1" w:rsidRPr="00EE039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7DEABA59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tvůrčí činnosti studentů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– studentské granty, workshopy, výstavy, koncerty, tvůrčí činnost ve spolupráci s praxí, významná ocenění studentů a absolventů aj. – max. 3000 znaků)</w:t>
            </w:r>
          </w:p>
        </w:tc>
      </w:tr>
      <w:tr w:rsidR="009C40C1" w:rsidRPr="0058573E" w14:paraId="015FA773" w14:textId="77777777" w:rsidTr="00821304">
        <w:trPr>
          <w:trHeight w:val="3109"/>
        </w:trPr>
        <w:tc>
          <w:tcPr>
            <w:tcW w:w="9040" w:type="dxa"/>
          </w:tcPr>
          <w:p w14:paraId="481803EB" w14:textId="084A5AED" w:rsidR="009C40C1" w:rsidRPr="001757FC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Studenti se </w:t>
            </w:r>
            <w:ins w:id="115" w:author="Uživatel" w:date="2021-09-16T18:06:00Z">
              <w:r w:rsidR="00411B8E">
                <w:rPr>
                  <w:rFonts w:ascii="Arial" w:hAnsi="Arial" w:cs="Arial"/>
                  <w:sz w:val="20"/>
                </w:rPr>
                <w:t xml:space="preserve">aktivně </w:t>
              </w:r>
            </w:ins>
            <w:r>
              <w:rPr>
                <w:rFonts w:ascii="Arial" w:hAnsi="Arial" w:cs="Arial"/>
                <w:sz w:val="20"/>
              </w:rPr>
              <w:t xml:space="preserve">účastní </w:t>
            </w:r>
            <w:ins w:id="116" w:author="Uživatel" w:date="2021-09-16T18:07:00Z">
              <w:r w:rsidR="00411B8E">
                <w:rPr>
                  <w:rFonts w:ascii="Arial" w:hAnsi="Arial" w:cs="Arial"/>
                  <w:sz w:val="20"/>
                </w:rPr>
                <w:t xml:space="preserve">odborných </w:t>
              </w:r>
            </w:ins>
            <w:r w:rsidRPr="00AF12C1">
              <w:rPr>
                <w:rFonts w:ascii="Arial" w:hAnsi="Arial" w:cs="Arial"/>
                <w:sz w:val="20"/>
              </w:rPr>
              <w:t>workshop</w:t>
            </w:r>
            <w:r>
              <w:rPr>
                <w:rFonts w:ascii="Arial" w:hAnsi="Arial" w:cs="Arial"/>
                <w:sz w:val="20"/>
              </w:rPr>
              <w:t>ů</w:t>
            </w:r>
            <w:ins w:id="117" w:author="Uživatel" w:date="2021-09-16T18:07:00Z">
              <w:r w:rsidR="00411B8E">
                <w:rPr>
                  <w:rFonts w:ascii="Arial" w:hAnsi="Arial" w:cs="Arial"/>
                  <w:sz w:val="20"/>
                </w:rPr>
                <w:t>, seminářů</w:t>
              </w:r>
            </w:ins>
            <w:r w:rsidRPr="00AF12C1">
              <w:rPr>
                <w:rFonts w:ascii="Arial" w:hAnsi="Arial" w:cs="Arial"/>
                <w:sz w:val="20"/>
              </w:rPr>
              <w:t xml:space="preserve"> a konferencí </w:t>
            </w:r>
            <w:r>
              <w:rPr>
                <w:rFonts w:ascii="Arial" w:hAnsi="Arial" w:cs="Arial"/>
                <w:sz w:val="20"/>
              </w:rPr>
              <w:t>organizovaných</w:t>
            </w:r>
            <w:r w:rsidRPr="00AF12C1">
              <w:rPr>
                <w:rFonts w:ascii="Arial" w:hAnsi="Arial" w:cs="Arial"/>
                <w:sz w:val="20"/>
              </w:rPr>
              <w:t xml:space="preserve"> ÚZV</w:t>
            </w:r>
            <w:ins w:id="118" w:author="Uživatel" w:date="2021-09-16T18:07:00Z">
              <w:r w:rsidR="00411B8E">
                <w:rPr>
                  <w:rFonts w:ascii="Arial" w:hAnsi="Arial" w:cs="Arial"/>
                  <w:sz w:val="20"/>
                </w:rPr>
                <w:t xml:space="preserve"> FHS UTB</w:t>
              </w:r>
            </w:ins>
            <w:ins w:id="119" w:author="Uživatel" w:date="2021-09-16T18:09:00Z">
              <w:r w:rsidR="00411B8E">
                <w:rPr>
                  <w:rFonts w:ascii="Arial" w:hAnsi="Arial" w:cs="Arial"/>
                  <w:sz w:val="20"/>
                </w:rPr>
                <w:t xml:space="preserve"> (např. mezinárodní konference Rodina – Zdraví – Nemoc, která má </w:t>
              </w:r>
            </w:ins>
            <w:ins w:id="120" w:author="Uživatel" w:date="2021-09-16T21:21:00Z">
              <w:r w:rsidR="00B53BE6">
                <w:rPr>
                  <w:rFonts w:ascii="Arial" w:hAnsi="Arial" w:cs="Arial"/>
                  <w:sz w:val="20"/>
                </w:rPr>
                <w:t xml:space="preserve">již </w:t>
              </w:r>
            </w:ins>
            <w:ins w:id="121" w:author="Uživatel" w:date="2021-09-16T18:09:00Z">
              <w:r w:rsidR="004279FE">
                <w:rPr>
                  <w:rFonts w:ascii="Arial" w:hAnsi="Arial" w:cs="Arial"/>
                  <w:sz w:val="20"/>
                </w:rPr>
                <w:t>10</w:t>
              </w:r>
              <w:r w:rsidR="00411B8E">
                <w:rPr>
                  <w:rFonts w:ascii="Arial" w:hAnsi="Arial" w:cs="Arial"/>
                  <w:sz w:val="20"/>
                </w:rPr>
                <w:t>letou tradici)</w:t>
              </w:r>
            </w:ins>
            <w:r>
              <w:rPr>
                <w:rFonts w:ascii="Arial" w:hAnsi="Arial" w:cs="Arial"/>
                <w:sz w:val="20"/>
              </w:rPr>
              <w:t xml:space="preserve">, </w:t>
            </w:r>
            <w:ins w:id="122" w:author="Uživatel" w:date="2021-09-16T18:08:00Z">
              <w:r w:rsidR="00411B8E">
                <w:rPr>
                  <w:rFonts w:ascii="Arial" w:hAnsi="Arial" w:cs="Arial"/>
                  <w:sz w:val="20"/>
                </w:rPr>
                <w:t>popř. jinými organizacemi. Z</w:t>
              </w:r>
            </w:ins>
            <w:del w:id="123" w:author="Uživatel" w:date="2021-09-16T18:08:00Z">
              <w:r w:rsidDel="00411B8E">
                <w:rPr>
                  <w:rFonts w:ascii="Arial" w:hAnsi="Arial" w:cs="Arial"/>
                  <w:sz w:val="20"/>
                </w:rPr>
                <w:delText>z</w:delText>
              </w:r>
            </w:del>
            <w:r>
              <w:rPr>
                <w:rFonts w:ascii="Arial" w:hAnsi="Arial" w:cs="Arial"/>
                <w:sz w:val="20"/>
              </w:rPr>
              <w:t xml:space="preserve">apojují se do soutěže SVOČ (Studentská vědecká a odborná činnost), která je </w:t>
            </w:r>
            <w:ins w:id="124" w:author="Uživatel" w:date="2021-09-16T18:10:00Z">
              <w:r w:rsidR="00411B8E">
                <w:rPr>
                  <w:rFonts w:ascii="Arial" w:hAnsi="Arial" w:cs="Arial"/>
                  <w:sz w:val="20"/>
                </w:rPr>
                <w:t xml:space="preserve">pro nelékařské zdravotnické obory na FHS </w:t>
              </w:r>
            </w:ins>
            <w:r>
              <w:rPr>
                <w:rFonts w:ascii="Arial" w:hAnsi="Arial" w:cs="Arial"/>
                <w:sz w:val="20"/>
              </w:rPr>
              <w:t xml:space="preserve">každoročně </w:t>
            </w:r>
            <w:ins w:id="125" w:author="Uživatel" w:date="2021-09-16T18:10:00Z">
              <w:r w:rsidR="00411B8E">
                <w:rPr>
                  <w:rFonts w:ascii="Arial" w:hAnsi="Arial" w:cs="Arial"/>
                  <w:sz w:val="20"/>
                </w:rPr>
                <w:t xml:space="preserve">vyhlášena a </w:t>
              </w:r>
            </w:ins>
            <w:r>
              <w:rPr>
                <w:rFonts w:ascii="Arial" w:hAnsi="Arial" w:cs="Arial"/>
                <w:sz w:val="20"/>
              </w:rPr>
              <w:t>pořádána</w:t>
            </w:r>
            <w:r w:rsidRPr="00AF12C1">
              <w:rPr>
                <w:rFonts w:ascii="Arial" w:hAnsi="Arial" w:cs="Arial"/>
                <w:sz w:val="20"/>
              </w:rPr>
              <w:t xml:space="preserve">. V </w:t>
            </w:r>
            <w:r w:rsidRPr="001C7C62">
              <w:rPr>
                <w:rFonts w:ascii="Arial" w:eastAsia="Times New Roman" w:hAnsi="Arial" w:cs="Arial"/>
                <w:color w:val="000000"/>
                <w:sz w:val="20"/>
              </w:rPr>
              <w:t xml:space="preserve">AR 2018/2019 se </w:t>
            </w:r>
            <w:r>
              <w:rPr>
                <w:rFonts w:ascii="Arial" w:eastAsia="Times New Roman" w:hAnsi="Arial" w:cs="Arial"/>
                <w:color w:val="000000"/>
                <w:sz w:val="20"/>
              </w:rPr>
              <w:t xml:space="preserve">této akce </w:t>
            </w:r>
            <w:r w:rsidRPr="001C7C62">
              <w:rPr>
                <w:rFonts w:ascii="Arial" w:eastAsia="Times New Roman" w:hAnsi="Arial" w:cs="Arial"/>
                <w:color w:val="000000"/>
                <w:sz w:val="20"/>
              </w:rPr>
              <w:t xml:space="preserve">zúčastnila studentka </w:t>
            </w:r>
            <w:r>
              <w:rPr>
                <w:rFonts w:ascii="Arial" w:eastAsia="Times New Roman" w:hAnsi="Arial" w:cs="Arial"/>
                <w:color w:val="000000"/>
                <w:sz w:val="20"/>
              </w:rPr>
              <w:t xml:space="preserve">studijního programu Porodní asistence </w:t>
            </w:r>
            <w:r w:rsidRPr="001C7C62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Pavlína Hradilíková </w:t>
            </w:r>
            <w:r w:rsidRPr="001A4A3C">
              <w:rPr>
                <w:rFonts w:ascii="Arial" w:eastAsia="Times New Roman" w:hAnsi="Arial" w:cs="Arial"/>
                <w:bCs/>
                <w:color w:val="000000"/>
                <w:sz w:val="20"/>
              </w:rPr>
              <w:t>s projektem</w:t>
            </w:r>
            <w:r w:rsidRPr="001C7C62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Podpora matky pečující o předčasně narozené dítě.</w:t>
            </w:r>
            <w:ins w:id="126" w:author="Uživatel" w:date="2021-09-16T18:11:00Z">
              <w:r w:rsidR="00411B8E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</w:rPr>
                <w:t xml:space="preserve"> </w:t>
              </w:r>
              <w:r w:rsidR="00411B8E" w:rsidRPr="001757FC">
                <w:rPr>
                  <w:rFonts w:ascii="Arial" w:hAnsi="Arial" w:cs="Arial"/>
                  <w:sz w:val="20"/>
                </w:rPr>
                <w:t xml:space="preserve">Do tvůrčí činnosti </w:t>
              </w:r>
            </w:ins>
            <w:ins w:id="127" w:author="Hana Navrátilová" w:date="2021-09-17T08:46:00Z">
              <w:r w:rsidR="001757FC">
                <w:rPr>
                  <w:rFonts w:ascii="Arial" w:hAnsi="Arial" w:cs="Arial"/>
                  <w:sz w:val="20"/>
                </w:rPr>
                <w:t xml:space="preserve">studentů </w:t>
              </w:r>
            </w:ins>
            <w:ins w:id="128" w:author="Uživatel" w:date="2021-09-16T18:11:00Z">
              <w:r w:rsidR="00411B8E" w:rsidRPr="001757FC">
                <w:rPr>
                  <w:rFonts w:ascii="Arial" w:hAnsi="Arial" w:cs="Arial"/>
                  <w:sz w:val="20"/>
                </w:rPr>
                <w:t>lze zařadit zpracování a obhájení bakalářských prací, které dosahují velmi dobré kvality</w:t>
              </w:r>
            </w:ins>
            <w:ins w:id="129" w:author="Uživatel" w:date="2021-09-16T18:12:00Z">
              <w:r w:rsidR="00411B8E" w:rsidRPr="001757FC">
                <w:rPr>
                  <w:rFonts w:ascii="Arial" w:hAnsi="Arial" w:cs="Arial"/>
                  <w:sz w:val="20"/>
                </w:rPr>
                <w:t>.</w:t>
              </w:r>
            </w:ins>
            <w:ins w:id="130" w:author="Hana Navrátilová" w:date="2021-09-17T08:46:00Z">
              <w:r w:rsidR="001757FC">
                <w:rPr>
                  <w:rFonts w:ascii="Arial" w:hAnsi="Arial" w:cs="Arial"/>
                  <w:sz w:val="20"/>
                </w:rPr>
                <w:t xml:space="preserve"> Studenti touto cestou pod supervizí garanta rozvíjejí výzkumné kompetence.</w:t>
              </w:r>
            </w:ins>
          </w:p>
          <w:p w14:paraId="5C5B1E65" w14:textId="77777777" w:rsidR="009C40C1" w:rsidRPr="00AF12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highlight w:val="yellow"/>
              </w:rPr>
            </w:pPr>
          </w:p>
          <w:p w14:paraId="2EA9E23B" w14:textId="77777777" w:rsidR="009C40C1" w:rsidRPr="00B1092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trike/>
                <w:sz w:val="20"/>
              </w:rPr>
            </w:pPr>
            <w:r w:rsidRPr="00B10921">
              <w:rPr>
                <w:rFonts w:ascii="Arial" w:hAnsi="Arial" w:cs="Arial"/>
                <w:strike/>
                <w:sz w:val="20"/>
              </w:rPr>
              <w:t>Studenti se také podílejí na organizaci Dne otevřených dveří na ÚZV. Zájemce o studium provádějí po fakultě, informují je o teoretické výuce i o odborných praxích, představují jim odborné učebny a modely používané k výuce.</w:t>
            </w:r>
          </w:p>
          <w:p w14:paraId="4658CD98" w14:textId="77777777" w:rsidR="009C40C1" w:rsidRPr="00B1092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trike/>
                <w:sz w:val="20"/>
              </w:rPr>
            </w:pPr>
          </w:p>
          <w:p w14:paraId="57D42A17" w14:textId="5F750C20" w:rsidR="009C40C1" w:rsidRPr="004D6159" w:rsidRDefault="009C40C1" w:rsidP="00821304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B10921">
              <w:rPr>
                <w:rFonts w:ascii="Arial" w:hAnsi="Arial" w:cs="Arial"/>
                <w:strike/>
                <w:sz w:val="20"/>
              </w:rPr>
              <w:t>Dále se studenti zúčastňují akce Den pro zdraví, který je pořádán ÚZV pro děti zaměstnanců. Podílejí se na aktivitách, které jsou pro děti připraven</w:t>
            </w:r>
            <w:r w:rsidR="004F4B45" w:rsidRPr="00B10921">
              <w:rPr>
                <w:rFonts w:ascii="Arial" w:hAnsi="Arial" w:cs="Arial"/>
                <w:strike/>
                <w:sz w:val="20"/>
              </w:rPr>
              <w:t>y</w:t>
            </w:r>
            <w:r w:rsidRPr="00B10921">
              <w:rPr>
                <w:rFonts w:ascii="Arial" w:hAnsi="Arial" w:cs="Arial"/>
                <w:strike/>
                <w:sz w:val="20"/>
              </w:rPr>
              <w:t xml:space="preserve">, pomáhají akademickým pracovníkům </w:t>
            </w:r>
            <w:r w:rsidRPr="00B10921">
              <w:rPr>
                <w:rFonts w:ascii="Arial" w:hAnsi="Arial" w:cs="Arial"/>
                <w:strike/>
                <w:sz w:val="20"/>
              </w:rPr>
              <w:br/>
              <w:t>se zabezpečením a organizací této akce.</w:t>
            </w:r>
          </w:p>
        </w:tc>
      </w:tr>
    </w:tbl>
    <w:p w14:paraId="4DA79A41" w14:textId="77777777" w:rsidR="009C40C1" w:rsidRDefault="009C40C1" w:rsidP="009C40C1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9C40C1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D5814A" w14:textId="77777777" w:rsidR="009C40C1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4.) Mezinárodní rozměr studijního programu/oboru  </w:t>
      </w:r>
    </w:p>
    <w:p w14:paraId="66CDB25F" w14:textId="77777777" w:rsidR="009C40C1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07"/>
        <w:gridCol w:w="1454"/>
        <w:gridCol w:w="1454"/>
        <w:gridCol w:w="1162"/>
        <w:gridCol w:w="1767"/>
      </w:tblGrid>
      <w:tr w:rsidR="009C40C1" w:rsidRPr="00F75C3F" w14:paraId="3D9976F0" w14:textId="77777777" w:rsidTr="009C40C1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7C40D314" w14:textId="77777777" w:rsidR="009C40C1" w:rsidRPr="004E131D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b/>
                <w:bCs/>
                <w:color w:val="000000"/>
                <w:lang w:eastAsia="cs-CZ"/>
              </w:rPr>
              <w:t>Mobilita studentů</w:t>
            </w:r>
            <w:r w:rsidRPr="004E131D">
              <w:rPr>
                <w:rFonts w:eastAsia="Times New Roman" w:cs="Arial"/>
                <w:b/>
                <w:bCs/>
                <w:color w:val="000000"/>
                <w:vertAlign w:val="superscript"/>
                <w:lang w:eastAsia="cs-CZ"/>
              </w:rPr>
              <w:t xml:space="preserve">1) </w:t>
            </w:r>
            <w:r w:rsidRPr="004E131D">
              <w:rPr>
                <w:rFonts w:eastAsia="Times New Roman" w:cs="Arial"/>
                <w:b/>
                <w:bCs/>
                <w:color w:val="000000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</w:tcPr>
          <w:p w14:paraId="5DEEAE09" w14:textId="77777777" w:rsidR="009C40C1" w:rsidRPr="004E131D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454" w:type="dxa"/>
            <w:shd w:val="clear" w:color="auto" w:fill="F7CAAC" w:themeFill="accent2" w:themeFillTint="66"/>
          </w:tcPr>
          <w:p w14:paraId="28976E35" w14:textId="77777777" w:rsidR="009C40C1" w:rsidRPr="004E131D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140" w:type="dxa"/>
            <w:shd w:val="clear" w:color="auto" w:fill="F7CAAC" w:themeFill="accent2" w:themeFillTint="66"/>
          </w:tcPr>
          <w:p w14:paraId="546BA00C" w14:textId="77777777" w:rsidR="009C40C1" w:rsidRPr="004E131D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767" w:type="dxa"/>
            <w:shd w:val="clear" w:color="auto" w:fill="F7CAAC" w:themeFill="accent2" w:themeFillTint="66"/>
          </w:tcPr>
          <w:p w14:paraId="3FE7E06C" w14:textId="77777777" w:rsidR="009C40C1" w:rsidRPr="004E131D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</w:tc>
      </w:tr>
      <w:tr w:rsidR="009C40C1" w:rsidRPr="00F75C3F" w14:paraId="70520190" w14:textId="77777777" w:rsidTr="009C40C1">
        <w:trPr>
          <w:trHeight w:val="840"/>
        </w:trPr>
        <w:tc>
          <w:tcPr>
            <w:tcW w:w="3029" w:type="dxa"/>
            <w:hideMark/>
          </w:tcPr>
          <w:p w14:paraId="437497A6" w14:textId="77777777" w:rsidR="009C40C1" w:rsidRPr="004E131D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color w:val="000000"/>
                <w:lang w:eastAsia="cs-CZ"/>
              </w:rPr>
              <w:t xml:space="preserve">Počet vyslaných studentů </w:t>
            </w:r>
            <w:r w:rsidRPr="004E131D">
              <w:rPr>
                <w:rFonts w:eastAsia="Times New Roman" w:cs="Arial"/>
                <w:i/>
                <w:iCs/>
                <w:color w:val="000000"/>
                <w:lang w:eastAsia="cs-CZ"/>
              </w:rPr>
              <w:t>(výjezdy</w:t>
            </w:r>
            <w:r w:rsidRPr="004E131D">
              <w:rPr>
                <w:rFonts w:eastAsia="Times New Roman" w:cs="Arial"/>
                <w:i/>
                <w:iCs/>
                <w:color w:val="000000"/>
                <w:lang w:eastAsia="cs-CZ"/>
              </w:rPr>
              <w:br/>
              <w:t> v délce alespoň14 dní)</w:t>
            </w:r>
          </w:p>
        </w:tc>
        <w:tc>
          <w:tcPr>
            <w:tcW w:w="1454" w:type="dxa"/>
            <w:hideMark/>
          </w:tcPr>
          <w:p w14:paraId="6AEA9990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454" w:type="dxa"/>
            <w:hideMark/>
          </w:tcPr>
          <w:p w14:paraId="4512167C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40" w:type="dxa"/>
            <w:hideMark/>
          </w:tcPr>
          <w:p w14:paraId="61F55F8C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767" w:type="dxa"/>
            <w:hideMark/>
          </w:tcPr>
          <w:p w14:paraId="1D5F6929" w14:textId="77777777" w:rsidR="009C40C1" w:rsidRPr="004E131D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E131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F75C3F" w14:paraId="11D8ADEA" w14:textId="77777777" w:rsidTr="009C40C1">
        <w:trPr>
          <w:trHeight w:val="799"/>
        </w:trPr>
        <w:tc>
          <w:tcPr>
            <w:tcW w:w="3029" w:type="dxa"/>
            <w:hideMark/>
          </w:tcPr>
          <w:p w14:paraId="1512EFF2" w14:textId="77777777" w:rsidR="009C40C1" w:rsidRPr="004E131D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color w:val="000000"/>
                <w:lang w:eastAsia="cs-CZ"/>
              </w:rPr>
              <w:t xml:space="preserve">Počet přijatých studentů </w:t>
            </w:r>
            <w:r w:rsidRPr="004E131D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(příjezdy v délce alespoň </w:t>
            </w:r>
            <w:r>
              <w:rPr>
                <w:rFonts w:eastAsia="Times New Roman" w:cs="Arial"/>
                <w:i/>
                <w:iCs/>
                <w:color w:val="000000"/>
                <w:lang w:eastAsia="cs-CZ"/>
              </w:rPr>
              <w:br/>
            </w:r>
            <w:r w:rsidRPr="004E131D">
              <w:rPr>
                <w:rFonts w:eastAsia="Times New Roman" w:cs="Arial"/>
                <w:i/>
                <w:iCs/>
                <w:color w:val="000000"/>
                <w:lang w:eastAsia="cs-CZ"/>
              </w:rPr>
              <w:t>14 dní) </w:t>
            </w:r>
          </w:p>
        </w:tc>
        <w:tc>
          <w:tcPr>
            <w:tcW w:w="1454" w:type="dxa"/>
            <w:hideMark/>
          </w:tcPr>
          <w:p w14:paraId="128BC97E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454" w:type="dxa"/>
            <w:hideMark/>
          </w:tcPr>
          <w:p w14:paraId="17BDB18E" w14:textId="77777777" w:rsidR="009C40C1" w:rsidRPr="004E131D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140" w:type="dxa"/>
            <w:hideMark/>
          </w:tcPr>
          <w:p w14:paraId="635152B3" w14:textId="77777777" w:rsidR="009C40C1" w:rsidRPr="004E131D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767" w:type="dxa"/>
            <w:hideMark/>
          </w:tcPr>
          <w:p w14:paraId="41DE8D1F" w14:textId="77777777" w:rsidR="009C40C1" w:rsidRPr="004E131D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E131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F75C3F" w14:paraId="7A0E0DC6" w14:textId="77777777" w:rsidTr="009C40C1">
        <w:trPr>
          <w:trHeight w:val="840"/>
        </w:trPr>
        <w:tc>
          <w:tcPr>
            <w:tcW w:w="3029" w:type="dxa"/>
            <w:hideMark/>
          </w:tcPr>
          <w:p w14:paraId="4094A0B5" w14:textId="77777777" w:rsidR="009C40C1" w:rsidRPr="004E131D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4E131D">
              <w:rPr>
                <w:rFonts w:eastAsia="Times New Roman" w:cs="Arial"/>
                <w:color w:val="000000"/>
                <w:lang w:eastAsia="cs-CZ"/>
              </w:rPr>
              <w:t xml:space="preserve">Podíl absolventů [%], kteří během svého studia vyjeli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4E131D">
              <w:rPr>
                <w:rFonts w:eastAsia="Times New Roman" w:cs="Arial"/>
                <w:color w:val="000000"/>
                <w:lang w:eastAsia="cs-CZ"/>
              </w:rPr>
              <w:t>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20E60A29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454" w:type="dxa"/>
            <w:noWrap/>
            <w:hideMark/>
          </w:tcPr>
          <w:p w14:paraId="34208888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40" w:type="dxa"/>
            <w:noWrap/>
            <w:hideMark/>
          </w:tcPr>
          <w:p w14:paraId="5F22A7BD" w14:textId="77777777" w:rsidR="009C40C1" w:rsidRPr="004E131D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767" w:type="dxa"/>
            <w:noWrap/>
            <w:hideMark/>
          </w:tcPr>
          <w:p w14:paraId="4F89F1CC" w14:textId="77777777" w:rsidR="009C40C1" w:rsidRPr="004E131D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E131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08337000" w14:textId="77777777" w:rsidR="009C40C1" w:rsidRDefault="009C40C1" w:rsidP="009C40C1">
      <w:pPr>
        <w:pStyle w:val="Bezmezer"/>
        <w:ind w:right="283"/>
        <w:rPr>
          <w:rFonts w:ascii="Arial" w:hAnsi="Arial" w:cs="Arial"/>
          <w:sz w:val="16"/>
          <w:szCs w:val="16"/>
        </w:rPr>
      </w:pPr>
    </w:p>
    <w:tbl>
      <w:tblPr>
        <w:tblW w:w="89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4"/>
      </w:tblGrid>
      <w:tr w:rsidR="009C40C1" w:rsidRPr="004E131D" w14:paraId="75DB68EB" w14:textId="77777777" w:rsidTr="009C40C1">
        <w:trPr>
          <w:trHeight w:val="369"/>
        </w:trPr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C6846" w14:textId="77777777" w:rsidR="009C40C1" w:rsidRPr="004E131D" w:rsidRDefault="009C40C1" w:rsidP="009C40C1">
            <w:pPr>
              <w:pStyle w:val="Normlnweb"/>
              <w:spacing w:before="0" w:after="0" w:line="25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4E131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Mezinárodní spolupráce v oblasti praxe  </w:t>
            </w:r>
          </w:p>
          <w:p w14:paraId="4C1908B7" w14:textId="77777777" w:rsidR="009C40C1" w:rsidRPr="004E131D" w:rsidRDefault="009C40C1" w:rsidP="009C40C1">
            <w:pPr>
              <w:jc w:val="both"/>
              <w:rPr>
                <w:rFonts w:cs="Arial"/>
              </w:rPr>
            </w:pPr>
            <w:r w:rsidRPr="004E131D">
              <w:rPr>
                <w:rFonts w:eastAsia="UTBText-Regular" w:cs="Arial"/>
              </w:rPr>
              <w:t xml:space="preserve">UTB dlouhodobě podporuje stáže a praxe studentů i pedagogických pracovníků ve státních </w:t>
            </w:r>
            <w:r>
              <w:rPr>
                <w:rFonts w:eastAsia="UTBText-Regular" w:cs="Arial"/>
              </w:rPr>
              <w:br/>
            </w:r>
            <w:r w:rsidRPr="004E131D">
              <w:rPr>
                <w:rFonts w:eastAsia="UTBText-Regular" w:cs="Arial"/>
              </w:rPr>
              <w:t>i nestátních zdravotn</w:t>
            </w:r>
            <w:r>
              <w:rPr>
                <w:rFonts w:eastAsia="UTBText-Regular" w:cs="Arial"/>
              </w:rPr>
              <w:t xml:space="preserve">ických a sociálních zařízeních. </w:t>
            </w:r>
            <w:r w:rsidRPr="004E131D">
              <w:rPr>
                <w:rFonts w:eastAsia="UTBText-Regular" w:cs="Arial"/>
              </w:rPr>
              <w:t xml:space="preserve">Mezinárodni odděleni UTB disponuje širokou nabídkou partnerských škol, kterou neustále rozšiřuje s velkým důrazem na kvalitu pracovních stáží. </w:t>
            </w:r>
            <w:r w:rsidRPr="004E131D">
              <w:rPr>
                <w:rFonts w:cs="Arial"/>
              </w:rPr>
              <w:t xml:space="preserve">Považujeme za důležité soustředit se právě na tento aspekt studijního programu ve směru zvýšení možnosti mezinárodní spolupráce v oblasti praxe a rozšiřování horizontů studentů i pedagogických pracovníků programu </w:t>
            </w:r>
            <w:r>
              <w:rPr>
                <w:rFonts w:cs="Arial"/>
              </w:rPr>
              <w:t>Porodní asistence</w:t>
            </w:r>
            <w:r w:rsidRPr="004E131D">
              <w:rPr>
                <w:rFonts w:cs="Arial"/>
              </w:rPr>
              <w:t>, kdy budou zajištěny a srovnány šance v účasti na studijních mobilitách a pracovních stážích s jinými studijními programy.</w:t>
            </w:r>
          </w:p>
          <w:p w14:paraId="777032AA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</w:p>
          <w:p w14:paraId="265489F6" w14:textId="77777777" w:rsidR="009C40C1" w:rsidRPr="004E131D" w:rsidRDefault="009C40C1" w:rsidP="009C40C1">
            <w:pPr>
              <w:contextualSpacing/>
              <w:jc w:val="both"/>
              <w:rPr>
                <w:rFonts w:cs="Arial"/>
              </w:rPr>
            </w:pPr>
            <w:r w:rsidRPr="004E131D">
              <w:rPr>
                <w:rFonts w:cs="Arial"/>
                <w:b/>
              </w:rPr>
              <w:t xml:space="preserve">Mezi nejvýznamnější zahraniční partnerské univerzity Ústavu zdravotnických věd FHS UTB </w:t>
            </w:r>
            <w:r>
              <w:rPr>
                <w:rFonts w:cs="Arial"/>
                <w:b/>
              </w:rPr>
              <w:br/>
            </w:r>
            <w:r w:rsidRPr="004E131D">
              <w:rPr>
                <w:rFonts w:cs="Arial"/>
                <w:b/>
              </w:rPr>
              <w:t xml:space="preserve">ve Zlíně patří: </w:t>
            </w:r>
          </w:p>
          <w:p w14:paraId="143D72EB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Tallina Tervishoiu Körgkool, Estonsko;</w:t>
            </w:r>
          </w:p>
          <w:p w14:paraId="146E5EF7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TAMK University of Applied Sciences, Tampere, Finsko;</w:t>
            </w:r>
          </w:p>
          <w:p w14:paraId="693DE90B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Intitute Reginaol de Formation sanitaire et Sociale SRF NPDS, Francie;</w:t>
            </w:r>
          </w:p>
          <w:p w14:paraId="0722377F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Instituto P</w:t>
            </w:r>
            <w:r>
              <w:rPr>
                <w:rFonts w:cs="Arial"/>
              </w:rPr>
              <w:t>o</w:t>
            </w:r>
            <w:r w:rsidRPr="004E131D">
              <w:rPr>
                <w:rFonts w:cs="Arial"/>
              </w:rPr>
              <w:t>litécnic</w:t>
            </w:r>
            <w:r>
              <w:rPr>
                <w:rFonts w:cs="Arial"/>
              </w:rPr>
              <w:t>o</w:t>
            </w:r>
            <w:r w:rsidRPr="004E131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</w:t>
            </w:r>
            <w:r w:rsidRPr="004E131D">
              <w:rPr>
                <w:rFonts w:cs="Arial"/>
              </w:rPr>
              <w:t>e Leiria, Porto, Portugalsko;</w:t>
            </w:r>
          </w:p>
          <w:p w14:paraId="46B7B736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Technological Educational Institute of Thessaly, Řecko;</w:t>
            </w:r>
          </w:p>
          <w:p w14:paraId="10FC75AD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Katolícka univerzita, Fakulta zdravotníctva, Ružomberok, Slovensko;</w:t>
            </w:r>
          </w:p>
          <w:p w14:paraId="403B2645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Katolícka univerzita, Pedagogická fakulta, Ružomberok, Slovensko;</w:t>
            </w:r>
          </w:p>
          <w:p w14:paraId="3837F64A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Trnavská univerzita v Trnavě, Slovensko;</w:t>
            </w:r>
          </w:p>
          <w:p w14:paraId="55F04AD3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Univerzita v Prešově, Fakulta zdravotníctva, Prešov, Slovensko;</w:t>
            </w:r>
          </w:p>
          <w:p w14:paraId="7E73679A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Univerzita Konštantína Filozofa, Fakulta sociálnych vied a zdravotníctva, Nitra, Slovensko;</w:t>
            </w:r>
          </w:p>
          <w:p w14:paraId="2C5A6ED1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Trenčianská univerzita Alexandra Dubčeka, Fakulta zdravotníctva, Trenčín, Slovensko;</w:t>
            </w:r>
          </w:p>
          <w:p w14:paraId="245A02BF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Uniwersytet Mikołaja Kopernika v Toruni – Collegium Medicum im. Ludwika Rydygiera w Bydgoszczi, Polsko;</w:t>
            </w:r>
          </w:p>
          <w:p w14:paraId="2C28236B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Uniwersytet Jagielloński, Wydział Filozoficzny, Instytut Pedagogiki, Kraków, Polsko;</w:t>
            </w:r>
          </w:p>
          <w:p w14:paraId="1AE38508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Keakowska akademia Im. Andrzeja Frycza Modrzewskiego, Polsko;</w:t>
            </w:r>
          </w:p>
          <w:p w14:paraId="2573507C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Uniwersytet Humanistyczno – Przyrodniczy Jana Kochanowskiego, Wydział Nauk o Zdrowiu, Kielce, Polsko;</w:t>
            </w:r>
          </w:p>
          <w:p w14:paraId="53E370F3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Slaski Uniwersytet Medyczny w Katowicach, Katowice, Polsko;</w:t>
            </w:r>
          </w:p>
          <w:p w14:paraId="5770F431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Panstwowa Wysza Szkola Zawodwa w Nysie, Polsko;</w:t>
            </w:r>
          </w:p>
          <w:p w14:paraId="2354D471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Uniwersytet Kardynała Stefana Wyszyńskiego w Warszawie, Polsko;</w:t>
            </w:r>
          </w:p>
          <w:p w14:paraId="0866C853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Universidad Rey Juan Carlos, Madrid, Španělsko;</w:t>
            </w:r>
          </w:p>
          <w:p w14:paraId="6A1FC063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Katholieke Hogheschool Brugge – Oostende, Belgie;</w:t>
            </w:r>
          </w:p>
          <w:p w14:paraId="5F24848F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University of Boras, Švédsko;</w:t>
            </w:r>
          </w:p>
          <w:p w14:paraId="16FE3FB0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University of Central Lancashire, Velká Británie;</w:t>
            </w:r>
          </w:p>
          <w:p w14:paraId="32DDFF55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Namik Kemal University, Turecko;</w:t>
            </w:r>
          </w:p>
          <w:p w14:paraId="099922CB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Istanbul Aydin University, Turecko;</w:t>
            </w:r>
          </w:p>
          <w:p w14:paraId="52D88117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Inonu University, Turecko;</w:t>
            </w:r>
          </w:p>
          <w:p w14:paraId="56DD23CC" w14:textId="77777777" w:rsidR="009C40C1" w:rsidRPr="004E131D" w:rsidRDefault="009C40C1" w:rsidP="009C40C1">
            <w:pPr>
              <w:numPr>
                <w:ilvl w:val="0"/>
                <w:numId w:val="26"/>
              </w:numPr>
              <w:ind w:left="284" w:hanging="284"/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Hacettepe University, Turecko.</w:t>
            </w:r>
          </w:p>
          <w:p w14:paraId="2F6D8B0E" w14:textId="05F09D38" w:rsidR="009C40C1" w:rsidRPr="004E131D" w:rsidRDefault="009C40C1" w:rsidP="009C40C1">
            <w:pPr>
              <w:contextualSpacing/>
              <w:rPr>
                <w:rFonts w:cs="Arial"/>
              </w:rPr>
            </w:pPr>
          </w:p>
          <w:p w14:paraId="187C5BD3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</w:p>
        </w:tc>
      </w:tr>
    </w:tbl>
    <w:p w14:paraId="7D54F335" w14:textId="77777777" w:rsidR="009C40C1" w:rsidRPr="004E131D" w:rsidRDefault="009C40C1" w:rsidP="009C40C1">
      <w:pPr>
        <w:rPr>
          <w:rFonts w:cs="Arial"/>
        </w:rPr>
      </w:pPr>
    </w:p>
    <w:p w14:paraId="3F033190" w14:textId="77777777" w:rsidR="009C40C1" w:rsidRPr="004E131D" w:rsidRDefault="009C40C1" w:rsidP="009C40C1">
      <w:pPr>
        <w:autoSpaceDE w:val="0"/>
        <w:autoSpaceDN w:val="0"/>
        <w:adjustRightInd w:val="0"/>
        <w:jc w:val="both"/>
        <w:rPr>
          <w:rFonts w:cs="Arial"/>
          <w:b/>
          <w:color w:val="000000" w:themeColor="text1"/>
        </w:rPr>
      </w:pPr>
      <w:r w:rsidRPr="004E131D">
        <w:rPr>
          <w:rFonts w:cs="Arial"/>
          <w:b/>
          <w:color w:val="000000" w:themeColor="text1"/>
        </w:rPr>
        <w:lastRenderedPageBreak/>
        <w:t xml:space="preserve">Mobility studentů </w:t>
      </w:r>
      <w:r>
        <w:rPr>
          <w:rFonts w:cs="Arial"/>
          <w:b/>
          <w:color w:val="000000" w:themeColor="text1"/>
        </w:rPr>
        <w:t>studijního programu P</w:t>
      </w:r>
      <w:r w:rsidRPr="004E131D">
        <w:rPr>
          <w:rFonts w:cs="Arial"/>
          <w:b/>
          <w:color w:val="000000" w:themeColor="text1"/>
        </w:rPr>
        <w:t>orodní asistence</w:t>
      </w:r>
    </w:p>
    <w:p w14:paraId="78913E25" w14:textId="2238B873" w:rsidR="009C40C1" w:rsidRPr="004E131D" w:rsidRDefault="009C40C1" w:rsidP="009C40C1">
      <w:pPr>
        <w:autoSpaceDE w:val="0"/>
        <w:autoSpaceDN w:val="0"/>
        <w:adjustRightInd w:val="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Možnosti m</w:t>
      </w:r>
      <w:r w:rsidRPr="004E131D">
        <w:rPr>
          <w:rFonts w:cs="Arial"/>
          <w:color w:val="000000" w:themeColor="text1"/>
        </w:rPr>
        <w:t xml:space="preserve">obilit studentů </w:t>
      </w:r>
      <w:r>
        <w:rPr>
          <w:rFonts w:cs="Arial"/>
          <w:color w:val="000000" w:themeColor="text1"/>
        </w:rPr>
        <w:t xml:space="preserve">programu </w:t>
      </w:r>
      <w:r w:rsidR="00C23212">
        <w:rPr>
          <w:rFonts w:cs="Arial"/>
          <w:color w:val="000000" w:themeColor="text1"/>
        </w:rPr>
        <w:t>Porodní asistence jsou</w:t>
      </w:r>
      <w:r>
        <w:rPr>
          <w:rFonts w:cs="Arial"/>
          <w:color w:val="000000" w:themeColor="text1"/>
        </w:rPr>
        <w:t> komplikované s ohledem na to</w:t>
      </w:r>
      <w:r w:rsidRPr="004E131D">
        <w:rPr>
          <w:rFonts w:cs="Arial"/>
          <w:color w:val="000000" w:themeColor="text1"/>
        </w:rPr>
        <w:t xml:space="preserve">, že </w:t>
      </w:r>
      <w:r>
        <w:rPr>
          <w:rFonts w:cs="Arial"/>
          <w:color w:val="000000" w:themeColor="text1"/>
        </w:rPr>
        <w:t>studenti musí plnit specifické požadavky v praxi</w:t>
      </w:r>
      <w:r w:rsidRPr="004E131D">
        <w:rPr>
          <w:rFonts w:cs="Arial"/>
          <w:color w:val="000000" w:themeColor="text1"/>
        </w:rPr>
        <w:t xml:space="preserve">. Studium i praxe na odděleních </w:t>
      </w:r>
      <w:r>
        <w:rPr>
          <w:rFonts w:cs="Arial"/>
          <w:color w:val="000000" w:themeColor="text1"/>
        </w:rPr>
        <w:t>a</w:t>
      </w:r>
      <w:r w:rsidRPr="004E131D">
        <w:rPr>
          <w:rFonts w:cs="Arial"/>
          <w:color w:val="000000" w:themeColor="text1"/>
        </w:rPr>
        <w:t xml:space="preserve"> porodních sálech je nár</w:t>
      </w:r>
      <w:r w:rsidR="00C23212">
        <w:rPr>
          <w:rFonts w:cs="Arial"/>
          <w:color w:val="000000" w:themeColor="text1"/>
        </w:rPr>
        <w:t>očné z důvodu splnění přísných,</w:t>
      </w:r>
      <w:r w:rsidRPr="004E131D">
        <w:rPr>
          <w:rFonts w:cs="Arial"/>
          <w:color w:val="000000" w:themeColor="text1"/>
        </w:rPr>
        <w:t xml:space="preserve"> zákonem stanovených kritérií. Z toho</w:t>
      </w:r>
      <w:r>
        <w:rPr>
          <w:rFonts w:cs="Arial"/>
          <w:color w:val="000000" w:themeColor="text1"/>
        </w:rPr>
        <w:t>to</w:t>
      </w:r>
      <w:r w:rsidRPr="004E131D">
        <w:rPr>
          <w:rFonts w:cs="Arial"/>
          <w:color w:val="000000" w:themeColor="text1"/>
        </w:rPr>
        <w:t xml:space="preserve"> důvodu je o mezinárodní mobility v programu tradičně nižší zájem</w:t>
      </w:r>
      <w:r>
        <w:rPr>
          <w:rFonts w:cs="Arial"/>
          <w:color w:val="000000" w:themeColor="text1"/>
        </w:rPr>
        <w:t xml:space="preserve">, což se </w:t>
      </w:r>
      <w:r w:rsidRPr="004E131D">
        <w:rPr>
          <w:rFonts w:cs="Arial"/>
          <w:color w:val="000000" w:themeColor="text1"/>
        </w:rPr>
        <w:t>odráží i v počtu výjezdů a příjezdů studentů. Pro mobility studentů Porodní asistence jsou vhodné v současné době tyto univerzity:</w:t>
      </w:r>
    </w:p>
    <w:p w14:paraId="770A13AA" w14:textId="77777777" w:rsidR="009C40C1" w:rsidRPr="004E131D" w:rsidRDefault="009C40C1" w:rsidP="009C40C1">
      <w:pPr>
        <w:autoSpaceDE w:val="0"/>
        <w:autoSpaceDN w:val="0"/>
        <w:adjustRightInd w:val="0"/>
        <w:jc w:val="both"/>
        <w:rPr>
          <w:rFonts w:cs="Arial"/>
          <w:color w:val="000000" w:themeColor="text1"/>
        </w:rPr>
      </w:pPr>
    </w:p>
    <w:p w14:paraId="58A15545" w14:textId="77777777" w:rsidR="009C40C1" w:rsidRPr="004E131D" w:rsidRDefault="009C40C1" w:rsidP="009C40C1">
      <w:pPr>
        <w:autoSpaceDE w:val="0"/>
        <w:autoSpaceDN w:val="0"/>
        <w:adjustRightInd w:val="0"/>
        <w:jc w:val="both"/>
        <w:rPr>
          <w:rFonts w:cs="Arial"/>
          <w:color w:val="000000" w:themeColor="text1"/>
        </w:rPr>
      </w:pPr>
      <w:r w:rsidRPr="004E131D">
        <w:rPr>
          <w:rFonts w:cs="Arial"/>
          <w:color w:val="000000" w:themeColor="text1"/>
        </w:rPr>
        <w:t xml:space="preserve">Polsko: </w:t>
      </w:r>
      <w:r w:rsidRPr="004E131D">
        <w:rPr>
          <w:rFonts w:eastAsia="Times New Roman" w:cs="Arial"/>
          <w:lang w:eastAsia="cs-CZ"/>
        </w:rPr>
        <w:t xml:space="preserve">Nicolaus Copernicus University in Toruń, </w:t>
      </w:r>
      <w:r w:rsidRPr="004E131D">
        <w:rPr>
          <w:rFonts w:eastAsia="Times New Roman" w:cs="Arial"/>
          <w:color w:val="000000"/>
          <w:lang w:eastAsia="cs-CZ"/>
        </w:rPr>
        <w:t xml:space="preserve">Andrzej Frycz Modrzewski Krakow University, Jan Kochanowski University in Kielce, Medical University of Silesia/Slaski Uniwersytet Medyczny </w:t>
      </w:r>
      <w:r>
        <w:rPr>
          <w:rFonts w:eastAsia="Times New Roman" w:cs="Arial"/>
          <w:color w:val="000000"/>
          <w:lang w:eastAsia="cs-CZ"/>
        </w:rPr>
        <w:br/>
      </w:r>
      <w:r w:rsidRPr="004E131D">
        <w:rPr>
          <w:rFonts w:eastAsia="Times New Roman" w:cs="Arial"/>
          <w:color w:val="000000"/>
          <w:lang w:eastAsia="cs-CZ"/>
        </w:rPr>
        <w:t>w Katowicach, University of Applied Sciences in Nysa, Cardinal Stefan Wyszyński University in Warsaw</w:t>
      </w:r>
    </w:p>
    <w:p w14:paraId="4051234A" w14:textId="77777777" w:rsidR="009C40C1" w:rsidRPr="004E131D" w:rsidRDefault="009C40C1" w:rsidP="009C40C1">
      <w:pPr>
        <w:jc w:val="both"/>
        <w:rPr>
          <w:rFonts w:cs="Arial"/>
        </w:rPr>
      </w:pPr>
    </w:p>
    <w:p w14:paraId="03C3A4F4" w14:textId="77777777" w:rsidR="009C40C1" w:rsidRPr="004E131D" w:rsidRDefault="009C40C1" w:rsidP="009C40C1">
      <w:pPr>
        <w:jc w:val="both"/>
        <w:rPr>
          <w:rFonts w:eastAsia="Times New Roman" w:cs="Arial"/>
          <w:color w:val="000000"/>
          <w:lang w:eastAsia="cs-CZ"/>
        </w:rPr>
      </w:pPr>
      <w:r w:rsidRPr="004E131D">
        <w:rPr>
          <w:rFonts w:cs="Arial"/>
        </w:rPr>
        <w:t xml:space="preserve">Slovensko: </w:t>
      </w:r>
      <w:r w:rsidRPr="004E131D">
        <w:rPr>
          <w:rFonts w:eastAsia="Times New Roman" w:cs="Arial"/>
          <w:color w:val="000000"/>
          <w:lang w:eastAsia="cs-CZ"/>
        </w:rPr>
        <w:t>Catholic University in Ružomberok, Trnava University, Alexandr Dubček University of Trenčín, University of Prešov, Constantine the Philosopher University in Nitra, Tallin Health Care College, Tampere University of Applied Sciences</w:t>
      </w:r>
    </w:p>
    <w:p w14:paraId="039BDAAB" w14:textId="77777777" w:rsidR="009C40C1" w:rsidRPr="004E131D" w:rsidRDefault="009C40C1" w:rsidP="009C40C1">
      <w:pPr>
        <w:jc w:val="both"/>
        <w:rPr>
          <w:rFonts w:eastAsia="Times New Roman" w:cs="Arial"/>
          <w:color w:val="000000"/>
          <w:lang w:eastAsia="cs-CZ"/>
        </w:rPr>
      </w:pPr>
      <w:r w:rsidRPr="004E131D">
        <w:rPr>
          <w:rFonts w:eastAsia="Times New Roman" w:cs="Arial"/>
          <w:color w:val="000000"/>
          <w:lang w:eastAsia="cs-CZ"/>
        </w:rPr>
        <w:t>Estonsko - Tallin Health Care College</w:t>
      </w:r>
    </w:p>
    <w:p w14:paraId="0D20842D" w14:textId="35436B00" w:rsidR="009C40C1" w:rsidRPr="004E131D" w:rsidRDefault="009C40C1" w:rsidP="009C40C1">
      <w:pPr>
        <w:jc w:val="both"/>
        <w:rPr>
          <w:rFonts w:eastAsia="Times New Roman" w:cs="Arial"/>
          <w:color w:val="000000"/>
          <w:lang w:eastAsia="cs-CZ"/>
        </w:rPr>
      </w:pPr>
      <w:r w:rsidRPr="004E131D">
        <w:rPr>
          <w:rFonts w:eastAsia="Times New Roman" w:cs="Arial"/>
          <w:color w:val="000000"/>
          <w:lang w:eastAsia="cs-CZ"/>
        </w:rPr>
        <w:t xml:space="preserve">Finsko </w:t>
      </w:r>
      <w:r w:rsidR="001477C6" w:rsidRPr="004E131D">
        <w:rPr>
          <w:rFonts w:cs="Arial"/>
        </w:rPr>
        <w:t>–</w:t>
      </w:r>
      <w:r w:rsidRPr="004E131D">
        <w:rPr>
          <w:rFonts w:eastAsia="Times New Roman" w:cs="Arial"/>
          <w:color w:val="000000"/>
          <w:lang w:eastAsia="cs-CZ"/>
        </w:rPr>
        <w:t xml:space="preserve"> Tampere University of Applied Sciences</w:t>
      </w:r>
    </w:p>
    <w:p w14:paraId="337B72B6" w14:textId="4E138A93" w:rsidR="009C40C1" w:rsidRPr="004E131D" w:rsidRDefault="009C40C1" w:rsidP="009C40C1">
      <w:pPr>
        <w:jc w:val="both"/>
        <w:rPr>
          <w:rFonts w:cs="Arial"/>
        </w:rPr>
      </w:pPr>
      <w:r w:rsidRPr="004E131D">
        <w:rPr>
          <w:rFonts w:eastAsia="Times New Roman" w:cs="Arial"/>
          <w:color w:val="000000"/>
          <w:lang w:eastAsia="cs-CZ"/>
        </w:rPr>
        <w:t xml:space="preserve">Švédsko </w:t>
      </w:r>
      <w:r w:rsidR="001477C6" w:rsidRPr="004E131D">
        <w:rPr>
          <w:rFonts w:cs="Arial"/>
        </w:rPr>
        <w:t>–</w:t>
      </w:r>
      <w:r w:rsidRPr="004E131D">
        <w:rPr>
          <w:rFonts w:eastAsia="Times New Roman" w:cs="Arial"/>
          <w:color w:val="000000"/>
          <w:lang w:eastAsia="cs-CZ"/>
        </w:rPr>
        <w:t xml:space="preserve"> University of Boras</w:t>
      </w:r>
      <w:r w:rsidRPr="004E131D">
        <w:rPr>
          <w:rFonts w:cs="Arial"/>
        </w:rPr>
        <w:t xml:space="preserve"> </w:t>
      </w:r>
    </w:p>
    <w:p w14:paraId="21EC8B15" w14:textId="131841B0" w:rsidR="009C40C1" w:rsidRDefault="009C40C1" w:rsidP="009C40C1">
      <w:pPr>
        <w:jc w:val="both"/>
        <w:rPr>
          <w:ins w:id="131" w:author="Uživatel" w:date="2021-09-16T21:23:00Z"/>
          <w:rFonts w:cs="Arial"/>
        </w:rPr>
      </w:pPr>
      <w:r w:rsidRPr="004E131D">
        <w:rPr>
          <w:rFonts w:cs="Arial"/>
        </w:rPr>
        <w:t>Turecko – Innonu univerzity</w:t>
      </w:r>
    </w:p>
    <w:p w14:paraId="249CAAB8" w14:textId="5BC5AE42" w:rsidR="00B53BE6" w:rsidRDefault="00B53BE6" w:rsidP="009C40C1">
      <w:pPr>
        <w:jc w:val="both"/>
        <w:rPr>
          <w:ins w:id="132" w:author="Uživatel" w:date="2021-09-16T21:23:00Z"/>
          <w:rFonts w:cs="Arial"/>
        </w:rPr>
      </w:pPr>
    </w:p>
    <w:p w14:paraId="49BB0B31" w14:textId="42B5C704" w:rsidR="00B53BE6" w:rsidRPr="008A0A32" w:rsidRDefault="008A0A32" w:rsidP="008A0A32">
      <w:pPr>
        <w:pStyle w:val="Bezmezer"/>
        <w:spacing w:after="120"/>
        <w:ind w:right="284"/>
        <w:rPr>
          <w:rFonts w:ascii="Arial" w:hAnsi="Arial" w:cs="Arial"/>
          <w:sz w:val="20"/>
        </w:rPr>
      </w:pPr>
      <w:ins w:id="133" w:author="Hana Navrátilová" w:date="2021-09-17T08:47:00Z">
        <w:r>
          <w:rPr>
            <w:rFonts w:ascii="Arial" w:hAnsi="Arial" w:cs="Arial"/>
            <w:bCs/>
            <w:sz w:val="20"/>
          </w:rPr>
          <w:t xml:space="preserve">Ačkoliv </w:t>
        </w:r>
      </w:ins>
      <w:ins w:id="134" w:author="Uživatel" w:date="2021-09-16T21:24:00Z">
        <w:r w:rsidR="00B53BE6" w:rsidRPr="008A0A32">
          <w:rPr>
            <w:rFonts w:ascii="Arial" w:hAnsi="Arial" w:cs="Arial"/>
            <w:bCs/>
            <w:sz w:val="20"/>
          </w:rPr>
          <w:t>má</w:t>
        </w:r>
      </w:ins>
      <w:ins w:id="135" w:author="Uživatel" w:date="2021-09-16T21:23:00Z">
        <w:r w:rsidR="00B53BE6" w:rsidRPr="008A0A32">
          <w:rPr>
            <w:rFonts w:ascii="Arial" w:hAnsi="Arial" w:cs="Arial"/>
            <w:bCs/>
            <w:sz w:val="20"/>
          </w:rPr>
          <w:t xml:space="preserve"> </w:t>
        </w:r>
      </w:ins>
      <w:ins w:id="136" w:author="Uživatel" w:date="2021-09-17T23:05:00Z">
        <w:r w:rsidR="002A580D">
          <w:rPr>
            <w:rFonts w:ascii="Arial" w:hAnsi="Arial" w:cs="Arial"/>
            <w:bCs/>
            <w:sz w:val="20"/>
          </w:rPr>
          <w:t>Ú</w:t>
        </w:r>
      </w:ins>
      <w:ins w:id="137" w:author="Hana Navrátilová" w:date="2021-09-17T08:48:00Z">
        <w:del w:id="138" w:author="Uživatel" w:date="2021-09-17T23:05:00Z">
          <w:r w:rsidDel="002A580D">
            <w:rPr>
              <w:rFonts w:ascii="Arial" w:hAnsi="Arial" w:cs="Arial"/>
              <w:bCs/>
              <w:sz w:val="20"/>
            </w:rPr>
            <w:delText>U</w:delText>
          </w:r>
        </w:del>
        <w:r>
          <w:rPr>
            <w:rFonts w:ascii="Arial" w:hAnsi="Arial" w:cs="Arial"/>
            <w:bCs/>
            <w:sz w:val="20"/>
          </w:rPr>
          <w:t>ZV</w:t>
        </w:r>
      </w:ins>
      <w:ins w:id="139" w:author="Uživatel" w:date="2021-09-16T21:23:00Z">
        <w:r w:rsidR="00B53BE6" w:rsidRPr="008A0A32">
          <w:rPr>
            <w:rFonts w:ascii="Arial" w:hAnsi="Arial" w:cs="Arial"/>
            <w:bCs/>
            <w:sz w:val="20"/>
          </w:rPr>
          <w:t xml:space="preserve"> uzavřeny smlouvy s</w:t>
        </w:r>
      </w:ins>
      <w:ins w:id="140" w:author="Hana Navrátilová" w:date="2021-09-17T08:48:00Z">
        <w:r>
          <w:rPr>
            <w:rFonts w:ascii="Arial" w:hAnsi="Arial" w:cs="Arial"/>
            <w:bCs/>
            <w:sz w:val="20"/>
          </w:rPr>
          <w:t>e</w:t>
        </w:r>
      </w:ins>
      <w:ins w:id="141" w:author="Uživatel" w:date="2021-09-16T21:23:00Z">
        <w:r w:rsidR="00B53BE6" w:rsidRPr="008A0A32">
          <w:rPr>
            <w:rFonts w:ascii="Arial" w:hAnsi="Arial" w:cs="Arial"/>
            <w:bCs/>
            <w:sz w:val="20"/>
          </w:rPr>
          <w:t xml:space="preserve"> 17 zahraničními univerzitami, kde je </w:t>
        </w:r>
      </w:ins>
      <w:ins w:id="142" w:author="Hana Navrátilová" w:date="2021-09-17T08:48:00Z">
        <w:r>
          <w:rPr>
            <w:rFonts w:ascii="Arial" w:hAnsi="Arial" w:cs="Arial"/>
            <w:bCs/>
            <w:sz w:val="20"/>
          </w:rPr>
          <w:t xml:space="preserve">realizován studijní program </w:t>
        </w:r>
      </w:ins>
      <w:ins w:id="143" w:author="Uživatel" w:date="2021-09-16T21:23:00Z">
        <w:r w:rsidR="00B53BE6" w:rsidRPr="008A0A32">
          <w:rPr>
            <w:rFonts w:ascii="Arial" w:hAnsi="Arial" w:cs="Arial"/>
            <w:bCs/>
            <w:sz w:val="20"/>
          </w:rPr>
          <w:t>porodní asistence</w:t>
        </w:r>
      </w:ins>
      <w:ins w:id="144" w:author="Uživatel" w:date="2021-09-16T21:24:00Z">
        <w:r w:rsidR="00B53BE6" w:rsidRPr="008A0A32">
          <w:rPr>
            <w:rFonts w:ascii="Arial" w:hAnsi="Arial" w:cs="Arial"/>
            <w:bCs/>
            <w:sz w:val="20"/>
          </w:rPr>
          <w:t xml:space="preserve">, studenti </w:t>
        </w:r>
      </w:ins>
      <w:ins w:id="145" w:author="Uživatel" w:date="2021-09-16T21:25:00Z">
        <w:r w:rsidR="00B53BE6" w:rsidRPr="008A0A32">
          <w:rPr>
            <w:rFonts w:ascii="Arial" w:hAnsi="Arial" w:cs="Arial"/>
            <w:bCs/>
            <w:sz w:val="20"/>
          </w:rPr>
          <w:t>SP PA</w:t>
        </w:r>
        <w:del w:id="146" w:author="Hana Navrátilová" w:date="2021-09-17T08:49:00Z">
          <w:r w:rsidR="00B53BE6" w:rsidRPr="008A0A32" w:rsidDel="008A0A32">
            <w:rPr>
              <w:rFonts w:ascii="Arial" w:hAnsi="Arial" w:cs="Arial"/>
              <w:bCs/>
              <w:sz w:val="20"/>
            </w:rPr>
            <w:delText xml:space="preserve"> </w:delText>
          </w:r>
        </w:del>
      </w:ins>
      <w:ins w:id="147" w:author="Hana Navrátilová" w:date="2021-09-17T08:49:00Z">
        <w:r>
          <w:rPr>
            <w:rFonts w:ascii="Arial" w:hAnsi="Arial" w:cs="Arial"/>
            <w:bCs/>
            <w:sz w:val="20"/>
          </w:rPr>
          <w:t xml:space="preserve"> se do programů mobilit nezapojují</w:t>
        </w:r>
      </w:ins>
      <w:ins w:id="148" w:author="Uživatel" w:date="2021-09-16T21:25:00Z">
        <w:r w:rsidR="00B53BE6" w:rsidRPr="008A0A32">
          <w:rPr>
            <w:rFonts w:ascii="Arial" w:hAnsi="Arial" w:cs="Arial"/>
            <w:bCs/>
            <w:sz w:val="20"/>
          </w:rPr>
          <w:t xml:space="preserve">. </w:t>
        </w:r>
      </w:ins>
      <w:ins w:id="149" w:author="Hana Navrátilová" w:date="2021-09-17T08:49:00Z">
        <w:r>
          <w:rPr>
            <w:rFonts w:ascii="Arial" w:hAnsi="Arial" w:cs="Arial"/>
            <w:bCs/>
            <w:sz w:val="20"/>
          </w:rPr>
          <w:t xml:space="preserve"> </w:t>
        </w:r>
      </w:ins>
      <w:ins w:id="150" w:author="Uživatel" w:date="2021-09-16T21:25:00Z">
        <w:r w:rsidR="00B53BE6" w:rsidRPr="008A0A32">
          <w:rPr>
            <w:rFonts w:ascii="Arial" w:hAnsi="Arial" w:cs="Arial"/>
            <w:bCs/>
            <w:sz w:val="20"/>
          </w:rPr>
          <w:t>Obávají se</w:t>
        </w:r>
      </w:ins>
      <w:ins w:id="151" w:author="Hana Navrátilová" w:date="2021-09-17T08:49:00Z">
        <w:r>
          <w:rPr>
            <w:rFonts w:ascii="Arial" w:hAnsi="Arial" w:cs="Arial"/>
            <w:bCs/>
            <w:sz w:val="20"/>
          </w:rPr>
          <w:t xml:space="preserve"> komplikací</w:t>
        </w:r>
      </w:ins>
      <w:ins w:id="152" w:author="Uživatel" w:date="2021-09-16T21:25:00Z">
        <w:r w:rsidR="00B53BE6" w:rsidRPr="008A0A32">
          <w:rPr>
            <w:rFonts w:ascii="Arial" w:hAnsi="Arial" w:cs="Arial"/>
            <w:bCs/>
            <w:sz w:val="20"/>
          </w:rPr>
          <w:t xml:space="preserve"> z</w:t>
        </w:r>
      </w:ins>
      <w:ins w:id="153" w:author="Uživatel" w:date="2021-09-16T21:26:00Z">
        <w:r w:rsidR="00B53BE6" w:rsidRPr="008A0A32">
          <w:rPr>
            <w:rFonts w:ascii="Arial" w:hAnsi="Arial" w:cs="Arial"/>
            <w:bCs/>
            <w:sz w:val="20"/>
          </w:rPr>
          <w:t> </w:t>
        </w:r>
      </w:ins>
      <w:ins w:id="154" w:author="Uživatel" w:date="2021-09-16T21:25:00Z">
        <w:r w:rsidR="00B53BE6" w:rsidRPr="008A0A32">
          <w:rPr>
            <w:rFonts w:ascii="Arial" w:hAnsi="Arial" w:cs="Arial"/>
            <w:bCs/>
            <w:sz w:val="20"/>
          </w:rPr>
          <w:t xml:space="preserve">důvodu </w:t>
        </w:r>
      </w:ins>
      <w:ins w:id="155" w:author="Uživatel" w:date="2021-09-16T21:26:00Z">
        <w:r w:rsidR="00B53BE6" w:rsidRPr="008A0A32">
          <w:rPr>
            <w:rFonts w:ascii="Arial" w:hAnsi="Arial" w:cs="Arial"/>
            <w:bCs/>
            <w:sz w:val="20"/>
          </w:rPr>
          <w:t xml:space="preserve">nesplnění počtu porodů daných kvalifikačním standardem oboru PA. </w:t>
        </w:r>
      </w:ins>
      <w:ins w:id="156" w:author="Uživatel" w:date="2021-09-16T21:27:00Z">
        <w:r w:rsidR="00B53BE6" w:rsidRPr="008A0A32">
          <w:rPr>
            <w:rFonts w:ascii="Arial" w:hAnsi="Arial" w:cs="Arial"/>
            <w:bCs/>
            <w:sz w:val="20"/>
          </w:rPr>
          <w:t xml:space="preserve">V mnoha zemích porodní asistentky nemohou samy rodit děti, pouze při porodu asistují. </w:t>
        </w:r>
      </w:ins>
    </w:p>
    <w:p w14:paraId="0AA06BBD" w14:textId="77777777" w:rsidR="009C40C1" w:rsidRDefault="009C40C1" w:rsidP="009C40C1">
      <w:pPr>
        <w:contextualSpacing/>
        <w:rPr>
          <w:rFonts w:eastAsia="Times New Roman" w:cs="Arial"/>
          <w:b/>
          <w:color w:val="000000"/>
          <w:lang w:eastAsia="cs-CZ"/>
        </w:rPr>
      </w:pPr>
    </w:p>
    <w:p w14:paraId="4751F399" w14:textId="77777777" w:rsidR="009C40C1" w:rsidRPr="004E131D" w:rsidRDefault="009C40C1" w:rsidP="009C40C1">
      <w:pPr>
        <w:contextualSpacing/>
        <w:rPr>
          <w:rFonts w:eastAsia="Times New Roman" w:cs="Arial"/>
          <w:b/>
          <w:color w:val="000000"/>
          <w:lang w:eastAsia="cs-CZ"/>
        </w:rPr>
      </w:pPr>
      <w:r w:rsidRPr="004E131D">
        <w:rPr>
          <w:rFonts w:eastAsia="Times New Roman" w:cs="Arial"/>
          <w:b/>
          <w:color w:val="000000"/>
          <w:lang w:eastAsia="cs-CZ"/>
        </w:rPr>
        <w:t>Mobility akademických pracovníků</w:t>
      </w:r>
    </w:p>
    <w:p w14:paraId="2DFB086E" w14:textId="62DE8056" w:rsidR="009C40C1" w:rsidRPr="004E131D" w:rsidRDefault="009C40C1" w:rsidP="009C40C1">
      <w:pPr>
        <w:contextualSpacing/>
        <w:jc w:val="both"/>
        <w:rPr>
          <w:rFonts w:eastAsia="Times New Roman" w:cs="Arial"/>
          <w:color w:val="000000"/>
          <w:lang w:eastAsia="cs-CZ"/>
        </w:rPr>
      </w:pPr>
      <w:r w:rsidRPr="004E131D">
        <w:rPr>
          <w:rFonts w:eastAsia="Times New Roman" w:cs="Arial"/>
          <w:color w:val="000000"/>
          <w:lang w:eastAsia="cs-CZ"/>
        </w:rPr>
        <w:t xml:space="preserve">Akademičtí pracovníci působící ve studijním programu </w:t>
      </w:r>
      <w:r>
        <w:rPr>
          <w:rFonts w:eastAsia="Times New Roman" w:cs="Arial"/>
          <w:color w:val="000000"/>
          <w:lang w:eastAsia="cs-CZ"/>
        </w:rPr>
        <w:t xml:space="preserve">Porodní asistence </w:t>
      </w:r>
      <w:r w:rsidRPr="004E131D">
        <w:rPr>
          <w:rFonts w:eastAsia="Times New Roman" w:cs="Arial"/>
          <w:color w:val="000000"/>
          <w:lang w:eastAsia="cs-CZ"/>
        </w:rPr>
        <w:t xml:space="preserve">měli možnost vyjet na zahraniční mobilitu v souladu se svými kariérními plány a s ohledem na profesní a osobnostní rozvoj. Velmi oblíbeným programem na realizaci zahraničních akademických mobilit byl program Erasmus+, </w:t>
      </w:r>
      <w:r>
        <w:rPr>
          <w:rFonts w:eastAsia="Times New Roman" w:cs="Arial"/>
          <w:color w:val="000000"/>
          <w:lang w:eastAsia="cs-CZ"/>
        </w:rPr>
        <w:t xml:space="preserve">díky němuž měli </w:t>
      </w:r>
      <w:r w:rsidR="004F4B45">
        <w:rPr>
          <w:rFonts w:eastAsia="Times New Roman" w:cs="Arial"/>
          <w:color w:val="000000"/>
          <w:lang w:eastAsia="cs-CZ"/>
        </w:rPr>
        <w:t>akademičtí pracovníci</w:t>
      </w:r>
      <w:r w:rsidRPr="004E131D">
        <w:rPr>
          <w:rFonts w:eastAsia="Times New Roman" w:cs="Arial"/>
          <w:color w:val="000000"/>
          <w:lang w:eastAsia="cs-CZ"/>
        </w:rPr>
        <w:t xml:space="preserve"> možnost sdílet své zkušenosti s</w:t>
      </w:r>
      <w:r>
        <w:rPr>
          <w:rFonts w:eastAsia="Times New Roman" w:cs="Arial"/>
          <w:color w:val="000000"/>
          <w:lang w:eastAsia="cs-CZ"/>
        </w:rPr>
        <w:t> </w:t>
      </w:r>
      <w:r w:rsidRPr="004E131D">
        <w:rPr>
          <w:rFonts w:eastAsia="Times New Roman" w:cs="Arial"/>
          <w:color w:val="000000"/>
          <w:lang w:eastAsia="cs-CZ"/>
        </w:rPr>
        <w:t>výukou</w:t>
      </w:r>
      <w:r>
        <w:rPr>
          <w:rFonts w:eastAsia="Times New Roman" w:cs="Arial"/>
          <w:color w:val="000000"/>
          <w:lang w:eastAsia="cs-CZ"/>
        </w:rPr>
        <w:t xml:space="preserve"> </w:t>
      </w:r>
      <w:r>
        <w:rPr>
          <w:rFonts w:eastAsia="Times New Roman" w:cs="Arial"/>
          <w:color w:val="000000"/>
          <w:lang w:eastAsia="cs-CZ"/>
        </w:rPr>
        <w:br/>
        <w:t>a</w:t>
      </w:r>
      <w:r w:rsidRPr="004E131D">
        <w:rPr>
          <w:rFonts w:eastAsia="Times New Roman" w:cs="Arial"/>
          <w:color w:val="000000"/>
          <w:lang w:eastAsia="cs-CZ"/>
        </w:rPr>
        <w:t xml:space="preserve"> výzkumem,  </w:t>
      </w:r>
      <w:r>
        <w:rPr>
          <w:rFonts w:eastAsia="Times New Roman" w:cs="Arial"/>
          <w:color w:val="000000"/>
          <w:lang w:eastAsia="cs-CZ"/>
        </w:rPr>
        <w:t xml:space="preserve">ale také </w:t>
      </w:r>
      <w:r w:rsidRPr="004E131D">
        <w:rPr>
          <w:rFonts w:eastAsia="Times New Roman" w:cs="Arial"/>
          <w:color w:val="000000"/>
          <w:lang w:eastAsia="cs-CZ"/>
        </w:rPr>
        <w:t>debatovat o výzkumných záměrech</w:t>
      </w:r>
      <w:r w:rsidR="004F4B45">
        <w:rPr>
          <w:rFonts w:eastAsia="Times New Roman" w:cs="Arial"/>
          <w:color w:val="000000"/>
          <w:lang w:eastAsia="cs-CZ"/>
        </w:rPr>
        <w:t xml:space="preserve"> rozvíjených na pracovišti</w:t>
      </w:r>
      <w:r w:rsidRPr="004E131D">
        <w:rPr>
          <w:rFonts w:eastAsia="Times New Roman" w:cs="Arial"/>
          <w:color w:val="000000"/>
          <w:lang w:eastAsia="cs-CZ"/>
        </w:rPr>
        <w:t xml:space="preserve">. </w:t>
      </w:r>
    </w:p>
    <w:p w14:paraId="127F2141" w14:textId="77777777" w:rsidR="009C40C1" w:rsidRPr="004E131D" w:rsidRDefault="009C40C1" w:rsidP="009C40C1">
      <w:pPr>
        <w:contextualSpacing/>
        <w:rPr>
          <w:rFonts w:eastAsia="Times New Roman" w:cs="Arial"/>
          <w:b/>
          <w:color w:val="000000"/>
          <w:lang w:eastAsia="cs-CZ"/>
        </w:rPr>
      </w:pPr>
    </w:p>
    <w:p w14:paraId="322B846B" w14:textId="77777777" w:rsidR="009C40C1" w:rsidRDefault="009C40C1" w:rsidP="009C40C1">
      <w:pPr>
        <w:rPr>
          <w:rFonts w:eastAsia="Times New Roman" w:cs="Arial"/>
          <w:b/>
          <w:color w:val="000000"/>
          <w:lang w:eastAsia="cs-CZ"/>
        </w:rPr>
      </w:pPr>
    </w:p>
    <w:p w14:paraId="4A83D37D" w14:textId="77777777" w:rsidR="009C40C1" w:rsidRPr="004E131D" w:rsidRDefault="009C40C1" w:rsidP="009C40C1">
      <w:pPr>
        <w:rPr>
          <w:rFonts w:cs="Arial"/>
        </w:rPr>
      </w:pPr>
      <w:r w:rsidRPr="004E131D">
        <w:rPr>
          <w:rFonts w:eastAsia="Times New Roman" w:cs="Arial"/>
          <w:b/>
          <w:color w:val="000000"/>
          <w:lang w:eastAsia="cs-CZ"/>
        </w:rPr>
        <w:t xml:space="preserve"> 2019/2020</w:t>
      </w:r>
    </w:p>
    <w:tbl>
      <w:tblPr>
        <w:tblW w:w="87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4110"/>
        <w:gridCol w:w="2410"/>
      </w:tblGrid>
      <w:tr w:rsidR="009C40C1" w:rsidRPr="004E131D" w14:paraId="279E2686" w14:textId="77777777" w:rsidTr="00E27F7E">
        <w:trPr>
          <w:trHeight w:val="32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553B5A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Ivana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D2B679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Olecká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CAF2470" w14:textId="77777777" w:rsidR="009C40C1" w:rsidRPr="004E131D" w:rsidRDefault="009C40C1" w:rsidP="009C40C1">
            <w:pPr>
              <w:contextualSpacing/>
              <w:rPr>
                <w:rFonts w:cs="Arial"/>
                <w:lang w:val="fy-NL"/>
              </w:rPr>
            </w:pPr>
            <w:r w:rsidRPr="004E131D">
              <w:rPr>
                <w:rFonts w:eastAsia="Times New Roman" w:cs="Arial"/>
                <w:color w:val="000000"/>
                <w:lang w:val="fy-NL" w:eastAsia="cs-CZ"/>
              </w:rPr>
              <w:t>Helsinki University, Department of Public Health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615A66B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Finsko</w:t>
            </w:r>
          </w:p>
        </w:tc>
      </w:tr>
      <w:tr w:rsidR="009C40C1" w:rsidRPr="004E131D" w14:paraId="69A16553" w14:textId="77777777" w:rsidTr="00E27F7E">
        <w:trPr>
          <w:trHeight w:val="32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8ADE538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 xml:space="preserve">Ivana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23F502B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Olecká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F333AA" w14:textId="77777777" w:rsidR="009C40C1" w:rsidRPr="004E131D" w:rsidRDefault="009C40C1" w:rsidP="009C40C1">
            <w:pPr>
              <w:contextualSpacing/>
              <w:rPr>
                <w:rFonts w:cs="Arial"/>
                <w:lang w:val="pt-PT"/>
              </w:rPr>
            </w:pPr>
            <w:r w:rsidRPr="004E131D">
              <w:rPr>
                <w:rFonts w:cs="Arial"/>
                <w:lang w:val="pt-PT"/>
              </w:rPr>
              <w:t>Politécnico de Leiria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A11D83D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Portugalsko</w:t>
            </w:r>
          </w:p>
        </w:tc>
      </w:tr>
      <w:tr w:rsidR="009C40C1" w:rsidRPr="004E131D" w14:paraId="1C83B801" w14:textId="77777777" w:rsidTr="00E27F7E">
        <w:trPr>
          <w:trHeight w:val="32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FB91C72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Jaroslava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852A2A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Pavelková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EAF64B3" w14:textId="77777777" w:rsidR="009C40C1" w:rsidRPr="004E131D" w:rsidRDefault="009C40C1" w:rsidP="009C40C1">
            <w:pPr>
              <w:contextualSpacing/>
              <w:rPr>
                <w:rFonts w:cs="Arial"/>
                <w:lang w:val="sk-SK"/>
              </w:rPr>
            </w:pPr>
            <w:r w:rsidRPr="004E131D">
              <w:rPr>
                <w:rFonts w:cs="Arial"/>
                <w:lang w:val="sk-SK"/>
              </w:rPr>
              <w:t xml:space="preserve">Univerzita Konštantína Filozofa v Nitre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B6FFE5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Slovensko</w:t>
            </w:r>
          </w:p>
        </w:tc>
      </w:tr>
      <w:tr w:rsidR="009C40C1" w:rsidRPr="004E131D" w14:paraId="7AAEBBEA" w14:textId="77777777" w:rsidTr="00E27F7E">
        <w:trPr>
          <w:trHeight w:val="32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436C09B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 xml:space="preserve">Jana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3879D4D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Doleželová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4AA6625" w14:textId="77777777" w:rsidR="009C40C1" w:rsidRPr="004E131D" w:rsidRDefault="009C40C1" w:rsidP="009C40C1">
            <w:pPr>
              <w:contextualSpacing/>
              <w:rPr>
                <w:rFonts w:cs="Arial"/>
                <w:lang w:val="sk-SK"/>
              </w:rPr>
            </w:pPr>
            <w:r w:rsidRPr="004E131D">
              <w:rPr>
                <w:rFonts w:cs="Arial"/>
                <w:lang w:val="sk-SK"/>
              </w:rPr>
              <w:t>Kazimierz Pulaski University of Technology and Humanities in Radom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1D64BE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Polsko</w:t>
            </w:r>
          </w:p>
        </w:tc>
      </w:tr>
    </w:tbl>
    <w:p w14:paraId="1C6BF99E" w14:textId="77777777" w:rsidR="009C40C1" w:rsidRPr="004E131D" w:rsidRDefault="009C40C1" w:rsidP="009C40C1">
      <w:pPr>
        <w:rPr>
          <w:rFonts w:cs="Arial"/>
        </w:rPr>
      </w:pPr>
    </w:p>
    <w:p w14:paraId="7553F4BE" w14:textId="77777777" w:rsidR="009C40C1" w:rsidRPr="00D35092" w:rsidRDefault="009C40C1" w:rsidP="009C40C1">
      <w:pPr>
        <w:pStyle w:val="Nadpis3"/>
        <w:spacing w:before="0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D35092">
        <w:rPr>
          <w:rFonts w:ascii="Arial" w:hAnsi="Arial" w:cs="Arial"/>
          <w:b/>
          <w:color w:val="auto"/>
          <w:sz w:val="20"/>
          <w:szCs w:val="20"/>
        </w:rPr>
        <w:t>2020/2021</w:t>
      </w: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4110"/>
        <w:gridCol w:w="2410"/>
      </w:tblGrid>
      <w:tr w:rsidR="009C40C1" w:rsidRPr="004E131D" w14:paraId="5675C33D" w14:textId="77777777" w:rsidTr="009C40C1">
        <w:trPr>
          <w:trHeight w:val="32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E10EC4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Barbora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0044DA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Plisková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5E3C42" w14:textId="77777777" w:rsidR="009C40C1" w:rsidRPr="004E131D" w:rsidRDefault="009C40C1" w:rsidP="009C40C1">
            <w:pPr>
              <w:contextualSpacing/>
              <w:rPr>
                <w:rFonts w:cs="Arial"/>
                <w:lang w:val="fy-NL"/>
              </w:rPr>
            </w:pPr>
            <w:r w:rsidRPr="004E131D">
              <w:rPr>
                <w:rFonts w:cs="Arial"/>
                <w:lang w:val="sk-SK"/>
              </w:rPr>
              <w:t>Kazimierz Pulaski University of Technology and Humanities in Radom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3A7A61" w14:textId="77777777" w:rsidR="009C40C1" w:rsidRPr="004E131D" w:rsidRDefault="009C40C1" w:rsidP="009C40C1">
            <w:pPr>
              <w:contextualSpacing/>
              <w:rPr>
                <w:rFonts w:cs="Arial"/>
              </w:rPr>
            </w:pPr>
            <w:r w:rsidRPr="004E131D">
              <w:rPr>
                <w:rFonts w:cs="Arial"/>
              </w:rPr>
              <w:t>Polsko</w:t>
            </w:r>
          </w:p>
        </w:tc>
      </w:tr>
    </w:tbl>
    <w:p w14:paraId="7ECFD97E" w14:textId="77777777" w:rsidR="009C40C1" w:rsidRPr="004E131D" w:rsidRDefault="009C40C1" w:rsidP="009C40C1">
      <w:pPr>
        <w:rPr>
          <w:rFonts w:cs="Arial"/>
        </w:rPr>
      </w:pPr>
    </w:p>
    <w:p w14:paraId="06D7AAEB" w14:textId="77777777" w:rsidR="009C40C1" w:rsidRPr="000E5B1C" w:rsidRDefault="009C40C1" w:rsidP="009C40C1">
      <w:pPr>
        <w:contextualSpacing/>
        <w:jc w:val="center"/>
        <w:rPr>
          <w:rFonts w:cs="Arial"/>
          <w:b/>
        </w:rPr>
      </w:pPr>
    </w:p>
    <w:p w14:paraId="64BA5BC9" w14:textId="77777777" w:rsidR="009C40C1" w:rsidRPr="004E131D" w:rsidRDefault="009C40C1" w:rsidP="009C40C1">
      <w:pPr>
        <w:rPr>
          <w:rFonts w:cs="Arial"/>
        </w:rPr>
      </w:pPr>
    </w:p>
    <w:p w14:paraId="5C602395" w14:textId="77777777" w:rsidR="009C40C1" w:rsidRPr="004E131D" w:rsidRDefault="009C40C1" w:rsidP="009C40C1">
      <w:pPr>
        <w:rPr>
          <w:rFonts w:cs="Arial"/>
        </w:rPr>
      </w:pPr>
    </w:p>
    <w:p w14:paraId="6F41E4BE" w14:textId="77777777" w:rsidR="009C40C1" w:rsidRPr="004E131D" w:rsidRDefault="009C40C1" w:rsidP="009C40C1">
      <w:pPr>
        <w:pStyle w:val="Bezmezer"/>
        <w:ind w:right="283"/>
        <w:rPr>
          <w:rFonts w:ascii="Arial" w:hAnsi="Arial" w:cs="Arial"/>
          <w:sz w:val="20"/>
        </w:rPr>
      </w:pPr>
    </w:p>
    <w:p w14:paraId="4DF13027" w14:textId="77777777" w:rsidR="009C40C1" w:rsidRPr="004E131D" w:rsidRDefault="009C40C1" w:rsidP="009C40C1">
      <w:pPr>
        <w:pStyle w:val="Bezmezer"/>
        <w:ind w:right="283"/>
        <w:rPr>
          <w:rFonts w:ascii="Arial" w:hAnsi="Arial" w:cs="Arial"/>
          <w:sz w:val="20"/>
        </w:rPr>
      </w:pPr>
    </w:p>
    <w:p w14:paraId="38D12DFF" w14:textId="77777777" w:rsidR="009C40C1" w:rsidRPr="000E5B1C" w:rsidRDefault="009C40C1" w:rsidP="009C40C1">
      <w:pPr>
        <w:pStyle w:val="Bezmezer"/>
        <w:ind w:right="283"/>
        <w:rPr>
          <w:rFonts w:ascii="Arial" w:hAnsi="Arial" w:cs="Arial"/>
          <w:sz w:val="16"/>
          <w:szCs w:val="16"/>
        </w:rPr>
      </w:pPr>
      <w:r w:rsidRPr="000E5B1C">
        <w:rPr>
          <w:rFonts w:ascii="Arial" w:hAnsi="Arial" w:cs="Arial"/>
          <w:sz w:val="16"/>
          <w:szCs w:val="16"/>
        </w:rPr>
        <w:t>Poznámka: V případech výjezdů i příjezdů studentů se vykazují pobyty, jejichž celková délka trvání (tedy nikoliv pouze v průběhu daného kalendářního roku) byla delší než 2 týdny (14 dní). Započítávají se tak i pobyty, které započaly v předchozím roce. V mobilitách jsou uváděny všechny programy bez ohledu na zdroj financování.</w:t>
      </w:r>
    </w:p>
    <w:p w14:paraId="4BDE63B5" w14:textId="77777777" w:rsidR="009C40C1" w:rsidRPr="004E131D" w:rsidRDefault="009C40C1" w:rsidP="009C40C1">
      <w:pPr>
        <w:pStyle w:val="Bezmezer"/>
        <w:ind w:right="283"/>
        <w:rPr>
          <w:rFonts w:ascii="Arial" w:hAnsi="Arial" w:cs="Arial"/>
          <w:b/>
          <w:color w:val="C45911" w:themeColor="accent2" w:themeShade="BF"/>
          <w:sz w:val="20"/>
        </w:rPr>
      </w:pPr>
    </w:p>
    <w:p w14:paraId="2DA3E8F4" w14:textId="77777777" w:rsidR="009C40C1" w:rsidRDefault="009C40C1" w:rsidP="009C40C1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C40C1" w:rsidRPr="004E131D" w14:paraId="6B37B9E2" w14:textId="77777777" w:rsidTr="009C40C1">
        <w:trPr>
          <w:trHeight w:val="357"/>
        </w:trPr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42C9616" w14:textId="77777777" w:rsidR="009C40C1" w:rsidRPr="004E131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E131D">
              <w:rPr>
                <w:rFonts w:ascii="Arial" w:hAnsi="Arial" w:cs="Arial"/>
                <w:b/>
                <w:sz w:val="20"/>
              </w:rPr>
              <w:lastRenderedPageBreak/>
              <w:t>Předměty v cizím jazyce</w:t>
            </w:r>
            <w:r w:rsidRPr="004E131D">
              <w:rPr>
                <w:rFonts w:ascii="Arial" w:hAnsi="Arial" w:cs="Arial"/>
                <w:sz w:val="20"/>
              </w:rPr>
              <w:t xml:space="preserve"> - </w:t>
            </w:r>
            <w:r w:rsidRPr="004E131D">
              <w:rPr>
                <w:rFonts w:ascii="Arial" w:hAnsi="Arial" w:cs="Arial"/>
                <w:b/>
                <w:sz w:val="20"/>
              </w:rPr>
              <w:t>podíl na kreditech předepsaného studijního plánu [%]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67B5F" w14:textId="77777777" w:rsidR="009C40C1" w:rsidRPr="004E131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C40C1" w:rsidRPr="004E131D" w14:paraId="69075734" w14:textId="77777777" w:rsidTr="009C40C1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1327" w14:textId="77777777" w:rsidR="009C40C1" w:rsidRPr="004E131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E131D">
              <w:rPr>
                <w:rFonts w:ascii="Arial" w:hAnsi="Arial" w:cs="Arial"/>
                <w:b/>
                <w:sz w:val="20"/>
              </w:rPr>
              <w:t xml:space="preserve">Přístup k cizojazyčné odborné literatuře a její používání ve výuce </w:t>
            </w:r>
          </w:p>
          <w:p w14:paraId="4962A957" w14:textId="77777777" w:rsidR="009C40C1" w:rsidRPr="004E131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20"/>
              </w:rPr>
            </w:pPr>
            <w:r w:rsidRPr="004E131D">
              <w:rPr>
                <w:rFonts w:ascii="Arial" w:hAnsi="Arial" w:cs="Arial"/>
                <w:i/>
                <w:sz w:val="20"/>
              </w:rPr>
              <w:t xml:space="preserve">(popis vývoje v letech 2016 až 2021) </w:t>
            </w:r>
          </w:p>
        </w:tc>
      </w:tr>
      <w:tr w:rsidR="009C40C1" w:rsidRPr="0058573E" w14:paraId="587B3B1D" w14:textId="77777777" w:rsidTr="009C40C1">
        <w:trPr>
          <w:trHeight w:val="2410"/>
        </w:trPr>
        <w:tc>
          <w:tcPr>
            <w:tcW w:w="9060" w:type="dxa"/>
            <w:gridSpan w:val="2"/>
            <w:tcBorders>
              <w:top w:val="single" w:sz="4" w:space="0" w:color="auto"/>
            </w:tcBorders>
          </w:tcPr>
          <w:p w14:paraId="59A9559C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Informační zdroje a informační služby zabezpečuje centrálně Knihovna UTB. K dispozici je </w:t>
            </w:r>
            <w:r>
              <w:rPr>
                <w:rFonts w:ascii="Arial" w:hAnsi="Arial" w:cs="Arial"/>
                <w:sz w:val="20"/>
              </w:rPr>
              <w:t xml:space="preserve">asi </w:t>
            </w:r>
            <w:r w:rsidRPr="00434B36">
              <w:rPr>
                <w:rFonts w:ascii="Arial" w:hAnsi="Arial" w:cs="Arial"/>
                <w:sz w:val="20"/>
              </w:rPr>
              <w:t xml:space="preserve">500 studijních míst, 230 počítačů a dostatečné množství přípojných míst pro notebooky.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 xml:space="preserve">V knihovním fondu je více než 130 000 knih, přičemž roční přírůstek každoročně přesahuje 5 000 knižních jednotek. Důležitá je zejména vysoká aktuálnost knihovního fondu, který je neustále doplňován. Knihovna odebírá více než 200 periodik v tištěné podobě. Mimo tištěné časopisy knihovna zpřístupňuje cca 50 000 elektronických periodik. Studenti mohou knihovně podávat návrhy na nákup literatury, která jim ve fondu chybí, </w:t>
            </w:r>
            <w:r>
              <w:rPr>
                <w:rFonts w:ascii="Arial" w:hAnsi="Arial" w:cs="Arial"/>
                <w:sz w:val="20"/>
              </w:rPr>
              <w:t xml:space="preserve">prostřednictvím </w:t>
            </w:r>
            <w:r w:rsidRPr="00434B36">
              <w:rPr>
                <w:rFonts w:ascii="Arial" w:hAnsi="Arial" w:cs="Arial"/>
                <w:sz w:val="20"/>
              </w:rPr>
              <w:t>online formulář</w:t>
            </w:r>
            <w:r>
              <w:rPr>
                <w:rFonts w:ascii="Arial" w:hAnsi="Arial" w:cs="Arial"/>
                <w:sz w:val="20"/>
              </w:rPr>
              <w:t>e</w:t>
            </w:r>
            <w:r w:rsidRPr="00434B36">
              <w:rPr>
                <w:rFonts w:ascii="Arial" w:hAnsi="Arial" w:cs="Arial"/>
                <w:sz w:val="20"/>
              </w:rPr>
              <w:t xml:space="preserve"> v katalogu knihovny. </w:t>
            </w:r>
          </w:p>
          <w:p w14:paraId="504614D7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Kromě toho mají také k dispozici širokou nabídku elektronických informačních zdrojů. V souladu s podstatou a zaměřením jednotlivých předmětů oboru </w:t>
            </w:r>
            <w:r>
              <w:rPr>
                <w:rFonts w:ascii="Arial" w:hAnsi="Arial" w:cs="Arial"/>
                <w:sz w:val="20"/>
              </w:rPr>
              <w:t>Porodní asistentka</w:t>
            </w:r>
            <w:r w:rsidRPr="00434B36">
              <w:rPr>
                <w:rFonts w:ascii="Arial" w:hAnsi="Arial" w:cs="Arial"/>
                <w:sz w:val="20"/>
              </w:rPr>
              <w:t xml:space="preserve"> aktualizují garanti předmětů 1x ročně seznam povinné a doporučené literatury, s důrazem na využití cizojazyčné literatury, pokud je to pro daný předmět vhodné (např. nepříliš efektivní je využití cizojazyčné literatury v předmětech zaměřených na právo, jejichž podstatou je zaměření na české právní normy a specifika v oboru zdravotnictví). Tato literatura je prezentována studenům osobně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na přednáškách a prostřednictví</w:t>
            </w:r>
            <w:r>
              <w:rPr>
                <w:rFonts w:ascii="Arial" w:hAnsi="Arial" w:cs="Arial"/>
                <w:sz w:val="20"/>
              </w:rPr>
              <w:t xml:space="preserve"> sylabů předmětů v</w:t>
            </w:r>
            <w:r w:rsidRPr="00434B36">
              <w:rPr>
                <w:rFonts w:ascii="Arial" w:hAnsi="Arial" w:cs="Arial"/>
                <w:sz w:val="20"/>
              </w:rPr>
              <w:t xml:space="preserve"> IS</w:t>
            </w:r>
            <w:r>
              <w:rPr>
                <w:rFonts w:ascii="Arial" w:hAnsi="Arial" w:cs="Arial"/>
                <w:sz w:val="20"/>
              </w:rPr>
              <w:t>/</w:t>
            </w:r>
            <w:r w:rsidRPr="00434B36">
              <w:rPr>
                <w:rFonts w:ascii="Arial" w:hAnsi="Arial" w:cs="Arial"/>
                <w:sz w:val="20"/>
              </w:rPr>
              <w:t>STAG.</w:t>
            </w:r>
          </w:p>
          <w:p w14:paraId="2B9A6DC6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Do každého semestru mají studenti zařazenou výuku cizího jazyka </w:t>
            </w:r>
            <w:r>
              <w:rPr>
                <w:rFonts w:ascii="Arial" w:hAnsi="Arial" w:cs="Arial"/>
                <w:sz w:val="20"/>
              </w:rPr>
              <w:t>–</w:t>
            </w:r>
            <w:r w:rsidRPr="00434B36">
              <w:rPr>
                <w:rFonts w:ascii="Arial" w:hAnsi="Arial" w:cs="Arial"/>
                <w:sz w:val="20"/>
              </w:rPr>
              <w:t xml:space="preserve"> anglický jazyk</w:t>
            </w:r>
            <w:r>
              <w:rPr>
                <w:rFonts w:ascii="Arial" w:hAnsi="Arial" w:cs="Arial"/>
                <w:sz w:val="20"/>
              </w:rPr>
              <w:t>,</w:t>
            </w:r>
            <w:r w:rsidRPr="00434B36">
              <w:rPr>
                <w:rFonts w:ascii="Arial" w:hAnsi="Arial" w:cs="Arial"/>
                <w:sz w:val="20"/>
              </w:rPr>
              <w:t xml:space="preserve"> resp. odbornou angličtinu. Ve třetím ročníku musí studenti prezenční formy studia absolvovat předmět vyučov</w:t>
            </w:r>
            <w:r>
              <w:rPr>
                <w:rFonts w:ascii="Arial" w:hAnsi="Arial" w:cs="Arial"/>
                <w:sz w:val="20"/>
              </w:rPr>
              <w:t>aný</w:t>
            </w:r>
            <w:r w:rsidRPr="00434B36">
              <w:rPr>
                <w:rFonts w:ascii="Arial" w:hAnsi="Arial" w:cs="Arial"/>
                <w:sz w:val="20"/>
              </w:rPr>
              <w:t xml:space="preserve"> v anglickém jazy</w:t>
            </w:r>
            <w:r>
              <w:rPr>
                <w:rFonts w:ascii="Arial" w:hAnsi="Arial" w:cs="Arial"/>
                <w:sz w:val="20"/>
              </w:rPr>
              <w:t>ce – Komunikace s anglicky hovořící rodičkou; Výchova k reprodukčnímu zdraví.</w:t>
            </w:r>
            <w:r w:rsidRPr="00434B36">
              <w:rPr>
                <w:rFonts w:ascii="Arial" w:hAnsi="Arial" w:cs="Arial"/>
                <w:sz w:val="20"/>
              </w:rPr>
              <w:t xml:space="preserve"> Z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34B36">
              <w:rPr>
                <w:rFonts w:ascii="Arial" w:hAnsi="Arial" w:cs="Arial"/>
                <w:sz w:val="20"/>
              </w:rPr>
              <w:t>celkového počtu kreditů studenti tedy získají 10 % kreditů za předměty vyučov</w:t>
            </w:r>
            <w:r>
              <w:rPr>
                <w:rFonts w:ascii="Arial" w:hAnsi="Arial" w:cs="Arial"/>
                <w:sz w:val="20"/>
              </w:rPr>
              <w:t>ané</w:t>
            </w:r>
            <w:r w:rsidRPr="00434B36">
              <w:rPr>
                <w:rFonts w:ascii="Arial" w:hAnsi="Arial" w:cs="Arial"/>
                <w:sz w:val="20"/>
              </w:rPr>
              <w:t xml:space="preserve"> v angličtině.</w:t>
            </w:r>
          </w:p>
          <w:p w14:paraId="5E720D75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C40C1" w:rsidRPr="0058573E" w14:paraId="5DDE5A4A" w14:textId="77777777" w:rsidTr="009C40C1">
        <w:tc>
          <w:tcPr>
            <w:tcW w:w="9060" w:type="dxa"/>
            <w:gridSpan w:val="2"/>
          </w:tcPr>
          <w:p w14:paraId="0A9799CF" w14:textId="77777777" w:rsidR="009C40C1" w:rsidRPr="00BB6422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74F45E9B" w14:textId="77777777" w:rsidR="009C40C1" w:rsidRPr="00C14227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spolupráce se zahraničními institucemi a zapojení do mezinárodních programů v letech </w:t>
            </w:r>
            <w:r>
              <w:rPr>
                <w:rFonts w:ascii="Arial" w:hAnsi="Arial" w:cs="Arial"/>
                <w:i/>
                <w:sz w:val="16"/>
                <w:szCs w:val="16"/>
              </w:rPr>
              <w:t>2018</w:t>
            </w: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>
              <w:rPr>
                <w:rFonts w:ascii="Arial" w:hAnsi="Arial" w:cs="Arial"/>
                <w:i/>
                <w:sz w:val="16"/>
                <w:szCs w:val="16"/>
              </w:rPr>
              <w:t>2021</w:t>
            </w:r>
            <w:r w:rsidRPr="00C14227">
              <w:rPr>
                <w:rFonts w:ascii="Arial" w:hAnsi="Arial" w:cs="Arial"/>
                <w:i/>
                <w:sz w:val="16"/>
                <w:szCs w:val="16"/>
              </w:rPr>
              <w:t>, s uvedením výsledků - společných publikací, mezinárodní</w:t>
            </w:r>
            <w:r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 </w:t>
            </w:r>
          </w:p>
        </w:tc>
      </w:tr>
      <w:tr w:rsidR="009C40C1" w:rsidRPr="0058573E" w14:paraId="6A41E0B0" w14:textId="77777777" w:rsidTr="009C40C1">
        <w:trPr>
          <w:trHeight w:val="2543"/>
        </w:trPr>
        <w:tc>
          <w:tcPr>
            <w:tcW w:w="9060" w:type="dxa"/>
            <w:gridSpan w:val="2"/>
          </w:tcPr>
          <w:p w14:paraId="136174B0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7C2BC4F6" w14:textId="46AB1594" w:rsidR="009C40C1" w:rsidRDefault="004F4B45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Ústav zdravotnických věd aktuálně připravuje m</w:t>
            </w:r>
            <w:r w:rsidR="00922341" w:rsidRPr="00EE7609">
              <w:rPr>
                <w:rFonts w:ascii="Arial" w:hAnsi="Arial" w:cs="Arial"/>
                <w:sz w:val="20"/>
              </w:rPr>
              <w:t>ezinárodní spoluprác</w:t>
            </w:r>
            <w:r>
              <w:rPr>
                <w:rFonts w:ascii="Arial" w:hAnsi="Arial" w:cs="Arial"/>
                <w:sz w:val="20"/>
              </w:rPr>
              <w:t>i</w:t>
            </w:r>
            <w:r w:rsidR="00922341" w:rsidRPr="00EE7609">
              <w:rPr>
                <w:rFonts w:ascii="Arial" w:hAnsi="Arial" w:cs="Arial"/>
                <w:sz w:val="20"/>
              </w:rPr>
              <w:t xml:space="preserve"> s kolegy </w:t>
            </w:r>
            <w:r>
              <w:rPr>
                <w:rFonts w:ascii="Arial" w:hAnsi="Arial" w:cs="Arial"/>
                <w:sz w:val="20"/>
              </w:rPr>
              <w:t>z</w:t>
            </w:r>
            <w:r w:rsidRPr="00EE7609">
              <w:rPr>
                <w:rFonts w:ascii="Arial" w:hAnsi="Arial" w:cs="Arial"/>
                <w:sz w:val="20"/>
              </w:rPr>
              <w:t> </w:t>
            </w:r>
            <w:r w:rsidR="00922341" w:rsidRPr="00EE7609">
              <w:rPr>
                <w:rFonts w:ascii="Arial" w:hAnsi="Arial" w:cs="Arial"/>
                <w:sz w:val="20"/>
              </w:rPr>
              <w:t>Polska (Krakow</w:t>
            </w:r>
            <w:ins w:id="157" w:author="Uživatel" w:date="2021-09-16T21:27:00Z">
              <w:r w:rsidR="00B53BE6">
                <w:rPr>
                  <w:rFonts w:ascii="Arial" w:hAnsi="Arial" w:cs="Arial"/>
                  <w:sz w:val="20"/>
                </w:rPr>
                <w:t>, Wroclaw</w:t>
              </w:r>
            </w:ins>
            <w:r w:rsidR="00922341" w:rsidRPr="00EE7609">
              <w:rPr>
                <w:rFonts w:ascii="Arial" w:hAnsi="Arial" w:cs="Arial"/>
                <w:sz w:val="20"/>
              </w:rPr>
              <w:t xml:space="preserve">) a Slovenska (Ružomberok, Martin), kde </w:t>
            </w:r>
            <w:r>
              <w:rPr>
                <w:rFonts w:ascii="Arial" w:hAnsi="Arial" w:cs="Arial"/>
                <w:sz w:val="20"/>
              </w:rPr>
              <w:t xml:space="preserve">je rovněž realizován studijní program Porodní asistence. </w:t>
            </w:r>
            <w:r w:rsidR="00922341">
              <w:rPr>
                <w:rFonts w:ascii="Arial" w:hAnsi="Arial" w:cs="Arial"/>
                <w:sz w:val="20"/>
              </w:rPr>
              <w:t xml:space="preserve"> </w:t>
            </w:r>
          </w:p>
          <w:p w14:paraId="608FDED6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542DBED" w14:textId="0E9C9EA1" w:rsidR="00EB21E9" w:rsidRPr="00172B27" w:rsidRDefault="00EB21E9" w:rsidP="00EB21E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</w:rPr>
            </w:pPr>
            <w:r w:rsidRPr="00172B27">
              <w:rPr>
                <w:rFonts w:cs="Arial"/>
              </w:rPr>
              <w:t xml:space="preserve">Ústav zdravotnických věd FHS UTB </w:t>
            </w:r>
            <w:r>
              <w:rPr>
                <w:rFonts w:cs="Arial"/>
              </w:rPr>
              <w:t>pořádal dne 19. 11. 2020</w:t>
            </w:r>
            <w:r w:rsidRPr="00172B27">
              <w:rPr>
                <w:rFonts w:cs="Arial"/>
              </w:rPr>
              <w:t xml:space="preserve"> </w:t>
            </w:r>
            <w:r w:rsidRPr="00172B27">
              <w:rPr>
                <w:rFonts w:cs="Arial"/>
                <w:i/>
              </w:rPr>
              <w:t xml:space="preserve">Mezinárodní </w:t>
            </w:r>
            <w:del w:id="158" w:author="Uživatel" w:date="2021-09-16T21:28:00Z">
              <w:r w:rsidRPr="00172B27" w:rsidDel="00B53BE6">
                <w:rPr>
                  <w:rFonts w:cs="Arial"/>
                  <w:i/>
                </w:rPr>
                <w:delText>video</w:delText>
              </w:r>
            </w:del>
            <w:r w:rsidRPr="00172B27">
              <w:rPr>
                <w:rFonts w:cs="Arial"/>
                <w:i/>
              </w:rPr>
              <w:t>konferenci: Rodina – zdraví – nemoc</w:t>
            </w:r>
            <w:ins w:id="159" w:author="Uživatel" w:date="2021-09-16T21:28:00Z">
              <w:r w:rsidR="00B53BE6" w:rsidRPr="008A0A32">
                <w:rPr>
                  <w:rFonts w:cs="Arial"/>
                </w:rPr>
                <w:t>, která se vzhledem k</w:t>
              </w:r>
              <w:del w:id="160" w:author="Hana Navrátilová" w:date="2021-09-17T08:51:00Z">
                <w:r w:rsidR="00B53BE6" w:rsidRPr="008A0A32" w:rsidDel="008A0A32">
                  <w:rPr>
                    <w:rFonts w:cs="Arial"/>
                  </w:rPr>
                  <w:delText> </w:delText>
                </w:r>
              </w:del>
            </w:ins>
            <w:ins w:id="161" w:author="Hana Navrátilová" w:date="2021-09-17T08:51:00Z">
              <w:r w:rsidR="008A0A32" w:rsidRPr="008A0A32">
                <w:rPr>
                  <w:rFonts w:cs="Arial"/>
                </w:rPr>
                <w:t xml:space="preserve"> opatřením </w:t>
              </w:r>
              <w:r w:rsidR="008A0A32">
                <w:rPr>
                  <w:rFonts w:cs="Arial"/>
                </w:rPr>
                <w:t xml:space="preserve">spojeným s pandemií Covid-19 </w:t>
              </w:r>
            </w:ins>
            <w:ins w:id="162" w:author="Uživatel" w:date="2021-09-16T21:28:00Z">
              <w:r w:rsidR="00B53BE6" w:rsidRPr="008A0A32">
                <w:rPr>
                  <w:rFonts w:cs="Arial"/>
                </w:rPr>
                <w:t>konala onl</w:t>
              </w:r>
            </w:ins>
            <w:ins w:id="163" w:author="Uživatel" w:date="2021-09-16T21:29:00Z">
              <w:r w:rsidR="00B53BE6" w:rsidRPr="008A0A32">
                <w:rPr>
                  <w:rFonts w:cs="Arial"/>
                </w:rPr>
                <w:t>ine.</w:t>
              </w:r>
              <w:r w:rsidR="00B53BE6">
                <w:rPr>
                  <w:rFonts w:cs="Arial"/>
                  <w:i/>
                </w:rPr>
                <w:t xml:space="preserve"> </w:t>
              </w:r>
            </w:ins>
            <w:r w:rsidRPr="00172B27">
              <w:rPr>
                <w:rFonts w:cs="Arial"/>
              </w:rPr>
              <w:t xml:space="preserve">. Konference byla určena zejména všeobecným, praktickým a dětským sestrám, porodním asistentkám, zdravotně-sociálním pracovníkům, fyzioterapeutům, ergoterapeutům, studentům a pedagogickým pracovníkům působícím v nelékařských zdravotnických oborech. </w:t>
            </w:r>
            <w:ins w:id="164" w:author="Uživatel" w:date="2021-09-16T21:29:00Z">
              <w:r w:rsidR="00B53BE6">
                <w:rPr>
                  <w:rFonts w:cs="Arial"/>
                </w:rPr>
                <w:t xml:space="preserve">Jde o putovní konferenci mezi 4 vysokými školami (2 v Polsku, 1 na Slovensku a 1 v České republice). V letošním roce se </w:t>
              </w:r>
            </w:ins>
            <w:ins w:id="165" w:author="Hana Navrátilová" w:date="2021-09-17T08:51:00Z">
              <w:r w:rsidR="008A0A32">
                <w:rPr>
                  <w:rFonts w:cs="Arial"/>
                </w:rPr>
                <w:t xml:space="preserve">konference </w:t>
              </w:r>
            </w:ins>
            <w:ins w:id="166" w:author="Uživatel" w:date="2021-09-16T21:29:00Z">
              <w:r w:rsidR="00B53BE6">
                <w:rPr>
                  <w:rFonts w:cs="Arial"/>
                </w:rPr>
                <w:t xml:space="preserve">koná ve </w:t>
              </w:r>
            </w:ins>
            <w:ins w:id="167" w:author="Uživatel" w:date="2021-09-16T21:30:00Z">
              <w:r w:rsidR="00B53BE6">
                <w:rPr>
                  <w:rFonts w:cs="Arial"/>
                </w:rPr>
                <w:t>Wroclavi, PL.</w:t>
              </w:r>
            </w:ins>
          </w:p>
          <w:p w14:paraId="362FFE77" w14:textId="07ACA501" w:rsidR="004F4B45" w:rsidRPr="0058573E" w:rsidRDefault="004F4B45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C55A862" w14:textId="77777777" w:rsidR="009C40C1" w:rsidRDefault="009C40C1" w:rsidP="009C40C1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9C40C1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D29BFBE" w14:textId="77777777" w:rsidR="009C40C1" w:rsidRPr="00F75C3F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5.) Výsledky hodnocení bakalářských/diplomových</w:t>
      </w:r>
      <w:r>
        <w:rPr>
          <w:rFonts w:cs="Arial"/>
          <w:b/>
          <w:color w:val="C45911" w:themeColor="accent2" w:themeShade="BF"/>
          <w:sz w:val="32"/>
          <w:szCs w:val="32"/>
        </w:rPr>
        <w:t>/disertačních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45ADDDE0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1017"/>
        <w:gridCol w:w="699"/>
        <w:gridCol w:w="2341"/>
        <w:gridCol w:w="1162"/>
        <w:gridCol w:w="1162"/>
        <w:gridCol w:w="1234"/>
        <w:gridCol w:w="1425"/>
      </w:tblGrid>
      <w:tr w:rsidR="009C40C1" w:rsidRPr="004E7679" w14:paraId="6A239468" w14:textId="77777777" w:rsidTr="009C40C1">
        <w:trPr>
          <w:trHeight w:val="583"/>
        </w:trPr>
        <w:tc>
          <w:tcPr>
            <w:tcW w:w="1017" w:type="dxa"/>
            <w:shd w:val="clear" w:color="auto" w:fill="F7CAAC" w:themeFill="accent2" w:themeFillTint="66"/>
            <w:noWrap/>
            <w:hideMark/>
          </w:tcPr>
          <w:p w14:paraId="3A25ABF9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Studium</w:t>
            </w:r>
          </w:p>
        </w:tc>
        <w:tc>
          <w:tcPr>
            <w:tcW w:w="3040" w:type="dxa"/>
            <w:gridSpan w:val="2"/>
            <w:shd w:val="clear" w:color="auto" w:fill="F7CAAC" w:themeFill="accent2" w:themeFillTint="66"/>
            <w:hideMark/>
          </w:tcPr>
          <w:p w14:paraId="524341E1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  Počet obhajovaných prací </w:t>
            </w:r>
          </w:p>
        </w:tc>
        <w:tc>
          <w:tcPr>
            <w:tcW w:w="1162" w:type="dxa"/>
            <w:shd w:val="clear" w:color="auto" w:fill="F7CAAC" w:themeFill="accent2" w:themeFillTint="66"/>
          </w:tcPr>
          <w:p w14:paraId="79432715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162" w:type="dxa"/>
            <w:shd w:val="clear" w:color="auto" w:fill="F7CAAC" w:themeFill="accent2" w:themeFillTint="66"/>
          </w:tcPr>
          <w:p w14:paraId="203F425F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234" w:type="dxa"/>
            <w:shd w:val="clear" w:color="auto" w:fill="F7CAAC" w:themeFill="accent2" w:themeFillTint="66"/>
          </w:tcPr>
          <w:p w14:paraId="35E20629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425" w:type="dxa"/>
            <w:shd w:val="clear" w:color="auto" w:fill="F7CAAC" w:themeFill="accent2" w:themeFillTint="66"/>
          </w:tcPr>
          <w:p w14:paraId="3B132FF5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</w:tc>
      </w:tr>
      <w:tr w:rsidR="009C40C1" w:rsidRPr="004E7679" w14:paraId="3272D735" w14:textId="77777777" w:rsidTr="009C40C1">
        <w:trPr>
          <w:trHeight w:val="306"/>
        </w:trPr>
        <w:tc>
          <w:tcPr>
            <w:tcW w:w="1017" w:type="dxa"/>
            <w:vMerge w:val="restart"/>
            <w:noWrap/>
            <w:textDirection w:val="btLr"/>
            <w:hideMark/>
          </w:tcPr>
          <w:p w14:paraId="720141C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Prezenční</w:t>
            </w:r>
          </w:p>
        </w:tc>
        <w:tc>
          <w:tcPr>
            <w:tcW w:w="3040" w:type="dxa"/>
            <w:gridSpan w:val="2"/>
            <w:hideMark/>
          </w:tcPr>
          <w:p w14:paraId="354573FE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lang w:eastAsia="cs-CZ"/>
              </w:rPr>
              <w:t xml:space="preserve">Obhajované práce </w:t>
            </w:r>
          </w:p>
        </w:tc>
        <w:tc>
          <w:tcPr>
            <w:tcW w:w="1162" w:type="dxa"/>
            <w:hideMark/>
          </w:tcPr>
          <w:p w14:paraId="447FA52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19</w:t>
            </w:r>
          </w:p>
        </w:tc>
        <w:tc>
          <w:tcPr>
            <w:tcW w:w="1162" w:type="dxa"/>
            <w:hideMark/>
          </w:tcPr>
          <w:p w14:paraId="6FEE8BE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23</w:t>
            </w:r>
          </w:p>
        </w:tc>
        <w:tc>
          <w:tcPr>
            <w:tcW w:w="1234" w:type="dxa"/>
            <w:hideMark/>
          </w:tcPr>
          <w:p w14:paraId="2D79D724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18</w:t>
            </w:r>
          </w:p>
        </w:tc>
        <w:tc>
          <w:tcPr>
            <w:tcW w:w="1425" w:type="dxa"/>
            <w:hideMark/>
          </w:tcPr>
          <w:p w14:paraId="363F38C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1017401B" w14:textId="77777777" w:rsidTr="009C40C1">
        <w:trPr>
          <w:trHeight w:val="568"/>
        </w:trPr>
        <w:tc>
          <w:tcPr>
            <w:tcW w:w="1017" w:type="dxa"/>
            <w:vMerge/>
            <w:hideMark/>
          </w:tcPr>
          <w:p w14:paraId="7AB6D1B6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52981B9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Z toho</w:t>
            </w:r>
          </w:p>
        </w:tc>
        <w:tc>
          <w:tcPr>
            <w:tcW w:w="2341" w:type="dxa"/>
            <w:hideMark/>
          </w:tcPr>
          <w:p w14:paraId="30666B9C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Úspěšně obhájené práce</w:t>
            </w:r>
            <w:r w:rsidRPr="000E5B1C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</w:p>
        </w:tc>
        <w:tc>
          <w:tcPr>
            <w:tcW w:w="1162" w:type="dxa"/>
            <w:hideMark/>
          </w:tcPr>
          <w:p w14:paraId="643B02A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19</w:t>
            </w:r>
          </w:p>
        </w:tc>
        <w:tc>
          <w:tcPr>
            <w:tcW w:w="1162" w:type="dxa"/>
            <w:hideMark/>
          </w:tcPr>
          <w:p w14:paraId="46E1CFB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23</w:t>
            </w:r>
          </w:p>
        </w:tc>
        <w:tc>
          <w:tcPr>
            <w:tcW w:w="1234" w:type="dxa"/>
            <w:hideMark/>
          </w:tcPr>
          <w:p w14:paraId="5FEA231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18</w:t>
            </w:r>
          </w:p>
        </w:tc>
        <w:tc>
          <w:tcPr>
            <w:tcW w:w="1425" w:type="dxa"/>
            <w:hideMark/>
          </w:tcPr>
          <w:p w14:paraId="3450855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326B8CC5" w14:textId="77777777" w:rsidTr="009C40C1">
        <w:trPr>
          <w:trHeight w:val="894"/>
        </w:trPr>
        <w:tc>
          <w:tcPr>
            <w:tcW w:w="1017" w:type="dxa"/>
            <w:vMerge/>
            <w:hideMark/>
          </w:tcPr>
          <w:p w14:paraId="670310D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BA906ED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hideMark/>
          </w:tcPr>
          <w:p w14:paraId="1E7BAC9C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62" w:type="dxa"/>
            <w:hideMark/>
          </w:tcPr>
          <w:p w14:paraId="09998F8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162" w:type="dxa"/>
            <w:hideMark/>
          </w:tcPr>
          <w:p w14:paraId="6324D48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234" w:type="dxa"/>
            <w:hideMark/>
          </w:tcPr>
          <w:p w14:paraId="16F9799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425" w:type="dxa"/>
            <w:hideMark/>
          </w:tcPr>
          <w:p w14:paraId="7BBA3AB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4360539C" w14:textId="77777777" w:rsidTr="009C40C1">
        <w:trPr>
          <w:trHeight w:val="452"/>
        </w:trPr>
        <w:tc>
          <w:tcPr>
            <w:tcW w:w="1017" w:type="dxa"/>
            <w:vMerge/>
            <w:hideMark/>
          </w:tcPr>
          <w:p w14:paraId="63043902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40BDA98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vMerge w:val="restart"/>
            <w:hideMark/>
          </w:tcPr>
          <w:p w14:paraId="45CDBD07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Práce vedené externisty</w:t>
            </w:r>
          </w:p>
        </w:tc>
        <w:tc>
          <w:tcPr>
            <w:tcW w:w="1162" w:type="dxa"/>
            <w:vMerge w:val="restart"/>
            <w:hideMark/>
          </w:tcPr>
          <w:p w14:paraId="00D99E2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7</w:t>
            </w:r>
          </w:p>
        </w:tc>
        <w:tc>
          <w:tcPr>
            <w:tcW w:w="1162" w:type="dxa"/>
            <w:vMerge w:val="restart"/>
            <w:hideMark/>
          </w:tcPr>
          <w:p w14:paraId="3794BAC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13</w:t>
            </w:r>
          </w:p>
        </w:tc>
        <w:tc>
          <w:tcPr>
            <w:tcW w:w="1234" w:type="dxa"/>
            <w:vMerge w:val="restart"/>
            <w:hideMark/>
          </w:tcPr>
          <w:p w14:paraId="5FCEF74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1425" w:type="dxa"/>
            <w:vMerge w:val="restart"/>
            <w:hideMark/>
          </w:tcPr>
          <w:p w14:paraId="21F15BE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6E653FA4" w14:textId="77777777" w:rsidTr="009C40C1">
        <w:trPr>
          <w:trHeight w:val="408"/>
        </w:trPr>
        <w:tc>
          <w:tcPr>
            <w:tcW w:w="1017" w:type="dxa"/>
            <w:vMerge/>
            <w:hideMark/>
          </w:tcPr>
          <w:p w14:paraId="61747092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4B0F7644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vMerge/>
            <w:hideMark/>
          </w:tcPr>
          <w:p w14:paraId="2B38F7C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/>
            <w:hideMark/>
          </w:tcPr>
          <w:p w14:paraId="438573E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/>
            <w:hideMark/>
          </w:tcPr>
          <w:p w14:paraId="71BCB8D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vMerge/>
            <w:hideMark/>
          </w:tcPr>
          <w:p w14:paraId="700AF77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vMerge/>
            <w:hideMark/>
          </w:tcPr>
          <w:p w14:paraId="6FC4DD2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42D8C3AD" w14:textId="77777777" w:rsidTr="009C40C1">
        <w:trPr>
          <w:trHeight w:val="306"/>
        </w:trPr>
        <w:tc>
          <w:tcPr>
            <w:tcW w:w="1017" w:type="dxa"/>
            <w:vMerge w:val="restart"/>
            <w:noWrap/>
            <w:textDirection w:val="btLr"/>
            <w:hideMark/>
          </w:tcPr>
          <w:p w14:paraId="3D47570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Kombinované</w:t>
            </w:r>
          </w:p>
        </w:tc>
        <w:tc>
          <w:tcPr>
            <w:tcW w:w="3040" w:type="dxa"/>
            <w:gridSpan w:val="2"/>
            <w:hideMark/>
          </w:tcPr>
          <w:p w14:paraId="74E1DF3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Obhajované práce </w:t>
            </w:r>
          </w:p>
        </w:tc>
        <w:tc>
          <w:tcPr>
            <w:tcW w:w="1162" w:type="dxa"/>
            <w:hideMark/>
          </w:tcPr>
          <w:p w14:paraId="183DF62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hideMark/>
          </w:tcPr>
          <w:p w14:paraId="1C186194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hideMark/>
          </w:tcPr>
          <w:p w14:paraId="6E641B7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hideMark/>
          </w:tcPr>
          <w:p w14:paraId="117EA6F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6475E50A" w14:textId="77777777" w:rsidTr="009C40C1">
        <w:trPr>
          <w:trHeight w:val="568"/>
        </w:trPr>
        <w:tc>
          <w:tcPr>
            <w:tcW w:w="1017" w:type="dxa"/>
            <w:vMerge/>
            <w:hideMark/>
          </w:tcPr>
          <w:p w14:paraId="10D78B2F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38033A8E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Z toho</w:t>
            </w:r>
          </w:p>
        </w:tc>
        <w:tc>
          <w:tcPr>
            <w:tcW w:w="2341" w:type="dxa"/>
            <w:hideMark/>
          </w:tcPr>
          <w:p w14:paraId="6EEA211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Úspěšně obhájené práce</w:t>
            </w:r>
            <w:r w:rsidRPr="000E5B1C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</w:p>
        </w:tc>
        <w:tc>
          <w:tcPr>
            <w:tcW w:w="1162" w:type="dxa"/>
            <w:hideMark/>
          </w:tcPr>
          <w:p w14:paraId="27036DF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hideMark/>
          </w:tcPr>
          <w:p w14:paraId="499E0F5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hideMark/>
          </w:tcPr>
          <w:p w14:paraId="4FBE82E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hideMark/>
          </w:tcPr>
          <w:p w14:paraId="5AB1722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29E7DF26" w14:textId="77777777" w:rsidTr="009C40C1">
        <w:trPr>
          <w:trHeight w:val="621"/>
        </w:trPr>
        <w:tc>
          <w:tcPr>
            <w:tcW w:w="1017" w:type="dxa"/>
            <w:vMerge/>
            <w:hideMark/>
          </w:tcPr>
          <w:p w14:paraId="19E08F6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6EACD18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hideMark/>
          </w:tcPr>
          <w:p w14:paraId="08CAE7AA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62" w:type="dxa"/>
            <w:hideMark/>
          </w:tcPr>
          <w:p w14:paraId="6B26255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hideMark/>
          </w:tcPr>
          <w:p w14:paraId="317390D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hideMark/>
          </w:tcPr>
          <w:p w14:paraId="398842E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hideMark/>
          </w:tcPr>
          <w:p w14:paraId="3B7C482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2B324A57" w14:textId="77777777" w:rsidTr="009C40C1">
        <w:trPr>
          <w:trHeight w:val="452"/>
        </w:trPr>
        <w:tc>
          <w:tcPr>
            <w:tcW w:w="1017" w:type="dxa"/>
            <w:vMerge/>
            <w:hideMark/>
          </w:tcPr>
          <w:p w14:paraId="3F688162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738588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vMerge w:val="restart"/>
            <w:hideMark/>
          </w:tcPr>
          <w:p w14:paraId="37A826C7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Práce vedené externisty</w:t>
            </w:r>
          </w:p>
        </w:tc>
        <w:tc>
          <w:tcPr>
            <w:tcW w:w="1162" w:type="dxa"/>
            <w:vMerge w:val="restart"/>
            <w:hideMark/>
          </w:tcPr>
          <w:p w14:paraId="48E478E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 w:val="restart"/>
            <w:hideMark/>
          </w:tcPr>
          <w:p w14:paraId="00003E1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vMerge w:val="restart"/>
            <w:hideMark/>
          </w:tcPr>
          <w:p w14:paraId="245AED5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vMerge w:val="restart"/>
            <w:hideMark/>
          </w:tcPr>
          <w:p w14:paraId="4F4F2B0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7879FE5D" w14:textId="77777777" w:rsidTr="009C40C1">
        <w:trPr>
          <w:trHeight w:val="408"/>
        </w:trPr>
        <w:tc>
          <w:tcPr>
            <w:tcW w:w="1017" w:type="dxa"/>
            <w:vMerge/>
            <w:hideMark/>
          </w:tcPr>
          <w:p w14:paraId="435AB82F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A58AEF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vMerge/>
            <w:hideMark/>
          </w:tcPr>
          <w:p w14:paraId="073D86BD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/>
            <w:hideMark/>
          </w:tcPr>
          <w:p w14:paraId="5E66B2E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/>
            <w:hideMark/>
          </w:tcPr>
          <w:p w14:paraId="24EB767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vMerge/>
            <w:hideMark/>
          </w:tcPr>
          <w:p w14:paraId="782C351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vMerge/>
            <w:hideMark/>
          </w:tcPr>
          <w:p w14:paraId="52FE150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54598D84" w14:textId="77777777" w:rsidTr="009C40C1">
        <w:trPr>
          <w:trHeight w:val="306"/>
        </w:trPr>
        <w:tc>
          <w:tcPr>
            <w:tcW w:w="1017" w:type="dxa"/>
            <w:vMerge w:val="restart"/>
            <w:noWrap/>
            <w:textDirection w:val="btLr"/>
            <w:hideMark/>
          </w:tcPr>
          <w:p w14:paraId="7B203EE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3040" w:type="dxa"/>
            <w:gridSpan w:val="2"/>
            <w:hideMark/>
          </w:tcPr>
          <w:p w14:paraId="1F1A0D5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Obhajované práce </w:t>
            </w:r>
          </w:p>
        </w:tc>
        <w:tc>
          <w:tcPr>
            <w:tcW w:w="1162" w:type="dxa"/>
            <w:hideMark/>
          </w:tcPr>
          <w:p w14:paraId="457EB25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19</w:t>
            </w:r>
          </w:p>
        </w:tc>
        <w:tc>
          <w:tcPr>
            <w:tcW w:w="1162" w:type="dxa"/>
            <w:hideMark/>
          </w:tcPr>
          <w:p w14:paraId="288BED5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23</w:t>
            </w:r>
          </w:p>
        </w:tc>
        <w:tc>
          <w:tcPr>
            <w:tcW w:w="1234" w:type="dxa"/>
            <w:hideMark/>
          </w:tcPr>
          <w:p w14:paraId="1B1C547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18</w:t>
            </w:r>
          </w:p>
        </w:tc>
        <w:tc>
          <w:tcPr>
            <w:tcW w:w="1425" w:type="dxa"/>
            <w:hideMark/>
          </w:tcPr>
          <w:p w14:paraId="28E0D50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6DB25F9B" w14:textId="77777777" w:rsidTr="009C40C1">
        <w:trPr>
          <w:trHeight w:val="452"/>
        </w:trPr>
        <w:tc>
          <w:tcPr>
            <w:tcW w:w="1017" w:type="dxa"/>
            <w:vMerge/>
            <w:hideMark/>
          </w:tcPr>
          <w:p w14:paraId="0A96D33A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57321C7B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Z toho</w:t>
            </w:r>
          </w:p>
        </w:tc>
        <w:tc>
          <w:tcPr>
            <w:tcW w:w="2341" w:type="dxa"/>
            <w:hideMark/>
          </w:tcPr>
          <w:p w14:paraId="387B6E4E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Úspěšně obhájené práce</w:t>
            </w:r>
            <w:r w:rsidRPr="000E5B1C">
              <w:rPr>
                <w:rFonts w:eastAsia="Times New Roman" w:cs="Arial"/>
                <w:i/>
                <w:iCs/>
                <w:color w:val="000000"/>
                <w:lang w:eastAsia="cs-CZ"/>
              </w:rPr>
              <w:t xml:space="preserve"> </w:t>
            </w:r>
          </w:p>
        </w:tc>
        <w:tc>
          <w:tcPr>
            <w:tcW w:w="1162" w:type="dxa"/>
            <w:hideMark/>
          </w:tcPr>
          <w:p w14:paraId="7243751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19</w:t>
            </w:r>
          </w:p>
        </w:tc>
        <w:tc>
          <w:tcPr>
            <w:tcW w:w="1162" w:type="dxa"/>
            <w:hideMark/>
          </w:tcPr>
          <w:p w14:paraId="20EFA32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23</w:t>
            </w:r>
          </w:p>
        </w:tc>
        <w:tc>
          <w:tcPr>
            <w:tcW w:w="1234" w:type="dxa"/>
            <w:hideMark/>
          </w:tcPr>
          <w:p w14:paraId="2453318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18</w:t>
            </w:r>
          </w:p>
        </w:tc>
        <w:tc>
          <w:tcPr>
            <w:tcW w:w="1425" w:type="dxa"/>
            <w:hideMark/>
          </w:tcPr>
          <w:p w14:paraId="26A0463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3F909382" w14:textId="77777777" w:rsidTr="009C40C1">
        <w:trPr>
          <w:trHeight w:val="910"/>
        </w:trPr>
        <w:tc>
          <w:tcPr>
            <w:tcW w:w="1017" w:type="dxa"/>
            <w:vMerge/>
            <w:hideMark/>
          </w:tcPr>
          <w:p w14:paraId="6F0A9CEA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532B486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hideMark/>
          </w:tcPr>
          <w:p w14:paraId="0544215F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62" w:type="dxa"/>
            <w:hideMark/>
          </w:tcPr>
          <w:p w14:paraId="21C0DED4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162" w:type="dxa"/>
            <w:hideMark/>
          </w:tcPr>
          <w:p w14:paraId="7F31300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234" w:type="dxa"/>
            <w:hideMark/>
          </w:tcPr>
          <w:p w14:paraId="1D0C3B2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0</w:t>
            </w:r>
          </w:p>
        </w:tc>
        <w:tc>
          <w:tcPr>
            <w:tcW w:w="1425" w:type="dxa"/>
            <w:hideMark/>
          </w:tcPr>
          <w:p w14:paraId="79474E3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56EB1FCC" w14:textId="77777777" w:rsidTr="009C40C1">
        <w:trPr>
          <w:trHeight w:val="452"/>
        </w:trPr>
        <w:tc>
          <w:tcPr>
            <w:tcW w:w="1017" w:type="dxa"/>
            <w:vMerge/>
            <w:hideMark/>
          </w:tcPr>
          <w:p w14:paraId="2877C210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155C9F8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vMerge w:val="restart"/>
            <w:hideMark/>
          </w:tcPr>
          <w:p w14:paraId="1D5FDA7A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Práce vedené externisty</w:t>
            </w:r>
          </w:p>
        </w:tc>
        <w:tc>
          <w:tcPr>
            <w:tcW w:w="1162" w:type="dxa"/>
            <w:vMerge w:val="restart"/>
            <w:hideMark/>
          </w:tcPr>
          <w:p w14:paraId="014D402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7</w:t>
            </w:r>
          </w:p>
        </w:tc>
        <w:tc>
          <w:tcPr>
            <w:tcW w:w="1162" w:type="dxa"/>
            <w:vMerge w:val="restart"/>
            <w:hideMark/>
          </w:tcPr>
          <w:p w14:paraId="0BA2FD1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13</w:t>
            </w:r>
          </w:p>
        </w:tc>
        <w:tc>
          <w:tcPr>
            <w:tcW w:w="1234" w:type="dxa"/>
            <w:vMerge w:val="restart"/>
            <w:hideMark/>
          </w:tcPr>
          <w:p w14:paraId="06D4754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1425" w:type="dxa"/>
            <w:vMerge w:val="restart"/>
            <w:hideMark/>
          </w:tcPr>
          <w:p w14:paraId="1FA34DC4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4475BBB0" w14:textId="77777777" w:rsidTr="009C40C1">
        <w:trPr>
          <w:trHeight w:val="408"/>
        </w:trPr>
        <w:tc>
          <w:tcPr>
            <w:tcW w:w="1017" w:type="dxa"/>
            <w:vMerge/>
            <w:hideMark/>
          </w:tcPr>
          <w:p w14:paraId="152FB129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1AC3E2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2341" w:type="dxa"/>
            <w:vMerge/>
            <w:hideMark/>
          </w:tcPr>
          <w:p w14:paraId="27D9F46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/>
            <w:hideMark/>
          </w:tcPr>
          <w:p w14:paraId="6F80F14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162" w:type="dxa"/>
            <w:vMerge/>
            <w:hideMark/>
          </w:tcPr>
          <w:p w14:paraId="40B4E19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234" w:type="dxa"/>
            <w:vMerge/>
            <w:hideMark/>
          </w:tcPr>
          <w:p w14:paraId="763E817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  <w:vMerge/>
            <w:hideMark/>
          </w:tcPr>
          <w:p w14:paraId="56F9B3DB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02E22175" w14:textId="77777777" w:rsidTr="009C40C1">
        <w:trPr>
          <w:trHeight w:val="875"/>
        </w:trPr>
        <w:tc>
          <w:tcPr>
            <w:tcW w:w="4057" w:type="dxa"/>
            <w:gridSpan w:val="3"/>
            <w:hideMark/>
          </w:tcPr>
          <w:p w14:paraId="73AE34B0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62" w:type="dxa"/>
            <w:hideMark/>
          </w:tcPr>
          <w:p w14:paraId="7D28376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1,73</w:t>
            </w:r>
          </w:p>
        </w:tc>
        <w:tc>
          <w:tcPr>
            <w:tcW w:w="1162" w:type="dxa"/>
            <w:hideMark/>
          </w:tcPr>
          <w:p w14:paraId="0AE240D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2,3</w:t>
            </w:r>
          </w:p>
        </w:tc>
        <w:tc>
          <w:tcPr>
            <w:tcW w:w="1234" w:type="dxa"/>
            <w:hideMark/>
          </w:tcPr>
          <w:p w14:paraId="24DD2FA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1,8</w:t>
            </w:r>
          </w:p>
        </w:tc>
        <w:tc>
          <w:tcPr>
            <w:tcW w:w="1425" w:type="dxa"/>
            <w:hideMark/>
          </w:tcPr>
          <w:p w14:paraId="547AB79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</w:tbl>
    <w:p w14:paraId="382A33CF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</w:pPr>
    </w:p>
    <w:p w14:paraId="46126FC8" w14:textId="77777777" w:rsidR="009C40C1" w:rsidRDefault="009C40C1" w:rsidP="009C40C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4C57257F" w14:textId="77777777" w:rsidR="009C40C1" w:rsidRPr="00D35092" w:rsidRDefault="009C40C1" w:rsidP="009C40C1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  <w:r w:rsidRPr="00D35092">
        <w:rPr>
          <w:rFonts w:ascii="Arial" w:hAnsi="Arial"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bakalářských/diplomových/disertačních prací</w:t>
      </w:r>
      <w:r w:rsidRPr="00D35092">
        <w:rPr>
          <w:rFonts w:ascii="Arial" w:hAnsi="Arial" w:cs="Arial"/>
          <w:color w:val="C45911" w:themeColor="accent2" w:themeShade="BF"/>
          <w:sz w:val="32"/>
          <w:szCs w:val="32"/>
        </w:rPr>
        <w:t xml:space="preserve"> </w:t>
      </w:r>
    </w:p>
    <w:p w14:paraId="46464ACF" w14:textId="77777777" w:rsidR="009C40C1" w:rsidRPr="00F75C3F" w:rsidRDefault="009C40C1" w:rsidP="009C40C1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9C40C1" w:rsidRPr="00E907FB" w14:paraId="5AF00461" w14:textId="77777777" w:rsidTr="009C40C1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11B0C098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 xml:space="preserve">bakalářských/diplomových prací </w:t>
            </w:r>
          </w:p>
          <w:p w14:paraId="44D92F15" w14:textId="77777777" w:rsidR="009C40C1" w:rsidRPr="00E907FB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9C40C1" w:rsidRPr="0058573E" w14:paraId="182871D4" w14:textId="77777777" w:rsidTr="009C40C1">
        <w:trPr>
          <w:trHeight w:val="330"/>
        </w:trPr>
        <w:tc>
          <w:tcPr>
            <w:tcW w:w="4096" w:type="dxa"/>
          </w:tcPr>
          <w:p w14:paraId="44E4EF94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2016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>
              <w:rPr>
                <w:rFonts w:ascii="Arial" w:hAnsi="Arial" w:cs="Arial"/>
                <w:i/>
                <w:sz w:val="16"/>
                <w:szCs w:val="16"/>
              </w:rPr>
              <w:t>2021)</w:t>
            </w:r>
          </w:p>
        </w:tc>
        <w:tc>
          <w:tcPr>
            <w:tcW w:w="4944" w:type="dxa"/>
          </w:tcPr>
          <w:p w14:paraId="1DC7E1A6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C40C1" w:rsidRPr="0058573E" w14:paraId="716138EC" w14:textId="77777777" w:rsidTr="009C40C1">
        <w:trPr>
          <w:trHeight w:val="330"/>
        </w:trPr>
        <w:tc>
          <w:tcPr>
            <w:tcW w:w="9040" w:type="dxa"/>
            <w:gridSpan w:val="2"/>
          </w:tcPr>
          <w:p w14:paraId="62A3814B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Průběh </w:t>
            </w:r>
            <w:r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35A40BB0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9C40C1" w:rsidRPr="0058573E" w14:paraId="611D877F" w14:textId="77777777" w:rsidTr="009C40C1">
        <w:trPr>
          <w:trHeight w:val="1956"/>
        </w:trPr>
        <w:tc>
          <w:tcPr>
            <w:tcW w:w="9040" w:type="dxa"/>
            <w:gridSpan w:val="2"/>
          </w:tcPr>
          <w:p w14:paraId="39D1BBB5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Hodnocení bakalářských prací probíhá každoročně na několika úrovních.</w:t>
            </w:r>
          </w:p>
          <w:p w14:paraId="3E1ADFE7" w14:textId="77777777" w:rsidR="009C40C1" w:rsidRPr="00434B36" w:rsidRDefault="009C40C1" w:rsidP="009C40C1">
            <w:pPr>
              <w:pStyle w:val="Bezmezer"/>
              <w:numPr>
                <w:ilvl w:val="0"/>
                <w:numId w:val="14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b/>
                <w:sz w:val="20"/>
              </w:rPr>
              <w:t>Hodnocení bakalářských prací vedoucím a oponentem bakalářské práce</w:t>
            </w:r>
            <w:r w:rsidRPr="00434B36">
              <w:rPr>
                <w:rFonts w:ascii="Arial" w:hAnsi="Arial" w:cs="Arial"/>
                <w:sz w:val="20"/>
              </w:rPr>
              <w:t>. Hodnotit práci mohou vedoucí a oponenti z řad profesorů, docentů, odborných asistentů a významných pracovníků praxe. Posudky vedoucího a oponenta jsou zpracovány prostřednictvím formulářů. Kritéria hodnocení bakalářské práce jsou následující:</w:t>
            </w:r>
          </w:p>
          <w:p w14:paraId="280C6FE5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i/>
                <w:sz w:val="20"/>
              </w:rPr>
            </w:pPr>
            <w:r w:rsidRPr="00434B36">
              <w:rPr>
                <w:rFonts w:ascii="Arial" w:hAnsi="Arial" w:cs="Arial"/>
                <w:b/>
                <w:i/>
                <w:sz w:val="20"/>
              </w:rPr>
              <w:t>Obecná kritéria</w:t>
            </w:r>
          </w:p>
          <w:p w14:paraId="002D68E8" w14:textId="77777777" w:rsidR="009C40C1" w:rsidRPr="00434B36" w:rsidRDefault="009C40C1" w:rsidP="009C40C1">
            <w:pPr>
              <w:pStyle w:val="Bezmezer"/>
              <w:numPr>
                <w:ilvl w:val="0"/>
                <w:numId w:val="10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Vztah tématu k oboru studia, aktuálnost tématu</w:t>
            </w:r>
          </w:p>
          <w:p w14:paraId="691E2F0C" w14:textId="77777777" w:rsidR="009C40C1" w:rsidRPr="00434B36" w:rsidRDefault="009C40C1" w:rsidP="009C40C1">
            <w:pPr>
              <w:pStyle w:val="Bezmezer"/>
              <w:numPr>
                <w:ilvl w:val="0"/>
                <w:numId w:val="10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Celkový odborný přínos (v praxi, v pedagogickém procesu, v dalším výzkumu)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a originalita práce</w:t>
            </w:r>
          </w:p>
          <w:p w14:paraId="45FFC3FD" w14:textId="77777777" w:rsidR="009C40C1" w:rsidRPr="00434B36" w:rsidRDefault="009C40C1" w:rsidP="009C40C1">
            <w:pPr>
              <w:pStyle w:val="Bezmezer"/>
              <w:numPr>
                <w:ilvl w:val="0"/>
                <w:numId w:val="10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Odborný styl, používání odborné terminologie</w:t>
            </w:r>
          </w:p>
          <w:p w14:paraId="000EA6F7" w14:textId="77777777" w:rsidR="009C40C1" w:rsidRPr="00434B36" w:rsidRDefault="009C40C1" w:rsidP="009C40C1">
            <w:pPr>
              <w:pStyle w:val="Bezmezer"/>
              <w:numPr>
                <w:ilvl w:val="0"/>
                <w:numId w:val="10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Postupnost a přiměřený logický sled myšlenek</w:t>
            </w:r>
          </w:p>
          <w:p w14:paraId="4D281457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b/>
                <w:i/>
                <w:sz w:val="20"/>
              </w:rPr>
              <w:t>Teoretická část</w:t>
            </w:r>
            <w:r w:rsidRPr="00434B36">
              <w:rPr>
                <w:rFonts w:ascii="Arial" w:hAnsi="Arial" w:cs="Arial"/>
                <w:sz w:val="20"/>
              </w:rPr>
              <w:t xml:space="preserve"> </w:t>
            </w:r>
          </w:p>
          <w:p w14:paraId="15A139CE" w14:textId="77777777" w:rsidR="009C40C1" w:rsidRPr="00434B36" w:rsidRDefault="009C40C1" w:rsidP="009C40C1">
            <w:pPr>
              <w:pStyle w:val="Bezmezer"/>
              <w:numPr>
                <w:ilvl w:val="0"/>
                <w:numId w:val="11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Shoda názvu práce s abstraktem/s cíli práce a s obsahem práce</w:t>
            </w:r>
          </w:p>
          <w:p w14:paraId="65336009" w14:textId="77777777" w:rsidR="009C40C1" w:rsidRPr="00434B36" w:rsidRDefault="009C40C1" w:rsidP="009C40C1">
            <w:pPr>
              <w:pStyle w:val="Bezmezer"/>
              <w:numPr>
                <w:ilvl w:val="0"/>
                <w:numId w:val="11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Formulace zkoumaného problému a cílů práce</w:t>
            </w:r>
          </w:p>
          <w:p w14:paraId="7EF82F0E" w14:textId="77777777" w:rsidR="009C40C1" w:rsidRPr="00434B36" w:rsidRDefault="009C40C1" w:rsidP="009C40C1">
            <w:pPr>
              <w:pStyle w:val="Bezmezer"/>
              <w:numPr>
                <w:ilvl w:val="0"/>
                <w:numId w:val="11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Kvalita úvodu/teoretických východisek práce</w:t>
            </w:r>
          </w:p>
          <w:p w14:paraId="12321A9C" w14:textId="77777777" w:rsidR="009C40C1" w:rsidRPr="00434B36" w:rsidRDefault="009C40C1" w:rsidP="009C40C1">
            <w:pPr>
              <w:pStyle w:val="Bezmezer"/>
              <w:numPr>
                <w:ilvl w:val="0"/>
                <w:numId w:val="11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Relevance přehledu poznatků k cílům práce</w:t>
            </w:r>
          </w:p>
          <w:p w14:paraId="27338327" w14:textId="77777777" w:rsidR="009C40C1" w:rsidRPr="00434B36" w:rsidRDefault="009C40C1" w:rsidP="009C40C1">
            <w:pPr>
              <w:pStyle w:val="Bezmezer"/>
              <w:numPr>
                <w:ilvl w:val="0"/>
                <w:numId w:val="11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Aktuálnost použité literatury</w:t>
            </w:r>
          </w:p>
          <w:p w14:paraId="7E3B36A5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b/>
                <w:i/>
                <w:sz w:val="20"/>
              </w:rPr>
              <w:t>Praktická část</w:t>
            </w:r>
            <w:r w:rsidRPr="00434B36">
              <w:rPr>
                <w:rFonts w:ascii="Arial" w:hAnsi="Arial" w:cs="Arial"/>
                <w:sz w:val="20"/>
              </w:rPr>
              <w:t xml:space="preserve"> </w:t>
            </w:r>
          </w:p>
          <w:p w14:paraId="40AC6315" w14:textId="77777777" w:rsidR="009C40C1" w:rsidRPr="00434B36" w:rsidRDefault="009C40C1" w:rsidP="009C40C1">
            <w:pPr>
              <w:pStyle w:val="Bezmezer"/>
              <w:numPr>
                <w:ilvl w:val="0"/>
                <w:numId w:val="12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Kvalita použité metodologie s důrazem na prezentaci výsledků a na diskusi</w:t>
            </w:r>
          </w:p>
          <w:p w14:paraId="3062024F" w14:textId="77777777" w:rsidR="009C40C1" w:rsidRPr="00434B36" w:rsidRDefault="009C40C1" w:rsidP="009C40C1">
            <w:pPr>
              <w:pStyle w:val="Bezmezer"/>
              <w:numPr>
                <w:ilvl w:val="0"/>
                <w:numId w:val="12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Úroveň analytické a interpretační složky</w:t>
            </w:r>
          </w:p>
          <w:p w14:paraId="3AFF56D5" w14:textId="77777777" w:rsidR="009C40C1" w:rsidRPr="00434B36" w:rsidRDefault="009C40C1" w:rsidP="009C40C1">
            <w:pPr>
              <w:pStyle w:val="Bezmezer"/>
              <w:numPr>
                <w:ilvl w:val="0"/>
                <w:numId w:val="12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Splnění cílů práce</w:t>
            </w:r>
          </w:p>
          <w:p w14:paraId="70B303D1" w14:textId="77777777" w:rsidR="009C40C1" w:rsidRPr="00434B36" w:rsidRDefault="009C40C1" w:rsidP="009C40C1">
            <w:pPr>
              <w:pStyle w:val="Bezmezer"/>
              <w:numPr>
                <w:ilvl w:val="0"/>
                <w:numId w:val="12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Kvalita zpracování kapitoly Diskuse (k zjištěným výsledkům připojené komentáře studenta, srovnání s výsledky jiných šetření, se statistickými daty aj.)</w:t>
            </w:r>
          </w:p>
          <w:p w14:paraId="1EA64BFC" w14:textId="77777777" w:rsidR="009C40C1" w:rsidRPr="00434B36" w:rsidRDefault="009C40C1" w:rsidP="009C40C1">
            <w:pPr>
              <w:pStyle w:val="Bezmezer"/>
              <w:numPr>
                <w:ilvl w:val="0"/>
                <w:numId w:val="12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Kvalita sumarizace informací v kapitole Závěr</w:t>
            </w:r>
          </w:p>
          <w:p w14:paraId="6CBDBB1E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b/>
                <w:i/>
                <w:sz w:val="20"/>
              </w:rPr>
              <w:t>Formální stránka</w:t>
            </w:r>
            <w:r w:rsidRPr="00434B36">
              <w:rPr>
                <w:rFonts w:ascii="Arial" w:hAnsi="Arial" w:cs="Arial"/>
                <w:sz w:val="20"/>
              </w:rPr>
              <w:t xml:space="preserve"> </w:t>
            </w:r>
          </w:p>
          <w:p w14:paraId="45C04D0F" w14:textId="77777777" w:rsidR="009C40C1" w:rsidRPr="00434B36" w:rsidRDefault="009C40C1" w:rsidP="009C40C1">
            <w:pPr>
              <w:pStyle w:val="Bezmezer"/>
              <w:numPr>
                <w:ilvl w:val="0"/>
                <w:numId w:val="13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Citace a odkazy na zdroje (podle stanovených pokynů)</w:t>
            </w:r>
          </w:p>
          <w:p w14:paraId="7D59064C" w14:textId="77777777" w:rsidR="009C40C1" w:rsidRPr="00434B36" w:rsidRDefault="009C40C1" w:rsidP="009C40C1">
            <w:pPr>
              <w:pStyle w:val="Bezmezer"/>
              <w:numPr>
                <w:ilvl w:val="0"/>
                <w:numId w:val="13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Přehlednost a členění práce</w:t>
            </w:r>
          </w:p>
          <w:p w14:paraId="5B53873F" w14:textId="77777777" w:rsidR="009C40C1" w:rsidRPr="00434B36" w:rsidRDefault="009C40C1" w:rsidP="009C40C1">
            <w:pPr>
              <w:pStyle w:val="Bezmezer"/>
              <w:numPr>
                <w:ilvl w:val="0"/>
                <w:numId w:val="13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Jazyková a stylistická úroveň práce</w:t>
            </w:r>
          </w:p>
          <w:p w14:paraId="2E785C9F" w14:textId="77777777" w:rsidR="009C40C1" w:rsidRPr="00434B36" w:rsidRDefault="009C40C1" w:rsidP="009C40C1">
            <w:pPr>
              <w:pStyle w:val="Bezmezer"/>
              <w:numPr>
                <w:ilvl w:val="0"/>
                <w:numId w:val="13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Grafické zpracování (množství a kvalita textu, tabulek, grafů, ilustrací aj.)</w:t>
            </w:r>
          </w:p>
          <w:p w14:paraId="5A860658" w14:textId="77777777" w:rsidR="009C40C1" w:rsidRPr="00434B36" w:rsidRDefault="009C40C1" w:rsidP="009C40C1">
            <w:pPr>
              <w:pStyle w:val="Bezmezer"/>
              <w:numPr>
                <w:ilvl w:val="0"/>
                <w:numId w:val="13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Rozsah práce (30–70 stran)</w:t>
            </w:r>
          </w:p>
          <w:p w14:paraId="62AE3BDA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Každé kritérium </w:t>
            </w:r>
            <w:r>
              <w:rPr>
                <w:rFonts w:ascii="Arial" w:hAnsi="Arial" w:cs="Arial"/>
                <w:sz w:val="20"/>
              </w:rPr>
              <w:t>je bodově</w:t>
            </w:r>
            <w:r w:rsidRPr="00434B36">
              <w:rPr>
                <w:rFonts w:ascii="Arial" w:hAnsi="Arial" w:cs="Arial"/>
                <w:sz w:val="20"/>
              </w:rPr>
              <w:t xml:space="preserve"> ohodnoceno</w:t>
            </w:r>
            <w:r>
              <w:rPr>
                <w:rFonts w:ascii="Arial" w:hAnsi="Arial" w:cs="Arial"/>
                <w:sz w:val="20"/>
              </w:rPr>
              <w:t>, součtem bodů se získá výsledná klasifikace</w:t>
            </w:r>
            <w:r w:rsidRPr="00434B36">
              <w:rPr>
                <w:rFonts w:ascii="Arial" w:hAnsi="Arial" w:cs="Arial"/>
                <w:sz w:val="20"/>
              </w:rPr>
              <w:t xml:space="preserve"> v</w:t>
            </w:r>
            <w:r>
              <w:rPr>
                <w:rFonts w:ascii="Arial" w:hAnsi="Arial" w:cs="Arial"/>
                <w:sz w:val="20"/>
              </w:rPr>
              <w:t>e</w:t>
            </w:r>
            <w:r w:rsidRPr="00434B36">
              <w:rPr>
                <w:rFonts w:ascii="Arial" w:hAnsi="Arial" w:cs="Arial"/>
                <w:sz w:val="20"/>
              </w:rPr>
              <w:t xml:space="preserve"> škále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 xml:space="preserve">A - F (A - splněno velmi kvalitně, výrazně překračuje požadavky; F – odpovídá hodnocení nesplněno). Nedílnou součástí posudku je slovní hodnocení a vyjádření vedoucího k původnosti práce (na základě automatické kontroly prostřednictvím systému </w:t>
            </w:r>
            <w:r>
              <w:rPr>
                <w:rFonts w:ascii="Arial" w:hAnsi="Arial" w:cs="Arial"/>
                <w:sz w:val="20"/>
              </w:rPr>
              <w:t>IS/</w:t>
            </w:r>
            <w:r w:rsidRPr="00434B36">
              <w:rPr>
                <w:rFonts w:ascii="Arial" w:hAnsi="Arial" w:cs="Arial"/>
                <w:sz w:val="20"/>
              </w:rPr>
              <w:t xml:space="preserve">STAG a Theses.cz; v případě nalezení shody je závažnost shody posuzována vedoucím práce či ředitelem ústavu). </w:t>
            </w:r>
          </w:p>
          <w:p w14:paraId="513B0AE3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b/>
                <w:sz w:val="20"/>
              </w:rPr>
              <w:t>Hodnocení bakalářských prací komisí pro státní závěrečné zkoušky.</w:t>
            </w:r>
            <w:r w:rsidRPr="00434B36">
              <w:rPr>
                <w:rFonts w:ascii="Arial" w:hAnsi="Arial" w:cs="Arial"/>
                <w:sz w:val="20"/>
              </w:rPr>
              <w:t xml:space="preserve"> V rámci státní závěrečné zkoušky se ke kvalitě prací vyjadřuje také komise pro státní závěrečné zkoušky. Nejprve je komise seznámena s posudky vedoucího a oponenta, poté je otevřena diskuse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pro členy komise, kteří mohou klást doplňující otázky.</w:t>
            </w:r>
          </w:p>
        </w:tc>
      </w:tr>
      <w:tr w:rsidR="009C40C1" w:rsidRPr="0058573E" w14:paraId="6CE5C096" w14:textId="77777777" w:rsidTr="009C40C1">
        <w:trPr>
          <w:trHeight w:val="262"/>
        </w:trPr>
        <w:tc>
          <w:tcPr>
            <w:tcW w:w="9040" w:type="dxa"/>
            <w:gridSpan w:val="2"/>
          </w:tcPr>
          <w:p w14:paraId="44E3F598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7851959E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9C40C1" w:rsidRPr="0058573E" w14:paraId="19421C50" w14:textId="77777777" w:rsidTr="009C40C1">
        <w:trPr>
          <w:trHeight w:val="410"/>
        </w:trPr>
        <w:tc>
          <w:tcPr>
            <w:tcW w:w="9040" w:type="dxa"/>
            <w:gridSpan w:val="2"/>
          </w:tcPr>
          <w:p w14:paraId="451A33CD" w14:textId="599C1816" w:rsidR="009C40C1" w:rsidRPr="0058573E" w:rsidRDefault="009C40C1" w:rsidP="00535FC3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Výsledky hodnocení bakalářských prací vedoucím a oponentem jsou k dispozici studentům i</w:t>
            </w:r>
            <w:r w:rsidR="00535FC3">
              <w:rPr>
                <w:rFonts w:ascii="Arial" w:hAnsi="Arial" w:cs="Arial"/>
                <w:sz w:val="20"/>
              </w:rPr>
              <w:t> </w:t>
            </w:r>
            <w:r w:rsidRPr="00434B36">
              <w:rPr>
                <w:rFonts w:ascii="Arial" w:hAnsi="Arial" w:cs="Arial"/>
                <w:sz w:val="20"/>
              </w:rPr>
              <w:t>akademickým pracovníkům prostřednictvím systému IS</w:t>
            </w:r>
            <w:r>
              <w:rPr>
                <w:rFonts w:ascii="Arial" w:hAnsi="Arial" w:cs="Arial"/>
                <w:sz w:val="20"/>
              </w:rPr>
              <w:t>/</w:t>
            </w:r>
            <w:r w:rsidRPr="00434B36">
              <w:rPr>
                <w:rFonts w:ascii="Arial" w:hAnsi="Arial" w:cs="Arial"/>
                <w:sz w:val="20"/>
              </w:rPr>
              <w:t>STAG a jsou také evidovány a</w:t>
            </w:r>
            <w:r w:rsidR="00535FC3">
              <w:rPr>
                <w:rFonts w:ascii="Arial" w:hAnsi="Arial" w:cs="Arial"/>
                <w:sz w:val="20"/>
              </w:rPr>
              <w:t> </w:t>
            </w:r>
            <w:r w:rsidRPr="00434B36">
              <w:rPr>
                <w:rFonts w:ascii="Arial" w:hAnsi="Arial" w:cs="Arial"/>
                <w:sz w:val="20"/>
              </w:rPr>
              <w:t>zpřístupněny v Digitální knihovně závěrečných prací DSpace UTB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9C40C1" w:rsidRPr="0058573E" w14:paraId="191AC247" w14:textId="77777777" w:rsidTr="009C40C1">
        <w:trPr>
          <w:trHeight w:val="50"/>
        </w:trPr>
        <w:tc>
          <w:tcPr>
            <w:tcW w:w="9040" w:type="dxa"/>
            <w:gridSpan w:val="2"/>
          </w:tcPr>
          <w:p w14:paraId="1844DE90" w14:textId="77777777" w:rsidR="009C40C1" w:rsidRPr="0043058D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51B0851" w14:textId="77777777" w:rsidR="009C40C1" w:rsidRPr="00EC0854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9C40C1" w:rsidRPr="0058573E" w14:paraId="4E4C84E5" w14:textId="77777777" w:rsidTr="009C40C1">
        <w:trPr>
          <w:trHeight w:val="1906"/>
        </w:trPr>
        <w:tc>
          <w:tcPr>
            <w:tcW w:w="9040" w:type="dxa"/>
            <w:gridSpan w:val="2"/>
          </w:tcPr>
          <w:p w14:paraId="329BCFC5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lastRenderedPageBreak/>
              <w:t>Projednávání výsledků hodnocení bakalářských prací probíhá na různých úrovních:</w:t>
            </w:r>
          </w:p>
          <w:p w14:paraId="1E7E9854" w14:textId="77777777" w:rsidR="009C40C1" w:rsidRPr="00434B36" w:rsidRDefault="009C40C1" w:rsidP="009C40C1">
            <w:pPr>
              <w:pStyle w:val="Bezmezer"/>
              <w:numPr>
                <w:ilvl w:val="0"/>
                <w:numId w:val="15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Nedostatky či poznámky ke kvalitě bakalářských prací jsou projednávány a diskutovány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na schůzích jednotlivých ústavů.</w:t>
            </w:r>
          </w:p>
          <w:p w14:paraId="79A6873C" w14:textId="116D02E8" w:rsidR="009C40C1" w:rsidRPr="00434B36" w:rsidRDefault="009C40C1" w:rsidP="009C40C1">
            <w:pPr>
              <w:pStyle w:val="Bezmezer"/>
              <w:numPr>
                <w:ilvl w:val="0"/>
                <w:numId w:val="15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V případě zásadních nedostatků obecného charakteru, které se opakují nebo se dotýkají více oborů, jsou zdůrazněny na Kolegiu děkana</w:t>
            </w:r>
            <w:r w:rsidR="00BD047B">
              <w:rPr>
                <w:rFonts w:ascii="Arial" w:hAnsi="Arial" w:cs="Arial"/>
                <w:sz w:val="20"/>
              </w:rPr>
              <w:t xml:space="preserve"> FHS</w:t>
            </w:r>
            <w:r w:rsidRPr="00434B36">
              <w:rPr>
                <w:rFonts w:ascii="Arial" w:hAnsi="Arial" w:cs="Arial"/>
                <w:sz w:val="20"/>
              </w:rPr>
              <w:t>.</w:t>
            </w:r>
          </w:p>
          <w:p w14:paraId="049EF5E5" w14:textId="77777777" w:rsidR="009C40C1" w:rsidRPr="007C6088" w:rsidRDefault="009C40C1" w:rsidP="009C40C1">
            <w:pPr>
              <w:pStyle w:val="Bezmezer"/>
              <w:numPr>
                <w:ilvl w:val="0"/>
                <w:numId w:val="15"/>
              </w:numPr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Pokud se </w:t>
            </w:r>
            <w:r w:rsidRPr="007C6088">
              <w:rPr>
                <w:rFonts w:ascii="Arial" w:hAnsi="Arial" w:cs="Arial"/>
                <w:sz w:val="20"/>
              </w:rPr>
              <w:t xml:space="preserve">některé nedostatky opakují u bakalářských prací vedených konkrétními akademickými pracovníky, </w:t>
            </w:r>
            <w:r>
              <w:rPr>
                <w:rFonts w:ascii="Arial" w:hAnsi="Arial" w:cs="Arial"/>
                <w:sz w:val="20"/>
              </w:rPr>
              <w:t xml:space="preserve">projedná </w:t>
            </w:r>
            <w:r w:rsidRPr="007C6088">
              <w:rPr>
                <w:rFonts w:ascii="Arial" w:hAnsi="Arial" w:cs="Arial"/>
                <w:sz w:val="20"/>
              </w:rPr>
              <w:t xml:space="preserve">s nimi </w:t>
            </w:r>
            <w:r>
              <w:rPr>
                <w:rFonts w:ascii="Arial" w:hAnsi="Arial" w:cs="Arial"/>
                <w:sz w:val="20"/>
              </w:rPr>
              <w:t xml:space="preserve">osobně </w:t>
            </w:r>
            <w:r w:rsidRPr="007C6088">
              <w:rPr>
                <w:rFonts w:ascii="Arial" w:hAnsi="Arial" w:cs="Arial"/>
                <w:sz w:val="20"/>
              </w:rPr>
              <w:t>tento nedostatek garant oboru.</w:t>
            </w:r>
          </w:p>
          <w:p w14:paraId="614C17A6" w14:textId="77777777" w:rsidR="009C40C1" w:rsidRPr="007C6088" w:rsidRDefault="009C40C1" w:rsidP="009C40C1">
            <w:pPr>
              <w:pStyle w:val="Bezmezer"/>
              <w:numPr>
                <w:ilvl w:val="0"/>
                <w:numId w:val="15"/>
              </w:numPr>
              <w:ind w:right="284"/>
              <w:rPr>
                <w:rFonts w:ascii="Arial" w:hAnsi="Arial" w:cs="Arial"/>
                <w:sz w:val="20"/>
              </w:rPr>
            </w:pPr>
            <w:r w:rsidRPr="007C6088">
              <w:rPr>
                <w:rFonts w:ascii="Arial" w:hAnsi="Arial" w:cs="Arial"/>
                <w:sz w:val="20"/>
              </w:rPr>
              <w:t>Základní a opakující se nedostatky bakalářských prací jsou také prezentovány studentům v rámci předmětů Seminář k bakalářské práci 1 a 2.</w:t>
            </w:r>
          </w:p>
          <w:p w14:paraId="3F3423C1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7C6088">
              <w:rPr>
                <w:rFonts w:ascii="Arial" w:hAnsi="Arial" w:cs="Arial"/>
                <w:sz w:val="20"/>
              </w:rPr>
              <w:t>Pravidelně probíhá hodnocení kvality kvalifikačních pr</w:t>
            </w:r>
            <w:r>
              <w:rPr>
                <w:rFonts w:ascii="Arial" w:hAnsi="Arial" w:cs="Arial"/>
                <w:sz w:val="20"/>
              </w:rPr>
              <w:t xml:space="preserve">ací na Radě studijních programů </w:t>
            </w:r>
            <w:r w:rsidRPr="007C6088">
              <w:rPr>
                <w:rFonts w:ascii="Arial" w:hAnsi="Arial" w:cs="Arial"/>
                <w:sz w:val="20"/>
              </w:rPr>
              <w:t>s implementací od 2020.</w:t>
            </w:r>
          </w:p>
        </w:tc>
      </w:tr>
      <w:tr w:rsidR="009C40C1" w:rsidRPr="0058573E" w14:paraId="69FF81DB" w14:textId="77777777" w:rsidTr="009C40C1">
        <w:trPr>
          <w:trHeight w:val="50"/>
        </w:trPr>
        <w:tc>
          <w:tcPr>
            <w:tcW w:w="9040" w:type="dxa"/>
            <w:gridSpan w:val="2"/>
          </w:tcPr>
          <w:p w14:paraId="6893209A" w14:textId="77777777" w:rsidR="009C40C1" w:rsidRPr="00EE039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6F56A4DC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9C40C1" w:rsidRPr="0058573E" w14:paraId="09DBF3AE" w14:textId="77777777" w:rsidTr="009C40C1">
        <w:trPr>
          <w:trHeight w:val="1864"/>
        </w:trPr>
        <w:tc>
          <w:tcPr>
            <w:tcW w:w="9040" w:type="dxa"/>
            <w:gridSpan w:val="2"/>
          </w:tcPr>
          <w:p w14:paraId="504F8521" w14:textId="77777777" w:rsidR="00C45C51" w:rsidRDefault="00C45C5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0A25AB2B" w14:textId="30858DB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V rámci potřeby sjednocení vedení bakalářských prací a poskytnutí souhrnných informací jak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 xml:space="preserve">pro interní zaměstnance, tak pro externisty, tzn. odborníky z praxe, je vypracován </w:t>
            </w:r>
            <w:hyperlink r:id="rId18" w:history="1">
              <w:r w:rsidRPr="00434B36">
                <w:rPr>
                  <w:rFonts w:ascii="Arial" w:hAnsi="Arial" w:cs="Arial"/>
                  <w:bCs/>
                  <w:sz w:val="20"/>
                </w:rPr>
                <w:t xml:space="preserve">Manuál </w:t>
              </w:r>
              <w:r>
                <w:rPr>
                  <w:rFonts w:ascii="Arial" w:hAnsi="Arial" w:cs="Arial"/>
                  <w:bCs/>
                  <w:sz w:val="20"/>
                </w:rPr>
                <w:br/>
              </w:r>
              <w:r w:rsidRPr="00434B36">
                <w:rPr>
                  <w:rFonts w:ascii="Arial" w:hAnsi="Arial" w:cs="Arial"/>
                  <w:bCs/>
                  <w:sz w:val="20"/>
                </w:rPr>
                <w:t>pro zpracování závěrečných prací</w:t>
              </w:r>
            </w:hyperlink>
            <w:r w:rsidRPr="00434B36">
              <w:rPr>
                <w:rFonts w:ascii="Arial" w:hAnsi="Arial" w:cs="Arial"/>
                <w:sz w:val="20"/>
              </w:rPr>
              <w:t>, který je k dispozici na webové stránce Ústavu zdravotnických věd (</w:t>
            </w:r>
            <w:hyperlink r:id="rId19" w:history="1">
              <w:r w:rsidRPr="00C20F49">
                <w:rPr>
                  <w:rStyle w:val="Hypertextovodkaz"/>
                  <w:rFonts w:cs="Arial"/>
                </w:rPr>
                <w:t>https://fhs.utb.cz/o-fakulte/zakladni-informace/ustavy/ustav-zdravotnickych-ved/diplomanti-uzv/</w:t>
              </w:r>
            </w:hyperlink>
            <w:r>
              <w:rPr>
                <w:rFonts w:ascii="Arial" w:hAnsi="Arial" w:cs="Arial"/>
                <w:sz w:val="20"/>
              </w:rPr>
              <w:t xml:space="preserve"> ).</w:t>
            </w:r>
          </w:p>
          <w:p w14:paraId="622446B8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Velký důraz se také klade na kvalitu výuky předmětů Seminář k bakalářské práci 1 a 2 a také předmětů Metody kvantitativního výzkumu a základy statistiky, Metody kvalitativního výzkumu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a Repetitorium předmětů SZZ, které jsou směrodatné pro kvalitní vypracování bakalářské práce a její následné obhájení při SZZ.</w:t>
            </w:r>
          </w:p>
          <w:p w14:paraId="24B9E03B" w14:textId="77777777" w:rsidR="009C40C1" w:rsidRPr="00EF620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6200F2F" w14:textId="77777777" w:rsidR="009C40C1" w:rsidRDefault="009C40C1" w:rsidP="009C40C1">
      <w:pPr>
        <w:ind w:right="454"/>
        <w:rPr>
          <w:rFonts w:cs="Arial"/>
          <w:color w:val="7030A0"/>
          <w:sz w:val="32"/>
          <w:szCs w:val="32"/>
        </w:rPr>
        <w:sectPr w:rsidR="009C40C1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6F36806" w14:textId="77777777" w:rsidR="009C40C1" w:rsidRPr="00D03D96" w:rsidRDefault="009C40C1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Úspěšnost v přijímacím řízení </w:t>
      </w:r>
    </w:p>
    <w:p w14:paraId="62EA81DF" w14:textId="77777777" w:rsidR="009C40C1" w:rsidRPr="00B05502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9C40C1" w:rsidRPr="004E7679" w14:paraId="1D49EC26" w14:textId="77777777" w:rsidTr="009C40C1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59854417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8921EC3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Počet uchazečů v přijímacím řízení</w:t>
            </w:r>
            <w:r w:rsidRPr="000E5B1C">
              <w:rPr>
                <w:rFonts w:eastAsia="Times New Roman" w:cs="Arial"/>
                <w:b/>
                <w:bCs/>
                <w:color w:val="000000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48B31B12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A226186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34041F4E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  <w:r>
              <w:rPr>
                <w:rStyle w:val="Znakapoznpodarou"/>
                <w:rFonts w:eastAsia="Times New Roman" w:cs="Arial"/>
                <w:b/>
                <w:bCs/>
                <w:color w:val="000000"/>
                <w:lang w:eastAsia="cs-CZ"/>
              </w:rPr>
              <w:footnoteReference w:id="1"/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D31D412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  <w:p w14:paraId="1BA17D20" w14:textId="77777777" w:rsidR="009C40C1" w:rsidRPr="000E5B1C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9C40C1" w:rsidRPr="004E7679" w14:paraId="1BEEB764" w14:textId="77777777" w:rsidTr="009C40C1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7F5382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55775162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5D79FF0E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83 </w:t>
            </w:r>
          </w:p>
        </w:tc>
        <w:tc>
          <w:tcPr>
            <w:tcW w:w="1414" w:type="dxa"/>
            <w:hideMark/>
          </w:tcPr>
          <w:p w14:paraId="2C3AAFD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96</w:t>
            </w:r>
          </w:p>
        </w:tc>
        <w:tc>
          <w:tcPr>
            <w:tcW w:w="1414" w:type="dxa"/>
          </w:tcPr>
          <w:p w14:paraId="62790A0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58825B2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081BEC1E" w14:textId="77777777" w:rsidTr="009C40C1">
        <w:trPr>
          <w:trHeight w:val="457"/>
        </w:trPr>
        <w:tc>
          <w:tcPr>
            <w:tcW w:w="1414" w:type="dxa"/>
            <w:vMerge/>
            <w:hideMark/>
          </w:tcPr>
          <w:p w14:paraId="2FFE25DC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43FF3B0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3188F1D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37 </w:t>
            </w:r>
          </w:p>
        </w:tc>
        <w:tc>
          <w:tcPr>
            <w:tcW w:w="1414" w:type="dxa"/>
            <w:hideMark/>
          </w:tcPr>
          <w:p w14:paraId="6DB2543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45 </w:t>
            </w:r>
          </w:p>
        </w:tc>
        <w:tc>
          <w:tcPr>
            <w:tcW w:w="1414" w:type="dxa"/>
          </w:tcPr>
          <w:p w14:paraId="6D569C8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2EBF9DF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7DE921B0" w14:textId="77777777" w:rsidTr="009C40C1">
        <w:trPr>
          <w:trHeight w:val="310"/>
        </w:trPr>
        <w:tc>
          <w:tcPr>
            <w:tcW w:w="1414" w:type="dxa"/>
            <w:vMerge/>
            <w:hideMark/>
          </w:tcPr>
          <w:p w14:paraId="323DF724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0E3EFB6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213FFB7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37 </w:t>
            </w:r>
          </w:p>
        </w:tc>
        <w:tc>
          <w:tcPr>
            <w:tcW w:w="1414" w:type="dxa"/>
            <w:hideMark/>
          </w:tcPr>
          <w:p w14:paraId="2E9E8B3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45</w:t>
            </w:r>
          </w:p>
        </w:tc>
        <w:tc>
          <w:tcPr>
            <w:tcW w:w="1414" w:type="dxa"/>
          </w:tcPr>
          <w:p w14:paraId="134EF94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57BCB7E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747807B3" w14:textId="77777777" w:rsidTr="009C40C1">
        <w:trPr>
          <w:trHeight w:val="310"/>
        </w:trPr>
        <w:tc>
          <w:tcPr>
            <w:tcW w:w="1414" w:type="dxa"/>
            <w:vMerge/>
            <w:hideMark/>
          </w:tcPr>
          <w:p w14:paraId="73BE6348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69F3B538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457C0D1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31 </w:t>
            </w:r>
          </w:p>
        </w:tc>
        <w:tc>
          <w:tcPr>
            <w:tcW w:w="1414" w:type="dxa"/>
            <w:hideMark/>
          </w:tcPr>
          <w:p w14:paraId="431027B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25</w:t>
            </w:r>
          </w:p>
        </w:tc>
        <w:tc>
          <w:tcPr>
            <w:tcW w:w="1414" w:type="dxa"/>
          </w:tcPr>
          <w:p w14:paraId="5DCF8B7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7E25353B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6388DA37" w14:textId="77777777" w:rsidTr="009C40C1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BCC543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28C6A083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67088AB8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DBE997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</w:tcPr>
          <w:p w14:paraId="24128EA0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76F6578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02524EB5" w14:textId="77777777" w:rsidTr="009C40C1">
        <w:trPr>
          <w:trHeight w:val="457"/>
        </w:trPr>
        <w:tc>
          <w:tcPr>
            <w:tcW w:w="1414" w:type="dxa"/>
            <w:vMerge/>
            <w:hideMark/>
          </w:tcPr>
          <w:p w14:paraId="142859B5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6B06338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67F43D9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EB27C4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</w:tcPr>
          <w:p w14:paraId="1B614B3E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7E90567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33A61B47" w14:textId="77777777" w:rsidTr="009C40C1">
        <w:trPr>
          <w:trHeight w:val="310"/>
        </w:trPr>
        <w:tc>
          <w:tcPr>
            <w:tcW w:w="1414" w:type="dxa"/>
            <w:vMerge/>
            <w:hideMark/>
          </w:tcPr>
          <w:p w14:paraId="2AA214DA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2706B149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46CC0FF1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D8C62E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</w:tcPr>
          <w:p w14:paraId="2DBADCE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74BA8C5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1B8BF51C" w14:textId="77777777" w:rsidTr="009C40C1">
        <w:trPr>
          <w:trHeight w:val="310"/>
        </w:trPr>
        <w:tc>
          <w:tcPr>
            <w:tcW w:w="1414" w:type="dxa"/>
            <w:vMerge/>
            <w:hideMark/>
          </w:tcPr>
          <w:p w14:paraId="06714571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4281C0F0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06D39C9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7F2A374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414" w:type="dxa"/>
          </w:tcPr>
          <w:p w14:paraId="1198498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1A49C80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0D490EE5" w14:textId="77777777" w:rsidTr="009C40C1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634705F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36BCC9EB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39B198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83 </w:t>
            </w:r>
          </w:p>
        </w:tc>
        <w:tc>
          <w:tcPr>
            <w:tcW w:w="1414" w:type="dxa"/>
            <w:hideMark/>
          </w:tcPr>
          <w:p w14:paraId="702E6199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96</w:t>
            </w:r>
          </w:p>
        </w:tc>
        <w:tc>
          <w:tcPr>
            <w:tcW w:w="1414" w:type="dxa"/>
          </w:tcPr>
          <w:p w14:paraId="3E630E7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792EA3A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5A258AE9" w14:textId="77777777" w:rsidTr="009C40C1">
        <w:trPr>
          <w:trHeight w:val="457"/>
        </w:trPr>
        <w:tc>
          <w:tcPr>
            <w:tcW w:w="1414" w:type="dxa"/>
            <w:vMerge/>
            <w:hideMark/>
          </w:tcPr>
          <w:p w14:paraId="46CD16C5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44EF6A85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2FD639D3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37</w:t>
            </w:r>
          </w:p>
        </w:tc>
        <w:tc>
          <w:tcPr>
            <w:tcW w:w="1414" w:type="dxa"/>
            <w:hideMark/>
          </w:tcPr>
          <w:p w14:paraId="48750E65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45 </w:t>
            </w:r>
          </w:p>
        </w:tc>
        <w:tc>
          <w:tcPr>
            <w:tcW w:w="1414" w:type="dxa"/>
          </w:tcPr>
          <w:p w14:paraId="4DB6221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5F47A22D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3AA1EF1E" w14:textId="77777777" w:rsidTr="009C40C1">
        <w:trPr>
          <w:trHeight w:val="310"/>
        </w:trPr>
        <w:tc>
          <w:tcPr>
            <w:tcW w:w="1414" w:type="dxa"/>
            <w:vMerge/>
            <w:hideMark/>
          </w:tcPr>
          <w:p w14:paraId="6D4F026E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0B1D247C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780D5986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37</w:t>
            </w:r>
          </w:p>
        </w:tc>
        <w:tc>
          <w:tcPr>
            <w:tcW w:w="1414" w:type="dxa"/>
            <w:hideMark/>
          </w:tcPr>
          <w:p w14:paraId="33305787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45</w:t>
            </w:r>
          </w:p>
        </w:tc>
        <w:tc>
          <w:tcPr>
            <w:tcW w:w="1414" w:type="dxa"/>
          </w:tcPr>
          <w:p w14:paraId="609A949B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2543F1D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9C40C1" w:rsidRPr="004E7679" w14:paraId="09B0D08E" w14:textId="77777777" w:rsidTr="009C40C1">
        <w:trPr>
          <w:trHeight w:val="310"/>
        </w:trPr>
        <w:tc>
          <w:tcPr>
            <w:tcW w:w="1414" w:type="dxa"/>
            <w:vMerge/>
            <w:hideMark/>
          </w:tcPr>
          <w:p w14:paraId="715F3134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45" w:type="dxa"/>
            <w:hideMark/>
          </w:tcPr>
          <w:p w14:paraId="6BEF99E4" w14:textId="77777777" w:rsidR="009C40C1" w:rsidRPr="000E5B1C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61EF9F5C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31</w:t>
            </w:r>
          </w:p>
        </w:tc>
        <w:tc>
          <w:tcPr>
            <w:tcW w:w="1414" w:type="dxa"/>
            <w:hideMark/>
          </w:tcPr>
          <w:p w14:paraId="40C17D0A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0E5B1C">
              <w:rPr>
                <w:rFonts w:eastAsia="Times New Roman" w:cs="Arial"/>
                <w:color w:val="000000"/>
                <w:lang w:eastAsia="cs-CZ"/>
              </w:rPr>
              <w:t>25</w:t>
            </w:r>
          </w:p>
        </w:tc>
        <w:tc>
          <w:tcPr>
            <w:tcW w:w="1414" w:type="dxa"/>
          </w:tcPr>
          <w:p w14:paraId="59E6C2B2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14" w:type="dxa"/>
          </w:tcPr>
          <w:p w14:paraId="04C80D3F" w14:textId="77777777" w:rsidR="009C40C1" w:rsidRPr="000E5B1C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</w:p>
        </w:tc>
      </w:tr>
    </w:tbl>
    <w:p w14:paraId="5F3D8092" w14:textId="77777777" w:rsidR="009C40C1" w:rsidRDefault="009C40C1" w:rsidP="009C40C1">
      <w:pPr>
        <w:rPr>
          <w:sz w:val="16"/>
          <w:szCs w:val="16"/>
        </w:rPr>
      </w:pPr>
    </w:p>
    <w:p w14:paraId="557A4897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4F3FA3BE" w14:textId="77777777" w:rsidR="009C40C1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57799686" w14:textId="77777777" w:rsidR="009C40C1" w:rsidRDefault="009C40C1" w:rsidP="009C40C1">
      <w:pPr>
        <w:ind w:right="454"/>
        <w:rPr>
          <w:rFonts w:cs="Arial"/>
          <w:color w:val="7030A0"/>
        </w:rPr>
      </w:pPr>
    </w:p>
    <w:p w14:paraId="6E907F19" w14:textId="77777777" w:rsidR="009C40C1" w:rsidRDefault="009C40C1" w:rsidP="009C40C1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9C40C1" w:rsidRPr="0058573E" w14:paraId="3359B43A" w14:textId="77777777" w:rsidTr="009C40C1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868DBEB" w14:textId="77777777" w:rsidR="009C40C1" w:rsidRPr="00EE039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míry úspěšnosti uchazečů </w:t>
            </w:r>
            <w:r w:rsidRPr="00EE039E">
              <w:rPr>
                <w:rFonts w:ascii="Arial" w:hAnsi="Arial" w:cs="Arial"/>
                <w:b/>
                <w:sz w:val="20"/>
              </w:rPr>
              <w:t>v</w:t>
            </w:r>
            <w:r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29C98756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úspěšnosti uchazečů a opatření, která byla v reakci na tyto závěry přijata</w:t>
            </w:r>
            <w:r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práce s uchazeči)</w:t>
            </w:r>
          </w:p>
        </w:tc>
      </w:tr>
      <w:tr w:rsidR="009C40C1" w:rsidRPr="0058573E" w14:paraId="56E00320" w14:textId="77777777" w:rsidTr="009C40C1">
        <w:trPr>
          <w:trHeight w:val="60"/>
        </w:trPr>
        <w:tc>
          <w:tcPr>
            <w:tcW w:w="9040" w:type="dxa"/>
          </w:tcPr>
          <w:p w14:paraId="778A00A5" w14:textId="34B7287A" w:rsidR="00EF7115" w:rsidRPr="00EF3E22" w:rsidRDefault="00B93116" w:rsidP="00EF7115">
            <w:pPr>
              <w:pStyle w:val="Textkomente"/>
              <w:rPr>
                <w:ins w:id="168" w:author="Uživatel" w:date="2021-09-16T21:31:00Z"/>
                <w:rFonts w:cs="Arial"/>
              </w:rPr>
            </w:pPr>
            <w:ins w:id="169" w:author="Uživatel" w:date="2021-09-16T18:17:00Z">
              <w:r w:rsidRPr="00EF7115">
                <w:rPr>
                  <w:rFonts w:cs="Arial"/>
                </w:rPr>
                <w:t>V roce 2019/2020</w:t>
              </w:r>
            </w:ins>
            <w:ins w:id="170" w:author="Uživatel" w:date="2021-09-16T18:18:00Z">
              <w:r w:rsidRPr="00EF7115">
                <w:rPr>
                  <w:rFonts w:cs="Arial"/>
                </w:rPr>
                <w:t xml:space="preserve"> </w:t>
              </w:r>
            </w:ins>
            <w:ins w:id="171" w:author="Uživatel" w:date="2021-09-16T18:17:00Z">
              <w:r w:rsidRPr="00EF7115">
                <w:rPr>
                  <w:rFonts w:cs="Arial"/>
                </w:rPr>
                <w:t xml:space="preserve">bylo přijato 45 studentů, zapsalo se </w:t>
              </w:r>
            </w:ins>
            <w:ins w:id="172" w:author="Uživatel" w:date="2021-09-16T18:18:00Z">
              <w:r w:rsidRPr="00EF7115">
                <w:rPr>
                  <w:rFonts w:cs="Arial"/>
                </w:rPr>
                <w:t xml:space="preserve">pouze </w:t>
              </w:r>
            </w:ins>
            <w:ins w:id="173" w:author="Uživatel" w:date="2021-09-16T18:17:00Z">
              <w:r w:rsidRPr="00EF7115">
                <w:rPr>
                  <w:rFonts w:cs="Arial"/>
                </w:rPr>
                <w:t>25. K této situaci zřejmě došlo proto, že studenti byli přijati i na jiné vysoké školy a obory</w:t>
              </w:r>
            </w:ins>
            <w:ins w:id="174" w:author="Hana Navrátilová" w:date="2021-09-17T08:53:00Z">
              <w:r w:rsidR="00AA171A">
                <w:rPr>
                  <w:rFonts w:cs="Arial"/>
                </w:rPr>
                <w:t xml:space="preserve">, jaké si nakonec zvolili. </w:t>
              </w:r>
            </w:ins>
            <w:ins w:id="175" w:author="Hana Navrátilová" w:date="2021-09-17T08:54:00Z">
              <w:r w:rsidR="00AA171A">
                <w:rPr>
                  <w:rFonts w:cs="Arial"/>
                </w:rPr>
                <w:t>P</w:t>
              </w:r>
            </w:ins>
            <w:ins w:id="176" w:author="Uživatel" w:date="2021-09-16T21:31:00Z">
              <w:r w:rsidR="00EF7115" w:rsidRPr="00982E38">
                <w:rPr>
                  <w:rFonts w:cs="Arial"/>
                </w:rPr>
                <w:t xml:space="preserve">očet přijatých studentů </w:t>
              </w:r>
            </w:ins>
            <w:ins w:id="177" w:author="Hana Navrátilová" w:date="2021-09-17T08:54:00Z">
              <w:r w:rsidR="00AA171A">
                <w:rPr>
                  <w:rFonts w:cs="Arial"/>
                </w:rPr>
                <w:t xml:space="preserve">vnímáme jako </w:t>
              </w:r>
            </w:ins>
            <w:ins w:id="178" w:author="Uživatel" w:date="2021-09-16T21:31:00Z">
              <w:r w:rsidR="00EF7115" w:rsidRPr="00982E38">
                <w:rPr>
                  <w:rFonts w:cs="Arial"/>
                </w:rPr>
                <w:t xml:space="preserve">dostačující vzhledem </w:t>
              </w:r>
            </w:ins>
            <w:ins w:id="179" w:author="Hana Navrátilová" w:date="2021-09-17T08:54:00Z">
              <w:r w:rsidR="00AA171A">
                <w:rPr>
                  <w:rFonts w:cs="Arial"/>
                </w:rPr>
                <w:t xml:space="preserve">k potřebě kvalitního </w:t>
              </w:r>
            </w:ins>
            <w:ins w:id="180" w:author="Uživatel" w:date="2021-09-16T21:31:00Z">
              <w:r w:rsidR="00EF7115" w:rsidRPr="00982E38">
                <w:rPr>
                  <w:rFonts w:cs="Arial"/>
                </w:rPr>
                <w:t>zabezpečení teoreticko-praktické výuky a praxe v porodní asistenci.</w:t>
              </w:r>
            </w:ins>
          </w:p>
          <w:p w14:paraId="52885B86" w14:textId="77777777" w:rsidR="00B93116" w:rsidRPr="001757FC" w:rsidRDefault="00B93116" w:rsidP="00B93116">
            <w:pPr>
              <w:pStyle w:val="Textkomente"/>
              <w:rPr>
                <w:ins w:id="181" w:author="Uživatel" w:date="2021-09-16T18:17:00Z"/>
                <w:rFonts w:cs="Arial"/>
              </w:rPr>
            </w:pPr>
            <w:ins w:id="182" w:author="Uživatel" w:date="2021-09-16T18:17:00Z">
              <w:r w:rsidRPr="001757FC">
                <w:rPr>
                  <w:rFonts w:cs="Arial"/>
                </w:rPr>
                <w:t xml:space="preserve">Počet přijímaných studentů reflektuje i potřeby praxe ve Zlínském regionu. Větší počet absolventů by mohl obtížně získávat uplatnění v oboru. </w:t>
              </w:r>
            </w:ins>
          </w:p>
          <w:p w14:paraId="3533F9CD" w14:textId="77777777" w:rsidR="00B93116" w:rsidRPr="002A580D" w:rsidRDefault="00B93116" w:rsidP="00B93116">
            <w:pPr>
              <w:pStyle w:val="Textkomente"/>
              <w:rPr>
                <w:ins w:id="183" w:author="Uživatel" w:date="2021-09-16T18:17:00Z"/>
                <w:rFonts w:cs="Arial"/>
              </w:rPr>
            </w:pPr>
            <w:ins w:id="184" w:author="Uživatel" w:date="2021-09-16T18:17:00Z">
              <w:r w:rsidRPr="004279FE">
                <w:rPr>
                  <w:rFonts w:cs="Arial"/>
                </w:rPr>
                <w:t>Poslední přijatí studenti do 1. ročníku, v rámci hodnoceného studijního programu, byli v AR 2019/2020.</w:t>
              </w:r>
            </w:ins>
          </w:p>
          <w:p w14:paraId="1CD98AFE" w14:textId="4E461D6F" w:rsidR="00B93116" w:rsidRPr="00EF7115" w:rsidRDefault="00B93116" w:rsidP="00B93116">
            <w:pPr>
              <w:pStyle w:val="Bezmezer"/>
              <w:ind w:right="284"/>
              <w:rPr>
                <w:ins w:id="185" w:author="Uživatel" w:date="2021-09-16T18:17:00Z"/>
                <w:rFonts w:ascii="Arial" w:hAnsi="Arial" w:cs="Arial"/>
                <w:sz w:val="20"/>
              </w:rPr>
            </w:pPr>
            <w:ins w:id="186" w:author="Uživatel" w:date="2021-09-16T18:17:00Z">
              <w:r w:rsidRPr="00AA171A">
                <w:rPr>
                  <w:rFonts w:ascii="Arial" w:hAnsi="Arial" w:cs="Arial"/>
                  <w:sz w:val="20"/>
                </w:rPr>
                <w:t>Od AR 2020/2021 je platná nová akreditace, kdy bylo</w:t>
              </w:r>
            </w:ins>
            <w:ins w:id="187" w:author="Uživatel" w:date="2021-09-16T21:32:00Z">
              <w:r w:rsidR="00EF7115" w:rsidRPr="00AA171A">
                <w:rPr>
                  <w:rFonts w:ascii="Arial" w:hAnsi="Arial" w:cs="Arial"/>
                  <w:sz w:val="20"/>
                </w:rPr>
                <w:t xml:space="preserve"> do SP</w:t>
              </w:r>
            </w:ins>
            <w:ins w:id="188" w:author="Uživatel" w:date="2021-09-16T18:17:00Z">
              <w:r w:rsidRPr="00AA171A">
                <w:rPr>
                  <w:rFonts w:ascii="Arial" w:hAnsi="Arial" w:cs="Arial"/>
                  <w:sz w:val="20"/>
                </w:rPr>
                <w:t xml:space="preserve"> přjjato 35 studentů.  </w:t>
              </w:r>
            </w:ins>
          </w:p>
          <w:p w14:paraId="1363E193" w14:textId="6AE63704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V rámci celofakultních či celouniverzitních aktivit navštěvují zástupci univerzity</w:t>
            </w:r>
            <w:r>
              <w:rPr>
                <w:rFonts w:ascii="Arial" w:hAnsi="Arial" w:cs="Arial"/>
                <w:sz w:val="20"/>
              </w:rPr>
              <w:t xml:space="preserve"> studijní </w:t>
            </w:r>
            <w:r w:rsidRPr="00434B36">
              <w:rPr>
                <w:rFonts w:ascii="Arial" w:hAnsi="Arial" w:cs="Arial"/>
                <w:sz w:val="20"/>
              </w:rPr>
              <w:t xml:space="preserve">veletrhy </w:t>
            </w:r>
            <w:r>
              <w:rPr>
                <w:rFonts w:ascii="Arial" w:hAnsi="Arial" w:cs="Arial"/>
                <w:sz w:val="20"/>
              </w:rPr>
              <w:t xml:space="preserve">(např. </w:t>
            </w:r>
            <w:r w:rsidRPr="00434B36">
              <w:rPr>
                <w:rFonts w:ascii="Arial" w:hAnsi="Arial" w:cs="Arial"/>
                <w:sz w:val="20"/>
              </w:rPr>
              <w:t>Gaudeamus Nitra, Akademia Bratislava</w:t>
            </w:r>
            <w:r>
              <w:rPr>
                <w:rFonts w:ascii="Arial" w:hAnsi="Arial" w:cs="Arial"/>
                <w:sz w:val="20"/>
              </w:rPr>
              <w:t>,</w:t>
            </w:r>
            <w:r w:rsidRPr="00434B36">
              <w:rPr>
                <w:rFonts w:ascii="Arial" w:hAnsi="Arial" w:cs="Arial"/>
                <w:sz w:val="20"/>
              </w:rPr>
              <w:t xml:space="preserve"> Gaudeamus Brno</w:t>
            </w:r>
            <w:r>
              <w:rPr>
                <w:rFonts w:ascii="Arial" w:hAnsi="Arial" w:cs="Arial"/>
                <w:sz w:val="20"/>
              </w:rPr>
              <w:t xml:space="preserve">) </w:t>
            </w:r>
            <w:r w:rsidRPr="00434B36">
              <w:rPr>
                <w:rFonts w:ascii="Arial" w:hAnsi="Arial" w:cs="Arial"/>
                <w:sz w:val="20"/>
              </w:rPr>
              <w:t xml:space="preserve">za účelem propagace oboru </w:t>
            </w:r>
            <w:r>
              <w:rPr>
                <w:rFonts w:ascii="Arial" w:hAnsi="Arial" w:cs="Arial"/>
                <w:sz w:val="20"/>
              </w:rPr>
              <w:t>Porodní asistentka</w:t>
            </w:r>
            <w:r w:rsidRPr="00434B36">
              <w:rPr>
                <w:rFonts w:ascii="Arial" w:hAnsi="Arial" w:cs="Arial"/>
                <w:sz w:val="20"/>
              </w:rPr>
              <w:t xml:space="preserve"> a oslovení potenciálních uchazečů. Další významnou aktivitou vedoucí k motivaci uchazečů o studium na oboru je každoročně realizovaný Den otevřených dveří na Fakultě humanitních studií. V rámci této akce mají uchazeči možnost navštívit prostory FHS, vidět vybavení a pomůcky, se kterými budou v rámci studia pracovat</w:t>
            </w:r>
            <w:r>
              <w:rPr>
                <w:rFonts w:ascii="Arial" w:hAnsi="Arial" w:cs="Arial"/>
                <w:sz w:val="20"/>
              </w:rPr>
              <w:t>, setkají se</w:t>
            </w:r>
            <w:r w:rsidRPr="00434B36">
              <w:rPr>
                <w:rFonts w:ascii="Arial" w:hAnsi="Arial" w:cs="Arial"/>
                <w:sz w:val="20"/>
              </w:rPr>
              <w:t xml:space="preserve"> s vyučujícími </w:t>
            </w:r>
            <w:r>
              <w:rPr>
                <w:rFonts w:ascii="Arial" w:hAnsi="Arial" w:cs="Arial"/>
                <w:sz w:val="20"/>
              </w:rPr>
              <w:t>i</w:t>
            </w:r>
            <w:r w:rsidRPr="00434B36">
              <w:rPr>
                <w:rFonts w:ascii="Arial" w:hAnsi="Arial" w:cs="Arial"/>
                <w:sz w:val="20"/>
              </w:rPr>
              <w:t xml:space="preserve"> studenty. </w:t>
            </w:r>
          </w:p>
          <w:p w14:paraId="79D18955" w14:textId="77777777" w:rsidR="009C40C1" w:rsidRPr="00434B36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768E8646" w14:textId="05EDC558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Nezbytným předpokladem pro přijetí do studijního programu Porodní asistence, studijního oboru Porodní asistentka bylo úspěšně složení maturitní zkoušky a zvládnutí standardizovaných testů společnosti Scio (konkrétně testu </w:t>
            </w:r>
            <w:r w:rsidR="00ED3342">
              <w:rPr>
                <w:rFonts w:ascii="Arial" w:hAnsi="Arial" w:cs="Arial"/>
                <w:sz w:val="20"/>
              </w:rPr>
              <w:t>z biologie</w:t>
            </w:r>
            <w:r>
              <w:rPr>
                <w:rFonts w:ascii="Arial" w:hAnsi="Arial" w:cs="Arial"/>
                <w:sz w:val="20"/>
              </w:rPr>
              <w:t>).</w:t>
            </w:r>
          </w:p>
          <w:p w14:paraId="54C22A22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37D73A30" w14:textId="1318329A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BA4972">
              <w:rPr>
                <w:rFonts w:ascii="Arial" w:hAnsi="Arial" w:cs="Arial"/>
                <w:bCs/>
                <w:sz w:val="20"/>
              </w:rPr>
              <w:t>Ve</w:t>
            </w:r>
            <w:r w:rsidRPr="00434B36">
              <w:rPr>
                <w:rFonts w:ascii="Arial" w:hAnsi="Arial" w:cs="Arial"/>
                <w:sz w:val="20"/>
              </w:rPr>
              <w:t xml:space="preserve"> sledovaném období byli přijati všichni uchazeči o studium, kteří splnili podmínky pro přijetí. </w:t>
            </w:r>
            <w:r>
              <w:rPr>
                <w:rFonts w:ascii="Arial" w:hAnsi="Arial" w:cs="Arial"/>
                <w:sz w:val="20"/>
              </w:rPr>
              <w:t xml:space="preserve">Opatřením, </w:t>
            </w:r>
            <w:r w:rsidR="000E19E0">
              <w:rPr>
                <w:rFonts w:ascii="Arial" w:hAnsi="Arial" w:cs="Arial"/>
                <w:sz w:val="20"/>
              </w:rPr>
              <w:t xml:space="preserve">jak </w:t>
            </w:r>
            <w:r w:rsidRPr="00434B36">
              <w:rPr>
                <w:rFonts w:ascii="Arial" w:hAnsi="Arial" w:cs="Arial"/>
                <w:sz w:val="20"/>
              </w:rPr>
              <w:t>motivovat přijaté uchazeče k</w:t>
            </w:r>
            <w:r w:rsidR="006F74F4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následnému</w:t>
            </w:r>
            <w:r w:rsidR="006F74F4">
              <w:rPr>
                <w:rFonts w:ascii="Arial" w:hAnsi="Arial" w:cs="Arial"/>
                <w:sz w:val="20"/>
              </w:rPr>
              <w:t xml:space="preserve"> </w:t>
            </w:r>
            <w:r w:rsidRPr="00434B36">
              <w:rPr>
                <w:rFonts w:ascii="Arial" w:hAnsi="Arial" w:cs="Arial"/>
                <w:sz w:val="20"/>
              </w:rPr>
              <w:t xml:space="preserve">zapsání se </w:t>
            </w:r>
            <w:r>
              <w:rPr>
                <w:rFonts w:ascii="Arial" w:hAnsi="Arial" w:cs="Arial"/>
                <w:sz w:val="20"/>
              </w:rPr>
              <w:t>do</w:t>
            </w:r>
            <w:r w:rsidRPr="00434B36">
              <w:rPr>
                <w:rFonts w:ascii="Arial" w:hAnsi="Arial" w:cs="Arial"/>
                <w:sz w:val="20"/>
              </w:rPr>
              <w:t xml:space="preserve"> studi</w:t>
            </w:r>
            <w:r>
              <w:rPr>
                <w:rFonts w:ascii="Arial" w:hAnsi="Arial" w:cs="Arial"/>
                <w:sz w:val="20"/>
              </w:rPr>
              <w:t>a</w:t>
            </w:r>
            <w:r w:rsidR="00ED3342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jsou</w:t>
            </w:r>
            <w:r w:rsidR="006F74F4">
              <w:rPr>
                <w:rFonts w:ascii="Arial" w:hAnsi="Arial" w:cs="Arial"/>
                <w:sz w:val="20"/>
              </w:rPr>
              <w:t xml:space="preserve"> </w:t>
            </w:r>
            <w:r w:rsidRPr="00434B36">
              <w:rPr>
                <w:rFonts w:ascii="Arial" w:hAnsi="Arial" w:cs="Arial"/>
                <w:sz w:val="20"/>
              </w:rPr>
              <w:t xml:space="preserve">každoroční aktivity </w:t>
            </w:r>
            <w:r>
              <w:rPr>
                <w:rFonts w:ascii="Arial" w:hAnsi="Arial" w:cs="Arial"/>
                <w:sz w:val="20"/>
              </w:rPr>
              <w:t>zaměřující se na</w:t>
            </w:r>
            <w:r w:rsidRPr="00434B36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práci </w:t>
            </w:r>
            <w:r w:rsidRPr="00434B36">
              <w:rPr>
                <w:rFonts w:ascii="Arial" w:hAnsi="Arial" w:cs="Arial"/>
                <w:sz w:val="20"/>
              </w:rPr>
              <w:t>s uchazeči, kdy garant (nebo pověřený zástupce) je</w:t>
            </w:r>
            <w:r>
              <w:rPr>
                <w:rFonts w:ascii="Arial" w:hAnsi="Arial" w:cs="Arial"/>
                <w:sz w:val="20"/>
              </w:rPr>
              <w:t xml:space="preserve"> uchazečům</w:t>
            </w:r>
            <w:r w:rsidRPr="00434B36">
              <w:rPr>
                <w:rFonts w:ascii="Arial" w:hAnsi="Arial" w:cs="Arial"/>
                <w:sz w:val="20"/>
              </w:rPr>
              <w:t xml:space="preserve"> </w:t>
            </w:r>
            <w:r w:rsidRPr="00434B36">
              <w:rPr>
                <w:rFonts w:ascii="Arial" w:hAnsi="Arial" w:cs="Arial"/>
                <w:sz w:val="20"/>
              </w:rPr>
              <w:lastRenderedPageBreak/>
              <w:t>k dispozici jednak v rámci skupinového setkání, ale také pro individuální konzultace.</w:t>
            </w:r>
          </w:p>
        </w:tc>
      </w:tr>
    </w:tbl>
    <w:p w14:paraId="69F1CB30" w14:textId="77777777" w:rsidR="006F74F4" w:rsidRDefault="006F74F4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</w:p>
    <w:p w14:paraId="62FDA3BF" w14:textId="77777777" w:rsidR="006F74F4" w:rsidRDefault="006F74F4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</w:p>
    <w:p w14:paraId="79054ED4" w14:textId="77777777" w:rsidR="006F74F4" w:rsidRDefault="006F74F4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</w:p>
    <w:p w14:paraId="6F1656FA" w14:textId="77777777" w:rsidR="006F74F4" w:rsidRDefault="006F74F4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</w:p>
    <w:p w14:paraId="017214ED" w14:textId="77777777" w:rsidR="006F74F4" w:rsidRDefault="006F74F4" w:rsidP="009C40C1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</w:p>
    <w:p w14:paraId="6AE4CB99" w14:textId="23514FE0" w:rsidR="009C40C1" w:rsidRPr="00D03D96" w:rsidRDefault="009C40C1" w:rsidP="009C40C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Část 7.) Neúspěšnost ve studiu a řádné ukončování studia</w:t>
      </w:r>
      <w:r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666398C7" w14:textId="77777777" w:rsidR="009C40C1" w:rsidRPr="00E73555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750"/>
        <w:gridCol w:w="452"/>
        <w:gridCol w:w="1621"/>
        <w:gridCol w:w="1275"/>
        <w:gridCol w:w="1418"/>
        <w:gridCol w:w="1358"/>
        <w:gridCol w:w="1162"/>
      </w:tblGrid>
      <w:tr w:rsidR="009C40C1" w:rsidRPr="00D03D96" w14:paraId="4E96066D" w14:textId="77777777" w:rsidTr="009C40C1">
        <w:trPr>
          <w:trHeight w:val="405"/>
        </w:trPr>
        <w:tc>
          <w:tcPr>
            <w:tcW w:w="3823" w:type="dxa"/>
            <w:gridSpan w:val="3"/>
            <w:shd w:val="clear" w:color="auto" w:fill="F7CAAC" w:themeFill="accent2" w:themeFillTint="66"/>
            <w:hideMark/>
          </w:tcPr>
          <w:p w14:paraId="15E8EF39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Míra studijní neúspěšnosti v %</w:t>
            </w:r>
            <w:r w:rsidRPr="009E13D9">
              <w:rPr>
                <w:rFonts w:eastAsia="Times New Roman" w:cs="Arial"/>
                <w:b/>
                <w:bCs/>
                <w:color w:val="000000"/>
                <w:vertAlign w:val="superscript"/>
                <w:lang w:eastAsia="cs-CZ"/>
              </w:rPr>
              <w:t>1)</w:t>
            </w:r>
          </w:p>
        </w:tc>
        <w:tc>
          <w:tcPr>
            <w:tcW w:w="1275" w:type="dxa"/>
            <w:shd w:val="clear" w:color="auto" w:fill="F7CAAC" w:themeFill="accent2" w:themeFillTint="66"/>
            <w:hideMark/>
          </w:tcPr>
          <w:p w14:paraId="242E2AE3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418" w:type="dxa"/>
            <w:shd w:val="clear" w:color="auto" w:fill="F7CAAC" w:themeFill="accent2" w:themeFillTint="66"/>
            <w:hideMark/>
          </w:tcPr>
          <w:p w14:paraId="1A2FFD64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358" w:type="dxa"/>
            <w:shd w:val="clear" w:color="auto" w:fill="F7CAAC" w:themeFill="accent2" w:themeFillTint="66"/>
            <w:hideMark/>
          </w:tcPr>
          <w:p w14:paraId="3E189E46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162" w:type="dxa"/>
            <w:shd w:val="clear" w:color="auto" w:fill="F7CAAC" w:themeFill="accent2" w:themeFillTint="66"/>
            <w:hideMark/>
          </w:tcPr>
          <w:p w14:paraId="517CBF11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  <w:p w14:paraId="39BACEA3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9C40C1" w:rsidRPr="00D03D96" w14:paraId="59A40631" w14:textId="77777777" w:rsidTr="009C40C1">
        <w:trPr>
          <w:trHeight w:val="405"/>
        </w:trPr>
        <w:tc>
          <w:tcPr>
            <w:tcW w:w="1750" w:type="dxa"/>
            <w:vMerge w:val="restart"/>
            <w:hideMark/>
          </w:tcPr>
          <w:p w14:paraId="6C815AD0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studijní neúspěšnost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>v 1. roce studia</w:t>
            </w:r>
          </w:p>
        </w:tc>
        <w:tc>
          <w:tcPr>
            <w:tcW w:w="452" w:type="dxa"/>
            <w:vMerge w:val="restart"/>
            <w:textDirection w:val="btLr"/>
            <w:hideMark/>
          </w:tcPr>
          <w:p w14:paraId="3985C7E3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621" w:type="dxa"/>
            <w:hideMark/>
          </w:tcPr>
          <w:p w14:paraId="5C521FB6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275" w:type="dxa"/>
            <w:hideMark/>
          </w:tcPr>
          <w:p w14:paraId="5597778F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(5)  14,71%</w:t>
            </w:r>
          </w:p>
        </w:tc>
        <w:tc>
          <w:tcPr>
            <w:tcW w:w="1418" w:type="dxa"/>
            <w:hideMark/>
          </w:tcPr>
          <w:p w14:paraId="2ED29F1D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(9) 29,03%</w:t>
            </w:r>
          </w:p>
        </w:tc>
        <w:tc>
          <w:tcPr>
            <w:tcW w:w="1358" w:type="dxa"/>
            <w:hideMark/>
          </w:tcPr>
          <w:p w14:paraId="612EE02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(9) 36%</w:t>
            </w:r>
          </w:p>
        </w:tc>
        <w:tc>
          <w:tcPr>
            <w:tcW w:w="1162" w:type="dxa"/>
            <w:hideMark/>
          </w:tcPr>
          <w:p w14:paraId="5E5ABA25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4DA54AE1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048E5D19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64962CA5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703BA85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275" w:type="dxa"/>
            <w:hideMark/>
          </w:tcPr>
          <w:p w14:paraId="3BB692E9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662EC531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2B4FCCC2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2F6EEDC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3DD625D3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5936742D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1913C568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2688DF34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275" w:type="dxa"/>
            <w:hideMark/>
          </w:tcPr>
          <w:p w14:paraId="6BE79F1C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(5)  14,71%</w:t>
            </w:r>
          </w:p>
        </w:tc>
        <w:tc>
          <w:tcPr>
            <w:tcW w:w="1418" w:type="dxa"/>
            <w:hideMark/>
          </w:tcPr>
          <w:p w14:paraId="2FCFF17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(9) 29,03%</w:t>
            </w:r>
          </w:p>
        </w:tc>
        <w:tc>
          <w:tcPr>
            <w:tcW w:w="1358" w:type="dxa"/>
            <w:hideMark/>
          </w:tcPr>
          <w:p w14:paraId="576FBC58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(9) 36%</w:t>
            </w:r>
          </w:p>
        </w:tc>
        <w:tc>
          <w:tcPr>
            <w:tcW w:w="1162" w:type="dxa"/>
            <w:hideMark/>
          </w:tcPr>
          <w:p w14:paraId="749972CD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10211BA8" w14:textId="77777777" w:rsidTr="009C40C1">
        <w:trPr>
          <w:trHeight w:val="405"/>
        </w:trPr>
        <w:tc>
          <w:tcPr>
            <w:tcW w:w="1750" w:type="dxa"/>
            <w:vMerge w:val="restart"/>
            <w:hideMark/>
          </w:tcPr>
          <w:p w14:paraId="5B75D329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studijní neúspěšnost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>v 1. až 2. roce studia</w:t>
            </w:r>
          </w:p>
          <w:p w14:paraId="5232BEFC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(součet 1. a 2. roku)</w:t>
            </w:r>
          </w:p>
        </w:tc>
        <w:tc>
          <w:tcPr>
            <w:tcW w:w="452" w:type="dxa"/>
            <w:vMerge w:val="restart"/>
            <w:textDirection w:val="btLr"/>
            <w:hideMark/>
          </w:tcPr>
          <w:p w14:paraId="7FD5A362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621" w:type="dxa"/>
            <w:hideMark/>
          </w:tcPr>
          <w:p w14:paraId="41E9DEA3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275" w:type="dxa"/>
            <w:hideMark/>
          </w:tcPr>
          <w:p w14:paraId="440EECC1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(10)  29,41%</w:t>
            </w:r>
          </w:p>
        </w:tc>
        <w:tc>
          <w:tcPr>
            <w:tcW w:w="1418" w:type="dxa"/>
            <w:hideMark/>
          </w:tcPr>
          <w:p w14:paraId="0B9D8447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(11)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35,48%</w:t>
            </w:r>
          </w:p>
        </w:tc>
        <w:tc>
          <w:tcPr>
            <w:tcW w:w="1358" w:type="dxa"/>
            <w:hideMark/>
          </w:tcPr>
          <w:p w14:paraId="34E85B4E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(12) 48%</w:t>
            </w:r>
          </w:p>
        </w:tc>
        <w:tc>
          <w:tcPr>
            <w:tcW w:w="1162" w:type="dxa"/>
            <w:hideMark/>
          </w:tcPr>
          <w:p w14:paraId="51038C10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58411073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612EA757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55D68DF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23123DDD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275" w:type="dxa"/>
            <w:hideMark/>
          </w:tcPr>
          <w:p w14:paraId="0DDC130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4ED3329C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17496B8F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76AFFB1A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16D83912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5320FD4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33A20734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69FB3160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275" w:type="dxa"/>
            <w:hideMark/>
          </w:tcPr>
          <w:p w14:paraId="64A227C2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(10)  29,41%</w:t>
            </w:r>
          </w:p>
        </w:tc>
        <w:tc>
          <w:tcPr>
            <w:tcW w:w="1418" w:type="dxa"/>
            <w:hideMark/>
          </w:tcPr>
          <w:p w14:paraId="3BDC2F4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(11)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35,48%</w:t>
            </w:r>
          </w:p>
        </w:tc>
        <w:tc>
          <w:tcPr>
            <w:tcW w:w="1358" w:type="dxa"/>
            <w:hideMark/>
          </w:tcPr>
          <w:p w14:paraId="090F26B8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(12) 48%</w:t>
            </w:r>
          </w:p>
        </w:tc>
        <w:tc>
          <w:tcPr>
            <w:tcW w:w="1162" w:type="dxa"/>
            <w:hideMark/>
          </w:tcPr>
          <w:p w14:paraId="254D057C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0230E7BF" w14:textId="77777777" w:rsidTr="009C40C1">
        <w:trPr>
          <w:trHeight w:val="405"/>
        </w:trPr>
        <w:tc>
          <w:tcPr>
            <w:tcW w:w="1750" w:type="dxa"/>
            <w:vMerge w:val="restart"/>
            <w:hideMark/>
          </w:tcPr>
          <w:p w14:paraId="001224E9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studijní neúspěšnost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v 1. až 3. roce studia (součet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>1., 2. a 3. roku)</w:t>
            </w:r>
          </w:p>
        </w:tc>
        <w:tc>
          <w:tcPr>
            <w:tcW w:w="452" w:type="dxa"/>
            <w:vMerge w:val="restart"/>
            <w:textDirection w:val="btLr"/>
            <w:hideMark/>
          </w:tcPr>
          <w:p w14:paraId="531EA90E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621" w:type="dxa"/>
            <w:hideMark/>
          </w:tcPr>
          <w:p w14:paraId="5A485095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275" w:type="dxa"/>
            <w:hideMark/>
          </w:tcPr>
          <w:p w14:paraId="23484B15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(11) 32,35%</w:t>
            </w:r>
          </w:p>
        </w:tc>
        <w:tc>
          <w:tcPr>
            <w:tcW w:w="1418" w:type="dxa"/>
            <w:hideMark/>
          </w:tcPr>
          <w:p w14:paraId="27752E23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(11)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35,48%</w:t>
            </w:r>
          </w:p>
        </w:tc>
        <w:tc>
          <w:tcPr>
            <w:tcW w:w="1358" w:type="dxa"/>
            <w:hideMark/>
          </w:tcPr>
          <w:p w14:paraId="5577AF75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6B9304ED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26AEF987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29373061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4547B03D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6A40EB13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275" w:type="dxa"/>
            <w:hideMark/>
          </w:tcPr>
          <w:p w14:paraId="57872CB7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77CB4923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4CC1A9B1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3C97CD62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2144D38D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21A76A1D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2E9EAB9C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182A47A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275" w:type="dxa"/>
            <w:hideMark/>
          </w:tcPr>
          <w:p w14:paraId="290CA70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(11) 32,35%</w:t>
            </w:r>
          </w:p>
        </w:tc>
        <w:tc>
          <w:tcPr>
            <w:tcW w:w="1418" w:type="dxa"/>
            <w:hideMark/>
          </w:tcPr>
          <w:p w14:paraId="657119C0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(11)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35,48%</w:t>
            </w:r>
          </w:p>
        </w:tc>
        <w:tc>
          <w:tcPr>
            <w:tcW w:w="1358" w:type="dxa"/>
            <w:hideMark/>
          </w:tcPr>
          <w:p w14:paraId="3EF5C2E7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7542DDD3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421383D6" w14:textId="77777777" w:rsidTr="009C40C1">
        <w:trPr>
          <w:trHeight w:val="405"/>
        </w:trPr>
        <w:tc>
          <w:tcPr>
            <w:tcW w:w="1750" w:type="dxa"/>
            <w:vMerge w:val="restart"/>
            <w:hideMark/>
          </w:tcPr>
          <w:p w14:paraId="68749147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studijní neúspěšnost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v 1. až 4. roce studia (součet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>1., 2., 3. a 4. roku)</w:t>
            </w:r>
          </w:p>
        </w:tc>
        <w:tc>
          <w:tcPr>
            <w:tcW w:w="452" w:type="dxa"/>
            <w:vMerge w:val="restart"/>
            <w:textDirection w:val="btLr"/>
            <w:hideMark/>
          </w:tcPr>
          <w:p w14:paraId="5AF62E74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621" w:type="dxa"/>
            <w:hideMark/>
          </w:tcPr>
          <w:p w14:paraId="3160F3E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275" w:type="dxa"/>
            <w:hideMark/>
          </w:tcPr>
          <w:p w14:paraId="6F7AB87E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52049B1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15BF32DA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630E9914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79AB630E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01B56DF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2848E35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0F4754EF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275" w:type="dxa"/>
            <w:hideMark/>
          </w:tcPr>
          <w:p w14:paraId="3E921FC1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06D8FB2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4D28621C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21489C92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35704865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3F03FE02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17345830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4E27EB86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275" w:type="dxa"/>
            <w:hideMark/>
          </w:tcPr>
          <w:p w14:paraId="6C835575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05726B49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118A73B7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0785DCB2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5C48252C" w14:textId="77777777" w:rsidTr="009C40C1">
        <w:trPr>
          <w:trHeight w:val="405"/>
        </w:trPr>
        <w:tc>
          <w:tcPr>
            <w:tcW w:w="1750" w:type="dxa"/>
            <w:vMerge w:val="restart"/>
            <w:hideMark/>
          </w:tcPr>
          <w:p w14:paraId="2F961938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studijní neúspěšnost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v 1. až 5. roce studia (součet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>1., 2., 3., 4. a 5. roku)</w:t>
            </w:r>
          </w:p>
        </w:tc>
        <w:tc>
          <w:tcPr>
            <w:tcW w:w="452" w:type="dxa"/>
            <w:vMerge w:val="restart"/>
            <w:textDirection w:val="btLr"/>
            <w:hideMark/>
          </w:tcPr>
          <w:p w14:paraId="2C523A9C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621" w:type="dxa"/>
            <w:hideMark/>
          </w:tcPr>
          <w:p w14:paraId="699F2E2A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275" w:type="dxa"/>
            <w:hideMark/>
          </w:tcPr>
          <w:p w14:paraId="1ABAE3A4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0EBBD104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564E300A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1095C235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548EF283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56C6F27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29514F4C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2F5BDEB1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275" w:type="dxa"/>
            <w:hideMark/>
          </w:tcPr>
          <w:p w14:paraId="727AFC19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73263614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1BF585CB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351A7F35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C40C1" w:rsidRPr="00D03D96" w14:paraId="0093B798" w14:textId="77777777" w:rsidTr="009C40C1">
        <w:trPr>
          <w:trHeight w:val="405"/>
        </w:trPr>
        <w:tc>
          <w:tcPr>
            <w:tcW w:w="1750" w:type="dxa"/>
            <w:vMerge/>
            <w:hideMark/>
          </w:tcPr>
          <w:p w14:paraId="0AFA78C4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452" w:type="dxa"/>
            <w:vMerge/>
            <w:hideMark/>
          </w:tcPr>
          <w:p w14:paraId="45F79D44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621" w:type="dxa"/>
            <w:hideMark/>
          </w:tcPr>
          <w:p w14:paraId="47591E08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275" w:type="dxa"/>
            <w:hideMark/>
          </w:tcPr>
          <w:p w14:paraId="40E1FB10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hideMark/>
          </w:tcPr>
          <w:p w14:paraId="38696CB4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58" w:type="dxa"/>
            <w:hideMark/>
          </w:tcPr>
          <w:p w14:paraId="3F7C11B4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15BFF7D7" w14:textId="77777777" w:rsidR="009C40C1" w:rsidRPr="009E13D9" w:rsidRDefault="009C40C1" w:rsidP="009C40C1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E13D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3DF6F672" w14:textId="77777777" w:rsidR="009C40C1" w:rsidRDefault="009C40C1" w:rsidP="009C40C1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 xml:space="preserve">tabulky – Prostupnost studiem. </w:t>
      </w:r>
      <w:r>
        <w:rPr>
          <w:sz w:val="16"/>
          <w:szCs w:val="16"/>
        </w:rPr>
        <w:t>P</w:t>
      </w:r>
      <w:r w:rsidRPr="00B60471">
        <w:rPr>
          <w:sz w:val="16"/>
          <w:szCs w:val="16"/>
        </w:rPr>
        <w:t>oužívat data bez 0 ročníku (= ti studenti, kteří se zapsali do studia, ale zanechali ještě před zápisem do matriky, tj. do 31.10.)</w:t>
      </w:r>
      <w:r>
        <w:rPr>
          <w:sz w:val="16"/>
          <w:szCs w:val="16"/>
        </w:rPr>
        <w:t xml:space="preserve">. Kumulativní počty. </w:t>
      </w:r>
      <w:r w:rsidRPr="00DE6FBD">
        <w:rPr>
          <w:sz w:val="16"/>
          <w:szCs w:val="16"/>
        </w:rPr>
        <w:t>Při výpočtu je ve jmenovateli vždy použita hodnota počtu zapsaných studentů do 1. ročníku.</w:t>
      </w:r>
    </w:p>
    <w:p w14:paraId="46593E0B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8AE0E00" w14:textId="77777777" w:rsidR="009C40C1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24"/>
          <w:szCs w:val="24"/>
        </w:rPr>
      </w:pPr>
    </w:p>
    <w:p w14:paraId="785C0650" w14:textId="77777777" w:rsidR="009C40C1" w:rsidRPr="00AC132A" w:rsidRDefault="009C40C1" w:rsidP="009C40C1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  <w:r w:rsidRPr="00AC132A">
        <w:rPr>
          <w:rFonts w:ascii="Arial" w:hAnsi="Arial" w:cs="Arial"/>
          <w:b/>
          <w:color w:val="C45911" w:themeColor="accent2" w:themeShade="BF"/>
          <w:sz w:val="24"/>
          <w:szCs w:val="24"/>
        </w:rPr>
        <w:t>7a) Míra řádného ukončování studia</w:t>
      </w:r>
      <w:r w:rsidRPr="00AC132A">
        <w:rPr>
          <w:rFonts w:ascii="Arial" w:hAnsi="Arial" w:cs="Arial"/>
          <w:color w:val="C45911" w:themeColor="accent2" w:themeShade="BF"/>
          <w:sz w:val="32"/>
          <w:szCs w:val="32"/>
        </w:rPr>
        <w:t xml:space="preserve"> </w:t>
      </w: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726"/>
        <w:gridCol w:w="537"/>
        <w:gridCol w:w="1560"/>
        <w:gridCol w:w="1425"/>
        <w:gridCol w:w="1385"/>
        <w:gridCol w:w="1162"/>
        <w:gridCol w:w="1311"/>
      </w:tblGrid>
      <w:tr w:rsidR="009C40C1" w:rsidRPr="00D03D96" w14:paraId="00CA3529" w14:textId="77777777" w:rsidTr="009C40C1">
        <w:trPr>
          <w:trHeight w:val="397"/>
        </w:trPr>
        <w:tc>
          <w:tcPr>
            <w:tcW w:w="3823" w:type="dxa"/>
            <w:gridSpan w:val="3"/>
            <w:shd w:val="clear" w:color="auto" w:fill="F7CAAC" w:themeFill="accent2" w:themeFillTint="66"/>
            <w:hideMark/>
          </w:tcPr>
          <w:p w14:paraId="7D6B35FA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Míra řádného ukončování studia v %</w:t>
            </w:r>
            <w:r w:rsidRPr="009E13D9">
              <w:rPr>
                <w:rFonts w:eastAsia="Times New Roman" w:cs="Arial"/>
                <w:b/>
                <w:bCs/>
                <w:color w:val="000000"/>
                <w:vertAlign w:val="superscript"/>
                <w:lang w:eastAsia="cs-CZ"/>
              </w:rPr>
              <w:t>1)</w:t>
            </w:r>
          </w:p>
        </w:tc>
        <w:tc>
          <w:tcPr>
            <w:tcW w:w="1425" w:type="dxa"/>
            <w:shd w:val="clear" w:color="auto" w:fill="F7CAAC" w:themeFill="accent2" w:themeFillTint="66"/>
            <w:hideMark/>
          </w:tcPr>
          <w:p w14:paraId="1502AF09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385" w:type="dxa"/>
            <w:shd w:val="clear" w:color="auto" w:fill="F7CAAC" w:themeFill="accent2" w:themeFillTint="66"/>
            <w:hideMark/>
          </w:tcPr>
          <w:p w14:paraId="23019F73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162" w:type="dxa"/>
            <w:shd w:val="clear" w:color="auto" w:fill="F7CAAC" w:themeFill="accent2" w:themeFillTint="66"/>
            <w:hideMark/>
          </w:tcPr>
          <w:p w14:paraId="104EB494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311" w:type="dxa"/>
            <w:shd w:val="clear" w:color="auto" w:fill="F7CAAC" w:themeFill="accent2" w:themeFillTint="66"/>
            <w:hideMark/>
          </w:tcPr>
          <w:p w14:paraId="36725547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  <w:p w14:paraId="5B3E5185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9C40C1" w:rsidRPr="00D03D96" w14:paraId="2215EF45" w14:textId="77777777" w:rsidTr="009C40C1">
        <w:trPr>
          <w:trHeight w:val="397"/>
        </w:trPr>
        <w:tc>
          <w:tcPr>
            <w:tcW w:w="1726" w:type="dxa"/>
            <w:vMerge w:val="restart"/>
            <w:hideMark/>
          </w:tcPr>
          <w:p w14:paraId="68661133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řádné ukončování studia ve standardní době, bez přerušení studií</w:t>
            </w:r>
          </w:p>
        </w:tc>
        <w:tc>
          <w:tcPr>
            <w:tcW w:w="537" w:type="dxa"/>
            <w:vMerge w:val="restart"/>
            <w:textDirection w:val="btLr"/>
            <w:hideMark/>
          </w:tcPr>
          <w:p w14:paraId="2EAED148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560" w:type="dxa"/>
            <w:hideMark/>
          </w:tcPr>
          <w:p w14:paraId="039F90D9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425" w:type="dxa"/>
            <w:hideMark/>
          </w:tcPr>
          <w:p w14:paraId="1B849892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(23) 67,65%</w:t>
            </w:r>
          </w:p>
        </w:tc>
        <w:tc>
          <w:tcPr>
            <w:tcW w:w="1385" w:type="dxa"/>
            <w:hideMark/>
          </w:tcPr>
          <w:p w14:paraId="48DDD44F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(17) 54,84%</w:t>
            </w:r>
          </w:p>
        </w:tc>
        <w:tc>
          <w:tcPr>
            <w:tcW w:w="1162" w:type="dxa"/>
            <w:hideMark/>
          </w:tcPr>
          <w:p w14:paraId="0126A82E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430E9925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031850AA" w14:textId="77777777" w:rsidTr="009C40C1">
        <w:trPr>
          <w:trHeight w:val="397"/>
        </w:trPr>
        <w:tc>
          <w:tcPr>
            <w:tcW w:w="1726" w:type="dxa"/>
            <w:vMerge/>
            <w:hideMark/>
          </w:tcPr>
          <w:p w14:paraId="3E88EC4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537" w:type="dxa"/>
            <w:vMerge/>
            <w:hideMark/>
          </w:tcPr>
          <w:p w14:paraId="25DE35B1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60" w:type="dxa"/>
            <w:hideMark/>
          </w:tcPr>
          <w:p w14:paraId="58BE9A78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425" w:type="dxa"/>
            <w:hideMark/>
          </w:tcPr>
          <w:p w14:paraId="2338DF43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85" w:type="dxa"/>
            <w:hideMark/>
          </w:tcPr>
          <w:p w14:paraId="57D9D5DF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5AEE9F41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0F607940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585EE2FC" w14:textId="77777777" w:rsidTr="009C40C1">
        <w:trPr>
          <w:trHeight w:val="397"/>
        </w:trPr>
        <w:tc>
          <w:tcPr>
            <w:tcW w:w="1726" w:type="dxa"/>
            <w:vMerge/>
            <w:hideMark/>
          </w:tcPr>
          <w:p w14:paraId="56DB3703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537" w:type="dxa"/>
            <w:vMerge/>
            <w:hideMark/>
          </w:tcPr>
          <w:p w14:paraId="32DA6335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60" w:type="dxa"/>
            <w:hideMark/>
          </w:tcPr>
          <w:p w14:paraId="7F1CAF0F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425" w:type="dxa"/>
            <w:hideMark/>
          </w:tcPr>
          <w:p w14:paraId="0A74C53E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(23) 67,65%</w:t>
            </w:r>
          </w:p>
        </w:tc>
        <w:tc>
          <w:tcPr>
            <w:tcW w:w="1385" w:type="dxa"/>
            <w:hideMark/>
          </w:tcPr>
          <w:p w14:paraId="3CBF997D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(17) 54,84%</w:t>
            </w:r>
          </w:p>
        </w:tc>
        <w:tc>
          <w:tcPr>
            <w:tcW w:w="1162" w:type="dxa"/>
            <w:hideMark/>
          </w:tcPr>
          <w:p w14:paraId="1D703292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7450BC90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2B4960A9" w14:textId="77777777" w:rsidTr="009C40C1">
        <w:trPr>
          <w:trHeight w:val="397"/>
        </w:trPr>
        <w:tc>
          <w:tcPr>
            <w:tcW w:w="1726" w:type="dxa"/>
            <w:vMerge w:val="restart"/>
            <w:hideMark/>
          </w:tcPr>
          <w:p w14:paraId="4B36D55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řádné ukončování studia ve </w:t>
            </w:r>
            <w:r w:rsidRPr="009E13D9">
              <w:rPr>
                <w:rFonts w:eastAsia="Times New Roman" w:cs="Arial"/>
                <w:color w:val="000000"/>
                <w:lang w:eastAsia="cs-CZ"/>
              </w:rPr>
              <w:lastRenderedPageBreak/>
              <w:t>standardní době + 1 rok</w:t>
            </w:r>
          </w:p>
        </w:tc>
        <w:tc>
          <w:tcPr>
            <w:tcW w:w="537" w:type="dxa"/>
            <w:vMerge w:val="restart"/>
            <w:textDirection w:val="btLr"/>
            <w:hideMark/>
          </w:tcPr>
          <w:p w14:paraId="11A3EEE9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lastRenderedPageBreak/>
              <w:t>Studium</w:t>
            </w:r>
          </w:p>
        </w:tc>
        <w:tc>
          <w:tcPr>
            <w:tcW w:w="1560" w:type="dxa"/>
            <w:hideMark/>
          </w:tcPr>
          <w:p w14:paraId="591114D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425" w:type="dxa"/>
            <w:hideMark/>
          </w:tcPr>
          <w:p w14:paraId="7F5A79A3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385" w:type="dxa"/>
            <w:hideMark/>
          </w:tcPr>
          <w:p w14:paraId="4CF95F1F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15C2FA50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74097E90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184159DD" w14:textId="77777777" w:rsidTr="009C40C1">
        <w:trPr>
          <w:trHeight w:val="397"/>
        </w:trPr>
        <w:tc>
          <w:tcPr>
            <w:tcW w:w="1726" w:type="dxa"/>
            <w:vMerge/>
            <w:hideMark/>
          </w:tcPr>
          <w:p w14:paraId="390E0119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537" w:type="dxa"/>
            <w:vMerge/>
            <w:hideMark/>
          </w:tcPr>
          <w:p w14:paraId="694CDD6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60" w:type="dxa"/>
            <w:hideMark/>
          </w:tcPr>
          <w:p w14:paraId="44D73AB2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425" w:type="dxa"/>
            <w:hideMark/>
          </w:tcPr>
          <w:p w14:paraId="0FF39CED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85" w:type="dxa"/>
            <w:hideMark/>
          </w:tcPr>
          <w:p w14:paraId="0FD7F6E8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6B27EEB5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75FD7A14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24359EBF" w14:textId="77777777" w:rsidTr="009C40C1">
        <w:trPr>
          <w:trHeight w:val="397"/>
        </w:trPr>
        <w:tc>
          <w:tcPr>
            <w:tcW w:w="1726" w:type="dxa"/>
            <w:vMerge/>
            <w:hideMark/>
          </w:tcPr>
          <w:p w14:paraId="1E212BDC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537" w:type="dxa"/>
            <w:vMerge/>
            <w:hideMark/>
          </w:tcPr>
          <w:p w14:paraId="799C4FB7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60" w:type="dxa"/>
          </w:tcPr>
          <w:p w14:paraId="7CAB138B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25" w:type="dxa"/>
          </w:tcPr>
          <w:p w14:paraId="4A19A346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385" w:type="dxa"/>
            <w:hideMark/>
          </w:tcPr>
          <w:p w14:paraId="54997DEF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1F811AEF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36F305E3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49E9DD0D" w14:textId="77777777" w:rsidTr="009C40C1">
        <w:trPr>
          <w:trHeight w:val="397"/>
        </w:trPr>
        <w:tc>
          <w:tcPr>
            <w:tcW w:w="1726" w:type="dxa"/>
            <w:vMerge w:val="restart"/>
            <w:hideMark/>
          </w:tcPr>
          <w:p w14:paraId="3817D197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lastRenderedPageBreak/>
              <w:t>řádné ukončování studia ve standardní době + 2 roky</w:t>
            </w:r>
          </w:p>
        </w:tc>
        <w:tc>
          <w:tcPr>
            <w:tcW w:w="537" w:type="dxa"/>
            <w:vMerge w:val="restart"/>
            <w:textDirection w:val="btLr"/>
            <w:hideMark/>
          </w:tcPr>
          <w:p w14:paraId="04D05D49" w14:textId="77777777" w:rsidR="009C40C1" w:rsidRPr="009E13D9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560" w:type="dxa"/>
            <w:hideMark/>
          </w:tcPr>
          <w:p w14:paraId="48975B50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425" w:type="dxa"/>
          </w:tcPr>
          <w:p w14:paraId="7196E2D4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385" w:type="dxa"/>
            <w:hideMark/>
          </w:tcPr>
          <w:p w14:paraId="4488C5E4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4E1CA4CD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3BEB38AB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14C68A6B" w14:textId="77777777" w:rsidTr="009C40C1">
        <w:trPr>
          <w:trHeight w:val="397"/>
        </w:trPr>
        <w:tc>
          <w:tcPr>
            <w:tcW w:w="1726" w:type="dxa"/>
            <w:vMerge/>
            <w:hideMark/>
          </w:tcPr>
          <w:p w14:paraId="2BD208E6" w14:textId="77777777" w:rsidR="009C40C1" w:rsidRPr="00D03D96" w:rsidRDefault="009C40C1" w:rsidP="009C40C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37" w:type="dxa"/>
            <w:vMerge/>
            <w:hideMark/>
          </w:tcPr>
          <w:p w14:paraId="33AC3CD7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60" w:type="dxa"/>
            <w:hideMark/>
          </w:tcPr>
          <w:p w14:paraId="71A6E369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425" w:type="dxa"/>
            <w:hideMark/>
          </w:tcPr>
          <w:p w14:paraId="2A6F3526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85" w:type="dxa"/>
            <w:hideMark/>
          </w:tcPr>
          <w:p w14:paraId="0756ABFB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23106000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463FB318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D03D96" w14:paraId="72CAD7DE" w14:textId="77777777" w:rsidTr="009C40C1">
        <w:trPr>
          <w:trHeight w:val="397"/>
        </w:trPr>
        <w:tc>
          <w:tcPr>
            <w:tcW w:w="1726" w:type="dxa"/>
            <w:vMerge/>
            <w:hideMark/>
          </w:tcPr>
          <w:p w14:paraId="1FB8F786" w14:textId="77777777" w:rsidR="009C40C1" w:rsidRPr="00D03D96" w:rsidRDefault="009C40C1" w:rsidP="009C40C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37" w:type="dxa"/>
            <w:vMerge/>
            <w:hideMark/>
          </w:tcPr>
          <w:p w14:paraId="15FCA28E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560" w:type="dxa"/>
            <w:hideMark/>
          </w:tcPr>
          <w:p w14:paraId="17F4D105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Celkem</w:t>
            </w:r>
          </w:p>
        </w:tc>
        <w:tc>
          <w:tcPr>
            <w:tcW w:w="1425" w:type="dxa"/>
            <w:hideMark/>
          </w:tcPr>
          <w:p w14:paraId="26035F78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385" w:type="dxa"/>
            <w:hideMark/>
          </w:tcPr>
          <w:p w14:paraId="6A725057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162" w:type="dxa"/>
            <w:hideMark/>
          </w:tcPr>
          <w:p w14:paraId="3E80F9F7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311" w:type="dxa"/>
            <w:hideMark/>
          </w:tcPr>
          <w:p w14:paraId="750242D5" w14:textId="77777777" w:rsidR="009C40C1" w:rsidRPr="009E13D9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</w:tbl>
    <w:p w14:paraId="6AC84E77" w14:textId="77777777" w:rsidR="009C40C1" w:rsidRDefault="009C40C1" w:rsidP="009C40C1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>tabulky – Prostupnost studiem.</w:t>
      </w:r>
    </w:p>
    <w:p w14:paraId="21771DF3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9C40C1" w:rsidRPr="0058573E" w14:paraId="4CB30ED8" w14:textId="77777777" w:rsidTr="009C40C1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20C80594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neúspěšnosti ve studiu a míry řádného ukončování studia </w:t>
            </w:r>
          </w:p>
          <w:p w14:paraId="348AD250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9C40C1" w:rsidRPr="0058573E" w14:paraId="34875EE3" w14:textId="77777777" w:rsidTr="009C40C1">
        <w:trPr>
          <w:trHeight w:val="2178"/>
        </w:trPr>
        <w:tc>
          <w:tcPr>
            <w:tcW w:w="9040" w:type="dxa"/>
          </w:tcPr>
          <w:p w14:paraId="0C4D4EC3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4B0211" w14:textId="2FB6CB53" w:rsidR="00922341" w:rsidRPr="000D0BF8" w:rsidRDefault="00F26A7B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EE7609">
              <w:rPr>
                <w:rFonts w:ascii="Arial" w:hAnsi="Arial" w:cs="Arial"/>
                <w:sz w:val="20"/>
              </w:rPr>
              <w:t>Neúspěšnost ve studiu</w:t>
            </w:r>
            <w:r w:rsidR="00922341" w:rsidRPr="00EE7609">
              <w:rPr>
                <w:rFonts w:ascii="Arial" w:hAnsi="Arial" w:cs="Arial"/>
                <w:sz w:val="20"/>
              </w:rPr>
              <w:t xml:space="preserve"> v rámci </w:t>
            </w:r>
            <w:r w:rsidR="00C95D7B" w:rsidRPr="00EE7609">
              <w:rPr>
                <w:rFonts w:ascii="Arial" w:hAnsi="Arial" w:cs="Arial"/>
                <w:sz w:val="20"/>
              </w:rPr>
              <w:t>studijního programu Porodní asistence</w:t>
            </w:r>
            <w:r w:rsidRPr="00EE7609">
              <w:rPr>
                <w:rFonts w:ascii="Arial" w:hAnsi="Arial" w:cs="Arial"/>
                <w:sz w:val="20"/>
              </w:rPr>
              <w:t xml:space="preserve"> s</w:t>
            </w:r>
            <w:r w:rsidR="009C40C1" w:rsidRPr="00EE7609">
              <w:rPr>
                <w:rFonts w:ascii="Arial" w:hAnsi="Arial" w:cs="Arial"/>
                <w:sz w:val="20"/>
              </w:rPr>
              <w:t xml:space="preserve">e převážně týká </w:t>
            </w:r>
            <w:r w:rsidR="00922341" w:rsidRPr="000D0BF8">
              <w:rPr>
                <w:rFonts w:ascii="Arial" w:hAnsi="Arial" w:cs="Arial"/>
                <w:sz w:val="20"/>
              </w:rPr>
              <w:t xml:space="preserve">ukončování studia po </w:t>
            </w:r>
            <w:r w:rsidR="009C40C1" w:rsidRPr="000D0BF8">
              <w:rPr>
                <w:rFonts w:ascii="Arial" w:hAnsi="Arial" w:cs="Arial"/>
                <w:sz w:val="20"/>
              </w:rPr>
              <w:t xml:space="preserve">1. ročníku, </w:t>
            </w:r>
            <w:r w:rsidR="00922341" w:rsidRPr="000D0BF8">
              <w:rPr>
                <w:rFonts w:ascii="Arial" w:hAnsi="Arial" w:cs="Arial"/>
                <w:sz w:val="20"/>
              </w:rPr>
              <w:t xml:space="preserve">kdy si studenti teprve uvědomí </w:t>
            </w:r>
            <w:r w:rsidR="00C95D7B" w:rsidRPr="000D0BF8">
              <w:rPr>
                <w:rFonts w:ascii="Arial" w:hAnsi="Arial" w:cs="Arial"/>
                <w:sz w:val="20"/>
              </w:rPr>
              <w:t xml:space="preserve">vysokou </w:t>
            </w:r>
            <w:r w:rsidR="00922341" w:rsidRPr="000D0BF8">
              <w:rPr>
                <w:rFonts w:ascii="Arial" w:hAnsi="Arial" w:cs="Arial"/>
                <w:sz w:val="20"/>
              </w:rPr>
              <w:t>náročnost studia, zatížení praxí a náročnost profese jako takové.</w:t>
            </w:r>
            <w:r w:rsidR="00C95D7B" w:rsidRPr="000D0BF8">
              <w:rPr>
                <w:rFonts w:ascii="Arial" w:hAnsi="Arial" w:cs="Arial"/>
                <w:sz w:val="20"/>
              </w:rPr>
              <w:t xml:space="preserve"> Důsledkem bývá přestup studentů na jiný studijní obor.</w:t>
            </w:r>
          </w:p>
          <w:p w14:paraId="01870996" w14:textId="66EE7F31" w:rsidR="009C40C1" w:rsidRPr="0058573E" w:rsidRDefault="00C95D7B" w:rsidP="00EE7609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0D0BF8">
              <w:rPr>
                <w:rFonts w:ascii="Arial" w:hAnsi="Arial" w:cs="Arial"/>
                <w:sz w:val="20"/>
              </w:rPr>
              <w:t>V reakci na tuto skutečnost se snažíme</w:t>
            </w:r>
            <w:r w:rsidR="00922341" w:rsidRPr="000D0BF8">
              <w:rPr>
                <w:rFonts w:ascii="Arial" w:hAnsi="Arial" w:cs="Arial"/>
                <w:sz w:val="20"/>
              </w:rPr>
              <w:t xml:space="preserve"> apelovat na </w:t>
            </w:r>
            <w:r w:rsidRPr="000D0BF8">
              <w:rPr>
                <w:rFonts w:ascii="Arial" w:hAnsi="Arial" w:cs="Arial"/>
                <w:sz w:val="20"/>
              </w:rPr>
              <w:t xml:space="preserve">vynikající </w:t>
            </w:r>
            <w:r w:rsidR="00922341" w:rsidRPr="000D0BF8">
              <w:rPr>
                <w:rFonts w:ascii="Arial" w:hAnsi="Arial" w:cs="Arial"/>
                <w:sz w:val="20"/>
              </w:rPr>
              <w:t>up</w:t>
            </w:r>
            <w:r w:rsidR="000D0BF8" w:rsidRPr="000D0BF8">
              <w:rPr>
                <w:rFonts w:ascii="Arial" w:hAnsi="Arial" w:cs="Arial"/>
                <w:sz w:val="20"/>
              </w:rPr>
              <w:t>latnitelnost absolventů v praxi</w:t>
            </w:r>
            <w:r w:rsidR="00922341" w:rsidRPr="000D0BF8">
              <w:rPr>
                <w:rFonts w:ascii="Arial" w:hAnsi="Arial" w:cs="Arial"/>
                <w:sz w:val="20"/>
              </w:rPr>
              <w:t xml:space="preserve">, tedy </w:t>
            </w:r>
            <w:r w:rsidRPr="000D0BF8">
              <w:rPr>
                <w:rFonts w:ascii="Arial" w:hAnsi="Arial" w:cs="Arial"/>
                <w:sz w:val="20"/>
              </w:rPr>
              <w:t xml:space="preserve">i </w:t>
            </w:r>
            <w:r w:rsidR="00922341" w:rsidRPr="000D0BF8">
              <w:rPr>
                <w:rFonts w:ascii="Arial" w:hAnsi="Arial" w:cs="Arial"/>
                <w:sz w:val="20"/>
              </w:rPr>
              <w:t xml:space="preserve">dobrou pracovní </w:t>
            </w:r>
            <w:r w:rsidRPr="000D0BF8">
              <w:rPr>
                <w:rFonts w:ascii="Arial" w:hAnsi="Arial" w:cs="Arial"/>
                <w:sz w:val="20"/>
              </w:rPr>
              <w:t>a</w:t>
            </w:r>
            <w:r w:rsidR="00922341" w:rsidRPr="000D0BF8">
              <w:rPr>
                <w:rFonts w:ascii="Arial" w:hAnsi="Arial" w:cs="Arial"/>
                <w:sz w:val="20"/>
              </w:rPr>
              <w:t xml:space="preserve"> finanční perspektivu. </w:t>
            </w:r>
          </w:p>
        </w:tc>
      </w:tr>
    </w:tbl>
    <w:p w14:paraId="4850086D" w14:textId="77777777" w:rsidR="009C40C1" w:rsidRDefault="009C40C1" w:rsidP="009C40C1">
      <w:pPr>
        <w:ind w:right="454"/>
        <w:rPr>
          <w:rFonts w:cs="Arial"/>
          <w:b/>
          <w:color w:val="7030A0"/>
          <w:sz w:val="24"/>
          <w:szCs w:val="24"/>
        </w:rPr>
      </w:pPr>
    </w:p>
    <w:p w14:paraId="41601A66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p w14:paraId="1EE1804A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4C036A6D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3A16C5BE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6ACE451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1BFA62F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305719BD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8833823" w14:textId="77777777" w:rsidR="009C40C1" w:rsidRDefault="009C40C1" w:rsidP="009C40C1">
      <w:pPr>
        <w:pStyle w:val="Bezmezer"/>
        <w:ind w:right="283"/>
        <w:rPr>
          <w:rFonts w:ascii="Arial" w:hAnsi="Arial" w:cs="Arial"/>
          <w:sz w:val="32"/>
          <w:szCs w:val="32"/>
        </w:rPr>
        <w:sectPr w:rsidR="009C40C1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D0D6456" w14:textId="77777777" w:rsidR="009C40C1" w:rsidRPr="00D03D96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Pr="00D03D96">
        <w:rPr>
          <w:rFonts w:cs="Arial"/>
          <w:b/>
          <w:color w:val="C45911" w:themeColor="accent2" w:themeShade="BF"/>
          <w:sz w:val="32"/>
          <w:szCs w:val="32"/>
        </w:rPr>
        <w:t>.)  Nezaměstnanost absolventů</w:t>
      </w:r>
    </w:p>
    <w:p w14:paraId="05CF3E57" w14:textId="77777777" w:rsidR="009C40C1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7A975642" w14:textId="77777777" w:rsidR="009C40C1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351"/>
        <w:gridCol w:w="1560"/>
        <w:gridCol w:w="1758"/>
      </w:tblGrid>
      <w:tr w:rsidR="009C40C1" w:rsidRPr="00D03D96" w14:paraId="12E7856D" w14:textId="77777777" w:rsidTr="009C40C1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AD52D32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</w:tcPr>
          <w:p w14:paraId="7F339D85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351" w:type="dxa"/>
            <w:shd w:val="clear" w:color="auto" w:fill="F7CAAC" w:themeFill="accent2" w:themeFillTint="66"/>
          </w:tcPr>
          <w:p w14:paraId="7A2EE6A8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560" w:type="dxa"/>
            <w:shd w:val="clear" w:color="auto" w:fill="F7CAAC" w:themeFill="accent2" w:themeFillTint="66"/>
          </w:tcPr>
          <w:p w14:paraId="7453B83C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758" w:type="dxa"/>
            <w:shd w:val="clear" w:color="auto" w:fill="F7CAAC" w:themeFill="accent2" w:themeFillTint="66"/>
          </w:tcPr>
          <w:p w14:paraId="4ACFC3B7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  <w:p w14:paraId="1F942F4E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9C40C1" w:rsidRPr="00D03D96" w14:paraId="4FD500C0" w14:textId="77777777" w:rsidTr="009C40C1">
        <w:trPr>
          <w:trHeight w:val="368"/>
        </w:trPr>
        <w:tc>
          <w:tcPr>
            <w:tcW w:w="2922" w:type="dxa"/>
            <w:hideMark/>
          </w:tcPr>
          <w:p w14:paraId="56F66204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Počet nezaměstnaných absolventů evidovaných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na Úřadu práce k 30. 4. </w:t>
            </w:r>
          </w:p>
        </w:tc>
        <w:tc>
          <w:tcPr>
            <w:tcW w:w="1392" w:type="dxa"/>
            <w:hideMark/>
          </w:tcPr>
          <w:p w14:paraId="451B0EDE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351" w:type="dxa"/>
            <w:hideMark/>
          </w:tcPr>
          <w:p w14:paraId="3A162534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560" w:type="dxa"/>
            <w:hideMark/>
          </w:tcPr>
          <w:p w14:paraId="7E9E0B76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758" w:type="dxa"/>
            <w:hideMark/>
          </w:tcPr>
          <w:p w14:paraId="102AAA54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C40C1" w:rsidRPr="00D03D96" w14:paraId="162CFCE2" w14:textId="77777777" w:rsidTr="009C40C1">
        <w:trPr>
          <w:trHeight w:val="409"/>
        </w:trPr>
        <w:tc>
          <w:tcPr>
            <w:tcW w:w="2922" w:type="dxa"/>
            <w:hideMark/>
          </w:tcPr>
          <w:p w14:paraId="398AB458" w14:textId="77777777" w:rsidR="009C40C1" w:rsidRPr="009E13D9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Počet nezaměstnaných absolventů evidovaných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9E13D9">
              <w:rPr>
                <w:rFonts w:eastAsia="Times New Roman" w:cs="Arial"/>
                <w:color w:val="000000"/>
                <w:lang w:eastAsia="cs-CZ"/>
              </w:rPr>
              <w:t xml:space="preserve">na Úřadu práce k 30. 9. </w:t>
            </w:r>
          </w:p>
        </w:tc>
        <w:tc>
          <w:tcPr>
            <w:tcW w:w="1392" w:type="dxa"/>
            <w:hideMark/>
          </w:tcPr>
          <w:p w14:paraId="193571B5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351" w:type="dxa"/>
            <w:hideMark/>
          </w:tcPr>
          <w:p w14:paraId="3257E926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560" w:type="dxa"/>
            <w:hideMark/>
          </w:tcPr>
          <w:p w14:paraId="719819B7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758" w:type="dxa"/>
            <w:hideMark/>
          </w:tcPr>
          <w:p w14:paraId="731F632F" w14:textId="77777777" w:rsidR="009C40C1" w:rsidRPr="009E13D9" w:rsidRDefault="009C40C1" w:rsidP="009C40C1">
            <w:pPr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6EE38DA" w14:textId="77777777" w:rsidR="009C40C1" w:rsidRDefault="009C40C1" w:rsidP="009C40C1">
      <w:pPr>
        <w:rPr>
          <w:sz w:val="16"/>
          <w:szCs w:val="16"/>
        </w:rPr>
      </w:pPr>
    </w:p>
    <w:p w14:paraId="0C07D95E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42A9A48" w14:textId="77777777" w:rsidR="009C40C1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116D794D" w14:textId="77777777" w:rsidR="009C40C1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9C40C1" w:rsidRPr="0058573E" w14:paraId="708163EB" w14:textId="77777777" w:rsidTr="009C40C1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2FD33AD7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nezaměstnanosti absolventů ve studiu a míry řádného ukončování studia </w:t>
            </w:r>
          </w:p>
          <w:p w14:paraId="558528F7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9C40C1" w:rsidRPr="0058573E" w14:paraId="42E7F590" w14:textId="77777777" w:rsidTr="009C40C1">
        <w:trPr>
          <w:trHeight w:val="2178"/>
        </w:trPr>
        <w:tc>
          <w:tcPr>
            <w:tcW w:w="9040" w:type="dxa"/>
          </w:tcPr>
          <w:p w14:paraId="2EE3268F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5B4AFCE9" w14:textId="0BCED57A" w:rsidR="009C40C1" w:rsidRPr="00EE7609" w:rsidRDefault="009C40C1" w:rsidP="00630449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 w:rsidRPr="00EE7609">
              <w:rPr>
                <w:rFonts w:ascii="Arial" w:hAnsi="Arial" w:cs="Arial"/>
                <w:sz w:val="20"/>
              </w:rPr>
              <w:t xml:space="preserve">O absolventky studijního programu </w:t>
            </w:r>
            <w:r w:rsidR="0056491A" w:rsidRPr="00EE7609">
              <w:rPr>
                <w:rFonts w:ascii="Arial" w:hAnsi="Arial" w:cs="Arial"/>
                <w:sz w:val="20"/>
              </w:rPr>
              <w:t xml:space="preserve">Porodní asistence </w:t>
            </w:r>
            <w:r w:rsidRPr="00EE7609">
              <w:rPr>
                <w:rFonts w:ascii="Arial" w:hAnsi="Arial" w:cs="Arial"/>
                <w:sz w:val="20"/>
              </w:rPr>
              <w:t xml:space="preserve">je </w:t>
            </w:r>
            <w:r w:rsidR="00630449" w:rsidRPr="00EE7609">
              <w:rPr>
                <w:rFonts w:ascii="Arial" w:hAnsi="Arial" w:cs="Arial"/>
                <w:sz w:val="20"/>
              </w:rPr>
              <w:t xml:space="preserve">v praxi </w:t>
            </w:r>
            <w:r w:rsidRPr="00EE7609">
              <w:rPr>
                <w:rFonts w:ascii="Arial" w:hAnsi="Arial" w:cs="Arial"/>
                <w:sz w:val="20"/>
              </w:rPr>
              <w:t xml:space="preserve">velký zájem. </w:t>
            </w:r>
            <w:r w:rsidR="00630449" w:rsidRPr="00EE7609">
              <w:rPr>
                <w:rFonts w:ascii="Arial" w:hAnsi="Arial" w:cs="Arial"/>
                <w:sz w:val="20"/>
              </w:rPr>
              <w:t>P</w:t>
            </w:r>
            <w:r w:rsidR="0056491A" w:rsidRPr="00EE7609">
              <w:rPr>
                <w:rFonts w:ascii="Arial" w:hAnsi="Arial" w:cs="Arial"/>
                <w:sz w:val="20"/>
              </w:rPr>
              <w:t>orodní asistentky</w:t>
            </w:r>
            <w:r w:rsidR="00630449" w:rsidRPr="00EE7609">
              <w:rPr>
                <w:rFonts w:ascii="Arial" w:hAnsi="Arial" w:cs="Arial"/>
                <w:sz w:val="20"/>
              </w:rPr>
              <w:t xml:space="preserve"> </w:t>
            </w:r>
            <w:r w:rsidR="00630449" w:rsidRPr="00EE7609">
              <w:rPr>
                <w:rFonts w:ascii="Arial" w:eastAsia="Times New Roman" w:hAnsi="Arial" w:cs="Arial"/>
                <w:bCs/>
                <w:sz w:val="20"/>
                <w:lang w:eastAsia="cs-CZ"/>
              </w:rPr>
              <w:t>v rámci své kvalifikace mohou vykonávat své povolání na těchto pracovištích  a oblastech péče v porodní asistenci:</w:t>
            </w:r>
            <w:r w:rsidR="00630449" w:rsidRPr="00EE7609">
              <w:rPr>
                <w:rFonts w:ascii="Arial" w:eastAsia="Times New Roman" w:hAnsi="Arial" w:cs="Arial"/>
                <w:b/>
                <w:bCs/>
                <w:sz w:val="20"/>
                <w:lang w:eastAsia="cs-CZ"/>
              </w:rPr>
              <w:t xml:space="preserve"> </w:t>
            </w:r>
            <w:r w:rsidR="00630449" w:rsidRPr="00EE7609">
              <w:rPr>
                <w:rFonts w:ascii="Arial" w:eastAsia="Times New Roman" w:hAnsi="Arial" w:cs="Arial"/>
                <w:sz w:val="20"/>
                <w:lang w:eastAsia="cs-CZ"/>
              </w:rPr>
              <w:t xml:space="preserve">lůžková gynekologická oddělení, porodní sály, neonatologická oddělení, gynekologicko-porodnické operační sály, soukromé gynekologické ambulance, soukromé ambulance porodních asistentek, komunitní a domácí péče a specializovaná pracoviště v oblasti porodnictví a gynekologie. </w:t>
            </w:r>
            <w:r w:rsidR="0056491A">
              <w:rPr>
                <w:rFonts w:ascii="Arial" w:hAnsi="Arial" w:cs="Arial"/>
                <w:sz w:val="20"/>
              </w:rPr>
              <w:t>Přibližně</w:t>
            </w:r>
            <w:r w:rsidR="0056491A" w:rsidRPr="00EE7609">
              <w:rPr>
                <w:rFonts w:ascii="Arial" w:hAnsi="Arial" w:cs="Arial"/>
                <w:sz w:val="20"/>
              </w:rPr>
              <w:t xml:space="preserve"> </w:t>
            </w:r>
            <w:r w:rsidR="00630449" w:rsidRPr="00EE7609">
              <w:rPr>
                <w:rFonts w:ascii="Arial" w:hAnsi="Arial" w:cs="Arial"/>
                <w:sz w:val="20"/>
              </w:rPr>
              <w:t xml:space="preserve">20 % </w:t>
            </w:r>
            <w:r w:rsidRPr="00EE7609">
              <w:rPr>
                <w:rFonts w:ascii="Arial" w:hAnsi="Arial" w:cs="Arial"/>
                <w:sz w:val="20"/>
              </w:rPr>
              <w:t>absolven</w:t>
            </w:r>
            <w:r w:rsidR="00630449" w:rsidRPr="00EE7609">
              <w:rPr>
                <w:rFonts w:ascii="Arial" w:hAnsi="Arial" w:cs="Arial"/>
                <w:sz w:val="20"/>
              </w:rPr>
              <w:t xml:space="preserve">tek </w:t>
            </w:r>
            <w:r w:rsidR="0056491A">
              <w:rPr>
                <w:rFonts w:ascii="Arial" w:hAnsi="Arial" w:cs="Arial"/>
                <w:sz w:val="20"/>
              </w:rPr>
              <w:t>studijního oboru</w:t>
            </w:r>
            <w:r w:rsidR="0056491A" w:rsidRPr="00EE7609">
              <w:rPr>
                <w:rFonts w:ascii="Arial" w:hAnsi="Arial" w:cs="Arial"/>
                <w:sz w:val="20"/>
              </w:rPr>
              <w:t xml:space="preserve"> </w:t>
            </w:r>
            <w:r w:rsidRPr="00EE7609">
              <w:rPr>
                <w:rFonts w:ascii="Arial" w:hAnsi="Arial" w:cs="Arial"/>
                <w:sz w:val="20"/>
              </w:rPr>
              <w:t>pokračuj</w:t>
            </w:r>
            <w:r w:rsidR="00630449" w:rsidRPr="00EE7609">
              <w:rPr>
                <w:rFonts w:ascii="Arial" w:hAnsi="Arial" w:cs="Arial"/>
                <w:sz w:val="20"/>
              </w:rPr>
              <w:t>e v navazujících</w:t>
            </w:r>
            <w:r w:rsidRPr="00EE7609">
              <w:rPr>
                <w:rFonts w:ascii="Arial" w:hAnsi="Arial" w:cs="Arial"/>
                <w:sz w:val="20"/>
              </w:rPr>
              <w:t xml:space="preserve"> magisterských studijních programech</w:t>
            </w:r>
            <w:r w:rsidR="00630449" w:rsidRPr="00EE7609">
              <w:rPr>
                <w:rFonts w:ascii="Arial" w:hAnsi="Arial" w:cs="Arial"/>
                <w:sz w:val="20"/>
              </w:rPr>
              <w:t xml:space="preserve"> (zdravotnický management, učitelství pro zdravotnické školy, komunitní péče aj.)</w:t>
            </w:r>
            <w:r w:rsidRPr="00EE7609">
              <w:rPr>
                <w:rFonts w:ascii="Arial" w:hAnsi="Arial" w:cs="Arial"/>
                <w:sz w:val="20"/>
              </w:rPr>
              <w:t>.</w:t>
            </w:r>
          </w:p>
          <w:p w14:paraId="66D562FD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234376C7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6E307539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540E101B" w14:textId="77777777" w:rsidR="009C40C1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  <w:p w14:paraId="3A8CB426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57C47465" w14:textId="77777777" w:rsidR="009C40C1" w:rsidRDefault="009C40C1" w:rsidP="009C40C1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9C40C1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6B233CA" w14:textId="77777777" w:rsidR="009C40C1" w:rsidRPr="00D03D96" w:rsidRDefault="009C40C1" w:rsidP="009C40C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Pr="00D03D96">
        <w:rPr>
          <w:rFonts w:cs="Arial"/>
          <w:b/>
          <w:color w:val="C45911" w:themeColor="accent2" w:themeShade="BF"/>
          <w:sz w:val="32"/>
          <w:szCs w:val="32"/>
        </w:rPr>
        <w:t>.)  Pedagogické, vědecké a technické zajištění studijního programu/oboru</w:t>
      </w:r>
    </w:p>
    <w:p w14:paraId="1D7991D8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014"/>
        <w:gridCol w:w="907"/>
        <w:gridCol w:w="1440"/>
        <w:gridCol w:w="1162"/>
        <w:gridCol w:w="1162"/>
        <w:gridCol w:w="1162"/>
        <w:gridCol w:w="1162"/>
      </w:tblGrid>
      <w:tr w:rsidR="009C40C1" w:rsidRPr="00FB4AEB" w14:paraId="4C0EABFF" w14:textId="77777777" w:rsidTr="009C40C1">
        <w:trPr>
          <w:trHeight w:val="396"/>
        </w:trPr>
        <w:tc>
          <w:tcPr>
            <w:tcW w:w="4797" w:type="dxa"/>
            <w:gridSpan w:val="3"/>
            <w:shd w:val="clear" w:color="auto" w:fill="F7CAAC" w:themeFill="accent2" w:themeFillTint="66"/>
            <w:hideMark/>
          </w:tcPr>
          <w:p w14:paraId="5BDCCD8E" w14:textId="77777777" w:rsidR="009C40C1" w:rsidRPr="00FB4AE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Přednášející ve studijním programu/oboru </w:t>
            </w:r>
          </w:p>
        </w:tc>
        <w:tc>
          <w:tcPr>
            <w:tcW w:w="1053" w:type="dxa"/>
            <w:shd w:val="clear" w:color="auto" w:fill="F7CAAC" w:themeFill="accent2" w:themeFillTint="66"/>
          </w:tcPr>
          <w:p w14:paraId="40C6A25E" w14:textId="77777777" w:rsidR="009C40C1" w:rsidRPr="00FB4AE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2018/2019</w:t>
            </w:r>
          </w:p>
        </w:tc>
        <w:tc>
          <w:tcPr>
            <w:tcW w:w="1053" w:type="dxa"/>
            <w:shd w:val="clear" w:color="auto" w:fill="F7CAAC" w:themeFill="accent2" w:themeFillTint="66"/>
          </w:tcPr>
          <w:p w14:paraId="1F4FCB90" w14:textId="77777777" w:rsidR="009C40C1" w:rsidRPr="00FB4AE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2019/2020</w:t>
            </w:r>
          </w:p>
        </w:tc>
        <w:tc>
          <w:tcPr>
            <w:tcW w:w="1053" w:type="dxa"/>
            <w:shd w:val="clear" w:color="auto" w:fill="F7CAAC" w:themeFill="accent2" w:themeFillTint="66"/>
          </w:tcPr>
          <w:p w14:paraId="53411DDE" w14:textId="77777777" w:rsidR="009C40C1" w:rsidRPr="00FB4AE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2020/2021</w:t>
            </w:r>
          </w:p>
        </w:tc>
        <w:tc>
          <w:tcPr>
            <w:tcW w:w="1053" w:type="dxa"/>
            <w:shd w:val="clear" w:color="auto" w:fill="F7CAAC" w:themeFill="accent2" w:themeFillTint="66"/>
          </w:tcPr>
          <w:p w14:paraId="04239D3A" w14:textId="77777777" w:rsidR="009C40C1" w:rsidRPr="009E13D9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E13D9">
              <w:rPr>
                <w:rFonts w:eastAsia="Times New Roman" w:cs="Arial"/>
                <w:b/>
                <w:bCs/>
                <w:color w:val="000000"/>
                <w:lang w:eastAsia="cs-CZ"/>
              </w:rPr>
              <w:t>2021/2022</w:t>
            </w:r>
          </w:p>
          <w:p w14:paraId="655369CC" w14:textId="77777777" w:rsidR="009C40C1" w:rsidRPr="00FB4AEB" w:rsidRDefault="009C40C1" w:rsidP="009C40C1">
            <w:pPr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9C40C1" w:rsidRPr="00FB4AEB" w14:paraId="13F29AD3" w14:textId="77777777" w:rsidTr="009C40C1">
        <w:trPr>
          <w:trHeight w:val="396"/>
        </w:trPr>
        <w:tc>
          <w:tcPr>
            <w:tcW w:w="2299" w:type="dxa"/>
            <w:vMerge w:val="restart"/>
            <w:hideMark/>
          </w:tcPr>
          <w:p w14:paraId="69E93D43" w14:textId="77777777" w:rsidR="009C40C1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podíl profesorů </w:t>
            </w:r>
          </w:p>
          <w:p w14:paraId="33E01532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a docentů na počtu hodin přednášek [%]</w:t>
            </w:r>
          </w:p>
        </w:tc>
        <w:tc>
          <w:tcPr>
            <w:tcW w:w="1058" w:type="dxa"/>
            <w:vMerge w:val="restart"/>
            <w:textDirection w:val="btLr"/>
            <w:hideMark/>
          </w:tcPr>
          <w:p w14:paraId="369A018C" w14:textId="77777777" w:rsidR="009C40C1" w:rsidRPr="00FB4AEB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440" w:type="dxa"/>
            <w:hideMark/>
          </w:tcPr>
          <w:p w14:paraId="4D3A1E4B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053" w:type="dxa"/>
            <w:hideMark/>
          </w:tcPr>
          <w:p w14:paraId="49A8F332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42 %</w:t>
            </w:r>
          </w:p>
        </w:tc>
        <w:tc>
          <w:tcPr>
            <w:tcW w:w="1053" w:type="dxa"/>
            <w:hideMark/>
          </w:tcPr>
          <w:p w14:paraId="718697BB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42 %</w:t>
            </w:r>
          </w:p>
        </w:tc>
        <w:tc>
          <w:tcPr>
            <w:tcW w:w="1053" w:type="dxa"/>
            <w:hideMark/>
          </w:tcPr>
          <w:p w14:paraId="5377E794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42 %</w:t>
            </w:r>
          </w:p>
        </w:tc>
        <w:tc>
          <w:tcPr>
            <w:tcW w:w="1053" w:type="dxa"/>
            <w:hideMark/>
          </w:tcPr>
          <w:p w14:paraId="39FC0257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42 %</w:t>
            </w:r>
          </w:p>
        </w:tc>
      </w:tr>
      <w:tr w:rsidR="009C40C1" w:rsidRPr="00FB4AEB" w14:paraId="64668E32" w14:textId="77777777" w:rsidTr="009C40C1">
        <w:trPr>
          <w:trHeight w:val="396"/>
        </w:trPr>
        <w:tc>
          <w:tcPr>
            <w:tcW w:w="2299" w:type="dxa"/>
            <w:vMerge/>
            <w:hideMark/>
          </w:tcPr>
          <w:p w14:paraId="5D2A549C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058" w:type="dxa"/>
            <w:vMerge/>
            <w:hideMark/>
          </w:tcPr>
          <w:p w14:paraId="3BFCDB36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40" w:type="dxa"/>
            <w:hideMark/>
          </w:tcPr>
          <w:p w14:paraId="6E7267BA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053" w:type="dxa"/>
            <w:hideMark/>
          </w:tcPr>
          <w:p w14:paraId="360244DB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101849D2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0ED4C2FA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1348A174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FB4AEB" w14:paraId="25B47B5E" w14:textId="77777777" w:rsidTr="009C40C1">
        <w:trPr>
          <w:trHeight w:val="396"/>
        </w:trPr>
        <w:tc>
          <w:tcPr>
            <w:tcW w:w="2299" w:type="dxa"/>
            <w:vMerge w:val="restart"/>
            <w:hideMark/>
          </w:tcPr>
          <w:p w14:paraId="4D69F0B3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58" w:type="dxa"/>
            <w:vMerge w:val="restart"/>
            <w:textDirection w:val="btLr"/>
            <w:hideMark/>
          </w:tcPr>
          <w:p w14:paraId="7443E960" w14:textId="77777777" w:rsidR="009C40C1" w:rsidRPr="00FB4AEB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440" w:type="dxa"/>
            <w:hideMark/>
          </w:tcPr>
          <w:p w14:paraId="6C5D0CB8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053" w:type="dxa"/>
            <w:hideMark/>
          </w:tcPr>
          <w:p w14:paraId="48BDF0FE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58 %</w:t>
            </w:r>
          </w:p>
        </w:tc>
        <w:tc>
          <w:tcPr>
            <w:tcW w:w="1053" w:type="dxa"/>
            <w:hideMark/>
          </w:tcPr>
          <w:p w14:paraId="39D32DBF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58 %</w:t>
            </w:r>
          </w:p>
        </w:tc>
        <w:tc>
          <w:tcPr>
            <w:tcW w:w="1053" w:type="dxa"/>
            <w:hideMark/>
          </w:tcPr>
          <w:p w14:paraId="758EBA52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58 %</w:t>
            </w:r>
          </w:p>
        </w:tc>
        <w:tc>
          <w:tcPr>
            <w:tcW w:w="1053" w:type="dxa"/>
            <w:hideMark/>
          </w:tcPr>
          <w:p w14:paraId="7F8ED5FE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lang w:eastAsia="cs-CZ"/>
              </w:rPr>
              <w:t>58 %</w:t>
            </w:r>
          </w:p>
        </w:tc>
      </w:tr>
      <w:tr w:rsidR="009C40C1" w:rsidRPr="00FB4AEB" w14:paraId="78A53C62" w14:textId="77777777" w:rsidTr="009C40C1">
        <w:trPr>
          <w:trHeight w:val="396"/>
        </w:trPr>
        <w:tc>
          <w:tcPr>
            <w:tcW w:w="2299" w:type="dxa"/>
            <w:vMerge/>
            <w:hideMark/>
          </w:tcPr>
          <w:p w14:paraId="17ED9600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058" w:type="dxa"/>
            <w:vMerge/>
            <w:hideMark/>
          </w:tcPr>
          <w:p w14:paraId="10A0311B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40" w:type="dxa"/>
            <w:hideMark/>
          </w:tcPr>
          <w:p w14:paraId="6C8887A3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053" w:type="dxa"/>
            <w:hideMark/>
          </w:tcPr>
          <w:p w14:paraId="4CC86636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3F05F1F8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62209474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16EC0C6C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FB4AEB" w14:paraId="50AB3E0D" w14:textId="77777777" w:rsidTr="009C40C1">
        <w:trPr>
          <w:trHeight w:val="396"/>
        </w:trPr>
        <w:tc>
          <w:tcPr>
            <w:tcW w:w="2299" w:type="dxa"/>
            <w:vMerge w:val="restart"/>
            <w:hideMark/>
          </w:tcPr>
          <w:p w14:paraId="760A81CC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podíl externistů </w:t>
            </w:r>
            <w:r>
              <w:rPr>
                <w:rFonts w:eastAsia="Times New Roman" w:cs="Arial"/>
                <w:color w:val="000000"/>
                <w:lang w:eastAsia="cs-CZ"/>
              </w:rPr>
              <w:br/>
            </w:r>
            <w:r w:rsidRPr="00FB4AEB">
              <w:rPr>
                <w:rFonts w:eastAsia="Times New Roman" w:cs="Arial"/>
                <w:color w:val="000000"/>
                <w:lang w:eastAsia="cs-CZ"/>
              </w:rPr>
              <w:t>na počtu hodin přednášek [%]</w:t>
            </w:r>
          </w:p>
        </w:tc>
        <w:tc>
          <w:tcPr>
            <w:tcW w:w="1058" w:type="dxa"/>
            <w:vMerge w:val="restart"/>
            <w:textDirection w:val="btLr"/>
            <w:hideMark/>
          </w:tcPr>
          <w:p w14:paraId="0C22553D" w14:textId="77777777" w:rsidR="009C40C1" w:rsidRPr="00FB4AEB" w:rsidRDefault="009C40C1" w:rsidP="009C40C1">
            <w:pPr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Studium</w:t>
            </w:r>
          </w:p>
        </w:tc>
        <w:tc>
          <w:tcPr>
            <w:tcW w:w="1440" w:type="dxa"/>
            <w:hideMark/>
          </w:tcPr>
          <w:p w14:paraId="1C2CCED1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Prezenční </w:t>
            </w:r>
          </w:p>
        </w:tc>
        <w:tc>
          <w:tcPr>
            <w:tcW w:w="1053" w:type="dxa"/>
            <w:hideMark/>
          </w:tcPr>
          <w:p w14:paraId="7E06F09A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6B494B7D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75E1EAE0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76FC85F0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9C40C1" w:rsidRPr="00FB4AEB" w14:paraId="0CE0C1FA" w14:textId="77777777" w:rsidTr="009C40C1">
        <w:trPr>
          <w:trHeight w:val="396"/>
        </w:trPr>
        <w:tc>
          <w:tcPr>
            <w:tcW w:w="2299" w:type="dxa"/>
            <w:vMerge/>
            <w:hideMark/>
          </w:tcPr>
          <w:p w14:paraId="547847EC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058" w:type="dxa"/>
            <w:vMerge/>
            <w:hideMark/>
          </w:tcPr>
          <w:p w14:paraId="256C025A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440" w:type="dxa"/>
            <w:hideMark/>
          </w:tcPr>
          <w:p w14:paraId="3BA2F376" w14:textId="77777777" w:rsidR="009C40C1" w:rsidRPr="00FB4AEB" w:rsidRDefault="009C40C1" w:rsidP="009C40C1">
            <w:pPr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 xml:space="preserve">Kombinované </w:t>
            </w:r>
          </w:p>
        </w:tc>
        <w:tc>
          <w:tcPr>
            <w:tcW w:w="1053" w:type="dxa"/>
            <w:hideMark/>
          </w:tcPr>
          <w:p w14:paraId="7562DB9E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6C902FDC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728907AD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053" w:type="dxa"/>
            <w:hideMark/>
          </w:tcPr>
          <w:p w14:paraId="0DF86253" w14:textId="77777777" w:rsidR="009C40C1" w:rsidRPr="00FB4AEB" w:rsidRDefault="009C40C1" w:rsidP="009C40C1">
            <w:pPr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FB4AEB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</w:tbl>
    <w:p w14:paraId="257E53A9" w14:textId="77777777" w:rsidR="009C40C1" w:rsidRDefault="009C40C1" w:rsidP="009C40C1">
      <w:pPr>
        <w:rPr>
          <w:sz w:val="16"/>
          <w:szCs w:val="16"/>
        </w:rPr>
      </w:pPr>
    </w:p>
    <w:p w14:paraId="7A5C4AF0" w14:textId="77777777" w:rsidR="009C40C1" w:rsidRPr="00FB4AEB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FB4AEB">
        <w:rPr>
          <w:sz w:val="16"/>
          <w:szCs w:val="16"/>
        </w:rPr>
        <w:t>Navazuje na indikátor B</w:t>
      </w:r>
      <w:r w:rsidRPr="00FB4AEB">
        <w:rPr>
          <w:sz w:val="16"/>
          <w:szCs w:val="16"/>
          <w:vertAlign w:val="subscript"/>
        </w:rPr>
        <w:t>2</w:t>
      </w:r>
      <w:r w:rsidRPr="00FB4AEB">
        <w:rPr>
          <w:sz w:val="16"/>
          <w:szCs w:val="16"/>
        </w:rPr>
        <w:t xml:space="preserve"> a B</w:t>
      </w:r>
      <w:r w:rsidRPr="00FB4AEB">
        <w:rPr>
          <w:sz w:val="16"/>
          <w:szCs w:val="16"/>
          <w:vertAlign w:val="subscript"/>
        </w:rPr>
        <w:t>4</w:t>
      </w:r>
      <w:r w:rsidRPr="00FB4AEB">
        <w:rPr>
          <w:sz w:val="16"/>
          <w:szCs w:val="16"/>
        </w:rPr>
        <w:t xml:space="preserve"> ZV</w:t>
      </w:r>
      <w:r w:rsidRPr="00FB4AEB">
        <w:rPr>
          <w:rFonts w:cs="Arial"/>
          <w:sz w:val="16"/>
          <w:szCs w:val="16"/>
        </w:rPr>
        <w:t>H UTB.</w:t>
      </w:r>
    </w:p>
    <w:p w14:paraId="41B3E381" w14:textId="77777777" w:rsidR="009C40C1" w:rsidRPr="00FB4AEB" w:rsidRDefault="009C40C1" w:rsidP="009C40C1">
      <w:pPr>
        <w:pStyle w:val="Bezmezer"/>
        <w:ind w:right="283"/>
        <w:rPr>
          <w:rFonts w:ascii="Arial" w:hAnsi="Arial" w:cs="Arial"/>
          <w:sz w:val="16"/>
          <w:szCs w:val="16"/>
        </w:rPr>
      </w:pPr>
    </w:p>
    <w:p w14:paraId="2D2BB1B1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9C40C1" w:rsidRPr="0058573E" w14:paraId="648A388F" w14:textId="77777777" w:rsidTr="009C40C1">
        <w:tc>
          <w:tcPr>
            <w:tcW w:w="5000" w:type="pct"/>
            <w:shd w:val="clear" w:color="auto" w:fill="F7CAAC" w:themeFill="accent2" w:themeFillTint="66"/>
          </w:tcPr>
          <w:p w14:paraId="004CA760" w14:textId="77777777" w:rsidR="009C40C1" w:rsidRDefault="009C40C1" w:rsidP="009C40C1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17BDB9B6" w14:textId="77777777" w:rsidR="009C40C1" w:rsidRPr="0058573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2018 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>
              <w:rPr>
                <w:rFonts w:ascii="Arial" w:hAnsi="Arial" w:cs="Arial"/>
                <w:i/>
                <w:sz w:val="16"/>
                <w:szCs w:val="16"/>
              </w:rPr>
              <w:t>2021</w:t>
            </w:r>
            <w:r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9C40C1" w:rsidRPr="0058573E" w14:paraId="6386243F" w14:textId="77777777" w:rsidTr="009C40C1">
        <w:trPr>
          <w:trHeight w:val="2167"/>
        </w:trPr>
        <w:tc>
          <w:tcPr>
            <w:tcW w:w="5000" w:type="pct"/>
          </w:tcPr>
          <w:p w14:paraId="25A8AC0F" w14:textId="77777777" w:rsidR="009C40C1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Garantem studijního programu porodní asistence je prof. MUDr. Milan Kudela, CSc. - odborník v gynekologii a porodnictví.</w:t>
            </w:r>
          </w:p>
          <w:p w14:paraId="52DD8CE5" w14:textId="58569134" w:rsidR="009C40C1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Všechny vyučované disciplíny jsou zajištěny odborníky v dané oblasti. Na výuce se</w:t>
            </w:r>
            <w:r w:rsidR="009F723F">
              <w:rPr>
                <w:rFonts w:ascii="Arial" w:hAnsi="Arial" w:cs="Arial"/>
                <w:sz w:val="20"/>
              </w:rPr>
              <w:t xml:space="preserve"> podílí </w:t>
            </w:r>
            <w:r w:rsidR="009F723F">
              <w:rPr>
                <w:rFonts w:ascii="Arial" w:hAnsi="Arial" w:cs="Arial"/>
                <w:sz w:val="20"/>
              </w:rPr>
              <w:br/>
              <w:t>8 profesorů či docentů a</w:t>
            </w:r>
            <w:r>
              <w:rPr>
                <w:rFonts w:ascii="Arial" w:hAnsi="Arial" w:cs="Arial"/>
                <w:sz w:val="20"/>
              </w:rPr>
              <w:t xml:space="preserve"> 8 vyučujících s Ph.D. </w:t>
            </w:r>
          </w:p>
          <w:p w14:paraId="1873180B" w14:textId="6285BABF" w:rsidR="009C40C1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Odbornou praxi v porodní asistenci absolvují studenti v KNTB a v okolních </w:t>
            </w:r>
            <w:r w:rsidR="009F723F">
              <w:rPr>
                <w:rFonts w:ascii="Arial" w:hAnsi="Arial" w:cs="Arial"/>
                <w:sz w:val="20"/>
              </w:rPr>
              <w:t>zdravotnických zařízeních, která</w:t>
            </w:r>
            <w:r>
              <w:rPr>
                <w:rFonts w:ascii="Arial" w:hAnsi="Arial" w:cs="Arial"/>
                <w:sz w:val="20"/>
              </w:rPr>
              <w:t xml:space="preserve"> mají akreditaci k poskytování této výuky. Hlavně na porodním sále se výuce věnují mentorky, absolventky certifikovaného kurzu</w:t>
            </w:r>
            <w:r w:rsidR="009F723F">
              <w:rPr>
                <w:rFonts w:ascii="Arial" w:hAnsi="Arial" w:cs="Arial"/>
                <w:sz w:val="20"/>
              </w:rPr>
              <w:t>.</w:t>
            </w:r>
          </w:p>
          <w:p w14:paraId="126E1239" w14:textId="77777777" w:rsidR="009C40C1" w:rsidRPr="00176E23" w:rsidRDefault="009C40C1" w:rsidP="009C40C1">
            <w:pPr>
              <w:jc w:val="both"/>
              <w:rPr>
                <w:rFonts w:cs="Arial"/>
                <w:b/>
              </w:rPr>
            </w:pPr>
            <w:r w:rsidRPr="00176E23">
              <w:rPr>
                <w:rFonts w:cs="Arial"/>
                <w:b/>
              </w:rPr>
              <w:t xml:space="preserve">Základní teoretické předměty profilujícího základu (ZT) a jejich garanti: </w:t>
            </w:r>
          </w:p>
          <w:p w14:paraId="23BDDF56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Gynekologie a ošetřovatelská péče 1, 2 - MUDr. Zdeněk Adamík, Ph.D., MBA</w:t>
            </w:r>
          </w:p>
          <w:p w14:paraId="462DBCC9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 xml:space="preserve">Neonatologie 1, 2 - MUDr. Jozef Macko, Ph.D. </w:t>
            </w:r>
          </w:p>
          <w:p w14:paraId="63B03CFD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Porodnictví 1, 2 - prof. MUDr. Milan Kudela, CSc.</w:t>
            </w:r>
          </w:p>
          <w:p w14:paraId="7B20AB2B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Teorie porodní asistence 1, 2 - Mgr. Věra Vránová, Ph.D.</w:t>
            </w:r>
          </w:p>
          <w:p w14:paraId="2F539B17" w14:textId="77777777" w:rsidR="009C40C1" w:rsidRPr="00176E23" w:rsidRDefault="009C40C1" w:rsidP="009C40C1">
            <w:pPr>
              <w:jc w:val="both"/>
              <w:rPr>
                <w:rFonts w:cs="Arial"/>
                <w:b/>
              </w:rPr>
            </w:pPr>
          </w:p>
          <w:p w14:paraId="35718E9C" w14:textId="77777777" w:rsidR="009C40C1" w:rsidRPr="00176E23" w:rsidRDefault="009C40C1" w:rsidP="009C40C1">
            <w:pPr>
              <w:jc w:val="both"/>
              <w:rPr>
                <w:rFonts w:cs="Arial"/>
                <w:b/>
              </w:rPr>
            </w:pPr>
            <w:r w:rsidRPr="00176E23">
              <w:rPr>
                <w:rFonts w:cs="Arial"/>
                <w:b/>
              </w:rPr>
              <w:t>Předměty profilujícího základu (PZ) a jejich garanti:</w:t>
            </w:r>
          </w:p>
          <w:p w14:paraId="6078B490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Embryologie - MUDr. Taťána Rumpíková, Ph.D.</w:t>
            </w:r>
          </w:p>
          <w:p w14:paraId="11B3D381" w14:textId="77777777" w:rsidR="009C40C1" w:rsidRPr="00176E23" w:rsidRDefault="009C40C1" w:rsidP="009C40C1">
            <w:pPr>
              <w:jc w:val="both"/>
              <w:rPr>
                <w:rFonts w:eastAsia="Arial" w:cs="Arial"/>
                <w:b/>
              </w:rPr>
            </w:pPr>
            <w:r w:rsidRPr="00176E23">
              <w:rPr>
                <w:rFonts w:cs="Arial"/>
              </w:rPr>
              <w:t xml:space="preserve">Filozofie a etika pro porodní asistentky - </w:t>
            </w:r>
            <w:r w:rsidRPr="00176E23">
              <w:rPr>
                <w:rFonts w:eastAsia="Arial" w:cs="Arial"/>
              </w:rPr>
              <w:t>doc. PhDr. Jana Kutnohorská, CSc.</w:t>
            </w:r>
          </w:p>
          <w:p w14:paraId="3AC5B183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Genetika člověka - MUDr. Taťána Rumpíková, Ph.D.</w:t>
            </w:r>
          </w:p>
          <w:p w14:paraId="4D37CA87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Dovednosti v porodní asistenci - Mgr. Věra Vránová, Ph.D.</w:t>
            </w:r>
          </w:p>
          <w:p w14:paraId="70617202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Klinická propedeutika v porodní asistenci - prof. MUDr. Milan Kudela, CSc.</w:t>
            </w:r>
          </w:p>
          <w:p w14:paraId="655FB62D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Komunikace ve zdravotnictví - Mgr. Věra Vránová, Ph.D.</w:t>
            </w:r>
          </w:p>
          <w:p w14:paraId="23DCDB81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 xml:space="preserve">Ošetřovatelská péče v neonatologii 1, 2 - MUDr. Jozef Macko, Ph.D. </w:t>
            </w:r>
          </w:p>
          <w:p w14:paraId="6ADDA0B4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Pedagogika a edukace v porodní asistenci - Mgr. Věra Vránová, Ph.D.</w:t>
            </w:r>
          </w:p>
          <w:p w14:paraId="536B061C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Porodní asistence 1–4 - Mgr. Věra Vránová, Ph.D.</w:t>
            </w:r>
          </w:p>
          <w:p w14:paraId="4BD64F97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Praxe založena na důkazech v porodní asistenci - PhDr. Pavla Kudlová, PhD.</w:t>
            </w:r>
          </w:p>
          <w:p w14:paraId="77B83183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Primární a komunitní péče - Mgr. Lenka Vrlová, DiS.</w:t>
            </w:r>
          </w:p>
          <w:p w14:paraId="705070BD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Výchova ke zdraví - PhDr. Eva Moraučíková, PhD.</w:t>
            </w:r>
          </w:p>
          <w:p w14:paraId="5901F021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  <w:color w:val="000000" w:themeColor="text1"/>
              </w:rPr>
              <w:t>Obecná psychologie - Mgr. Marcela Křenovská, Ph.D.</w:t>
            </w:r>
          </w:p>
          <w:p w14:paraId="3A660A5D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>Vývojová a sociální psychologie - Mgr. Marcela Křenovská, Ph.D.</w:t>
            </w:r>
          </w:p>
          <w:p w14:paraId="77A86C98" w14:textId="77777777" w:rsidR="009C40C1" w:rsidRPr="00176E23" w:rsidRDefault="009C40C1" w:rsidP="009C40C1">
            <w:pPr>
              <w:jc w:val="both"/>
              <w:rPr>
                <w:rFonts w:cs="Arial"/>
              </w:rPr>
            </w:pPr>
            <w:r w:rsidRPr="00176E23">
              <w:rPr>
                <w:rFonts w:cs="Arial"/>
              </w:rPr>
              <w:t xml:space="preserve">Zdravotnická psychologie - Mgr. Marcela Křenovská, Ph.D. </w:t>
            </w:r>
          </w:p>
          <w:p w14:paraId="135B091E" w14:textId="77777777" w:rsidR="009C40C1" w:rsidRPr="00176E23" w:rsidRDefault="009C40C1" w:rsidP="009C40C1">
            <w:pPr>
              <w:jc w:val="both"/>
              <w:rPr>
                <w:rFonts w:cs="Arial"/>
                <w:b/>
              </w:rPr>
            </w:pPr>
          </w:p>
          <w:p w14:paraId="26798E27" w14:textId="77777777" w:rsidR="009C40C1" w:rsidRPr="008A7D51" w:rsidRDefault="009C40C1" w:rsidP="009C40C1">
            <w:pPr>
              <w:jc w:val="both"/>
              <w:rPr>
                <w:rFonts w:cs="Arial"/>
                <w:b/>
              </w:rPr>
            </w:pPr>
            <w:r w:rsidRPr="008A7D51">
              <w:rPr>
                <w:rFonts w:cs="Arial"/>
                <w:b/>
              </w:rPr>
              <w:t>Praxe</w:t>
            </w:r>
          </w:p>
          <w:p w14:paraId="204F483C" w14:textId="77777777" w:rsidR="009C40C1" w:rsidRPr="008A7D51" w:rsidRDefault="009C40C1" w:rsidP="009C40C1">
            <w:pPr>
              <w:jc w:val="both"/>
              <w:rPr>
                <w:rFonts w:cs="Arial"/>
              </w:rPr>
            </w:pPr>
            <w:r w:rsidRPr="008A7D51">
              <w:rPr>
                <w:rFonts w:cs="Arial"/>
              </w:rPr>
              <w:t>Bloková odborná praxe a její supervize 1–5 - Mgr. Lenka Vrlová, DiS.</w:t>
            </w:r>
          </w:p>
          <w:p w14:paraId="1C92E603" w14:textId="77777777" w:rsidR="009C40C1" w:rsidRPr="008A7D51" w:rsidRDefault="009C40C1" w:rsidP="009C40C1">
            <w:pPr>
              <w:jc w:val="both"/>
              <w:rPr>
                <w:rFonts w:cs="Arial"/>
              </w:rPr>
            </w:pPr>
            <w:r w:rsidRPr="008A7D51">
              <w:rPr>
                <w:rFonts w:cs="Arial"/>
              </w:rPr>
              <w:t>Individuální bloková odborná praxe 1, 2 - Mgr. Lenka Vrlová, DiS.</w:t>
            </w:r>
          </w:p>
          <w:p w14:paraId="4A8ECE1E" w14:textId="77777777" w:rsidR="009C40C1" w:rsidRPr="008A7D51" w:rsidRDefault="009C40C1" w:rsidP="009C40C1">
            <w:pPr>
              <w:jc w:val="both"/>
              <w:rPr>
                <w:rFonts w:ascii="Calibri" w:hAnsi="Calibri" w:cs="Calibri"/>
              </w:rPr>
            </w:pPr>
            <w:r w:rsidRPr="008A7D51">
              <w:rPr>
                <w:rFonts w:cs="Arial"/>
              </w:rPr>
              <w:t>Mentorky KNT</w:t>
            </w:r>
            <w:r>
              <w:rPr>
                <w:rFonts w:cs="Arial"/>
              </w:rPr>
              <w:t>B</w:t>
            </w:r>
          </w:p>
        </w:tc>
      </w:tr>
      <w:tr w:rsidR="009C40C1" w:rsidRPr="0058573E" w14:paraId="305AF0E8" w14:textId="77777777" w:rsidTr="009C40C1">
        <w:trPr>
          <w:trHeight w:val="2167"/>
        </w:trPr>
        <w:tc>
          <w:tcPr>
            <w:tcW w:w="5000" w:type="pct"/>
          </w:tcPr>
          <w:p w14:paraId="4C31DF93" w14:textId="0FFC5260" w:rsidR="009C40C1" w:rsidRDefault="009C40C1" w:rsidP="00630449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 w:rsidRPr="00EE7609">
              <w:rPr>
                <w:rFonts w:ascii="Arial" w:hAnsi="Arial" w:cs="Arial"/>
                <w:sz w:val="20"/>
              </w:rPr>
              <w:lastRenderedPageBreak/>
              <w:t xml:space="preserve">Praktická učebna je vybavena  pomůckami, které odpovídají vybavení standardních ošetřovacích jednotek. Pro výuku a nácvik dovedností v porodní asistenci </w:t>
            </w:r>
            <w:r w:rsidR="00630449" w:rsidRPr="00EE7609">
              <w:rPr>
                <w:rFonts w:ascii="Arial" w:hAnsi="Arial" w:cs="Arial"/>
                <w:sz w:val="20"/>
              </w:rPr>
              <w:t xml:space="preserve">je ÚZV vybaven </w:t>
            </w:r>
            <w:r w:rsidRPr="00EE7609">
              <w:rPr>
                <w:rFonts w:ascii="Arial" w:hAnsi="Arial" w:cs="Arial"/>
                <w:sz w:val="20"/>
              </w:rPr>
              <w:t>mnoh</w:t>
            </w:r>
            <w:r w:rsidR="00630449" w:rsidRPr="00EE7609">
              <w:rPr>
                <w:rFonts w:ascii="Arial" w:hAnsi="Arial" w:cs="Arial"/>
                <w:sz w:val="20"/>
              </w:rPr>
              <w:t>a</w:t>
            </w:r>
            <w:r w:rsidRPr="00EE7609">
              <w:rPr>
                <w:rFonts w:ascii="Arial" w:hAnsi="Arial" w:cs="Arial"/>
                <w:sz w:val="20"/>
              </w:rPr>
              <w:t xml:space="preserve"> velmi sofistikovaný</w:t>
            </w:r>
            <w:r w:rsidR="00630449" w:rsidRPr="00EE7609">
              <w:rPr>
                <w:rFonts w:ascii="Arial" w:hAnsi="Arial" w:cs="Arial"/>
                <w:sz w:val="20"/>
              </w:rPr>
              <w:t>mi</w:t>
            </w:r>
            <w:r w:rsidRPr="00EE7609">
              <w:rPr>
                <w:rFonts w:ascii="Arial" w:hAnsi="Arial" w:cs="Arial"/>
                <w:sz w:val="20"/>
              </w:rPr>
              <w:t xml:space="preserve"> model</w:t>
            </w:r>
            <w:r w:rsidR="00630449" w:rsidRPr="00EE7609">
              <w:rPr>
                <w:rFonts w:ascii="Arial" w:hAnsi="Arial" w:cs="Arial"/>
                <w:sz w:val="20"/>
              </w:rPr>
              <w:t xml:space="preserve">y (např. simulátor </w:t>
            </w:r>
            <w:r w:rsidRPr="00EE7609">
              <w:rPr>
                <w:rFonts w:ascii="Arial" w:hAnsi="Arial" w:cs="Arial"/>
                <w:sz w:val="20"/>
              </w:rPr>
              <w:t xml:space="preserve">pro zevní a vnitřní vyšetření těhotné, simulátor porodu, modely novorozenců </w:t>
            </w:r>
            <w:r w:rsidR="00630449" w:rsidRPr="00EE7609">
              <w:rPr>
                <w:rFonts w:ascii="Arial" w:hAnsi="Arial" w:cs="Arial"/>
                <w:sz w:val="20"/>
              </w:rPr>
              <w:t xml:space="preserve">sloužící </w:t>
            </w:r>
            <w:r w:rsidRPr="00EE7609">
              <w:rPr>
                <w:rFonts w:ascii="Arial" w:hAnsi="Arial" w:cs="Arial"/>
                <w:sz w:val="20"/>
              </w:rPr>
              <w:t>k nácviku prvního ošetření novorozence</w:t>
            </w:r>
            <w:r w:rsidR="009F723F">
              <w:rPr>
                <w:rFonts w:ascii="Arial" w:hAnsi="Arial" w:cs="Arial"/>
                <w:sz w:val="20"/>
              </w:rPr>
              <w:t>)</w:t>
            </w:r>
            <w:r w:rsidRPr="00EE7609">
              <w:rPr>
                <w:rFonts w:ascii="Arial" w:hAnsi="Arial" w:cs="Arial"/>
                <w:sz w:val="20"/>
              </w:rPr>
              <w:t xml:space="preserve">. Dále </w:t>
            </w:r>
            <w:r w:rsidR="006863EA" w:rsidRPr="00EE7609">
              <w:rPr>
                <w:rFonts w:ascii="Arial" w:hAnsi="Arial" w:cs="Arial"/>
                <w:sz w:val="20"/>
              </w:rPr>
              <w:t xml:space="preserve">disponuje </w:t>
            </w:r>
            <w:r w:rsidRPr="00EE7609">
              <w:rPr>
                <w:rFonts w:ascii="Arial" w:hAnsi="Arial" w:cs="Arial"/>
                <w:sz w:val="20"/>
              </w:rPr>
              <w:t>modely a nástroj</w:t>
            </w:r>
            <w:r w:rsidR="006863EA" w:rsidRPr="00EE7609">
              <w:rPr>
                <w:rFonts w:ascii="Arial" w:hAnsi="Arial" w:cs="Arial"/>
                <w:sz w:val="20"/>
              </w:rPr>
              <w:t>i</w:t>
            </w:r>
            <w:r w:rsidRPr="00EE7609">
              <w:rPr>
                <w:rFonts w:ascii="Arial" w:hAnsi="Arial" w:cs="Arial"/>
                <w:sz w:val="20"/>
              </w:rPr>
              <w:t xml:space="preserve"> k provádění a ošetření epiziotomie</w:t>
            </w:r>
            <w:r w:rsidR="00630449" w:rsidRPr="00EE7609">
              <w:rPr>
                <w:rFonts w:ascii="Arial" w:hAnsi="Arial" w:cs="Arial"/>
                <w:sz w:val="20"/>
              </w:rPr>
              <w:t>, m</w:t>
            </w:r>
            <w:r w:rsidR="009F723F">
              <w:rPr>
                <w:rFonts w:ascii="Arial" w:hAnsi="Arial" w:cs="Arial"/>
                <w:sz w:val="20"/>
              </w:rPr>
              <w:t>odely k samovyšetření prsou aj.</w:t>
            </w:r>
          </w:p>
        </w:tc>
      </w:tr>
    </w:tbl>
    <w:p w14:paraId="2BD8BA57" w14:textId="77777777" w:rsidR="009C40C1" w:rsidRDefault="009C40C1" w:rsidP="009C40C1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9C40C1" w:rsidSect="009C40C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4716F14" w14:textId="77777777" w:rsidR="009C40C1" w:rsidRPr="00D03D96" w:rsidRDefault="009C40C1" w:rsidP="009C40C1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Pr="00D03D96">
        <w:rPr>
          <w:rFonts w:cs="Arial"/>
          <w:b/>
          <w:color w:val="C45911" w:themeColor="accent2" w:themeShade="BF"/>
          <w:sz w:val="32"/>
          <w:szCs w:val="32"/>
        </w:rPr>
        <w:t>.)  SWOT analýza studijního programu/oboru</w:t>
      </w:r>
    </w:p>
    <w:p w14:paraId="7EBF1313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9C40C1" w:rsidRPr="0058573E" w14:paraId="7B0E8C67" w14:textId="77777777" w:rsidTr="009C40C1">
        <w:tc>
          <w:tcPr>
            <w:tcW w:w="2500" w:type="pct"/>
            <w:shd w:val="clear" w:color="auto" w:fill="F7CAAC" w:themeFill="accent2" w:themeFillTint="66"/>
          </w:tcPr>
          <w:p w14:paraId="034BC4AE" w14:textId="77777777" w:rsidR="009C40C1" w:rsidRPr="00160D7F" w:rsidRDefault="009C40C1" w:rsidP="009C40C1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0CC4F598" w14:textId="77777777" w:rsidR="009C40C1" w:rsidRPr="00160D7F" w:rsidRDefault="009C40C1" w:rsidP="009C40C1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9C40C1" w:rsidRPr="0058573E" w14:paraId="3D39E982" w14:textId="77777777" w:rsidTr="009C40C1">
        <w:tc>
          <w:tcPr>
            <w:tcW w:w="2500" w:type="pct"/>
          </w:tcPr>
          <w:p w14:paraId="782D477D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Nová budova UTB s moderním vybavením pro praktickou výuku,</w:t>
            </w:r>
          </w:p>
          <w:p w14:paraId="7C1C6FAE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příjemné pracovní a studijní prostředí,</w:t>
            </w:r>
          </w:p>
          <w:p w14:paraId="69F56E5A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kvalitně vybavená knihovna a kvalitní knihovnické služby,</w:t>
            </w:r>
          </w:p>
          <w:p w14:paraId="0797748D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vysoká úroveň univerzitní výpočetní infrastruktury,</w:t>
            </w:r>
          </w:p>
          <w:p w14:paraId="585EF061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aktivní zapojení studentů do </w:t>
            </w:r>
            <w:r w:rsidRPr="00434B36">
              <w:rPr>
                <w:rFonts w:ascii="Arial" w:hAnsi="Arial" w:cs="Arial"/>
                <w:sz w:val="20"/>
              </w:rPr>
              <w:t>vědeckovýzkumné činnosti a jiných aktivit FHS,</w:t>
            </w:r>
          </w:p>
          <w:p w14:paraId="4D38AB0E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možnost absolvování exkurzí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a zahraničních mobilit,</w:t>
            </w:r>
          </w:p>
          <w:p w14:paraId="12070E8E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nadprůměrné hodnocení kvality výuky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ze strany studentů,</w:t>
            </w:r>
          </w:p>
          <w:p w14:paraId="33C62897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kvalitní nastavení procesů zpětné vazby hodnocení výsledků bakalářských prací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a jejich implementace do inovací odborných předmětů a předmětu Seminář k bakalářské práci,</w:t>
            </w:r>
          </w:p>
          <w:p w14:paraId="540FFBE0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povinná odborná praxe,</w:t>
            </w:r>
          </w:p>
          <w:p w14:paraId="043EA41C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erudov</w:t>
            </w:r>
            <w:r>
              <w:rPr>
                <w:rFonts w:ascii="Arial" w:hAnsi="Arial" w:cs="Arial"/>
                <w:sz w:val="20"/>
              </w:rPr>
              <w:t>a</w:t>
            </w:r>
            <w:r w:rsidRPr="00434B36">
              <w:rPr>
                <w:rFonts w:ascii="Arial" w:hAnsi="Arial" w:cs="Arial"/>
                <w:sz w:val="20"/>
              </w:rPr>
              <w:t>ní odborníci z příbuzných oborů,</w:t>
            </w:r>
          </w:p>
          <w:p w14:paraId="722A7094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kvalitní odborníci z praxe,</w:t>
            </w:r>
          </w:p>
          <w:p w14:paraId="612DD6A0" w14:textId="77777777" w:rsidR="009C40C1" w:rsidRPr="00434B36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důraz na výuku cizího jazyka,</w:t>
            </w:r>
          </w:p>
          <w:p w14:paraId="368F9184" w14:textId="77777777" w:rsidR="009C40C1" w:rsidRPr="00BA4972" w:rsidRDefault="009C40C1" w:rsidP="009C40C1">
            <w:pPr>
              <w:pStyle w:val="Bezmezer"/>
              <w:numPr>
                <w:ilvl w:val="0"/>
                <w:numId w:val="16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individuální a skupinové konzultace.</w:t>
            </w:r>
          </w:p>
        </w:tc>
        <w:tc>
          <w:tcPr>
            <w:tcW w:w="2500" w:type="pct"/>
          </w:tcPr>
          <w:p w14:paraId="3CCE432E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 w:rsidRPr="00434B36">
              <w:rPr>
                <w:rFonts w:ascii="Arial" w:hAnsi="Arial" w:cs="Arial"/>
                <w:sz w:val="20"/>
              </w:rPr>
              <w:t xml:space="preserve">ízká publikační činnost AP v oblasti </w:t>
            </w:r>
            <w:r>
              <w:rPr>
                <w:rFonts w:ascii="Arial" w:hAnsi="Arial" w:cs="Arial"/>
                <w:sz w:val="20"/>
              </w:rPr>
              <w:t>porodní asistence</w:t>
            </w:r>
            <w:r w:rsidRPr="00434B36">
              <w:rPr>
                <w:rFonts w:ascii="Arial" w:hAnsi="Arial" w:cs="Arial"/>
                <w:sz w:val="20"/>
              </w:rPr>
              <w:t>,</w:t>
            </w:r>
          </w:p>
          <w:p w14:paraId="4FF40776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nízká zahraniční mobilita studentů,</w:t>
            </w:r>
          </w:p>
          <w:p w14:paraId="5FCF2C35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pracovní a časové přetížení AP,</w:t>
            </w:r>
          </w:p>
          <w:p w14:paraId="29DFCE23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nízké finanční ohodnocení AP,</w:t>
            </w:r>
          </w:p>
          <w:p w14:paraId="09F3E93D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nízký podíl zahraničních AP,</w:t>
            </w:r>
          </w:p>
          <w:p w14:paraId="6D477870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nižší hodnocení kvality univerzity v rámci ČR,</w:t>
            </w:r>
          </w:p>
          <w:p w14:paraId="69E45220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nedostatečná grantová podpora VaV,</w:t>
            </w:r>
          </w:p>
          <w:p w14:paraId="772F9620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slabší mezinárodní spolupráce v oblasti vědecko-výzkumné činnosti,</w:t>
            </w:r>
          </w:p>
          <w:p w14:paraId="779F372B" w14:textId="77777777" w:rsidR="009C40C1" w:rsidRPr="00434B36" w:rsidRDefault="009C40C1" w:rsidP="009C40C1">
            <w:pPr>
              <w:pStyle w:val="Bezmezer"/>
              <w:numPr>
                <w:ilvl w:val="0"/>
                <w:numId w:val="17"/>
              </w:numPr>
              <w:ind w:left="313" w:right="284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nízká návratnost evaluačních dotazníků vztahujících se ke kvalitě výuky.</w:t>
            </w:r>
          </w:p>
          <w:p w14:paraId="32145C0A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21BC95E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F08FDE8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7017031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9C40C1" w:rsidRPr="0058573E" w14:paraId="450FA93E" w14:textId="77777777" w:rsidTr="009C40C1">
        <w:tc>
          <w:tcPr>
            <w:tcW w:w="2500" w:type="pct"/>
            <w:shd w:val="clear" w:color="auto" w:fill="F7CAAC" w:themeFill="accent2" w:themeFillTint="66"/>
          </w:tcPr>
          <w:p w14:paraId="71BFF4AB" w14:textId="77777777" w:rsidR="009C40C1" w:rsidRPr="00160D7F" w:rsidRDefault="009C40C1" w:rsidP="009C40C1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6C1A3928" w14:textId="77777777" w:rsidR="009C40C1" w:rsidRPr="00160D7F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9C40C1" w:rsidRPr="0058573E" w14:paraId="37DE678F" w14:textId="77777777" w:rsidTr="009C40C1">
        <w:tc>
          <w:tcPr>
            <w:tcW w:w="2500" w:type="pct"/>
          </w:tcPr>
          <w:p w14:paraId="04DC9727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Spolupráce se Zlínským krajem a městem Zlín,</w:t>
            </w:r>
          </w:p>
          <w:p w14:paraId="1D9F6EAA" w14:textId="77777777" w:rsidR="009C40C1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spolupráce s Krajskou nemocnicí Tomáše Bati,</w:t>
            </w:r>
          </w:p>
          <w:p w14:paraId="08652BC7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spolupráce s dalšími zdravotnickými zařízeními – Uherské Hradiště, Kroměříž, Přerov,</w:t>
            </w:r>
          </w:p>
          <w:p w14:paraId="2C4D37BA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zájem o obor jak ze strany potenciálních studentů, tak ze strany zaměstnavatelů,</w:t>
            </w:r>
          </w:p>
          <w:p w14:paraId="295FAA85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možnosti externích projektů OPVVV,</w:t>
            </w:r>
          </w:p>
          <w:p w14:paraId="561D82E3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možnosti externích projektů GAČR, TAČR, V4 atd.</w:t>
            </w:r>
          </w:p>
          <w:p w14:paraId="45331EBF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multidisciplinární spolupráce,</w:t>
            </w:r>
          </w:p>
          <w:p w14:paraId="552F6EE3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mezinárodní spolupráce,</w:t>
            </w:r>
          </w:p>
          <w:p w14:paraId="17BDCAB7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podpora ze strany vedení,</w:t>
            </w:r>
          </w:p>
          <w:p w14:paraId="6716968F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důraz na individuální přístup,</w:t>
            </w:r>
          </w:p>
          <w:p w14:paraId="689AE21C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sdílení informací,</w:t>
            </w:r>
          </w:p>
          <w:p w14:paraId="18E1372C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propagační akce pro uchazeče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a veřejnost,</w:t>
            </w:r>
          </w:p>
          <w:p w14:paraId="130E5526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příprava nové metodiky tvorby bakalářských prací,</w:t>
            </w:r>
          </w:p>
          <w:p w14:paraId="27E55531" w14:textId="77777777" w:rsidR="009C40C1" w:rsidRPr="00434B36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zapojení akademických pracovníků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do přípravy a podávání významných výzkumných projektů,</w:t>
            </w:r>
          </w:p>
          <w:p w14:paraId="24021018" w14:textId="77777777" w:rsidR="009C40C1" w:rsidRPr="0058573E" w:rsidRDefault="009C40C1" w:rsidP="009C40C1">
            <w:pPr>
              <w:pStyle w:val="Bezmezer"/>
              <w:numPr>
                <w:ilvl w:val="0"/>
                <w:numId w:val="18"/>
              </w:numPr>
              <w:ind w:left="306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aktivity vedoucí ke zvýšení publikační činnosti dle Metodiky 17+.</w:t>
            </w:r>
          </w:p>
        </w:tc>
        <w:tc>
          <w:tcPr>
            <w:tcW w:w="2500" w:type="pct"/>
          </w:tcPr>
          <w:p w14:paraId="7E3033A5" w14:textId="77777777" w:rsidR="009C40C1" w:rsidRPr="00434B36" w:rsidRDefault="009C40C1" w:rsidP="009C40C1">
            <w:pPr>
              <w:pStyle w:val="Bezmezer"/>
              <w:numPr>
                <w:ilvl w:val="0"/>
                <w:numId w:val="19"/>
              </w:numPr>
              <w:ind w:left="313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Konkurence – obor</w:t>
            </w:r>
            <w:r>
              <w:rPr>
                <w:rFonts w:ascii="Arial" w:hAnsi="Arial" w:cs="Arial"/>
                <w:sz w:val="20"/>
              </w:rPr>
              <w:t xml:space="preserve"> na dalších univerzitách</w:t>
            </w:r>
            <w:r w:rsidRPr="00434B36">
              <w:rPr>
                <w:rFonts w:ascii="Arial" w:hAnsi="Arial" w:cs="Arial"/>
                <w:sz w:val="20"/>
              </w:rPr>
              <w:t>,</w:t>
            </w:r>
          </w:p>
          <w:p w14:paraId="1A3A335C" w14:textId="77777777" w:rsidR="009C40C1" w:rsidRPr="00434B36" w:rsidRDefault="009C40C1" w:rsidP="009C40C1">
            <w:pPr>
              <w:pStyle w:val="Bezmezer"/>
              <w:numPr>
                <w:ilvl w:val="0"/>
                <w:numId w:val="19"/>
              </w:numPr>
              <w:ind w:left="313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>vysoký počet externích vyučujících,</w:t>
            </w:r>
          </w:p>
          <w:p w14:paraId="45D111FC" w14:textId="77777777" w:rsidR="009C40C1" w:rsidRDefault="009C40C1" w:rsidP="009C40C1">
            <w:pPr>
              <w:pStyle w:val="Bezmezer"/>
              <w:numPr>
                <w:ilvl w:val="0"/>
                <w:numId w:val="19"/>
              </w:numPr>
              <w:ind w:left="313" w:right="284"/>
              <w:jc w:val="left"/>
              <w:rPr>
                <w:rFonts w:ascii="Arial" w:hAnsi="Arial" w:cs="Arial"/>
                <w:sz w:val="20"/>
              </w:rPr>
            </w:pPr>
            <w:r w:rsidRPr="00434B36">
              <w:rPr>
                <w:rFonts w:ascii="Arial" w:hAnsi="Arial" w:cs="Arial"/>
                <w:sz w:val="20"/>
              </w:rPr>
              <w:t xml:space="preserve">vysoký věkový průměr profesorů </w:t>
            </w:r>
            <w:r>
              <w:rPr>
                <w:rFonts w:ascii="Arial" w:hAnsi="Arial" w:cs="Arial"/>
                <w:sz w:val="20"/>
              </w:rPr>
              <w:br/>
            </w:r>
            <w:r w:rsidRPr="00434B36">
              <w:rPr>
                <w:rFonts w:ascii="Arial" w:hAnsi="Arial" w:cs="Arial"/>
                <w:sz w:val="20"/>
              </w:rPr>
              <w:t>a docentů,</w:t>
            </w:r>
          </w:p>
          <w:p w14:paraId="00ABC7EB" w14:textId="77777777" w:rsidR="009C40C1" w:rsidRPr="00BA4972" w:rsidRDefault="009C40C1" w:rsidP="009C40C1">
            <w:pPr>
              <w:pStyle w:val="Bezmezer"/>
              <w:numPr>
                <w:ilvl w:val="0"/>
                <w:numId w:val="19"/>
              </w:numPr>
              <w:ind w:left="313" w:right="284"/>
              <w:jc w:val="left"/>
              <w:rPr>
                <w:rFonts w:ascii="Arial" w:hAnsi="Arial" w:cs="Arial"/>
                <w:sz w:val="20"/>
              </w:rPr>
            </w:pPr>
            <w:r w:rsidRPr="00BA4972">
              <w:rPr>
                <w:rFonts w:ascii="Arial" w:hAnsi="Arial" w:cs="Arial"/>
                <w:sz w:val="20"/>
              </w:rPr>
              <w:t>náročnost oboru.</w:t>
            </w:r>
          </w:p>
          <w:p w14:paraId="59212DE7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8EAE536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683C4F" w14:textId="77777777" w:rsidR="009C40C1" w:rsidRPr="0058573E" w:rsidRDefault="009C40C1" w:rsidP="009C40C1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6A37B003" w14:textId="77777777" w:rsidR="009C40C1" w:rsidRDefault="009C40C1" w:rsidP="009C40C1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756865D6" w14:textId="77777777" w:rsidR="009C40C1" w:rsidRPr="005533D1" w:rsidRDefault="009C40C1" w:rsidP="009C40C1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Proveďte shrnutí se zřetelem k bodům 1 až 9.</w:t>
      </w:r>
    </w:p>
    <w:p w14:paraId="4117C185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9C40C1" w:rsidRPr="0058573E" w14:paraId="72BD2679" w14:textId="77777777" w:rsidTr="009C40C1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4767F20B" w14:textId="77777777" w:rsidR="009C40C1" w:rsidRPr="00EE039E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Opatření pro rozvoj SO/SP v příštích třech letech </w:t>
            </w:r>
          </w:p>
          <w:p w14:paraId="79BD6AF5" w14:textId="77777777" w:rsidR="009C40C1" w:rsidRPr="00AC4575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9C40C1" w:rsidRPr="0058573E" w14:paraId="10F60898" w14:textId="77777777" w:rsidTr="009C40C1">
        <w:trPr>
          <w:trHeight w:val="2497"/>
        </w:trPr>
        <w:tc>
          <w:tcPr>
            <w:tcW w:w="9040" w:type="dxa"/>
          </w:tcPr>
          <w:p w14:paraId="5D79D855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266D0FC5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Nízká publikační činnost AP v oblasti porodní asistence.</w:t>
            </w:r>
          </w:p>
          <w:p w14:paraId="4102B8B5" w14:textId="77777777" w:rsidR="009C40C1" w:rsidRPr="00172B27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72B27">
              <w:rPr>
                <w:rFonts w:ascii="Arial" w:hAnsi="Arial" w:cs="Arial"/>
                <w:sz w:val="20"/>
              </w:rPr>
              <w:t>Je způsobena nastavením kritérií jednotlivých periodik a personální změnou na oboru.</w:t>
            </w:r>
          </w:p>
          <w:p w14:paraId="2074BDD0" w14:textId="5D803A86" w:rsidR="009C40C1" w:rsidRPr="00172B27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Seznam publikovaných prací – viz s. 11 – 14 této zprávy</w:t>
            </w:r>
            <w:ins w:id="189" w:author="Hana Navrátilová" w:date="2021-09-17T08:56:00Z">
              <w:r w:rsidR="00AA171A">
                <w:rPr>
                  <w:rFonts w:ascii="Arial" w:hAnsi="Arial" w:cs="Arial"/>
                  <w:sz w:val="20"/>
                </w:rPr>
                <w:t>.</w:t>
              </w:r>
            </w:ins>
          </w:p>
          <w:p w14:paraId="39A2A809" w14:textId="77777777" w:rsidR="009C40C1" w:rsidRDefault="009C40C1" w:rsidP="009C40C1">
            <w:pPr>
              <w:ind w:left="38"/>
              <w:contextualSpacing/>
              <w:jc w:val="both"/>
              <w:rPr>
                <w:rFonts w:cs="Arial"/>
                <w:b/>
              </w:rPr>
            </w:pPr>
          </w:p>
          <w:p w14:paraId="30152215" w14:textId="77777777" w:rsidR="009C40C1" w:rsidRPr="00172B27" w:rsidRDefault="009C40C1" w:rsidP="009C40C1">
            <w:pPr>
              <w:ind w:left="38"/>
              <w:contextualSpacing/>
              <w:jc w:val="both"/>
              <w:rPr>
                <w:rFonts w:cs="Arial"/>
                <w:b/>
              </w:rPr>
            </w:pPr>
            <w:r w:rsidRPr="00172B27">
              <w:rPr>
                <w:rFonts w:cs="Arial"/>
                <w:b/>
              </w:rPr>
              <w:t xml:space="preserve">Ústav zdravotnických věd pořádal v posledních dvou letech mnoho vzdělávacích aktivit k posílení odborného a tvůrčího rozvoje ústavu. </w:t>
            </w:r>
          </w:p>
          <w:p w14:paraId="35C95E0A" w14:textId="5F0C875A" w:rsidR="009C40C1" w:rsidRPr="00172B27" w:rsidRDefault="009C40C1" w:rsidP="009C40C1">
            <w:pPr>
              <w:jc w:val="both"/>
              <w:rPr>
                <w:rFonts w:cs="Arial"/>
                <w:b/>
                <w:i/>
              </w:rPr>
            </w:pPr>
            <w:r w:rsidRPr="00172B27">
              <w:rPr>
                <w:rFonts w:cs="Arial"/>
                <w:b/>
                <w:i/>
              </w:rPr>
              <w:t>Celodenní workshopy v rámci OP</w:t>
            </w:r>
            <w:r w:rsidR="00E4420F">
              <w:rPr>
                <w:rFonts w:cs="Arial"/>
                <w:b/>
                <w:i/>
              </w:rPr>
              <w:t xml:space="preserve"> </w:t>
            </w:r>
            <w:r w:rsidRPr="00172B27">
              <w:rPr>
                <w:rFonts w:cs="Arial"/>
                <w:b/>
                <w:i/>
              </w:rPr>
              <w:t>VV</w:t>
            </w:r>
            <w:r w:rsidR="00E4420F">
              <w:rPr>
                <w:rFonts w:cs="Arial"/>
                <w:b/>
                <w:i/>
              </w:rPr>
              <w:t>V</w:t>
            </w:r>
            <w:r w:rsidRPr="00172B27">
              <w:rPr>
                <w:rFonts w:cs="Arial"/>
                <w:b/>
                <w:i/>
              </w:rPr>
              <w:t xml:space="preserve"> pro FHS UTB </w:t>
            </w:r>
            <w:r>
              <w:rPr>
                <w:rFonts w:cs="Arial"/>
                <w:b/>
                <w:i/>
              </w:rPr>
              <w:t>–</w:t>
            </w:r>
            <w:r w:rsidRPr="00172B27">
              <w:rPr>
                <w:rFonts w:cs="Arial"/>
                <w:b/>
                <w:i/>
              </w:rPr>
              <w:t xml:space="preserve"> Spolupráce s odborníky z praxe:</w:t>
            </w:r>
          </w:p>
          <w:p w14:paraId="09297A61" w14:textId="77777777" w:rsidR="009C40C1" w:rsidRPr="00172B27" w:rsidRDefault="009C40C1" w:rsidP="009C40C1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2B27">
              <w:rPr>
                <w:rFonts w:ascii="Arial" w:hAnsi="Arial" w:cs="Arial"/>
                <w:sz w:val="20"/>
                <w:szCs w:val="20"/>
              </w:rPr>
              <w:t xml:space="preserve">Rozvoj kompetencí v oblasti používání nových metod kvalitativního designu: Případová studie jako metoda kvalitativního designu, 2020 – lektor: Mgr. et Mgr. Jan Chrastina, Ph.D. </w:t>
            </w:r>
          </w:p>
          <w:p w14:paraId="17489F6D" w14:textId="77777777" w:rsidR="009C40C1" w:rsidRPr="00172B27" w:rsidRDefault="009C40C1" w:rsidP="009C40C1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2B27">
              <w:rPr>
                <w:rFonts w:ascii="Arial" w:hAnsi="Arial" w:cs="Arial"/>
                <w:sz w:val="20"/>
                <w:szCs w:val="20"/>
              </w:rPr>
              <w:t xml:space="preserve">Distanční texty a LMS Moodle, 2020 – lektor: </w:t>
            </w:r>
            <w:r w:rsidRPr="00172B27">
              <w:rPr>
                <w:rFonts w:ascii="Arial" w:hAnsi="Arial" w:cs="Arial"/>
                <w:color w:val="000000"/>
                <w:sz w:val="20"/>
                <w:szCs w:val="20"/>
              </w:rPr>
              <w:t>Ing. Jan Kolek.</w:t>
            </w:r>
          </w:p>
          <w:p w14:paraId="5818D750" w14:textId="77777777" w:rsidR="009C40C1" w:rsidRPr="00172B27" w:rsidRDefault="009C40C1" w:rsidP="009C40C1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/>
                <w:sz w:val="20"/>
                <w:szCs w:val="20"/>
              </w:rPr>
              <w:t>Vedení závěrečných prací na ÚZV FHS UTB, 2019 – lektor: PhDr. Pavla Kudlová, PhD.</w:t>
            </w:r>
          </w:p>
          <w:p w14:paraId="4C08F32D" w14:textId="77777777" w:rsidR="009C40C1" w:rsidRPr="00172B27" w:rsidRDefault="009C40C1" w:rsidP="009C40C1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sz w:val="20"/>
                <w:szCs w:val="20"/>
              </w:rPr>
              <w:t>Workshop k psaní výzkumných projektů GA ČR, UTB, 2019 – lektor: dr. Fabián.</w:t>
            </w:r>
          </w:p>
          <w:p w14:paraId="0E65DA65" w14:textId="77777777" w:rsidR="009C40C1" w:rsidRPr="00172B27" w:rsidRDefault="009C40C1" w:rsidP="009C40C1">
            <w:pPr>
              <w:pStyle w:val="Odstavecseseznamem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4780E62" w14:textId="53C87362" w:rsidR="009C40C1" w:rsidRPr="00172B27" w:rsidRDefault="009C40C1" w:rsidP="009C40C1">
            <w:pPr>
              <w:jc w:val="both"/>
              <w:rPr>
                <w:rFonts w:cs="Arial"/>
                <w:b/>
                <w:i/>
              </w:rPr>
            </w:pPr>
            <w:r w:rsidRPr="00172B27">
              <w:rPr>
                <w:rFonts w:cs="Arial"/>
                <w:b/>
                <w:i/>
              </w:rPr>
              <w:t>Celodenní odborné semináře v rámci OP</w:t>
            </w:r>
            <w:r w:rsidR="00E4420F">
              <w:rPr>
                <w:rFonts w:cs="Arial"/>
                <w:b/>
                <w:i/>
              </w:rPr>
              <w:t xml:space="preserve"> </w:t>
            </w:r>
            <w:r w:rsidRPr="00172B27">
              <w:rPr>
                <w:rFonts w:cs="Arial"/>
                <w:b/>
                <w:i/>
              </w:rPr>
              <w:t>VV</w:t>
            </w:r>
            <w:r w:rsidR="00E4420F">
              <w:rPr>
                <w:rFonts w:cs="Arial"/>
                <w:b/>
                <w:i/>
              </w:rPr>
              <w:t>V</w:t>
            </w:r>
            <w:r w:rsidRPr="00172B27">
              <w:rPr>
                <w:rFonts w:cs="Arial"/>
                <w:b/>
                <w:i/>
              </w:rPr>
              <w:t xml:space="preserve"> pro FHS UTB - Spolupráce s odborníky z praxe:</w:t>
            </w:r>
          </w:p>
          <w:p w14:paraId="3CCCC08F" w14:textId="77777777" w:rsidR="009C40C1" w:rsidRPr="00172B27" w:rsidRDefault="009C40C1" w:rsidP="009C40C1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2B27">
              <w:rPr>
                <w:rFonts w:ascii="Arial" w:hAnsi="Arial" w:cs="Arial"/>
                <w:bCs/>
                <w:sz w:val="20"/>
                <w:szCs w:val="20"/>
              </w:rPr>
              <w:t xml:space="preserve">Biografie a péče o seniora, 2021 - </w:t>
            </w:r>
            <w:r w:rsidRPr="00172B27">
              <w:rPr>
                <w:rFonts w:ascii="Arial" w:hAnsi="Arial" w:cs="Arial"/>
                <w:sz w:val="20"/>
                <w:szCs w:val="20"/>
              </w:rPr>
              <w:t xml:space="preserve">Lektor: </w:t>
            </w:r>
            <w:r w:rsidRPr="00172B27">
              <w:rPr>
                <w:rFonts w:ascii="Arial" w:hAnsi="Arial" w:cs="Arial"/>
                <w:bCs/>
                <w:sz w:val="20"/>
                <w:szCs w:val="20"/>
              </w:rPr>
              <w:t>PhDr. Eva Procházková, PhD.</w:t>
            </w:r>
          </w:p>
          <w:p w14:paraId="16040AA3" w14:textId="77777777" w:rsidR="009C40C1" w:rsidRPr="00172B27" w:rsidRDefault="009C40C1" w:rsidP="009C40C1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sz w:val="20"/>
                <w:szCs w:val="20"/>
              </w:rPr>
              <w:t>Evidence-Based Healthcare, 2020 – lektor: Adj. Assoc. Prof. Miloslav Klugar, Ph.D.</w:t>
            </w:r>
          </w:p>
          <w:p w14:paraId="3418DD24" w14:textId="77777777" w:rsidR="009C40C1" w:rsidRPr="00172B27" w:rsidRDefault="009C40C1" w:rsidP="009C40C1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>Sebezkušenostní učení u nelékařských zdravotnických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profesí</w:t>
            </w: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2019 – Lektor: PhDr. Marie Zítkové, </w:t>
            </w:r>
            <w:r w:rsidRPr="00172B27">
              <w:rPr>
                <w:rFonts w:ascii="Arial" w:hAnsi="Arial" w:cs="Arial"/>
                <w:sz w:val="20"/>
                <w:szCs w:val="20"/>
              </w:rPr>
              <w:t>Ph.D.</w:t>
            </w:r>
          </w:p>
          <w:p w14:paraId="38E88452" w14:textId="77777777" w:rsidR="009C40C1" w:rsidRPr="00172B27" w:rsidRDefault="009C40C1" w:rsidP="009C40C1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Porodní sál dnes a v minulosti, 2019 - </w:t>
            </w:r>
            <w:r w:rsidRPr="00172B27">
              <w:rPr>
                <w:rFonts w:ascii="Arial" w:hAnsi="Arial" w:cs="Arial"/>
                <w:sz w:val="20"/>
                <w:szCs w:val="20"/>
              </w:rPr>
              <w:t>Lektor: PhDr. Miloslava Kameníková.</w:t>
            </w:r>
          </w:p>
          <w:p w14:paraId="4B291A40" w14:textId="77777777" w:rsidR="009C40C1" w:rsidRPr="00172B27" w:rsidRDefault="009C40C1" w:rsidP="009C40C1">
            <w:pPr>
              <w:pStyle w:val="Normlnweb"/>
              <w:numPr>
                <w:ilvl w:val="0"/>
                <w:numId w:val="23"/>
              </w:numPr>
              <w:spacing w:before="0" w:beforeAutospacing="0" w:after="0" w:afterAutospacing="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bCs/>
                <w:sz w:val="20"/>
                <w:szCs w:val="20"/>
              </w:rPr>
              <w:t xml:space="preserve">Reflexe období koronakrize ve vztahu k výuce studentů a k prvkům, které pomáhají předávat a budovat vlastní odpovědnost u studentů, 2019 - </w:t>
            </w:r>
            <w:r w:rsidRPr="00172B27">
              <w:rPr>
                <w:rFonts w:ascii="Arial" w:hAnsi="Arial" w:cs="Arial"/>
                <w:sz w:val="20"/>
                <w:szCs w:val="20"/>
              </w:rPr>
              <w:t>Lektor: Mgr. Petr Vaněk</w:t>
            </w:r>
          </w:p>
          <w:p w14:paraId="02E0E8A3" w14:textId="77777777" w:rsidR="009C40C1" w:rsidRPr="00172B27" w:rsidRDefault="009C40C1" w:rsidP="009C40C1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sz w:val="20"/>
                <w:szCs w:val="20"/>
              </w:rPr>
              <w:t>Komplexní přístup k problematice dekubitálních lézí – mýty a fakta</w:t>
            </w:r>
            <w:r w:rsidRPr="00172B27">
              <w:rPr>
                <w:rFonts w:ascii="Arial" w:hAnsi="Arial" w:cs="Arial"/>
                <w:bCs/>
                <w:sz w:val="20"/>
                <w:szCs w:val="20"/>
              </w:rPr>
              <w:t xml:space="preserve">, 2018 – prof. </w:t>
            </w:r>
            <w:r w:rsidRPr="00172B27">
              <w:rPr>
                <w:rFonts w:ascii="Arial" w:hAnsi="Arial" w:cs="Arial"/>
                <w:sz w:val="20"/>
                <w:szCs w:val="20"/>
              </w:rPr>
              <w:t>PhDr. Andrea Pokorná, Ph.D.</w:t>
            </w:r>
          </w:p>
          <w:p w14:paraId="09497176" w14:textId="77777777" w:rsidR="009C40C1" w:rsidRPr="00172B27" w:rsidRDefault="009C40C1" w:rsidP="009C40C1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bCs/>
                <w:sz w:val="20"/>
                <w:szCs w:val="20"/>
              </w:rPr>
              <w:t xml:space="preserve">Podpůrné doprovázení – elementární aktivita profesionálů v pomáhajících profesích, 2018 – lektor: </w:t>
            </w:r>
            <w:r w:rsidRPr="00172B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Mgr. Lenka Špirudová, Ph.D</w:t>
            </w:r>
            <w:r w:rsidRPr="00172B2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19270D8" w14:textId="77777777" w:rsidR="009C40C1" w:rsidRPr="00172B27" w:rsidRDefault="009C40C1" w:rsidP="009C40C1">
            <w:pPr>
              <w:jc w:val="both"/>
              <w:rPr>
                <w:rFonts w:cs="Arial"/>
              </w:rPr>
            </w:pPr>
          </w:p>
          <w:p w14:paraId="49FFE90C" w14:textId="77777777" w:rsidR="009C40C1" w:rsidRPr="00172B27" w:rsidRDefault="009C40C1" w:rsidP="009C40C1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</w:rPr>
            </w:pPr>
            <w:r w:rsidRPr="00172B27">
              <w:rPr>
                <w:rFonts w:cs="Arial"/>
              </w:rPr>
              <w:t xml:space="preserve">Ústav zdravotnických věd FHS UTB </w:t>
            </w:r>
            <w:r>
              <w:rPr>
                <w:rFonts w:cs="Arial"/>
              </w:rPr>
              <w:t>pořádal dne 19. 11. 2020</w:t>
            </w:r>
            <w:r w:rsidRPr="00172B27">
              <w:rPr>
                <w:rFonts w:cs="Arial"/>
              </w:rPr>
              <w:t xml:space="preserve"> </w:t>
            </w:r>
            <w:r w:rsidRPr="00172B27">
              <w:rPr>
                <w:rFonts w:cs="Arial"/>
                <w:i/>
              </w:rPr>
              <w:t>Mezinárodní videokonferenci: Rodina – zdraví – nemoc</w:t>
            </w:r>
            <w:r w:rsidRPr="00172B27">
              <w:rPr>
                <w:rFonts w:cs="Arial"/>
              </w:rPr>
              <w:t xml:space="preserve">. Konference byla určena zejména všeobecným, praktickým a dětským sestrám, porodním asistentkám, zdravotně-sociálním pracovníkům, fyzioterapeutům, ergoterapeutům, studentům a pedagogickým pracovníkům působícím v nelékařských zdravotnických oborech. </w:t>
            </w:r>
          </w:p>
          <w:p w14:paraId="799C5310" w14:textId="77777777" w:rsidR="009C40C1" w:rsidRPr="00172B27" w:rsidRDefault="009C40C1" w:rsidP="009C40C1">
            <w:pPr>
              <w:jc w:val="both"/>
              <w:rPr>
                <w:rFonts w:cs="Arial"/>
              </w:rPr>
            </w:pPr>
          </w:p>
          <w:p w14:paraId="7D2B879E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Nízká zahraniční mobilita studentů a nízký počet zahraničních AP</w:t>
            </w:r>
          </w:p>
          <w:p w14:paraId="09FEAD84" w14:textId="0F50C9AC" w:rsidR="009C40C1" w:rsidRPr="00172B27" w:rsidRDefault="009C40C1" w:rsidP="009C40C1">
            <w:pPr>
              <w:jc w:val="both"/>
              <w:rPr>
                <w:rFonts w:cs="Arial"/>
              </w:rPr>
            </w:pPr>
            <w:r w:rsidRPr="00172B27">
              <w:rPr>
                <w:rFonts w:cs="Arial"/>
              </w:rPr>
              <w:t xml:space="preserve">Přesto, že mají studenti možnosti vycestovat do zahraničí, tyto možnosti plně nevyužívají. Problém není </w:t>
            </w:r>
            <w:r>
              <w:rPr>
                <w:rFonts w:cs="Arial"/>
              </w:rPr>
              <w:t xml:space="preserve">způsoben </w:t>
            </w:r>
            <w:r w:rsidR="00EB21E9">
              <w:rPr>
                <w:rFonts w:cs="Arial"/>
              </w:rPr>
              <w:t>nedostatečnou nabídkou nebo</w:t>
            </w:r>
            <w:r w:rsidRPr="00172B27">
              <w:rPr>
                <w:rFonts w:cs="Arial"/>
              </w:rPr>
              <w:t xml:space="preserve"> z důvodu jazykové bariéry studentů. Studenti uvádí jako </w:t>
            </w:r>
            <w:r>
              <w:rPr>
                <w:rFonts w:cs="Arial"/>
              </w:rPr>
              <w:t xml:space="preserve">hlavní </w:t>
            </w:r>
            <w:r w:rsidRPr="00172B27">
              <w:rPr>
                <w:rFonts w:cs="Arial"/>
              </w:rPr>
              <w:t>důvod nevycestování do zahraničí fakt, že nemohou v zahraničí plnit praxi v </w:t>
            </w:r>
            <w:r w:rsidR="00EB21E9">
              <w:rPr>
                <w:rFonts w:cs="Arial"/>
              </w:rPr>
              <w:t>požadovaném</w:t>
            </w:r>
            <w:r w:rsidR="00EB21E9" w:rsidRPr="00172B27">
              <w:rPr>
                <w:rFonts w:cs="Arial"/>
              </w:rPr>
              <w:t xml:space="preserve"> </w:t>
            </w:r>
            <w:r w:rsidR="00EB21E9">
              <w:rPr>
                <w:rFonts w:cs="Arial"/>
              </w:rPr>
              <w:t>rozsahu</w:t>
            </w:r>
            <w:r w:rsidRPr="00172B27">
              <w:rPr>
                <w:rFonts w:cs="Arial"/>
              </w:rPr>
              <w:t xml:space="preserve">. </w:t>
            </w:r>
          </w:p>
          <w:p w14:paraId="0A5350D6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3950D7D7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Pracovní a časové přetížení AP</w:t>
            </w:r>
          </w:p>
          <w:p w14:paraId="6D75327D" w14:textId="65B2E07E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Snahou je</w:t>
            </w:r>
            <w:r w:rsidRPr="00172B27">
              <w:rPr>
                <w:rFonts w:ascii="Arial" w:hAnsi="Arial" w:cs="Arial"/>
                <w:sz w:val="20"/>
              </w:rPr>
              <w:t xml:space="preserve"> navýšení počtu interních pracovníků </w:t>
            </w:r>
            <w:r w:rsidR="00EB21E9">
              <w:rPr>
                <w:rFonts w:ascii="Arial" w:hAnsi="Arial" w:cs="Arial"/>
                <w:sz w:val="20"/>
              </w:rPr>
              <w:t>v poměru k externím pracovníkům</w:t>
            </w:r>
            <w:r w:rsidRPr="00172B27">
              <w:rPr>
                <w:rFonts w:ascii="Arial" w:hAnsi="Arial" w:cs="Arial"/>
                <w:sz w:val="20"/>
              </w:rPr>
              <w:t xml:space="preserve">, kteří jsou ochotni na DPP pouze odučit danou disciplínu, popř. konzultovat specifické problémy. Organizační, administrativní, výzkumné a tvůrčí aktivity pak </w:t>
            </w:r>
            <w:r w:rsidR="00DC2B4B">
              <w:rPr>
                <w:rFonts w:ascii="Arial" w:hAnsi="Arial" w:cs="Arial"/>
                <w:sz w:val="20"/>
              </w:rPr>
              <w:t>realizují spíše</w:t>
            </w:r>
            <w:r w:rsidRPr="00172B27">
              <w:rPr>
                <w:rFonts w:ascii="Arial" w:hAnsi="Arial" w:cs="Arial"/>
                <w:sz w:val="20"/>
              </w:rPr>
              <w:t xml:space="preserve"> interní pracovníc</w:t>
            </w:r>
            <w:r w:rsidR="00DC2B4B">
              <w:rPr>
                <w:rFonts w:ascii="Arial" w:hAnsi="Arial" w:cs="Arial"/>
                <w:sz w:val="20"/>
              </w:rPr>
              <w:t xml:space="preserve">i. </w:t>
            </w:r>
            <w:r w:rsidRPr="00172B27">
              <w:rPr>
                <w:rFonts w:ascii="Arial" w:hAnsi="Arial" w:cs="Arial"/>
                <w:sz w:val="20"/>
              </w:rPr>
              <w:t>Částečné řešení problému se nabízí ve formě osobního ohodnocení a odměn, které  se udělují 2x ročně.</w:t>
            </w:r>
          </w:p>
          <w:p w14:paraId="441EC804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172B27">
              <w:rPr>
                <w:rFonts w:ascii="Arial" w:hAnsi="Arial" w:cs="Arial"/>
                <w:sz w:val="20"/>
              </w:rPr>
              <w:t xml:space="preserve">   </w:t>
            </w:r>
          </w:p>
          <w:p w14:paraId="6BEC1CCA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Nízké finanční ohodnocení AP</w:t>
            </w:r>
          </w:p>
          <w:p w14:paraId="5C195B54" w14:textId="38471948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172B27">
              <w:rPr>
                <w:rFonts w:ascii="Arial" w:hAnsi="Arial" w:cs="Arial"/>
                <w:sz w:val="20"/>
              </w:rPr>
              <w:t xml:space="preserve">Základní plat nemáme možnost ovlivnit, osobní ohodnocení a odměny částečně ano. Je snaha </w:t>
            </w:r>
            <w:r w:rsidRPr="00172B27">
              <w:rPr>
                <w:rFonts w:ascii="Arial" w:hAnsi="Arial" w:cs="Arial"/>
                <w:sz w:val="20"/>
              </w:rPr>
              <w:br/>
              <w:t xml:space="preserve">o odměňování </w:t>
            </w:r>
            <w:r w:rsidR="00DC2B4B">
              <w:rPr>
                <w:rFonts w:ascii="Arial" w:hAnsi="Arial" w:cs="Arial"/>
                <w:sz w:val="20"/>
              </w:rPr>
              <w:t>akademických pracovníků</w:t>
            </w:r>
            <w:r w:rsidRPr="00172B27">
              <w:rPr>
                <w:rFonts w:ascii="Arial" w:hAnsi="Arial" w:cs="Arial"/>
                <w:sz w:val="20"/>
              </w:rPr>
              <w:t xml:space="preserve"> za publikační výstupy, proaktivní přístup k ústavu, za organizační a administrativní úkoly, které </w:t>
            </w:r>
            <w:r w:rsidR="00DC2B4B">
              <w:rPr>
                <w:rFonts w:ascii="Arial" w:hAnsi="Arial" w:cs="Arial"/>
                <w:sz w:val="20"/>
              </w:rPr>
              <w:t>pracovníci vykonávají</w:t>
            </w:r>
            <w:r w:rsidR="00DC2B4B" w:rsidRPr="00172B27">
              <w:rPr>
                <w:rFonts w:ascii="Arial" w:hAnsi="Arial" w:cs="Arial"/>
                <w:sz w:val="20"/>
              </w:rPr>
              <w:t xml:space="preserve"> </w:t>
            </w:r>
            <w:r w:rsidRPr="00172B27">
              <w:rPr>
                <w:rFonts w:ascii="Arial" w:hAnsi="Arial" w:cs="Arial"/>
                <w:sz w:val="20"/>
              </w:rPr>
              <w:t xml:space="preserve">nad rámec pracovního úvazku. </w:t>
            </w:r>
          </w:p>
          <w:p w14:paraId="53D19FB9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2BE95FDD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Nízký podíl zahraničních AP</w:t>
            </w:r>
          </w:p>
          <w:p w14:paraId="330F6B17" w14:textId="1AA1A2E5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172B27">
              <w:rPr>
                <w:rFonts w:ascii="Arial" w:hAnsi="Arial" w:cs="Arial"/>
                <w:sz w:val="20"/>
              </w:rPr>
              <w:t>Snažíme se zapojit do výuky odborníky z praxe i ze zahraničí</w:t>
            </w:r>
            <w:r>
              <w:rPr>
                <w:rFonts w:ascii="Arial" w:hAnsi="Arial" w:cs="Arial"/>
                <w:sz w:val="20"/>
              </w:rPr>
              <w:t>, čímž by se výuka oživila a zvýšila se také její atraktivita.</w:t>
            </w:r>
            <w:r w:rsidRPr="00172B27">
              <w:rPr>
                <w:rFonts w:ascii="Arial" w:hAnsi="Arial" w:cs="Arial"/>
                <w:sz w:val="20"/>
              </w:rPr>
              <w:t xml:space="preserve"> </w:t>
            </w:r>
            <w:r w:rsidR="009360AF">
              <w:rPr>
                <w:rFonts w:ascii="Arial" w:hAnsi="Arial" w:cs="Arial"/>
                <w:sz w:val="20"/>
              </w:rPr>
              <w:t>Cílem je hledat vhodné grantové prostředky k zajištění</w:t>
            </w:r>
            <w:r w:rsidRPr="00172B27">
              <w:rPr>
                <w:rFonts w:ascii="Arial" w:hAnsi="Arial" w:cs="Arial"/>
                <w:sz w:val="20"/>
              </w:rPr>
              <w:t xml:space="preserve"> finanční</w:t>
            </w:r>
            <w:r w:rsidR="009360AF">
              <w:rPr>
                <w:rFonts w:ascii="Arial" w:hAnsi="Arial" w:cs="Arial"/>
                <w:sz w:val="20"/>
              </w:rPr>
              <w:t>ho</w:t>
            </w:r>
            <w:r w:rsidRPr="00172B27">
              <w:rPr>
                <w:rFonts w:ascii="Arial" w:hAnsi="Arial" w:cs="Arial"/>
                <w:sz w:val="20"/>
              </w:rPr>
              <w:t xml:space="preserve"> ohodnocení těchto odborníků. </w:t>
            </w:r>
          </w:p>
          <w:p w14:paraId="718C27F8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28E65466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Nižší hodnocení kvality univerzity v rámci ČR</w:t>
            </w:r>
          </w:p>
          <w:p w14:paraId="274097E9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172B27">
              <w:rPr>
                <w:rFonts w:ascii="Arial" w:hAnsi="Arial" w:cs="Arial"/>
                <w:sz w:val="20"/>
              </w:rPr>
              <w:t>Snažíme se vybudovat prestižní obory</w:t>
            </w:r>
            <w:r>
              <w:rPr>
                <w:rFonts w:ascii="Arial" w:hAnsi="Arial" w:cs="Arial"/>
                <w:sz w:val="20"/>
              </w:rPr>
              <w:t>,</w:t>
            </w:r>
            <w:r w:rsidRPr="00172B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</w:t>
            </w:r>
            <w:r w:rsidRPr="00172B27">
              <w:rPr>
                <w:rFonts w:ascii="Arial" w:hAnsi="Arial" w:cs="Arial"/>
                <w:sz w:val="20"/>
              </w:rPr>
              <w:t xml:space="preserve">icméně </w:t>
            </w:r>
            <w:r>
              <w:rPr>
                <w:rFonts w:ascii="Arial" w:hAnsi="Arial" w:cs="Arial"/>
                <w:sz w:val="20"/>
              </w:rPr>
              <w:t xml:space="preserve">se </w:t>
            </w:r>
            <w:r w:rsidRPr="00172B27">
              <w:rPr>
                <w:rFonts w:ascii="Arial" w:hAnsi="Arial" w:cs="Arial"/>
                <w:sz w:val="20"/>
              </w:rPr>
              <w:t xml:space="preserve">potýkáme s těžkostmi, které nemusí velké </w:t>
            </w:r>
            <w:r w:rsidRPr="00172B27">
              <w:rPr>
                <w:rFonts w:ascii="Arial" w:hAnsi="Arial" w:cs="Arial"/>
                <w:sz w:val="20"/>
              </w:rPr>
              <w:lastRenderedPageBreak/>
              <w:t xml:space="preserve">univerzity řešit. </w:t>
            </w:r>
            <w:r>
              <w:rPr>
                <w:rFonts w:ascii="Arial" w:hAnsi="Arial" w:cs="Arial"/>
                <w:sz w:val="20"/>
              </w:rPr>
              <w:t>V</w:t>
            </w:r>
            <w:r w:rsidRPr="00172B27">
              <w:rPr>
                <w:rFonts w:ascii="Arial" w:hAnsi="Arial" w:cs="Arial"/>
                <w:sz w:val="20"/>
              </w:rPr>
              <w:t xml:space="preserve">elkou výhodou těchto univerzit je institucionální akreditace, </w:t>
            </w:r>
            <w:r>
              <w:rPr>
                <w:rFonts w:ascii="Arial" w:hAnsi="Arial" w:cs="Arial"/>
                <w:sz w:val="20"/>
              </w:rPr>
              <w:t xml:space="preserve">jejich </w:t>
            </w:r>
            <w:r w:rsidRPr="00172B27">
              <w:rPr>
                <w:rFonts w:ascii="Arial" w:hAnsi="Arial" w:cs="Arial"/>
                <w:sz w:val="20"/>
              </w:rPr>
              <w:t xml:space="preserve">propojení s fakultními nemocnicemi, s výzkumnými centry aj. Pro takto propojené organizace je lepší dostupnost </w:t>
            </w:r>
            <w:r>
              <w:rPr>
                <w:rFonts w:ascii="Arial" w:hAnsi="Arial" w:cs="Arial"/>
                <w:sz w:val="20"/>
              </w:rPr>
              <w:t>a dosažitelnost</w:t>
            </w:r>
            <w:r w:rsidRPr="00172B27">
              <w:rPr>
                <w:rFonts w:ascii="Arial" w:hAnsi="Arial" w:cs="Arial"/>
                <w:sz w:val="20"/>
              </w:rPr>
              <w:t xml:space="preserve"> projekt</w:t>
            </w:r>
            <w:r>
              <w:rPr>
                <w:rFonts w:ascii="Arial" w:hAnsi="Arial" w:cs="Arial"/>
                <w:sz w:val="20"/>
              </w:rPr>
              <w:t>ů</w:t>
            </w:r>
            <w:r w:rsidRPr="00172B27">
              <w:rPr>
                <w:rFonts w:ascii="Arial" w:hAnsi="Arial" w:cs="Arial"/>
                <w:sz w:val="20"/>
              </w:rPr>
              <w:t xml:space="preserve"> VaV (plnění personálních/odborných, organizačních, materiálních požadavků aj.). Přesto je nutné uvést, že pracovníci UTB jsou pozitivně motivováni a podporováni při podávání projektů a produkci publikačních výstupů.</w:t>
            </w:r>
          </w:p>
          <w:p w14:paraId="74108ABA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39A6ED8B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Nedostatečná grantová podpora VaV</w:t>
            </w:r>
          </w:p>
          <w:p w14:paraId="53F3BD98" w14:textId="77777777" w:rsidR="009C40C1" w:rsidRPr="00172B27" w:rsidRDefault="009C40C1" w:rsidP="009C40C1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72B27">
              <w:rPr>
                <w:rFonts w:ascii="Arial" w:hAnsi="Arial" w:cs="Arial"/>
                <w:b/>
                <w:i/>
                <w:sz w:val="20"/>
                <w:szCs w:val="20"/>
              </w:rPr>
              <w:t>Řešené a podané projekty v roce 2019-2020:</w:t>
            </w:r>
          </w:p>
          <w:p w14:paraId="48BD50BA" w14:textId="77777777" w:rsidR="009C40C1" w:rsidRPr="00172B27" w:rsidRDefault="009C40C1" w:rsidP="009C40C1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hAnsi="Arial" w:cs="Arial"/>
                <w:sz w:val="20"/>
                <w:szCs w:val="20"/>
              </w:rPr>
              <w:t xml:space="preserve">GAČR 22-26820S. Protektivní psychosociální aspekty rodin dětí středního a staršího školního věku s diabetem mellitem i. typu. Hlavní řešitel: </w:t>
            </w:r>
            <w:r w:rsidRPr="00172B27">
              <w:rPr>
                <w:rFonts w:ascii="Arial" w:hAnsi="Arial" w:cs="Arial"/>
                <w:i/>
                <w:iCs/>
                <w:sz w:val="20"/>
                <w:szCs w:val="20"/>
              </w:rPr>
              <w:t>Hlavní řešitel: PhDr. Pavla Kudlová, PhD.</w:t>
            </w:r>
            <w:r w:rsidRPr="00172B27">
              <w:rPr>
                <w:rFonts w:ascii="Arial" w:hAnsi="Arial" w:cs="Arial"/>
                <w:sz w:val="20"/>
                <w:szCs w:val="20"/>
              </w:rPr>
              <w:t xml:space="preserve">, období 01. 01. 2022 - 31. 12. 2024 - podaný. </w:t>
            </w:r>
          </w:p>
          <w:p w14:paraId="21CEC79D" w14:textId="77777777" w:rsidR="009C40C1" w:rsidRPr="00172B27" w:rsidRDefault="009C40C1" w:rsidP="009C40C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/>
              <w:jc w:val="both"/>
              <w:rPr>
                <w:rFonts w:cs="Arial"/>
              </w:rPr>
            </w:pPr>
            <w:r w:rsidRPr="00172B27">
              <w:rPr>
                <w:rFonts w:cs="Arial"/>
                <w:bCs/>
              </w:rPr>
              <w:t>Katolícka univerzita v Ružomberku podala v roce 2020 p</w:t>
            </w:r>
            <w:r w:rsidRPr="00172B27">
              <w:rPr>
                <w:rFonts w:cs="Arial"/>
              </w:rPr>
              <w:t xml:space="preserve">rojekt č. 015KU-4/2021 - </w:t>
            </w:r>
            <w:r w:rsidRPr="00172B27">
              <w:rPr>
                <w:rFonts w:cs="Arial"/>
                <w:bCs/>
              </w:rPr>
              <w:t xml:space="preserve">Hygienické opatrenia pre študentov ošetrovateľstva pri prevencii a prenose nozokomiálnych nákaz – 2021 – výsledky soutěže ještě nejsou známé. ÚZV se zavázal k mezinárodní spolupráci. </w:t>
            </w:r>
          </w:p>
          <w:p w14:paraId="14CC95EC" w14:textId="77777777" w:rsidR="009C40C1" w:rsidRPr="00172B27" w:rsidRDefault="009C40C1" w:rsidP="009C40C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/>
              <w:jc w:val="both"/>
              <w:rPr>
                <w:rFonts w:cs="Arial"/>
              </w:rPr>
            </w:pPr>
            <w:r w:rsidRPr="00172B27">
              <w:rPr>
                <w:rFonts w:cs="Arial"/>
              </w:rPr>
              <w:t>MŠMT OPVV. Institucionální kvalita a rozvoj strategie vědy na UTB ve Zlíně/ IKAROS. R</w:t>
            </w:r>
            <w:r w:rsidRPr="00172B27">
              <w:rPr>
                <w:rFonts w:cs="Arial"/>
                <w:color w:val="000000"/>
              </w:rPr>
              <w:t xml:space="preserve">eg. č.: CZ.02.2.69/0.0/0.0/18_054/0014623, Hlavní řešitel UTB: </w:t>
            </w:r>
            <w:r w:rsidRPr="00172B27">
              <w:rPr>
                <w:rFonts w:cs="Arial"/>
              </w:rPr>
              <w:t>Gregar Aleš doc. PhDr. Ing., CSc. Na různých pozicích zapojeni: PhDr. Anna Krátká, Ph.D., PhDr. Pavla Kudlová, PhD., Mgr. Ondřej Vávra, Mgr. Věra Vránová, Ph.D. 01. 01. 2020 - 31. 12. 2022</w:t>
            </w:r>
            <w:r>
              <w:rPr>
                <w:rFonts w:cs="Arial"/>
              </w:rPr>
              <w:t>.</w:t>
            </w:r>
          </w:p>
          <w:p w14:paraId="07A047F1" w14:textId="77777777" w:rsidR="009C40C1" w:rsidRPr="00172B27" w:rsidRDefault="009C40C1" w:rsidP="009C40C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/>
              <w:jc w:val="both"/>
              <w:rPr>
                <w:rFonts w:cs="Arial"/>
              </w:rPr>
            </w:pPr>
            <w:r w:rsidRPr="00172B27">
              <w:rPr>
                <w:rFonts w:cs="Arial"/>
              </w:rPr>
              <w:t xml:space="preserve">Projekt </w:t>
            </w:r>
            <w:r w:rsidRPr="00172B27">
              <w:rPr>
                <w:rFonts w:cs="Arial"/>
                <w:iCs/>
              </w:rPr>
              <w:t>MSM. RVO/FHS/2020/005. Multidisciplinární přístupy ke zdraví a nemoci. Program: RVO excelent. Hlavní řešitel: PhDr. Pavla Kudlová, PhD., zapojeni interní pracovníci ÚZV, období 01. 01. 2020-31. 12. 2020</w:t>
            </w:r>
            <w:r w:rsidRPr="00172B27">
              <w:rPr>
                <w:rFonts w:cs="Arial"/>
              </w:rPr>
              <w:t xml:space="preserve">. </w:t>
            </w:r>
          </w:p>
          <w:p w14:paraId="2AF4ADC9" w14:textId="231D617D" w:rsidR="009C40C1" w:rsidRPr="00172B27" w:rsidRDefault="009C40C1" w:rsidP="009C40C1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172B27">
              <w:rPr>
                <w:rFonts w:ascii="Arial" w:eastAsia="Calibri" w:hAnsi="Arial" w:cs="Arial"/>
                <w:sz w:val="20"/>
                <w:szCs w:val="20"/>
              </w:rPr>
              <w:t xml:space="preserve">MŠMT </w:t>
            </w:r>
            <w:r w:rsidRPr="00172B27">
              <w:rPr>
                <w:rFonts w:ascii="Arial" w:hAnsi="Arial" w:cs="Arial"/>
                <w:sz w:val="20"/>
                <w:szCs w:val="20"/>
              </w:rPr>
              <w:t>Institucionální program FHS/1A/2019</w:t>
            </w:r>
            <w:r w:rsidRPr="00172B27">
              <w:rPr>
                <w:rFonts w:ascii="Arial" w:eastAsia="Calibri" w:hAnsi="Arial" w:cs="Arial"/>
                <w:sz w:val="20"/>
                <w:szCs w:val="20"/>
              </w:rPr>
              <w:t xml:space="preserve"> Inovace studijního předmětu Onkologická, paliativní a hospicová péče. Hlavní řešitel: Mgr. Jana Doleželová, období </w:t>
            </w:r>
            <w:r w:rsidRPr="00172B27">
              <w:rPr>
                <w:rFonts w:ascii="Arial" w:hAnsi="Arial" w:cs="Arial"/>
                <w:sz w:val="20"/>
                <w:szCs w:val="20"/>
              </w:rPr>
              <w:t>01.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2B27">
              <w:rPr>
                <w:rFonts w:ascii="Arial" w:hAnsi="Arial" w:cs="Arial"/>
                <w:sz w:val="20"/>
                <w:szCs w:val="20"/>
              </w:rPr>
              <w:t>01.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2B27">
              <w:rPr>
                <w:rFonts w:ascii="Arial" w:hAnsi="Arial" w:cs="Arial"/>
                <w:sz w:val="20"/>
                <w:szCs w:val="20"/>
              </w:rPr>
              <w:t>2019 - 31.</w:t>
            </w:r>
            <w:r w:rsidR="00936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2B27">
              <w:rPr>
                <w:rFonts w:ascii="Arial" w:hAnsi="Arial" w:cs="Arial"/>
                <w:sz w:val="20"/>
                <w:szCs w:val="20"/>
              </w:rPr>
              <w:t>12.</w:t>
            </w:r>
            <w:r w:rsidR="00936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2B27">
              <w:rPr>
                <w:rFonts w:ascii="Arial" w:hAnsi="Arial" w:cs="Arial"/>
                <w:sz w:val="20"/>
                <w:szCs w:val="20"/>
              </w:rPr>
              <w:t>2019.</w:t>
            </w:r>
          </w:p>
          <w:p w14:paraId="07BBCB91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</w:p>
          <w:p w14:paraId="4A7D4175" w14:textId="77777777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Slabší mezinárodní spolupráce v oblasti vědecko-výzkumné činnosti</w:t>
            </w:r>
          </w:p>
          <w:p w14:paraId="4244FFCB" w14:textId="45F2E676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172B27">
              <w:rPr>
                <w:rFonts w:ascii="Arial" w:hAnsi="Arial" w:cs="Arial"/>
                <w:sz w:val="20"/>
              </w:rPr>
              <w:t>Navázali jsme intenzivnější spolupráci s </w:t>
            </w:r>
            <w:r w:rsidR="009360AF">
              <w:rPr>
                <w:rFonts w:ascii="Arial" w:hAnsi="Arial" w:cs="Arial"/>
                <w:sz w:val="20"/>
              </w:rPr>
              <w:t>U</w:t>
            </w:r>
            <w:r w:rsidRPr="00172B27">
              <w:rPr>
                <w:rFonts w:ascii="Arial" w:hAnsi="Arial" w:cs="Arial"/>
                <w:sz w:val="20"/>
              </w:rPr>
              <w:t>niverzitou v Ružomberoku, SR a v Trnave, SR, v Nyse, Polsko, Helsinki University, Finsko aj.</w:t>
            </w:r>
          </w:p>
          <w:p w14:paraId="1ED37C50" w14:textId="54918275" w:rsidR="009C40C1" w:rsidRPr="00172B27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172B27">
              <w:rPr>
                <w:rFonts w:ascii="Arial" w:hAnsi="Arial" w:cs="Arial"/>
                <w:b/>
                <w:sz w:val="20"/>
              </w:rPr>
              <w:t>Nízká návratnost evaluačních dotazníků vztahujících se ke kvalitě výuky</w:t>
            </w:r>
            <w:r w:rsidR="0069714C">
              <w:rPr>
                <w:rFonts w:ascii="Arial" w:hAnsi="Arial" w:cs="Arial"/>
                <w:b/>
                <w:sz w:val="20"/>
              </w:rPr>
              <w:t>.</w:t>
            </w:r>
          </w:p>
          <w:p w14:paraId="7C2D199F" w14:textId="77777777" w:rsidR="009C40C1" w:rsidRDefault="009C40C1" w:rsidP="009C40C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  <w:p w14:paraId="693CF4CD" w14:textId="77777777" w:rsidR="009C40C1" w:rsidRPr="00434B36" w:rsidRDefault="009C40C1" w:rsidP="009C40C1">
            <w:pPr>
              <w:pStyle w:val="Bezmezer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C40877">
              <w:rPr>
                <w:rFonts w:ascii="Arial" w:hAnsi="Arial" w:cs="Arial"/>
                <w:b/>
                <w:sz w:val="20"/>
              </w:rPr>
              <w:t xml:space="preserve">Konkurence </w:t>
            </w:r>
            <w:r w:rsidRPr="00434B36">
              <w:rPr>
                <w:rFonts w:ascii="Arial" w:hAnsi="Arial" w:cs="Arial"/>
                <w:sz w:val="20"/>
              </w:rPr>
              <w:t>– obor</w:t>
            </w:r>
            <w:r>
              <w:rPr>
                <w:rFonts w:ascii="Arial" w:hAnsi="Arial" w:cs="Arial"/>
                <w:sz w:val="20"/>
              </w:rPr>
              <w:t xml:space="preserve"> na dalších univerzitách v blízkosti Zlína – Olomouc, Brno</w:t>
            </w:r>
            <w:r w:rsidRPr="00434B3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Ostrava, Opava.</w:t>
            </w:r>
          </w:p>
          <w:p w14:paraId="6288490B" w14:textId="77777777" w:rsidR="009C40C1" w:rsidRPr="007C6088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7C6088">
              <w:rPr>
                <w:rFonts w:ascii="Arial" w:hAnsi="Arial" w:cs="Arial"/>
                <w:b/>
                <w:sz w:val="20"/>
              </w:rPr>
              <w:t>Vysoký počet externích vyučujících</w:t>
            </w:r>
          </w:p>
          <w:p w14:paraId="21670C68" w14:textId="77777777" w:rsidR="009C40C1" w:rsidRPr="007C6088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7C6088">
              <w:rPr>
                <w:rFonts w:ascii="Arial" w:hAnsi="Arial" w:cs="Arial"/>
                <w:sz w:val="20"/>
              </w:rPr>
              <w:t>Externí pracovníci jsou odborníci z praxe. Může se však stát, že externí pracovníci nebudou chtít nadále s UTB spolupracovat (</w:t>
            </w:r>
            <w:r>
              <w:rPr>
                <w:rFonts w:ascii="Arial" w:hAnsi="Arial" w:cs="Arial"/>
                <w:sz w:val="20"/>
              </w:rPr>
              <w:t xml:space="preserve">z důvodu </w:t>
            </w:r>
            <w:r w:rsidRPr="007C6088">
              <w:rPr>
                <w:rFonts w:ascii="Arial" w:hAnsi="Arial" w:cs="Arial"/>
                <w:sz w:val="20"/>
              </w:rPr>
              <w:t>pracovní</w:t>
            </w:r>
            <w:r>
              <w:rPr>
                <w:rFonts w:ascii="Arial" w:hAnsi="Arial" w:cs="Arial"/>
                <w:sz w:val="20"/>
              </w:rPr>
              <w:t>ho</w:t>
            </w:r>
            <w:r w:rsidRPr="007C6088">
              <w:rPr>
                <w:rFonts w:ascii="Arial" w:hAnsi="Arial" w:cs="Arial"/>
                <w:sz w:val="20"/>
              </w:rPr>
              <w:t xml:space="preserve"> vytížení aj.).</w:t>
            </w:r>
          </w:p>
          <w:p w14:paraId="0953AA5B" w14:textId="77777777" w:rsidR="009C40C1" w:rsidRPr="007C6088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7C6088">
              <w:rPr>
                <w:rFonts w:ascii="Arial" w:hAnsi="Arial" w:cs="Arial"/>
                <w:b/>
                <w:sz w:val="20"/>
              </w:rPr>
              <w:t>Vysoký věkový průměr profesorů a docentů</w:t>
            </w:r>
          </w:p>
          <w:p w14:paraId="69BB1DDA" w14:textId="77777777" w:rsidR="009C40C1" w:rsidRPr="007C6088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7C6088">
              <w:rPr>
                <w:rFonts w:ascii="Arial" w:hAnsi="Arial" w:cs="Arial"/>
                <w:sz w:val="20"/>
              </w:rPr>
              <w:t>Tento fakt se snažíme řešit. Podporujeme nové perspektivní AP</w:t>
            </w:r>
            <w:r>
              <w:rPr>
                <w:rFonts w:ascii="Arial" w:hAnsi="Arial" w:cs="Arial"/>
                <w:sz w:val="20"/>
              </w:rPr>
              <w:t>,</w:t>
            </w:r>
            <w:r w:rsidRPr="007C6088">
              <w:rPr>
                <w:rFonts w:ascii="Arial" w:hAnsi="Arial" w:cs="Arial"/>
                <w:sz w:val="20"/>
              </w:rPr>
              <w:t xml:space="preserve"> velký potenciál k dosažení </w:t>
            </w:r>
            <w:r>
              <w:rPr>
                <w:rFonts w:ascii="Arial" w:hAnsi="Arial" w:cs="Arial"/>
                <w:sz w:val="20"/>
              </w:rPr>
              <w:t>docentury má např. PhDr. Pavla Kudlová, PhD.</w:t>
            </w:r>
            <w:r w:rsidRPr="007C6088">
              <w:rPr>
                <w:rFonts w:ascii="Arial" w:hAnsi="Arial" w:cs="Arial"/>
                <w:sz w:val="20"/>
              </w:rPr>
              <w:t xml:space="preserve"> </w:t>
            </w:r>
          </w:p>
          <w:p w14:paraId="4A752842" w14:textId="77777777" w:rsidR="009C40C1" w:rsidRPr="007C6088" w:rsidRDefault="009C40C1" w:rsidP="009C40C1">
            <w:pPr>
              <w:pStyle w:val="Bezmezer"/>
              <w:ind w:right="284"/>
              <w:rPr>
                <w:rFonts w:ascii="Arial" w:hAnsi="Arial" w:cs="Arial"/>
                <w:b/>
                <w:sz w:val="20"/>
              </w:rPr>
            </w:pPr>
            <w:r w:rsidRPr="007C6088">
              <w:rPr>
                <w:rFonts w:ascii="Arial" w:hAnsi="Arial" w:cs="Arial"/>
                <w:b/>
                <w:sz w:val="20"/>
              </w:rPr>
              <w:t>Náročnost oboru</w:t>
            </w:r>
          </w:p>
          <w:p w14:paraId="0B9653AE" w14:textId="77777777" w:rsidR="009C40C1" w:rsidRDefault="009C40C1" w:rsidP="009C40C1">
            <w:pPr>
              <w:pStyle w:val="Bezmezer"/>
              <w:ind w:right="284"/>
              <w:rPr>
                <w:rFonts w:ascii="Arial" w:hAnsi="Arial" w:cs="Arial"/>
                <w:sz w:val="20"/>
              </w:rPr>
            </w:pPr>
            <w:r w:rsidRPr="007C6088">
              <w:rPr>
                <w:rFonts w:ascii="Arial" w:hAnsi="Arial" w:cs="Arial"/>
                <w:sz w:val="20"/>
              </w:rPr>
              <w:t xml:space="preserve">Je dána </w:t>
            </w:r>
            <w:r>
              <w:rPr>
                <w:rFonts w:ascii="Arial" w:hAnsi="Arial" w:cs="Arial"/>
                <w:sz w:val="20"/>
              </w:rPr>
              <w:t xml:space="preserve">odbornými </w:t>
            </w:r>
            <w:r w:rsidRPr="007C6088">
              <w:rPr>
                <w:rFonts w:ascii="Arial" w:hAnsi="Arial" w:cs="Arial"/>
                <w:sz w:val="20"/>
              </w:rPr>
              <w:t xml:space="preserve"> praxemi</w:t>
            </w:r>
            <w:r>
              <w:rPr>
                <w:rFonts w:ascii="Arial" w:hAnsi="Arial" w:cs="Arial"/>
                <w:sz w:val="20"/>
              </w:rPr>
              <w:t xml:space="preserve"> a</w:t>
            </w:r>
            <w:r w:rsidRPr="007C6088">
              <w:rPr>
                <w:rFonts w:ascii="Arial" w:hAnsi="Arial" w:cs="Arial"/>
                <w:sz w:val="20"/>
              </w:rPr>
              <w:t xml:space="preserve"> bohužel </w:t>
            </w:r>
            <w:r>
              <w:rPr>
                <w:rFonts w:ascii="Arial" w:hAnsi="Arial" w:cs="Arial"/>
                <w:sz w:val="20"/>
              </w:rPr>
              <w:t xml:space="preserve">ji </w:t>
            </w:r>
            <w:r w:rsidRPr="007C6088">
              <w:rPr>
                <w:rFonts w:ascii="Arial" w:hAnsi="Arial" w:cs="Arial"/>
                <w:sz w:val="20"/>
              </w:rPr>
              <w:t>neovlivníme, neboť počet hodin je dán standardem. Obor je náročný propojením dvou velmi obtížných oblastí</w:t>
            </w:r>
            <w:r>
              <w:rPr>
                <w:rFonts w:ascii="Arial" w:hAnsi="Arial" w:cs="Arial"/>
                <w:sz w:val="20"/>
              </w:rPr>
              <w:t>, s</w:t>
            </w:r>
            <w:r w:rsidRPr="007C6088">
              <w:rPr>
                <w:rFonts w:ascii="Arial" w:hAnsi="Arial" w:cs="Arial"/>
                <w:sz w:val="20"/>
              </w:rPr>
              <w:t xml:space="preserve"> nárůstem demografické křivky </w:t>
            </w:r>
            <w:r>
              <w:rPr>
                <w:rFonts w:ascii="Arial" w:hAnsi="Arial" w:cs="Arial"/>
                <w:sz w:val="20"/>
              </w:rPr>
              <w:t xml:space="preserve">však </w:t>
            </w:r>
            <w:r w:rsidRPr="007C6088">
              <w:rPr>
                <w:rFonts w:ascii="Arial" w:hAnsi="Arial" w:cs="Arial"/>
                <w:sz w:val="20"/>
              </w:rPr>
              <w:t>očekáváme vyšší možnosti výběru studentů</w:t>
            </w:r>
            <w:r>
              <w:rPr>
                <w:rFonts w:ascii="Arial" w:hAnsi="Arial" w:cs="Arial"/>
                <w:sz w:val="20"/>
              </w:rPr>
              <w:t>,</w:t>
            </w:r>
            <w:r w:rsidRPr="007C6088">
              <w:rPr>
                <w:rFonts w:ascii="Arial" w:hAnsi="Arial" w:cs="Arial"/>
                <w:sz w:val="20"/>
              </w:rPr>
              <w:t xml:space="preserve"> a tím i vyšší studijní úspěšnost.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2114FCAD" w14:textId="77777777" w:rsidR="009C40C1" w:rsidRPr="006F207A" w:rsidRDefault="009C40C1" w:rsidP="009C40C1">
            <w:pPr>
              <w:pStyle w:val="default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20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Závěr</w:t>
            </w:r>
          </w:p>
          <w:p w14:paraId="3010D632" w14:textId="2D1F7180" w:rsidR="009C40C1" w:rsidRPr="00EE7609" w:rsidRDefault="009C40C1">
            <w:pPr>
              <w:pStyle w:val="defaul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 w:rsidRPr="006F207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 posledních 2 letech došlo na pracovišti ÚZV FHS UTB ve Zlíně k mnoha organizačním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6F207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 </w:t>
            </w:r>
            <w:r w:rsidRPr="00323B3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personálním změnám, včetně změny ředitele, změny personálního obsazení ÚZV (1/3 AP a také nového THP). </w:t>
            </w:r>
            <w:r w:rsidR="009360AF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Akademičtí pracovníci</w:t>
            </w:r>
            <w:r w:rsidR="007517F2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 klinické praxe</w:t>
            </w:r>
            <w:r w:rsidR="009360AF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se adaptují na</w:t>
            </w:r>
            <w:r w:rsidR="007517F2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aktivit</w:t>
            </w:r>
            <w:r w:rsidR="009360AF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 v akademickém prostředí, včetně</w:t>
            </w:r>
            <w:r w:rsidR="007517F2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360AF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kvalitní přípravy na výuku</w:t>
            </w:r>
            <w:r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která je </w:t>
            </w:r>
            <w:r w:rsidR="009360AF"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ovlivňována</w:t>
            </w:r>
            <w:r w:rsidRPr="00EE760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zhoršenou epidemiologickou situaci v ČR a distanční výukou u oboru profesně zaměřeného na výuku </w:t>
            </w:r>
            <w:r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sofft skills a hlavně hard skills. </w:t>
            </w:r>
            <w:r w:rsidR="009360AF" w:rsidRPr="00EE7609">
              <w:rPr>
                <w:rFonts w:ascii="Arial" w:hAnsi="Arial" w:cs="Arial"/>
                <w:color w:val="000000"/>
                <w:sz w:val="20"/>
                <w:szCs w:val="20"/>
              </w:rPr>
              <w:t>Akademičtí pracovníci</w:t>
            </w:r>
            <w:r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 byli </w:t>
            </w:r>
            <w:r w:rsidR="007517F2"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také v souvislosti se současnou situací u nás i ve světě </w:t>
            </w:r>
            <w:r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požádání o </w:t>
            </w:r>
            <w:r w:rsidR="007517F2"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větší </w:t>
            </w:r>
            <w:r w:rsidRPr="00EE7609">
              <w:rPr>
                <w:rFonts w:ascii="Arial" w:hAnsi="Arial" w:cs="Arial"/>
                <w:color w:val="000000"/>
                <w:sz w:val="20"/>
                <w:szCs w:val="20"/>
              </w:rPr>
              <w:t>zapojení</w:t>
            </w:r>
            <w:r w:rsidR="007517F2"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E7609">
              <w:rPr>
                <w:rFonts w:ascii="Arial" w:hAnsi="Arial" w:cs="Arial"/>
                <w:color w:val="000000"/>
                <w:sz w:val="20"/>
                <w:szCs w:val="20"/>
              </w:rPr>
              <w:t>do klinické praxe z důvodu nedostatku personálu</w:t>
            </w:r>
            <w:r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 ve zdravotnických zařízeních. ÚZV řešil organizační zajištění klinické praxe studenty nejen třetích ročníků</w:t>
            </w:r>
            <w:r w:rsidR="00F96779"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 a rovněž </w:t>
            </w:r>
            <w:r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testování zaměstnanců </w:t>
            </w:r>
            <w:r w:rsidR="00F96779"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UTB. </w:t>
            </w:r>
            <w:r w:rsidR="007517F2"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96779"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Navzdory těmto obtížím </w:t>
            </w:r>
            <w:r w:rsidR="00323B3D"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se </w:t>
            </w:r>
            <w:r w:rsidR="00F96779" w:rsidRPr="00EE7609">
              <w:rPr>
                <w:rFonts w:ascii="Arial" w:hAnsi="Arial" w:cs="Arial"/>
                <w:color w:val="000000"/>
                <w:sz w:val="20"/>
                <w:szCs w:val="20"/>
              </w:rPr>
              <w:t xml:space="preserve">pracoviště realizující studijní program Porodní asistence neustále rozvíjí ve všech oblastech, což je patrné </w:t>
            </w:r>
            <w:r w:rsidR="007517F2" w:rsidRPr="00EE7609">
              <w:rPr>
                <w:rFonts w:ascii="Arial" w:hAnsi="Arial" w:cs="Arial"/>
                <w:color w:val="000000"/>
                <w:sz w:val="20"/>
                <w:szCs w:val="20"/>
              </w:rPr>
              <w:t>na hodnocení studenty, ale i odborníky z praxe</w:t>
            </w:r>
            <w:r w:rsidR="007517F2" w:rsidRPr="00323B3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23B3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96779" w:rsidRPr="00323B3D">
              <w:rPr>
                <w:rFonts w:ascii="Arial" w:hAnsi="Arial" w:cs="Arial"/>
                <w:color w:val="000000"/>
                <w:sz w:val="20"/>
                <w:szCs w:val="20"/>
              </w:rPr>
              <w:t>Aktuálně</w:t>
            </w:r>
            <w:r w:rsidR="00F96779">
              <w:rPr>
                <w:rFonts w:ascii="Arial" w:hAnsi="Arial" w:cs="Arial"/>
                <w:color w:val="000000"/>
                <w:sz w:val="20"/>
                <w:szCs w:val="20"/>
              </w:rPr>
              <w:t xml:space="preserve"> jsou studenti přijímáni již do nově akreditovaného studijního programu Porodní asistence (od AR 2020/2021), při jehož tvorbě byly zohledněna opatření k rozvoji oboru.</w:t>
            </w:r>
          </w:p>
        </w:tc>
      </w:tr>
    </w:tbl>
    <w:p w14:paraId="49B46D2F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p w14:paraId="29CD863B" w14:textId="77777777" w:rsidR="009C40C1" w:rsidRPr="005533D1" w:rsidRDefault="009C40C1" w:rsidP="009C40C1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4CA35D53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</w:p>
    <w:p w14:paraId="5F8447AD" w14:textId="77777777" w:rsidR="009C40C1" w:rsidRDefault="009C40C1" w:rsidP="009C40C1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0BEA2B1" w14:textId="77777777" w:rsidR="009C40C1" w:rsidRPr="0058573E" w:rsidRDefault="009C40C1" w:rsidP="009C40C1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7C3C550" w14:textId="3AB07E2C" w:rsidR="00CC5FE8" w:rsidRDefault="009C40C1" w:rsidP="00D76919">
      <w:pPr>
        <w:pStyle w:val="Bezmezer"/>
        <w:ind w:right="283"/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Pr="009A07FC">
        <w:rPr>
          <w:rFonts w:ascii="Arial" w:hAnsi="Arial" w:cs="Arial"/>
          <w:sz w:val="20"/>
        </w:rPr>
        <w:t>/oboru</w:t>
      </w:r>
    </w:p>
    <w:sectPr w:rsidR="00CC5FE8" w:rsidSect="009C40C1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B9611" w14:textId="77777777" w:rsidR="009D381F" w:rsidRDefault="009D381F" w:rsidP="009C40C1">
      <w:r>
        <w:separator/>
      </w:r>
    </w:p>
  </w:endnote>
  <w:endnote w:type="continuationSeparator" w:id="0">
    <w:p w14:paraId="75E52737" w14:textId="77777777" w:rsidR="009D381F" w:rsidRDefault="009D381F" w:rsidP="009C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UTBText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1153"/>
      <w:docPartObj>
        <w:docPartGallery w:val="Page Numbers (Bottom of Page)"/>
        <w:docPartUnique/>
      </w:docPartObj>
    </w:sdtPr>
    <w:sdtEndPr/>
    <w:sdtContent>
      <w:p w14:paraId="799ABBEE" w14:textId="796E71D7" w:rsidR="00EF3E22" w:rsidRDefault="00EF3E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89D">
          <w:rPr>
            <w:noProof/>
          </w:rPr>
          <w:t>21</w:t>
        </w:r>
        <w:r>
          <w:fldChar w:fldCharType="end"/>
        </w:r>
      </w:p>
    </w:sdtContent>
  </w:sdt>
  <w:p w14:paraId="40289039" w14:textId="77777777" w:rsidR="00EF3E22" w:rsidRDefault="00EF3E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876FF" w14:textId="77777777" w:rsidR="00EF3E22" w:rsidRDefault="00EF3E22" w:rsidP="009C40C1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3CD9FC43" w14:textId="77777777" w:rsidR="00EF3E22" w:rsidRDefault="00EF3E2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D0DE232" w14:textId="2426685A" w:rsidR="00EF3E22" w:rsidRDefault="00EF3E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89D">
          <w:rPr>
            <w:noProof/>
          </w:rPr>
          <w:t>19</w:t>
        </w:r>
        <w:r>
          <w:fldChar w:fldCharType="end"/>
        </w:r>
      </w:p>
    </w:sdtContent>
  </w:sdt>
  <w:p w14:paraId="58AB6ACF" w14:textId="77777777" w:rsidR="00EF3E22" w:rsidRDefault="00EF3E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417AB" w14:textId="77777777" w:rsidR="009D381F" w:rsidRDefault="009D381F" w:rsidP="009C40C1">
      <w:r>
        <w:separator/>
      </w:r>
    </w:p>
  </w:footnote>
  <w:footnote w:type="continuationSeparator" w:id="0">
    <w:p w14:paraId="65EFDD92" w14:textId="77777777" w:rsidR="009D381F" w:rsidRDefault="009D381F" w:rsidP="009C40C1">
      <w:r>
        <w:continuationSeparator/>
      </w:r>
    </w:p>
  </w:footnote>
  <w:footnote w:id="1">
    <w:p w14:paraId="732224E9" w14:textId="77777777" w:rsidR="00EF3E22" w:rsidRDefault="00EF3E22" w:rsidP="009C40C1">
      <w:pPr>
        <w:pStyle w:val="Textpoznpodarou"/>
      </w:pPr>
      <w:r>
        <w:rPr>
          <w:rStyle w:val="Znakapoznpodarou"/>
        </w:rPr>
        <w:footnoteRef/>
      </w:r>
      <w:r>
        <w:t xml:space="preserve"> Od AR 2020/2021 jsou studenti přijímáni do nově akreditovaného studijního programu Porodní asistence.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2F88C" w14:textId="77777777" w:rsidR="00EF3E22" w:rsidRDefault="00EF3E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E86"/>
    <w:multiLevelType w:val="hybridMultilevel"/>
    <w:tmpl w:val="BEEE5406"/>
    <w:lvl w:ilvl="0" w:tplc="E62E38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0E5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E61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604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AC2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E45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3C7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2C6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8E5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D4625E"/>
    <w:multiLevelType w:val="multilevel"/>
    <w:tmpl w:val="E12CD03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1F25C43"/>
    <w:multiLevelType w:val="hybridMultilevel"/>
    <w:tmpl w:val="F214A674"/>
    <w:lvl w:ilvl="0" w:tplc="43269A9C">
      <w:start w:val="202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32521"/>
    <w:multiLevelType w:val="hybridMultilevel"/>
    <w:tmpl w:val="3FAAC6B4"/>
    <w:lvl w:ilvl="0" w:tplc="3E6E742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A4B36"/>
    <w:multiLevelType w:val="hybridMultilevel"/>
    <w:tmpl w:val="DFEA9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5" w15:restartNumberingAfterBreak="0">
    <w:nsid w:val="15C97B8A"/>
    <w:multiLevelType w:val="hybridMultilevel"/>
    <w:tmpl w:val="659A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23252A"/>
    <w:multiLevelType w:val="hybridMultilevel"/>
    <w:tmpl w:val="312CE850"/>
    <w:lvl w:ilvl="0" w:tplc="2DEC0CD8">
      <w:start w:val="202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A4365"/>
    <w:multiLevelType w:val="hybridMultilevel"/>
    <w:tmpl w:val="4F9ED97C"/>
    <w:lvl w:ilvl="0" w:tplc="0B18D93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C2B0C"/>
    <w:multiLevelType w:val="hybridMultilevel"/>
    <w:tmpl w:val="A0E4D79E"/>
    <w:lvl w:ilvl="0" w:tplc="D5C8D0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35F16"/>
    <w:multiLevelType w:val="hybridMultilevel"/>
    <w:tmpl w:val="55EA7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678FB"/>
    <w:multiLevelType w:val="hybridMultilevel"/>
    <w:tmpl w:val="B036BE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446826"/>
    <w:multiLevelType w:val="hybridMultilevel"/>
    <w:tmpl w:val="8EFCD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5CD2"/>
    <w:multiLevelType w:val="hybridMultilevel"/>
    <w:tmpl w:val="66D69574"/>
    <w:lvl w:ilvl="0" w:tplc="5BA661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786E01"/>
    <w:multiLevelType w:val="hybridMultilevel"/>
    <w:tmpl w:val="F04C38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A143E5A"/>
    <w:multiLevelType w:val="hybridMultilevel"/>
    <w:tmpl w:val="B81A543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EB3A66"/>
    <w:multiLevelType w:val="hybridMultilevel"/>
    <w:tmpl w:val="B08A547A"/>
    <w:lvl w:ilvl="0" w:tplc="3E6E742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B7EF8"/>
    <w:multiLevelType w:val="hybridMultilevel"/>
    <w:tmpl w:val="312CE850"/>
    <w:lvl w:ilvl="0" w:tplc="2DEC0CD8">
      <w:start w:val="202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545A1"/>
    <w:multiLevelType w:val="hybridMultilevel"/>
    <w:tmpl w:val="EA78B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15BA4"/>
    <w:multiLevelType w:val="hybridMultilevel"/>
    <w:tmpl w:val="C07A8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B653A"/>
    <w:multiLevelType w:val="hybridMultilevel"/>
    <w:tmpl w:val="5DE0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7D77"/>
    <w:multiLevelType w:val="hybridMultilevel"/>
    <w:tmpl w:val="1B84F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A7B97"/>
    <w:multiLevelType w:val="hybridMultilevel"/>
    <w:tmpl w:val="50F40DD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9461E"/>
    <w:multiLevelType w:val="hybridMultilevel"/>
    <w:tmpl w:val="8E7233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6D7A1D"/>
    <w:multiLevelType w:val="hybridMultilevel"/>
    <w:tmpl w:val="DDAA4B0C"/>
    <w:lvl w:ilvl="0" w:tplc="0BEEF8D0">
      <w:start w:val="202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F6A79"/>
    <w:multiLevelType w:val="hybridMultilevel"/>
    <w:tmpl w:val="C5B67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4F08CB"/>
    <w:multiLevelType w:val="hybridMultilevel"/>
    <w:tmpl w:val="09125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B6BA4"/>
    <w:multiLevelType w:val="hybridMultilevel"/>
    <w:tmpl w:val="7B804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D6117"/>
    <w:multiLevelType w:val="hybridMultilevel"/>
    <w:tmpl w:val="EB022E9A"/>
    <w:lvl w:ilvl="0" w:tplc="4B2EB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641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3E3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E60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7ED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489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383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9C97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C42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14"/>
  </w:num>
  <w:num w:numId="5">
    <w:abstractNumId w:val="1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3"/>
  </w:num>
  <w:num w:numId="9">
    <w:abstractNumId w:val="1"/>
  </w:num>
  <w:num w:numId="10">
    <w:abstractNumId w:val="22"/>
  </w:num>
  <w:num w:numId="11">
    <w:abstractNumId w:val="30"/>
  </w:num>
  <w:num w:numId="12">
    <w:abstractNumId w:val="29"/>
  </w:num>
  <w:num w:numId="13">
    <w:abstractNumId w:val="9"/>
  </w:num>
  <w:num w:numId="14">
    <w:abstractNumId w:val="8"/>
  </w:num>
  <w:num w:numId="15">
    <w:abstractNumId w:val="24"/>
  </w:num>
  <w:num w:numId="16">
    <w:abstractNumId w:val="19"/>
  </w:num>
  <w:num w:numId="17">
    <w:abstractNumId w:val="11"/>
  </w:num>
  <w:num w:numId="18">
    <w:abstractNumId w:val="28"/>
  </w:num>
  <w:num w:numId="19">
    <w:abstractNumId w:val="21"/>
  </w:num>
  <w:num w:numId="20">
    <w:abstractNumId w:val="4"/>
  </w:num>
  <w:num w:numId="21">
    <w:abstractNumId w:val="13"/>
  </w:num>
  <w:num w:numId="22">
    <w:abstractNumId w:val="16"/>
  </w:num>
  <w:num w:numId="23">
    <w:abstractNumId w:val="3"/>
  </w:num>
  <w:num w:numId="24">
    <w:abstractNumId w:val="10"/>
  </w:num>
  <w:num w:numId="25">
    <w:abstractNumId w:val="5"/>
  </w:num>
  <w:num w:numId="26">
    <w:abstractNumId w:val="7"/>
  </w:num>
  <w:num w:numId="27">
    <w:abstractNumId w:val="31"/>
  </w:num>
  <w:num w:numId="28">
    <w:abstractNumId w:val="18"/>
  </w:num>
  <w:num w:numId="29">
    <w:abstractNumId w:val="0"/>
  </w:num>
  <w:num w:numId="30">
    <w:abstractNumId w:val="6"/>
  </w:num>
  <w:num w:numId="31">
    <w:abstractNumId w:val="2"/>
  </w:num>
  <w:num w:numId="32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živatel">
    <w15:presenceInfo w15:providerId="None" w15:userId="Uživatel"/>
  </w15:person>
  <w15:person w15:author="Hana Navrátilová">
    <w15:presenceInfo w15:providerId="None" w15:userId="Hana Navrátil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C1"/>
    <w:rsid w:val="0007155C"/>
    <w:rsid w:val="000A48BA"/>
    <w:rsid w:val="000D0BF8"/>
    <w:rsid w:val="000D18F8"/>
    <w:rsid w:val="000E19E0"/>
    <w:rsid w:val="000E43BE"/>
    <w:rsid w:val="00120F77"/>
    <w:rsid w:val="00130980"/>
    <w:rsid w:val="00142F8B"/>
    <w:rsid w:val="001477C6"/>
    <w:rsid w:val="001757FC"/>
    <w:rsid w:val="001D160F"/>
    <w:rsid w:val="0025509A"/>
    <w:rsid w:val="002A580D"/>
    <w:rsid w:val="00304437"/>
    <w:rsid w:val="00323B3D"/>
    <w:rsid w:val="0033556F"/>
    <w:rsid w:val="00373950"/>
    <w:rsid w:val="003A48FD"/>
    <w:rsid w:val="003C2B7D"/>
    <w:rsid w:val="003D7DEC"/>
    <w:rsid w:val="00411B8E"/>
    <w:rsid w:val="004279FE"/>
    <w:rsid w:val="00434DFF"/>
    <w:rsid w:val="00454855"/>
    <w:rsid w:val="004811B7"/>
    <w:rsid w:val="004F4B45"/>
    <w:rsid w:val="00535FC3"/>
    <w:rsid w:val="0056491A"/>
    <w:rsid w:val="005E1F32"/>
    <w:rsid w:val="00630449"/>
    <w:rsid w:val="006863EA"/>
    <w:rsid w:val="0069714C"/>
    <w:rsid w:val="006B051C"/>
    <w:rsid w:val="006F74F4"/>
    <w:rsid w:val="00713FC5"/>
    <w:rsid w:val="007517F2"/>
    <w:rsid w:val="00782C10"/>
    <w:rsid w:val="00786E1D"/>
    <w:rsid w:val="00821304"/>
    <w:rsid w:val="00867303"/>
    <w:rsid w:val="00895731"/>
    <w:rsid w:val="008A0A32"/>
    <w:rsid w:val="00922341"/>
    <w:rsid w:val="009360AF"/>
    <w:rsid w:val="00957370"/>
    <w:rsid w:val="00965237"/>
    <w:rsid w:val="00982E38"/>
    <w:rsid w:val="00985E17"/>
    <w:rsid w:val="00992A27"/>
    <w:rsid w:val="009B18CC"/>
    <w:rsid w:val="009C40C1"/>
    <w:rsid w:val="009D381F"/>
    <w:rsid w:val="009E751C"/>
    <w:rsid w:val="009F723F"/>
    <w:rsid w:val="00A60922"/>
    <w:rsid w:val="00A64AE1"/>
    <w:rsid w:val="00A7189D"/>
    <w:rsid w:val="00AA171A"/>
    <w:rsid w:val="00AC4FDC"/>
    <w:rsid w:val="00AC71B1"/>
    <w:rsid w:val="00AD554D"/>
    <w:rsid w:val="00B10921"/>
    <w:rsid w:val="00B30CD3"/>
    <w:rsid w:val="00B45981"/>
    <w:rsid w:val="00B53BE6"/>
    <w:rsid w:val="00B862F9"/>
    <w:rsid w:val="00B93116"/>
    <w:rsid w:val="00BD047B"/>
    <w:rsid w:val="00C13732"/>
    <w:rsid w:val="00C23212"/>
    <w:rsid w:val="00C45C51"/>
    <w:rsid w:val="00C50F85"/>
    <w:rsid w:val="00C910D1"/>
    <w:rsid w:val="00C95D7B"/>
    <w:rsid w:val="00CB387F"/>
    <w:rsid w:val="00CC5FE8"/>
    <w:rsid w:val="00D17B70"/>
    <w:rsid w:val="00D2163A"/>
    <w:rsid w:val="00D23417"/>
    <w:rsid w:val="00D46D5A"/>
    <w:rsid w:val="00D76919"/>
    <w:rsid w:val="00D82670"/>
    <w:rsid w:val="00DC2B4B"/>
    <w:rsid w:val="00DD0BC4"/>
    <w:rsid w:val="00DE39AC"/>
    <w:rsid w:val="00DE51DF"/>
    <w:rsid w:val="00E23A97"/>
    <w:rsid w:val="00E27F7E"/>
    <w:rsid w:val="00E4420F"/>
    <w:rsid w:val="00E61A99"/>
    <w:rsid w:val="00E941BB"/>
    <w:rsid w:val="00EB21E9"/>
    <w:rsid w:val="00ED167B"/>
    <w:rsid w:val="00ED3342"/>
    <w:rsid w:val="00EE7609"/>
    <w:rsid w:val="00EF3E22"/>
    <w:rsid w:val="00EF7115"/>
    <w:rsid w:val="00F00FDE"/>
    <w:rsid w:val="00F26A7B"/>
    <w:rsid w:val="00F814E8"/>
    <w:rsid w:val="00F96779"/>
    <w:rsid w:val="00FD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043C"/>
  <w15:chartTrackingRefBased/>
  <w15:docId w15:val="{3B3C3039-3FF3-474C-B503-9F9906BF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C40C1"/>
    <w:pPr>
      <w:spacing w:after="0" w:line="240" w:lineRule="auto"/>
    </w:pPr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9C40C1"/>
    <w:pPr>
      <w:keepNext/>
      <w:jc w:val="center"/>
      <w:outlineLvl w:val="0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40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40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C40C1"/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C40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40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aliases w:val="UJEP-TEXT"/>
    <w:uiPriority w:val="1"/>
    <w:qFormat/>
    <w:rsid w:val="009C40C1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9C4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C40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C40C1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C40C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C40C1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40C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40C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40C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C4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40C1"/>
  </w:style>
  <w:style w:type="character" w:customStyle="1" w:styleId="TextkomenteChar">
    <w:name w:val="Text komentáře Char"/>
    <w:basedOn w:val="Standardnpsmoodstavce"/>
    <w:link w:val="Textkomente"/>
    <w:uiPriority w:val="99"/>
    <w:rsid w:val="009C40C1"/>
    <w:rPr>
      <w:rFonts w:ascii="Arial" w:hAnsi="Arial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40C1"/>
    <w:rPr>
      <w:rFonts w:ascii="Arial" w:hAnsi="Arial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40C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40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40C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40C1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0C1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9C40C1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9C40C1"/>
    <w:rPr>
      <w:rFonts w:ascii="Calibri" w:hAnsi="Calibri"/>
      <w:szCs w:val="21"/>
    </w:rPr>
  </w:style>
  <w:style w:type="paragraph" w:styleId="Normlnweb">
    <w:name w:val="Normal (Web)"/>
    <w:aliases w:val="Normální (web) Char"/>
    <w:basedOn w:val="Normln"/>
    <w:link w:val="NormlnwebChar1"/>
    <w:uiPriority w:val="99"/>
    <w:unhideWhenUsed/>
    <w:rsid w:val="009C40C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ormlnwebChar1">
    <w:name w:val="Normální (web) Char1"/>
    <w:aliases w:val="Normální (web) Char Char"/>
    <w:link w:val="Normlnweb"/>
    <w:uiPriority w:val="99"/>
    <w:locked/>
    <w:rsid w:val="009C40C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ntstyle01">
    <w:name w:val="fontstyle01"/>
    <w:qFormat/>
    <w:rsid w:val="009C40C1"/>
    <w:rPr>
      <w:rFonts w:ascii="Times New Roman" w:hAnsi="Times New Roman"/>
      <w:color w:val="000000"/>
      <w:sz w:val="24"/>
    </w:rPr>
  </w:style>
  <w:style w:type="character" w:styleId="Zdraznn">
    <w:name w:val="Emphasis"/>
    <w:basedOn w:val="Standardnpsmoodstavce"/>
    <w:uiPriority w:val="20"/>
    <w:qFormat/>
    <w:rsid w:val="009C40C1"/>
    <w:rPr>
      <w:i/>
      <w:iCs/>
    </w:rPr>
  </w:style>
  <w:style w:type="character" w:styleId="Siln">
    <w:name w:val="Strong"/>
    <w:basedOn w:val="Standardnpsmoodstavce"/>
    <w:uiPriority w:val="22"/>
    <w:qFormat/>
    <w:rsid w:val="009C40C1"/>
    <w:rPr>
      <w:b/>
      <w:bCs/>
    </w:rPr>
  </w:style>
  <w:style w:type="character" w:customStyle="1" w:styleId="clightest">
    <w:name w:val="clightest"/>
    <w:basedOn w:val="Standardnpsmoodstavce"/>
    <w:rsid w:val="009C40C1"/>
  </w:style>
  <w:style w:type="character" w:customStyle="1" w:styleId="doi">
    <w:name w:val="doi"/>
    <w:basedOn w:val="Standardnpsmoodstavce"/>
    <w:rsid w:val="009C40C1"/>
  </w:style>
  <w:style w:type="character" w:customStyle="1" w:styleId="markwsj8vv4u3">
    <w:name w:val="markwsj8vv4u3"/>
    <w:basedOn w:val="Standardnpsmoodstavce"/>
    <w:rsid w:val="009C40C1"/>
  </w:style>
  <w:style w:type="paragraph" w:customStyle="1" w:styleId="default">
    <w:name w:val="default"/>
    <w:basedOn w:val="Normln"/>
    <w:rsid w:val="009C40C1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Default0">
    <w:name w:val="Default"/>
    <w:rsid w:val="00DE39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yperlink" Target="https://fhs.utb.cz/mdocs-posts/final_aktualizace-31-8-2016_manual-pro-zpracovani-zaverecnych-praci/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biomed.papers.upol.cz/magno/bio/2019/mn2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nt.zsf.jcu.cz/corproof.php?tartkey=knt-000000-048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hs.utb.cz/o-fakulte/zakladni-informace/ustavy/ustav-zdravotnickych-ved/o-ustav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-org.proxy.k.utb.cz/10.1007/s40556-019-00218-6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fhs.utb.cz/o-fakulte/zakladni-informace/ustavy/ustav-zdravotnickych-ved/diplomanti-uzv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utb.cz/mdocs-posts/zprava-o-vnitrnim-hodnoceni-kvality-vzdelavaci-tvurci-a-s-nimi-souvisejicich-cinnosti-utb-ve-zlin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9B2-6F35-4712-9732-CF41B952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9321</Words>
  <Characters>55000</Characters>
  <Application>Microsoft Office Word</Application>
  <DocSecurity>0</DocSecurity>
  <Lines>458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9</cp:revision>
  <cp:lastPrinted>2021-09-15T06:20:00Z</cp:lastPrinted>
  <dcterms:created xsi:type="dcterms:W3CDTF">2021-09-17T06:31:00Z</dcterms:created>
  <dcterms:modified xsi:type="dcterms:W3CDTF">2021-09-17T21:10:00Z</dcterms:modified>
</cp:coreProperties>
</file>